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2D4" w:rsidRDefault="005842D4"/>
    <w:p w:rsidR="00623881" w:rsidRDefault="00623881" w:rsidP="00566A0D">
      <w:pPr>
        <w:jc w:val="center"/>
        <w:rPr>
          <w:b/>
          <w:sz w:val="40"/>
          <w:szCs w:val="40"/>
        </w:rPr>
      </w:pPr>
      <w:r w:rsidRPr="00623881">
        <w:rPr>
          <w:b/>
          <w:sz w:val="40"/>
          <w:szCs w:val="40"/>
        </w:rPr>
        <w:t xml:space="preserve">Písemná žádost o akreditaci studijního programu </w:t>
      </w:r>
    </w:p>
    <w:p w:rsidR="00623881" w:rsidRPr="00623881" w:rsidRDefault="00623881" w:rsidP="00566A0D">
      <w:pPr>
        <w:jc w:val="center"/>
        <w:rPr>
          <w:b/>
          <w:sz w:val="40"/>
          <w:szCs w:val="40"/>
        </w:rPr>
      </w:pPr>
    </w:p>
    <w:p w:rsidR="00566A0D" w:rsidRPr="00623881" w:rsidRDefault="00623881" w:rsidP="00566A0D">
      <w:pPr>
        <w:jc w:val="center"/>
        <w:rPr>
          <w:b/>
          <w:sz w:val="40"/>
          <w:szCs w:val="40"/>
        </w:rPr>
      </w:pPr>
      <w:r w:rsidRPr="00623881">
        <w:rPr>
          <w:b/>
          <w:sz w:val="40"/>
          <w:szCs w:val="40"/>
        </w:rPr>
        <w:t>Fakulta multimediálních komunikací</w:t>
      </w:r>
      <w:r w:rsidR="009F31F1" w:rsidRPr="00623881">
        <w:rPr>
          <w:b/>
          <w:sz w:val="40"/>
          <w:szCs w:val="40"/>
        </w:rPr>
        <w:t xml:space="preserve"> </w:t>
      </w:r>
    </w:p>
    <w:p w:rsidR="009F31F1" w:rsidRPr="00623881" w:rsidRDefault="00623881" w:rsidP="009F31F1">
      <w:pPr>
        <w:jc w:val="center"/>
        <w:rPr>
          <w:b/>
          <w:sz w:val="40"/>
          <w:szCs w:val="40"/>
        </w:rPr>
      </w:pPr>
      <w:r>
        <w:rPr>
          <w:b/>
          <w:sz w:val="40"/>
          <w:szCs w:val="40"/>
        </w:rPr>
        <w:t>Univerzita</w:t>
      </w:r>
      <w:r w:rsidRPr="00623881">
        <w:rPr>
          <w:b/>
          <w:sz w:val="40"/>
          <w:szCs w:val="40"/>
        </w:rPr>
        <w:t xml:space="preserve"> Tomáše Bati Ve Zlíně</w:t>
      </w:r>
    </w:p>
    <w:p w:rsidR="009F31F1" w:rsidRPr="00623881" w:rsidRDefault="009F31F1" w:rsidP="00623881">
      <w:pPr>
        <w:rPr>
          <w:b/>
          <w:sz w:val="40"/>
          <w:szCs w:val="40"/>
        </w:rPr>
      </w:pPr>
    </w:p>
    <w:p w:rsidR="009F31F1" w:rsidRPr="00623881" w:rsidRDefault="009F31F1" w:rsidP="009F31F1">
      <w:pPr>
        <w:jc w:val="center"/>
        <w:rPr>
          <w:b/>
          <w:sz w:val="40"/>
          <w:szCs w:val="40"/>
        </w:rPr>
      </w:pPr>
      <w:r w:rsidRPr="00623881">
        <w:rPr>
          <w:b/>
          <w:sz w:val="40"/>
          <w:szCs w:val="40"/>
        </w:rPr>
        <w:t>Oblast vzdělávání Umění</w:t>
      </w:r>
      <w:r w:rsidR="00330220">
        <w:rPr>
          <w:b/>
          <w:sz w:val="40"/>
          <w:szCs w:val="40"/>
        </w:rPr>
        <w:t xml:space="preserve"> </w:t>
      </w:r>
    </w:p>
    <w:p w:rsidR="00623881" w:rsidRDefault="00623881" w:rsidP="009F31F1">
      <w:pPr>
        <w:jc w:val="center"/>
        <w:rPr>
          <w:b/>
          <w:sz w:val="48"/>
          <w:szCs w:val="48"/>
        </w:rPr>
      </w:pPr>
      <w:r w:rsidRPr="00623881">
        <w:rPr>
          <w:b/>
          <w:sz w:val="40"/>
          <w:szCs w:val="40"/>
        </w:rPr>
        <w:t>Program Arts Management</w:t>
      </w:r>
    </w:p>
    <w:p w:rsidR="009F31F1" w:rsidRPr="006E36CD" w:rsidRDefault="009F31F1" w:rsidP="009F31F1">
      <w:pPr>
        <w:jc w:val="center"/>
        <w:rPr>
          <w:rFonts w:cs="Arial Narrow"/>
          <w:b/>
          <w:bCs/>
          <w:color w:val="FFFFFF" w:themeColor="background1"/>
          <w:sz w:val="40"/>
          <w:szCs w:val="40"/>
        </w:rPr>
      </w:pPr>
      <w:r w:rsidRPr="00DE1D11">
        <w:rPr>
          <w:noProof/>
          <w:sz w:val="32"/>
          <w:szCs w:val="32"/>
        </w:rPr>
        <w:drawing>
          <wp:anchor distT="0" distB="0" distL="114300" distR="114300" simplePos="0" relativeHeight="251659264" behindDoc="1" locked="0" layoutInCell="1" allowOverlap="1" wp14:anchorId="258314A5" wp14:editId="30BBBDEE">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9F31F1" w:rsidRDefault="009F31F1" w:rsidP="009F31F1">
      <w:pPr>
        <w:jc w:val="center"/>
        <w:rPr>
          <w:rFonts w:cs="Arial Narrow"/>
          <w:b/>
          <w:bCs/>
          <w:sz w:val="32"/>
          <w:szCs w:val="32"/>
        </w:rPr>
      </w:pPr>
    </w:p>
    <w:p w:rsidR="009F31F1" w:rsidRDefault="009F31F1" w:rsidP="009F31F1">
      <w:pPr>
        <w:jc w:val="center"/>
        <w:rPr>
          <w:rFonts w:cs="Arial Narrow"/>
          <w:b/>
          <w:bCs/>
          <w:sz w:val="32"/>
          <w:szCs w:val="32"/>
        </w:rPr>
      </w:pPr>
    </w:p>
    <w:p w:rsidR="009F31F1" w:rsidRPr="0073644F" w:rsidRDefault="009F31F1" w:rsidP="009F31F1">
      <w:pPr>
        <w:jc w:val="center"/>
        <w:rPr>
          <w:rFonts w:cs="Arial Narrow"/>
          <w:b/>
          <w:bCs/>
          <w:sz w:val="32"/>
          <w:szCs w:val="32"/>
        </w:rPr>
      </w:pPr>
      <w:r>
        <w:rPr>
          <w:rFonts w:cs="Arial Narrow"/>
          <w:b/>
          <w:bCs/>
          <w:sz w:val="32"/>
          <w:szCs w:val="32"/>
        </w:rPr>
        <w:t xml:space="preserve"> </w:t>
      </w:r>
    </w:p>
    <w:p w:rsidR="009F31F1" w:rsidRDefault="009F31F1" w:rsidP="009F31F1">
      <w:pPr>
        <w:rPr>
          <w:b/>
          <w:sz w:val="28"/>
          <w:szCs w:val="28"/>
        </w:rPr>
      </w:pPr>
    </w:p>
    <w:p w:rsidR="00EE4FFE" w:rsidRDefault="009F31F1">
      <w:pPr>
        <w:rPr>
          <w:rFonts w:ascii="Tahoma" w:hAnsi="Tahoma" w:cs="Tahoma"/>
          <w:b/>
          <w:color w:val="C45911" w:themeColor="accent2" w:themeShade="BF"/>
          <w:sz w:val="36"/>
          <w:szCs w:val="36"/>
        </w:rPr>
      </w:pPr>
      <w:r w:rsidRPr="00E46B7E">
        <w:rPr>
          <w:rFonts w:ascii="Tahoma" w:hAnsi="Tahoma" w:cs="Tahoma"/>
          <w:b/>
          <w:noProof/>
          <w:color w:val="C45911" w:themeColor="accent2" w:themeShade="BF"/>
          <w:sz w:val="36"/>
          <w:szCs w:val="36"/>
        </w:rPr>
        <mc:AlternateContent>
          <mc:Choice Requires="wps">
            <w:drawing>
              <wp:anchor distT="45720" distB="45720" distL="114300" distR="114300" simplePos="0" relativeHeight="251660288" behindDoc="0" locked="0" layoutInCell="1" allowOverlap="1" wp14:anchorId="2D7231F2" wp14:editId="10F2ECA1">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E22DC" w:rsidRDefault="00DE22DC" w:rsidP="009F31F1">
                            <w:pPr>
                              <w:jc w:val="center"/>
                              <w:rPr>
                                <w:b/>
                                <w:sz w:val="40"/>
                                <w:szCs w:val="40"/>
                              </w:rPr>
                            </w:pPr>
                            <w:r w:rsidRPr="00E46B7E">
                              <w:rPr>
                                <w:b/>
                                <w:sz w:val="40"/>
                                <w:szCs w:val="40"/>
                              </w:rPr>
                              <w:t>Zlín</w:t>
                            </w:r>
                          </w:p>
                          <w:p w:rsidR="00DE22DC" w:rsidRPr="00E46B7E" w:rsidRDefault="00DE22DC" w:rsidP="009F31F1">
                            <w:pPr>
                              <w:jc w:val="center"/>
                              <w:rPr>
                                <w:b/>
                                <w:sz w:val="40"/>
                                <w:szCs w:val="40"/>
                              </w:rPr>
                            </w:pPr>
                            <w:r>
                              <w:rPr>
                                <w:b/>
                                <w:sz w:val="40"/>
                                <w:szCs w:val="40"/>
                              </w:rPr>
                              <w:t xml:space="preserve">Září </w:t>
                            </w:r>
                            <w:r w:rsidRPr="00E46B7E">
                              <w:rPr>
                                <w:b/>
                                <w:sz w:val="40"/>
                                <w:szCs w:val="40"/>
                              </w:rPr>
                              <w:t>2018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D7231F2"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rsidR="00DE22DC" w:rsidRDefault="00DE22DC" w:rsidP="009F31F1">
                      <w:pPr>
                        <w:jc w:val="center"/>
                        <w:rPr>
                          <w:b/>
                          <w:sz w:val="40"/>
                          <w:szCs w:val="40"/>
                        </w:rPr>
                      </w:pPr>
                      <w:r w:rsidRPr="00E46B7E">
                        <w:rPr>
                          <w:b/>
                          <w:sz w:val="40"/>
                          <w:szCs w:val="40"/>
                        </w:rPr>
                        <w:t>Zlín</w:t>
                      </w:r>
                    </w:p>
                    <w:p w:rsidR="00DE22DC" w:rsidRPr="00E46B7E" w:rsidRDefault="00DE22DC" w:rsidP="009F31F1">
                      <w:pPr>
                        <w:jc w:val="center"/>
                        <w:rPr>
                          <w:b/>
                          <w:sz w:val="40"/>
                          <w:szCs w:val="40"/>
                        </w:rPr>
                      </w:pPr>
                      <w:r>
                        <w:rPr>
                          <w:b/>
                          <w:sz w:val="40"/>
                          <w:szCs w:val="40"/>
                        </w:rPr>
                        <w:t xml:space="preserve">Září </w:t>
                      </w:r>
                      <w:r w:rsidRPr="00E46B7E">
                        <w:rPr>
                          <w:b/>
                          <w:sz w:val="40"/>
                          <w:szCs w:val="40"/>
                        </w:rPr>
                        <w:t>2018</w:t>
                      </w:r>
                    </w:p>
                  </w:txbxContent>
                </v:textbox>
                <w10:wrap type="square"/>
              </v:shape>
            </w:pict>
          </mc:Fallback>
        </mc:AlternateContent>
      </w: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1B31D0" w:rsidRDefault="001B31D0">
      <w:pPr>
        <w:rPr>
          <w:rFonts w:ascii="Tahoma" w:hAnsi="Tahoma" w:cs="Tahoma"/>
          <w:b/>
          <w:color w:val="C45911" w:themeColor="accent2" w:themeShade="BF"/>
          <w:sz w:val="36"/>
          <w:szCs w:val="36"/>
        </w:rPr>
      </w:pPr>
    </w:p>
    <w:p w:rsidR="00EE4FFE" w:rsidRDefault="00EE4FFE" w:rsidP="00EE4FFE">
      <w:pPr>
        <w:rPr>
          <w:b/>
          <w:sz w:val="28"/>
        </w:rPr>
      </w:pPr>
    </w:p>
    <w:tbl>
      <w:tblPr>
        <w:tblStyle w:val="Mkatabulky"/>
        <w:tblW w:w="0" w:type="auto"/>
        <w:tblLook w:val="04A0" w:firstRow="1" w:lastRow="0" w:firstColumn="1" w:lastColumn="0" w:noHBand="0" w:noVBand="1"/>
      </w:tblPr>
      <w:tblGrid>
        <w:gridCol w:w="9062"/>
      </w:tblGrid>
      <w:tr w:rsidR="00E544B4" w:rsidTr="00E544B4">
        <w:tc>
          <w:tcPr>
            <w:tcW w:w="9062" w:type="dxa"/>
            <w:shd w:val="clear" w:color="auto" w:fill="BDD6EE" w:themeFill="accent1" w:themeFillTint="66"/>
          </w:tcPr>
          <w:p w:rsidR="00E544B4" w:rsidRDefault="00E544B4" w:rsidP="00EE4FFE">
            <w:pPr>
              <w:rPr>
                <w:b/>
                <w:sz w:val="28"/>
              </w:rPr>
            </w:pPr>
            <w:r>
              <w:rPr>
                <w:b/>
                <w:sz w:val="28"/>
              </w:rPr>
              <w:lastRenderedPageBreak/>
              <w:t>A-I – Základní informace o žádosti o akreditaci</w:t>
            </w:r>
          </w:p>
        </w:tc>
      </w:tr>
    </w:tbl>
    <w:p w:rsidR="00E544B4" w:rsidRDefault="00E544B4" w:rsidP="00EE4FFE">
      <w:pPr>
        <w:rPr>
          <w:b/>
          <w:sz w:val="28"/>
        </w:rPr>
      </w:pPr>
    </w:p>
    <w:p w:rsidR="00E544B4" w:rsidRDefault="00E544B4" w:rsidP="00EE4FFE">
      <w:pPr>
        <w:rPr>
          <w:b/>
          <w:sz w:val="28"/>
        </w:rPr>
      </w:pPr>
    </w:p>
    <w:p w:rsidR="00EE4FFE" w:rsidRDefault="00EE4FFE" w:rsidP="00EE4FFE">
      <w:pPr>
        <w:spacing w:after="240"/>
        <w:rPr>
          <w:b/>
          <w:sz w:val="28"/>
        </w:rPr>
      </w:pPr>
      <w:r>
        <w:rPr>
          <w:b/>
          <w:sz w:val="28"/>
        </w:rPr>
        <w:t>Název vysoké školy: Univerzita Tomáše Bati ve Zlíně</w:t>
      </w:r>
    </w:p>
    <w:p w:rsidR="00EE4FFE" w:rsidRDefault="00EE4FFE" w:rsidP="00EE4FFE">
      <w:pPr>
        <w:spacing w:after="240"/>
        <w:rPr>
          <w:b/>
          <w:sz w:val="28"/>
        </w:rPr>
      </w:pPr>
      <w:r>
        <w:rPr>
          <w:b/>
          <w:sz w:val="28"/>
        </w:rPr>
        <w:t>Název součásti vysoké školy:</w:t>
      </w:r>
      <w:r>
        <w:rPr>
          <w:b/>
          <w:sz w:val="28"/>
        </w:rPr>
        <w:tab/>
        <w:t>Fakulta multimediálních komunikací</w:t>
      </w:r>
    </w:p>
    <w:p w:rsidR="00EE4FFE" w:rsidRDefault="00EE4FFE" w:rsidP="00EE4FFE">
      <w:pPr>
        <w:spacing w:after="240"/>
        <w:rPr>
          <w:b/>
          <w:sz w:val="28"/>
        </w:rPr>
      </w:pPr>
      <w:r>
        <w:rPr>
          <w:b/>
          <w:sz w:val="28"/>
        </w:rPr>
        <w:t>Název spolupracující instituce: NE</w:t>
      </w:r>
    </w:p>
    <w:p w:rsidR="00EE4FFE" w:rsidRDefault="00EE4FFE" w:rsidP="00EE4FFE">
      <w:pPr>
        <w:spacing w:after="240"/>
        <w:rPr>
          <w:b/>
          <w:sz w:val="28"/>
        </w:rPr>
      </w:pPr>
      <w:r>
        <w:rPr>
          <w:b/>
          <w:sz w:val="28"/>
        </w:rPr>
        <w:t>Název studijního programu:</w:t>
      </w:r>
      <w:r w:rsidR="002F21A8">
        <w:rPr>
          <w:b/>
          <w:sz w:val="28"/>
        </w:rPr>
        <w:t xml:space="preserve"> </w:t>
      </w:r>
      <w:r w:rsidRPr="001E4743">
        <w:rPr>
          <w:b/>
          <w:sz w:val="28"/>
        </w:rPr>
        <w:t>Arts Management</w:t>
      </w:r>
    </w:p>
    <w:p w:rsidR="00EE4FFE" w:rsidRPr="00E37E3A" w:rsidRDefault="00EE4FFE" w:rsidP="00EE4FFE">
      <w:pPr>
        <w:spacing w:after="240"/>
        <w:ind w:left="3544" w:hanging="3544"/>
        <w:rPr>
          <w:b/>
          <w:sz w:val="28"/>
        </w:rPr>
      </w:pPr>
      <w:r>
        <w:rPr>
          <w:b/>
          <w:sz w:val="28"/>
        </w:rPr>
        <w:t>Typ žádosti o akreditaci:</w:t>
      </w:r>
      <w:r>
        <w:rPr>
          <w:sz w:val="28"/>
        </w:rPr>
        <w:t xml:space="preserve"> </w:t>
      </w:r>
      <w:r w:rsidRPr="002C3B87">
        <w:rPr>
          <w:b/>
          <w:sz w:val="28"/>
        </w:rPr>
        <w:t>U</w:t>
      </w:r>
      <w:r w:rsidRPr="00E37E3A">
        <w:rPr>
          <w:b/>
          <w:sz w:val="28"/>
        </w:rPr>
        <w:t xml:space="preserve">dělení akreditace </w:t>
      </w:r>
    </w:p>
    <w:p w:rsidR="002F21A8" w:rsidRDefault="00EE4FFE" w:rsidP="00EE4FFE">
      <w:pPr>
        <w:spacing w:after="240"/>
      </w:pPr>
      <w:r>
        <w:rPr>
          <w:b/>
          <w:sz w:val="28"/>
        </w:rPr>
        <w:t xml:space="preserve">Schvalující orgán: </w:t>
      </w:r>
      <w:r w:rsidR="002F21A8" w:rsidRPr="002F21A8">
        <w:rPr>
          <w:b/>
          <w:sz w:val="28"/>
        </w:rPr>
        <w:t>Rada pro vnitřní hodnocení UTB</w:t>
      </w:r>
      <w:r w:rsidR="002F21A8">
        <w:t xml:space="preserve"> </w:t>
      </w:r>
    </w:p>
    <w:p w:rsidR="00EE4FFE" w:rsidRDefault="00EE4FFE" w:rsidP="00EE4FFE">
      <w:pPr>
        <w:spacing w:after="240"/>
        <w:rPr>
          <w:b/>
          <w:sz w:val="28"/>
        </w:rPr>
      </w:pPr>
      <w:r>
        <w:rPr>
          <w:b/>
          <w:sz w:val="28"/>
        </w:rPr>
        <w:t>Datum schválení žádosti:</w:t>
      </w:r>
      <w:r w:rsidR="002F21A8">
        <w:rPr>
          <w:b/>
          <w:sz w:val="28"/>
        </w:rPr>
        <w:t xml:space="preserve"> </w:t>
      </w:r>
      <w:r w:rsidR="002F21A8" w:rsidRPr="002F21A8">
        <w:rPr>
          <w:b/>
          <w:sz w:val="28"/>
        </w:rPr>
        <w:t>11. září 2018</w:t>
      </w:r>
    </w:p>
    <w:p w:rsidR="00F51680" w:rsidRPr="00267543" w:rsidRDefault="00EE4FFE" w:rsidP="00F51680">
      <w:pPr>
        <w:pStyle w:val="Normlnweb"/>
        <w:rPr>
          <w:b/>
        </w:rPr>
      </w:pPr>
      <w:r>
        <w:rPr>
          <w:b/>
          <w:sz w:val="28"/>
        </w:rPr>
        <w:t>Odkaz na elektronickou podobu žádosti:</w:t>
      </w:r>
      <w:r w:rsidR="00F51680">
        <w:rPr>
          <w:b/>
          <w:sz w:val="28"/>
        </w:rPr>
        <w:t xml:space="preserve"> </w:t>
      </w:r>
      <w:r w:rsidR="00F51680" w:rsidRPr="0057180E">
        <w:t xml:space="preserve">URL adresa: </w:t>
      </w:r>
      <w:hyperlink r:id="rId9" w:history="1">
        <w:r w:rsidR="00F51680" w:rsidRPr="0057180E">
          <w:rPr>
            <w:rStyle w:val="Hypertextovodkaz"/>
            <w:color w:val="auto"/>
          </w:rPr>
          <w:t>https://nas.fmk.utb.cz</w:t>
        </w:r>
      </w:hyperlink>
      <w:r w:rsidR="00F51680" w:rsidRPr="0057180E">
        <w:t xml:space="preserve">, uživatelské jméno: msmt, heslo: </w:t>
      </w:r>
      <w:r w:rsidR="00F51680" w:rsidRPr="0057180E">
        <w:rPr>
          <w:sz w:val="22"/>
          <w:szCs w:val="22"/>
        </w:rPr>
        <w:t>3nE6d1w</w:t>
      </w:r>
      <w:r w:rsidR="008A2203" w:rsidRPr="0057180E">
        <w:rPr>
          <w:sz w:val="22"/>
          <w:szCs w:val="22"/>
        </w:rPr>
        <w:t>, složka Arts Management_akreditace 2018</w:t>
      </w:r>
    </w:p>
    <w:p w:rsidR="00EE4FFE" w:rsidRDefault="00EE4FFE" w:rsidP="00EE4FFE">
      <w:pPr>
        <w:spacing w:after="240"/>
        <w:rPr>
          <w:b/>
          <w:sz w:val="28"/>
        </w:rPr>
      </w:pPr>
      <w:r>
        <w:rPr>
          <w:b/>
          <w:sz w:val="28"/>
        </w:rPr>
        <w:t>Odkazy na relevantní vnitřní předpisy:</w:t>
      </w:r>
    </w:p>
    <w:p w:rsidR="00EE4FFE" w:rsidRPr="00910B5A" w:rsidRDefault="00EE4FFE" w:rsidP="00EE4FFE">
      <w:pPr>
        <w:pStyle w:val="Odstavecseseznamem"/>
        <w:numPr>
          <w:ilvl w:val="0"/>
          <w:numId w:val="1"/>
        </w:numPr>
        <w:shd w:val="clear" w:color="auto" w:fill="FFFFFF"/>
        <w:tabs>
          <w:tab w:val="left" w:pos="360"/>
        </w:tabs>
        <w:ind w:right="5"/>
        <w:jc w:val="both"/>
        <w:rPr>
          <w:rFonts w:ascii="Times New Roman" w:hAnsi="Times New Roman" w:cs="Times New Roman"/>
          <w:sz w:val="22"/>
          <w:szCs w:val="22"/>
        </w:rPr>
      </w:pPr>
      <w:r w:rsidRPr="00910B5A">
        <w:rPr>
          <w:rFonts w:ascii="Times New Roman" w:eastAsia="Times New Roman" w:hAnsi="Times New Roman" w:cs="Times New Roman"/>
          <w:spacing w:val="-1"/>
          <w:sz w:val="22"/>
          <w:szCs w:val="22"/>
        </w:rPr>
        <w:t xml:space="preserve">výroční zprávy o činnosti vysoké školy a relevantních součástí vysoké školy za posledních pět let </w:t>
      </w:r>
    </w:p>
    <w:p w:rsidR="00EE4FFE" w:rsidRPr="00910B5A" w:rsidRDefault="00EE4FFE" w:rsidP="00EE4FFE">
      <w:pPr>
        <w:pStyle w:val="Odstavecseseznamem"/>
        <w:numPr>
          <w:ilvl w:val="0"/>
          <w:numId w:val="2"/>
        </w:numPr>
        <w:shd w:val="clear" w:color="auto" w:fill="FFFFFF"/>
        <w:tabs>
          <w:tab w:val="left" w:pos="360"/>
        </w:tabs>
        <w:ind w:right="5"/>
        <w:jc w:val="both"/>
        <w:rPr>
          <w:rStyle w:val="Hypertextovodkaz"/>
          <w:rFonts w:ascii="Times New Roman" w:hAnsi="Times New Roman" w:cs="Times New Roman"/>
          <w:color w:val="auto"/>
          <w:sz w:val="22"/>
          <w:szCs w:val="22"/>
          <w:u w:val="none"/>
        </w:rPr>
      </w:pPr>
      <w:r w:rsidRPr="00910B5A">
        <w:rPr>
          <w:rFonts w:ascii="Times New Roman" w:eastAsia="Times New Roman" w:hAnsi="Times New Roman" w:cs="Times New Roman"/>
          <w:spacing w:val="-1"/>
          <w:sz w:val="22"/>
          <w:szCs w:val="22"/>
        </w:rPr>
        <w:t xml:space="preserve">Výroční zprávy o činnosti UTB ve Zlíně - </w:t>
      </w:r>
      <w:hyperlink r:id="rId10" w:history="1">
        <w:r w:rsidRPr="00910B5A">
          <w:rPr>
            <w:rStyle w:val="Hypertextovodkaz"/>
            <w:rFonts w:ascii="Times New Roman" w:hAnsi="Times New Roman" w:cs="Times New Roman"/>
            <w:color w:val="auto"/>
            <w:sz w:val="22"/>
            <w:szCs w:val="22"/>
            <w:u w:val="none"/>
          </w:rPr>
          <w:t>http://www.utb.cz/o-univerzite/vyrocni-zpravy</w:t>
        </w:r>
      </w:hyperlink>
    </w:p>
    <w:p w:rsidR="00EE4FFE" w:rsidRPr="00910B5A" w:rsidRDefault="00EE4FFE" w:rsidP="00EE4FFE">
      <w:pPr>
        <w:pStyle w:val="Zkladntext"/>
        <w:numPr>
          <w:ilvl w:val="0"/>
          <w:numId w:val="2"/>
        </w:numPr>
        <w:spacing w:line="240" w:lineRule="auto"/>
        <w:rPr>
          <w:rStyle w:val="Hypertextovodkaz"/>
          <w:color w:val="auto"/>
          <w:sz w:val="22"/>
          <w:szCs w:val="22"/>
          <w:u w:val="none"/>
        </w:rPr>
      </w:pPr>
      <w:r w:rsidRPr="00910B5A">
        <w:rPr>
          <w:rStyle w:val="Hypertextovodkaz"/>
          <w:color w:val="auto"/>
          <w:sz w:val="22"/>
          <w:szCs w:val="22"/>
          <w:u w:val="none"/>
        </w:rPr>
        <w:t xml:space="preserve">Výroční zprávy o činnosti FMK - </w:t>
      </w:r>
      <w:hyperlink r:id="rId11" w:history="1">
        <w:r w:rsidRPr="00910B5A">
          <w:rPr>
            <w:rStyle w:val="Hypertextovodkaz"/>
            <w:color w:val="auto"/>
            <w:sz w:val="22"/>
            <w:szCs w:val="22"/>
            <w:u w:val="none"/>
          </w:rPr>
          <w:t>http://www.utb.cz/fmk/o-fakulte/vyrocni-zpravy</w:t>
        </w:r>
      </w:hyperlink>
    </w:p>
    <w:p w:rsidR="00EE4FFE" w:rsidRPr="00910B5A" w:rsidRDefault="00EE4FFE" w:rsidP="00EE4FFE">
      <w:pPr>
        <w:pStyle w:val="Zkladntext"/>
        <w:numPr>
          <w:ilvl w:val="0"/>
          <w:numId w:val="1"/>
        </w:numPr>
        <w:spacing w:line="240" w:lineRule="auto"/>
        <w:rPr>
          <w:rStyle w:val="Hypertextovodkaz"/>
          <w:color w:val="auto"/>
          <w:sz w:val="22"/>
          <w:szCs w:val="22"/>
          <w:u w:val="none"/>
        </w:rPr>
      </w:pPr>
      <w:r w:rsidRPr="00910B5A">
        <w:rPr>
          <w:rStyle w:val="Hypertextovodkaz"/>
          <w:color w:val="auto"/>
          <w:sz w:val="22"/>
          <w:szCs w:val="22"/>
          <w:u w:val="none"/>
        </w:rPr>
        <w:t>strategický záměr a každoroční plány realizace strategického záměru vysoké školy a relevantních součástí vysoké školy</w:t>
      </w:r>
    </w:p>
    <w:p w:rsidR="00EE4FFE" w:rsidRPr="00910B5A" w:rsidRDefault="00EE4FFE" w:rsidP="00EE4FFE">
      <w:pPr>
        <w:pStyle w:val="Zkladntext"/>
        <w:numPr>
          <w:ilvl w:val="0"/>
          <w:numId w:val="2"/>
        </w:numPr>
        <w:spacing w:line="240" w:lineRule="auto"/>
        <w:rPr>
          <w:rStyle w:val="Hypertextovodkaz"/>
          <w:color w:val="auto"/>
          <w:sz w:val="22"/>
          <w:szCs w:val="22"/>
          <w:u w:val="none"/>
        </w:rPr>
      </w:pPr>
      <w:r w:rsidRPr="00910B5A">
        <w:rPr>
          <w:rStyle w:val="Hypertextovodkaz"/>
          <w:color w:val="auto"/>
          <w:sz w:val="22"/>
          <w:szCs w:val="22"/>
          <w:u w:val="none"/>
        </w:rPr>
        <w:t xml:space="preserve">Strategický záměr UTB ve Zlíně a Plány realizace Strategického záměru UTB ve Zlíně - </w:t>
      </w:r>
      <w:hyperlink r:id="rId12" w:history="1">
        <w:r w:rsidRPr="00910B5A">
          <w:rPr>
            <w:rStyle w:val="Hypertextovodkaz"/>
            <w:color w:val="auto"/>
            <w:sz w:val="22"/>
            <w:szCs w:val="22"/>
            <w:u w:val="none"/>
          </w:rPr>
          <w:t>http://www.utb.cz/o-univerzite/dlouhodoby-zamer</w:t>
        </w:r>
      </w:hyperlink>
    </w:p>
    <w:p w:rsidR="00EE4FFE" w:rsidRPr="00910B5A" w:rsidRDefault="00EE4FFE" w:rsidP="00EE4FFE">
      <w:pPr>
        <w:pStyle w:val="Zkladntext"/>
        <w:numPr>
          <w:ilvl w:val="0"/>
          <w:numId w:val="2"/>
        </w:numPr>
        <w:spacing w:line="240" w:lineRule="auto"/>
        <w:jc w:val="left"/>
        <w:rPr>
          <w:rStyle w:val="Hypertextovodkaz"/>
          <w:sz w:val="22"/>
          <w:szCs w:val="22"/>
        </w:rPr>
      </w:pPr>
      <w:r w:rsidRPr="00910B5A">
        <w:rPr>
          <w:rStyle w:val="Hypertextovodkaz"/>
          <w:color w:val="auto"/>
          <w:sz w:val="22"/>
          <w:szCs w:val="22"/>
          <w:u w:val="none"/>
        </w:rPr>
        <w:t xml:space="preserve">Strategický záměr FMK a Plány realizace Strategického záměru FMK - </w:t>
      </w:r>
      <w:hyperlink r:id="rId13" w:history="1">
        <w:r w:rsidRPr="00910B5A">
          <w:rPr>
            <w:rStyle w:val="Hypertextovodkaz"/>
            <w:color w:val="auto"/>
            <w:sz w:val="22"/>
            <w:szCs w:val="22"/>
            <w:u w:val="none"/>
          </w:rPr>
          <w:t>http://www.utb.cz/fmk/o-fakulte/dlouhodoby-zamer-fakulty</w:t>
        </w:r>
      </w:hyperlink>
    </w:p>
    <w:p w:rsidR="00EE4FFE" w:rsidRDefault="00EE4FFE" w:rsidP="00EE4FFE">
      <w:pPr>
        <w:spacing w:after="240"/>
        <w:rPr>
          <w:b/>
          <w:sz w:val="28"/>
        </w:rPr>
      </w:pPr>
    </w:p>
    <w:p w:rsidR="00EE4FFE" w:rsidRDefault="00EE4FFE" w:rsidP="00164250">
      <w:pPr>
        <w:spacing w:after="240"/>
        <w:rPr>
          <w:b/>
          <w:sz w:val="28"/>
        </w:rPr>
      </w:pPr>
      <w:r w:rsidRPr="007B0269">
        <w:rPr>
          <w:b/>
          <w:sz w:val="28"/>
        </w:rPr>
        <w:t>ISCED F:</w:t>
      </w:r>
      <w:r w:rsidR="00267543" w:rsidRPr="007B0269">
        <w:rPr>
          <w:b/>
          <w:sz w:val="28"/>
        </w:rPr>
        <w:t xml:space="preserve"> </w:t>
      </w:r>
      <w:r w:rsidR="002C3B87" w:rsidRPr="007B0269">
        <w:rPr>
          <w:b/>
          <w:sz w:val="28"/>
        </w:rPr>
        <w:tab/>
      </w:r>
      <w:r w:rsidR="00164250" w:rsidRPr="007B0269">
        <w:rPr>
          <w:b/>
          <w:sz w:val="28"/>
        </w:rPr>
        <w:t>0210 Umění – obory d.  n.</w:t>
      </w:r>
      <w:r w:rsidR="00330220" w:rsidRPr="007B0269">
        <w:rPr>
          <w:b/>
          <w:sz w:val="28"/>
        </w:rPr>
        <w:t xml:space="preserve"> </w:t>
      </w:r>
    </w:p>
    <w:p w:rsidR="00330220" w:rsidRDefault="00330220" w:rsidP="00164250">
      <w:pPr>
        <w:spacing w:after="240"/>
        <w:rPr>
          <w:b/>
          <w:sz w:val="28"/>
        </w:rPr>
      </w:pPr>
      <w:r>
        <w:rPr>
          <w:b/>
          <w:sz w:val="28"/>
        </w:rPr>
        <w:tab/>
      </w:r>
      <w:r>
        <w:rPr>
          <w:b/>
          <w:sz w:val="28"/>
        </w:rPr>
        <w:tab/>
      </w:r>
    </w:p>
    <w:p w:rsidR="00EE4FFE" w:rsidRDefault="00EE4FFE" w:rsidP="00EE4FFE">
      <w:pPr>
        <w:spacing w:after="240"/>
        <w:rPr>
          <w:b/>
          <w:sz w:val="28"/>
        </w:rPr>
      </w:pPr>
    </w:p>
    <w:p w:rsidR="00EE4FFE" w:rsidRDefault="00EE4FFE" w:rsidP="00EE4FFE">
      <w:pPr>
        <w:spacing w:after="240"/>
        <w:rPr>
          <w:b/>
          <w:sz w:val="28"/>
        </w:rPr>
      </w:pPr>
    </w:p>
    <w:p w:rsidR="00EE4FFE" w:rsidRDefault="00EE4FFE" w:rsidP="00EE4FFE">
      <w:pPr>
        <w:spacing w:after="240"/>
        <w:rPr>
          <w:b/>
          <w:sz w:val="28"/>
        </w:rPr>
      </w:pPr>
    </w:p>
    <w:p w:rsidR="00164250" w:rsidRDefault="00164250" w:rsidP="00EE4FFE">
      <w:pPr>
        <w:spacing w:after="240"/>
        <w:rPr>
          <w:b/>
          <w:sz w:val="28"/>
        </w:rPr>
      </w:pPr>
    </w:p>
    <w:p w:rsidR="00164250" w:rsidRDefault="00164250" w:rsidP="00EE4FFE">
      <w:pPr>
        <w:spacing w:after="240"/>
        <w:rPr>
          <w:b/>
          <w:sz w:val="28"/>
        </w:rPr>
      </w:pPr>
    </w:p>
    <w:p w:rsidR="00EE4FFE" w:rsidRDefault="00EE4FFE" w:rsidP="00EE4FFE">
      <w:pPr>
        <w:spacing w:after="240"/>
        <w:rPr>
          <w:b/>
          <w:sz w:val="28"/>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9"/>
        <w:gridCol w:w="158"/>
        <w:gridCol w:w="693"/>
        <w:gridCol w:w="708"/>
        <w:gridCol w:w="142"/>
        <w:gridCol w:w="425"/>
        <w:gridCol w:w="2694"/>
        <w:gridCol w:w="850"/>
        <w:gridCol w:w="709"/>
      </w:tblGrid>
      <w:tr w:rsidR="00EE4FFE" w:rsidTr="00E544B4">
        <w:tc>
          <w:tcPr>
            <w:tcW w:w="9498" w:type="dxa"/>
            <w:gridSpan w:val="9"/>
            <w:tcBorders>
              <w:bottom w:val="double" w:sz="4" w:space="0" w:color="auto"/>
            </w:tcBorders>
            <w:shd w:val="clear" w:color="auto" w:fill="BDD6EE"/>
          </w:tcPr>
          <w:p w:rsidR="00EE4FFE" w:rsidRDefault="00EE4FFE" w:rsidP="00EE4FFE">
            <w:pPr>
              <w:jc w:val="both"/>
              <w:rPr>
                <w:b/>
                <w:sz w:val="28"/>
              </w:rPr>
            </w:pPr>
            <w:r>
              <w:rPr>
                <w:b/>
                <w:sz w:val="28"/>
              </w:rPr>
              <w:lastRenderedPageBreak/>
              <w:t xml:space="preserve">B-I – </w:t>
            </w:r>
            <w:r>
              <w:rPr>
                <w:b/>
                <w:sz w:val="26"/>
                <w:szCs w:val="26"/>
              </w:rPr>
              <w:t>Charakteristika studijního programu</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Název studijního programu</w:t>
            </w:r>
          </w:p>
        </w:tc>
        <w:tc>
          <w:tcPr>
            <w:tcW w:w="6221" w:type="dxa"/>
            <w:gridSpan w:val="7"/>
            <w:tcBorders>
              <w:bottom w:val="single" w:sz="2" w:space="0" w:color="auto"/>
            </w:tcBorders>
          </w:tcPr>
          <w:p w:rsidR="00EE4FFE" w:rsidRDefault="00EE4FFE" w:rsidP="00E03AE9">
            <w:r>
              <w:t>Arts Management</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Typ studijního programu</w:t>
            </w:r>
          </w:p>
        </w:tc>
        <w:tc>
          <w:tcPr>
            <w:tcW w:w="6221" w:type="dxa"/>
            <w:gridSpan w:val="7"/>
            <w:tcBorders>
              <w:bottom w:val="single" w:sz="2" w:space="0" w:color="auto"/>
            </w:tcBorders>
          </w:tcPr>
          <w:p w:rsidR="00EE4FFE" w:rsidRDefault="00EE4FFE" w:rsidP="00EE4FFE">
            <w:r>
              <w:t>magisterský</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Profil studijního programu</w:t>
            </w:r>
          </w:p>
        </w:tc>
        <w:tc>
          <w:tcPr>
            <w:tcW w:w="6221" w:type="dxa"/>
            <w:gridSpan w:val="7"/>
            <w:tcBorders>
              <w:bottom w:val="single" w:sz="2" w:space="0" w:color="auto"/>
            </w:tcBorders>
          </w:tcPr>
          <w:p w:rsidR="00EE4FFE" w:rsidRDefault="00EE4FFE" w:rsidP="00EE4FFE">
            <w:r>
              <w:t xml:space="preserve">profesně zaměřený </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Forma studia</w:t>
            </w:r>
          </w:p>
        </w:tc>
        <w:tc>
          <w:tcPr>
            <w:tcW w:w="6221" w:type="dxa"/>
            <w:gridSpan w:val="7"/>
            <w:tcBorders>
              <w:bottom w:val="single" w:sz="2" w:space="0" w:color="auto"/>
            </w:tcBorders>
          </w:tcPr>
          <w:p w:rsidR="00EE4FFE" w:rsidRPr="00232CDB" w:rsidRDefault="00EE4FFE" w:rsidP="00EE4FFE">
            <w:r w:rsidRPr="00232CDB">
              <w:t xml:space="preserve">prezenční – kombinovaná </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Standardní doba studia</w:t>
            </w:r>
          </w:p>
        </w:tc>
        <w:tc>
          <w:tcPr>
            <w:tcW w:w="6221" w:type="dxa"/>
            <w:gridSpan w:val="7"/>
            <w:tcBorders>
              <w:bottom w:val="single" w:sz="2" w:space="0" w:color="auto"/>
            </w:tcBorders>
          </w:tcPr>
          <w:p w:rsidR="00EE4FFE" w:rsidRDefault="00EE4FFE" w:rsidP="00EE4FFE">
            <w:r>
              <w:t>2 roky</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Jazyk studia</w:t>
            </w:r>
          </w:p>
        </w:tc>
        <w:tc>
          <w:tcPr>
            <w:tcW w:w="6221" w:type="dxa"/>
            <w:gridSpan w:val="7"/>
            <w:tcBorders>
              <w:bottom w:val="single" w:sz="2" w:space="0" w:color="auto"/>
            </w:tcBorders>
          </w:tcPr>
          <w:p w:rsidR="00EE4FFE" w:rsidRDefault="00EE4FFE" w:rsidP="00EE4FFE">
            <w:r>
              <w:t>český</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Udělovaný akademický titul</w:t>
            </w:r>
          </w:p>
        </w:tc>
        <w:tc>
          <w:tcPr>
            <w:tcW w:w="6221" w:type="dxa"/>
            <w:gridSpan w:val="7"/>
            <w:tcBorders>
              <w:bottom w:val="single" w:sz="2" w:space="0" w:color="auto"/>
            </w:tcBorders>
          </w:tcPr>
          <w:p w:rsidR="00EE4FFE" w:rsidRDefault="00EE4FFE" w:rsidP="00EE4FFE">
            <w:r>
              <w:t>magistr umění (MgA.)</w:t>
            </w:r>
          </w:p>
        </w:tc>
      </w:tr>
      <w:tr w:rsidR="00EE4FFE" w:rsidTr="000F1438">
        <w:tc>
          <w:tcPr>
            <w:tcW w:w="3277" w:type="dxa"/>
            <w:gridSpan w:val="2"/>
            <w:tcBorders>
              <w:bottom w:val="single" w:sz="2" w:space="0" w:color="auto"/>
            </w:tcBorders>
            <w:shd w:val="clear" w:color="auto" w:fill="F7CAAC"/>
          </w:tcPr>
          <w:p w:rsidR="00EE4FFE" w:rsidRDefault="00EE4FFE" w:rsidP="00EE4FFE">
            <w:pPr>
              <w:jc w:val="both"/>
              <w:rPr>
                <w:b/>
              </w:rPr>
            </w:pPr>
            <w:r>
              <w:rPr>
                <w:b/>
              </w:rPr>
              <w:t>Rigorózní řízení</w:t>
            </w:r>
          </w:p>
        </w:tc>
        <w:tc>
          <w:tcPr>
            <w:tcW w:w="1543" w:type="dxa"/>
            <w:gridSpan w:val="3"/>
            <w:tcBorders>
              <w:bottom w:val="single" w:sz="2" w:space="0" w:color="auto"/>
            </w:tcBorders>
          </w:tcPr>
          <w:p w:rsidR="00EE4FFE" w:rsidRDefault="00EE4FFE" w:rsidP="00EE4FFE">
            <w:r>
              <w:t>ne</w:t>
            </w:r>
          </w:p>
        </w:tc>
        <w:tc>
          <w:tcPr>
            <w:tcW w:w="3119" w:type="dxa"/>
            <w:gridSpan w:val="2"/>
            <w:tcBorders>
              <w:bottom w:val="single" w:sz="2" w:space="0" w:color="auto"/>
            </w:tcBorders>
            <w:shd w:val="clear" w:color="auto" w:fill="F7CAAC"/>
          </w:tcPr>
          <w:p w:rsidR="00EE4FFE" w:rsidRDefault="00EE4FFE" w:rsidP="00EE4FFE">
            <w:r>
              <w:t>ne</w:t>
            </w:r>
          </w:p>
        </w:tc>
        <w:tc>
          <w:tcPr>
            <w:tcW w:w="1559" w:type="dxa"/>
            <w:gridSpan w:val="2"/>
            <w:tcBorders>
              <w:bottom w:val="single" w:sz="2" w:space="0" w:color="auto"/>
            </w:tcBorders>
          </w:tcPr>
          <w:p w:rsidR="00EE4FFE" w:rsidRDefault="00EE4FFE" w:rsidP="00EE4FFE">
            <w:r>
              <w:t>ne</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Garant studijního programu</w:t>
            </w:r>
          </w:p>
        </w:tc>
        <w:tc>
          <w:tcPr>
            <w:tcW w:w="6221" w:type="dxa"/>
            <w:gridSpan w:val="7"/>
            <w:tcBorders>
              <w:bottom w:val="single" w:sz="2" w:space="0" w:color="auto"/>
            </w:tcBorders>
          </w:tcPr>
          <w:p w:rsidR="00EE4FFE" w:rsidRDefault="00EE4FFE" w:rsidP="00EE4FFE">
            <w:r w:rsidRPr="00B14990">
              <w:t>doc. Mgr. A. Pavel Noga, ArtD.</w:t>
            </w:r>
          </w:p>
        </w:tc>
      </w:tr>
      <w:tr w:rsidR="00EE4FFE" w:rsidTr="00E544B4">
        <w:tc>
          <w:tcPr>
            <w:tcW w:w="3277" w:type="dxa"/>
            <w:gridSpan w:val="2"/>
            <w:tcBorders>
              <w:top w:val="single" w:sz="2" w:space="0" w:color="auto"/>
              <w:left w:val="single" w:sz="2" w:space="0" w:color="auto"/>
              <w:bottom w:val="single" w:sz="2" w:space="0" w:color="auto"/>
              <w:right w:val="single" w:sz="2" w:space="0" w:color="auto"/>
            </w:tcBorders>
            <w:shd w:val="clear" w:color="auto" w:fill="F7CAAC"/>
          </w:tcPr>
          <w:p w:rsidR="00EE4FFE" w:rsidRDefault="00EE4FFE" w:rsidP="00EE4FFE">
            <w:pPr>
              <w:jc w:val="both"/>
              <w:rPr>
                <w:b/>
              </w:rPr>
            </w:pPr>
            <w:r>
              <w:rPr>
                <w:b/>
              </w:rPr>
              <w:t>Zaměření na přípravu k výkonu regulovaného povolání</w:t>
            </w:r>
          </w:p>
        </w:tc>
        <w:tc>
          <w:tcPr>
            <w:tcW w:w="6221" w:type="dxa"/>
            <w:gridSpan w:val="7"/>
            <w:tcBorders>
              <w:top w:val="single" w:sz="2" w:space="0" w:color="auto"/>
              <w:left w:val="single" w:sz="2" w:space="0" w:color="auto"/>
              <w:bottom w:val="single" w:sz="2" w:space="0" w:color="auto"/>
              <w:right w:val="single" w:sz="2" w:space="0" w:color="auto"/>
            </w:tcBorders>
          </w:tcPr>
          <w:p w:rsidR="00EE4FFE" w:rsidRDefault="00EE4FFE" w:rsidP="00EE4FFE">
            <w:r>
              <w:t>ne</w:t>
            </w:r>
          </w:p>
        </w:tc>
      </w:tr>
      <w:tr w:rsidR="00EE4FFE" w:rsidTr="00E544B4">
        <w:tc>
          <w:tcPr>
            <w:tcW w:w="3277" w:type="dxa"/>
            <w:gridSpan w:val="2"/>
            <w:tcBorders>
              <w:top w:val="single" w:sz="2" w:space="0" w:color="auto"/>
              <w:left w:val="single" w:sz="2" w:space="0" w:color="auto"/>
              <w:bottom w:val="single" w:sz="2" w:space="0" w:color="auto"/>
              <w:right w:val="single" w:sz="2" w:space="0" w:color="auto"/>
            </w:tcBorders>
            <w:shd w:val="clear" w:color="auto" w:fill="F7CAAC"/>
          </w:tcPr>
          <w:p w:rsidR="00EE4FFE" w:rsidRDefault="00EE4FFE" w:rsidP="00EE4FFE">
            <w:pPr>
              <w:jc w:val="both"/>
              <w:rPr>
                <w:b/>
              </w:rPr>
            </w:pPr>
            <w:r>
              <w:rPr>
                <w:b/>
              </w:rPr>
              <w:t xml:space="preserve">Zaměření na přípravu odborníků z oblasti bezpečnosti České republiky </w:t>
            </w:r>
          </w:p>
        </w:tc>
        <w:tc>
          <w:tcPr>
            <w:tcW w:w="6221" w:type="dxa"/>
            <w:gridSpan w:val="7"/>
            <w:tcBorders>
              <w:top w:val="single" w:sz="2" w:space="0" w:color="auto"/>
              <w:left w:val="single" w:sz="2" w:space="0" w:color="auto"/>
              <w:bottom w:val="single" w:sz="2" w:space="0" w:color="auto"/>
              <w:right w:val="single" w:sz="2" w:space="0" w:color="auto"/>
            </w:tcBorders>
          </w:tcPr>
          <w:p w:rsidR="00EE4FFE" w:rsidRDefault="00EE4FFE" w:rsidP="00EE4FFE">
            <w:r>
              <w:t>ne</w:t>
            </w:r>
          </w:p>
        </w:tc>
      </w:tr>
      <w:tr w:rsidR="00EE4FFE" w:rsidTr="00E544B4">
        <w:trPr>
          <w:trHeight w:val="438"/>
        </w:trPr>
        <w:tc>
          <w:tcPr>
            <w:tcW w:w="3277" w:type="dxa"/>
            <w:gridSpan w:val="2"/>
            <w:tcBorders>
              <w:top w:val="single" w:sz="2" w:space="0" w:color="auto"/>
              <w:left w:val="single" w:sz="2" w:space="0" w:color="auto"/>
              <w:bottom w:val="single" w:sz="2" w:space="0" w:color="auto"/>
              <w:right w:val="single" w:sz="2" w:space="0" w:color="auto"/>
            </w:tcBorders>
            <w:shd w:val="clear" w:color="auto" w:fill="F7CAAC"/>
          </w:tcPr>
          <w:p w:rsidR="00EE4FFE" w:rsidRDefault="00EE4FFE" w:rsidP="00EE4FFE">
            <w:pPr>
              <w:jc w:val="both"/>
              <w:rPr>
                <w:b/>
              </w:rPr>
            </w:pPr>
            <w:r>
              <w:rPr>
                <w:b/>
              </w:rPr>
              <w:t>Uznávací orgán</w:t>
            </w:r>
          </w:p>
        </w:tc>
        <w:tc>
          <w:tcPr>
            <w:tcW w:w="6221" w:type="dxa"/>
            <w:gridSpan w:val="7"/>
            <w:tcBorders>
              <w:top w:val="single" w:sz="2" w:space="0" w:color="auto"/>
              <w:left w:val="single" w:sz="2" w:space="0" w:color="auto"/>
              <w:bottom w:val="single" w:sz="2" w:space="0" w:color="auto"/>
              <w:right w:val="single" w:sz="2" w:space="0" w:color="auto"/>
            </w:tcBorders>
          </w:tcPr>
          <w:p w:rsidR="00EE4FFE" w:rsidRDefault="00EE4FFE" w:rsidP="00EE4FFE">
            <w:r>
              <w:t>-</w:t>
            </w:r>
          </w:p>
        </w:tc>
      </w:tr>
      <w:tr w:rsidR="00EE4FFE" w:rsidTr="00E544B4">
        <w:tc>
          <w:tcPr>
            <w:tcW w:w="9498" w:type="dxa"/>
            <w:gridSpan w:val="9"/>
            <w:tcBorders>
              <w:top w:val="single" w:sz="2" w:space="0" w:color="auto"/>
            </w:tcBorders>
            <w:shd w:val="clear" w:color="auto" w:fill="F7CAAC"/>
          </w:tcPr>
          <w:p w:rsidR="00EE4FFE" w:rsidRDefault="00EE4FFE" w:rsidP="00EE4FFE">
            <w:pPr>
              <w:jc w:val="both"/>
            </w:pPr>
            <w:r>
              <w:rPr>
                <w:b/>
              </w:rPr>
              <w:t>Oblast(i) vzdělávání a u kombinovaného studijního programu podíl jednotlivých oblastí vzdělávání v %</w:t>
            </w:r>
          </w:p>
        </w:tc>
      </w:tr>
      <w:tr w:rsidR="00EE4FFE" w:rsidTr="00E544B4">
        <w:trPr>
          <w:trHeight w:val="404"/>
        </w:trPr>
        <w:tc>
          <w:tcPr>
            <w:tcW w:w="9498" w:type="dxa"/>
            <w:gridSpan w:val="9"/>
            <w:shd w:val="clear" w:color="auto" w:fill="FFFFFF"/>
          </w:tcPr>
          <w:p w:rsidR="0036005E" w:rsidRPr="00A910E1" w:rsidRDefault="008457FA" w:rsidP="00D75349">
            <w:pPr>
              <w:spacing w:before="240" w:after="240"/>
            </w:pPr>
            <w:r>
              <w:t xml:space="preserve"> </w:t>
            </w:r>
            <w:r w:rsidR="00546AA7" w:rsidRPr="00D75349">
              <w:t>Oblast vzd</w:t>
            </w:r>
            <w:r w:rsidR="0094270B" w:rsidRPr="00D75349">
              <w:t>ělávání Umění</w:t>
            </w:r>
            <w:r w:rsidR="00546AA7" w:rsidRPr="00D75349">
              <w:t xml:space="preserve">: </w:t>
            </w:r>
            <w:r w:rsidR="0094270B" w:rsidRPr="00D75349">
              <w:t xml:space="preserve">0210 Umění – obory d.  n. </w:t>
            </w:r>
          </w:p>
        </w:tc>
      </w:tr>
      <w:tr w:rsidR="00EE4FFE" w:rsidTr="00E544B4">
        <w:trPr>
          <w:trHeight w:val="70"/>
        </w:trPr>
        <w:tc>
          <w:tcPr>
            <w:tcW w:w="9498" w:type="dxa"/>
            <w:gridSpan w:val="9"/>
            <w:shd w:val="clear" w:color="auto" w:fill="F7CAAC"/>
          </w:tcPr>
          <w:p w:rsidR="00EE4FFE" w:rsidRDefault="00EE4FFE" w:rsidP="001B31D0">
            <w:pPr>
              <w:spacing w:before="120" w:after="120"/>
            </w:pPr>
            <w:r>
              <w:rPr>
                <w:b/>
              </w:rPr>
              <w:t>Cíle studia ve studijním programu</w:t>
            </w:r>
          </w:p>
        </w:tc>
      </w:tr>
      <w:tr w:rsidR="00EE4FFE" w:rsidTr="00E544B4">
        <w:trPr>
          <w:trHeight w:val="2108"/>
        </w:trPr>
        <w:tc>
          <w:tcPr>
            <w:tcW w:w="9498" w:type="dxa"/>
            <w:gridSpan w:val="9"/>
            <w:shd w:val="clear" w:color="auto" w:fill="FFFFFF"/>
          </w:tcPr>
          <w:p w:rsidR="00EE4FFE" w:rsidRDefault="00EE4FFE" w:rsidP="001B31D0">
            <w:pPr>
              <w:spacing w:before="120" w:after="120"/>
              <w:ind w:left="57" w:right="57"/>
              <w:jc w:val="both"/>
            </w:pPr>
            <w:r w:rsidRPr="007D7927">
              <w:t>Magisterský studijní program</w:t>
            </w:r>
            <w:r>
              <w:t xml:space="preserve"> Arts Management je z hlediska typu, formy a případného profilu v souladu s posláním a strategickým záměrem vysoké školy - Plán realizace strategického záměru UTB pro rok 2017 </w:t>
            </w:r>
            <w:hyperlink r:id="rId14" w:history="1">
              <w:r w:rsidR="00012DD7" w:rsidRPr="0020288B">
                <w:rPr>
                  <w:rStyle w:val="Hypertextovodkaz"/>
                </w:rPr>
                <w:t>https://www.utb.cz/univerzita/uredni-deska/ruzne/strategicky-zamer/</w:t>
              </w:r>
            </w:hyperlink>
            <w:r w:rsidR="00012DD7">
              <w:t xml:space="preserve"> </w:t>
            </w:r>
            <w:r>
              <w:t>a ostatními strategickými dokumenty vysoké školy. N</w:t>
            </w:r>
            <w:r w:rsidRPr="00F77FD3">
              <w:t>avazuje</w:t>
            </w:r>
            <w:r>
              <w:t xml:space="preserve"> primárně </w:t>
            </w:r>
            <w:r w:rsidRPr="00F77FD3">
              <w:t>na bakalářský stupeň studia v programu Výtvarná umění</w:t>
            </w:r>
            <w:r>
              <w:t xml:space="preserve"> či programy v oblasti Umění</w:t>
            </w:r>
            <w:r w:rsidRPr="00F77FD3">
              <w:t>.</w:t>
            </w:r>
            <w:r w:rsidRPr="007F2CFD">
              <w:t xml:space="preserve"> </w:t>
            </w:r>
            <w:r>
              <w:t xml:space="preserve">Otevírá nové možnosti pro profilaci tam, kde má student více předpokladů pro organizaci a řízení v oblasti umění a během bakalářského studia se již tímto směrem částečně profiloval. Opírá se o zájem uchazečů a </w:t>
            </w:r>
            <w:r w:rsidRPr="007F2CFD">
              <w:rPr>
                <w:iCs/>
              </w:rPr>
              <w:t xml:space="preserve">zaměřuje se na </w:t>
            </w:r>
            <w:r>
              <w:rPr>
                <w:iCs/>
              </w:rPr>
              <w:t xml:space="preserve">další možný </w:t>
            </w:r>
            <w:r w:rsidRPr="007F2CFD">
              <w:t xml:space="preserve">rozvoj </w:t>
            </w:r>
            <w:r>
              <w:t>absolventů bakalářského stupně</w:t>
            </w:r>
            <w:r w:rsidRPr="007F2CFD">
              <w:t>, jejich úspěšné uplatnění v praxi, a to na základě relevance obsahu vzděláván</w:t>
            </w:r>
            <w:r>
              <w:t>í a požadavků pracovního trhu. Vzdělávací a tvůrčí činnost vychází ze soudobých poznatků v oblasti řízení umělecké praxe, aplikuje řídící postupy ověřené v českých i zahraničních kulturních a kreativních centrech, galerií, muzeích apod. a dále je rozvíjí.</w:t>
            </w:r>
          </w:p>
          <w:p w:rsidR="00EE4FFE" w:rsidRDefault="00EE4FFE" w:rsidP="001B31D0">
            <w:pPr>
              <w:spacing w:before="120" w:after="120"/>
              <w:ind w:left="57" w:right="57"/>
              <w:jc w:val="both"/>
            </w:pPr>
            <w:r>
              <w:t>Program j</w:t>
            </w:r>
            <w:r w:rsidRPr="007F2CFD">
              <w:t xml:space="preserve">e zaměřen na výchovu </w:t>
            </w:r>
            <w:r>
              <w:t>manažerů</w:t>
            </w:r>
            <w:r w:rsidRPr="007F2CFD">
              <w:t xml:space="preserve"> v oblasti </w:t>
            </w:r>
            <w:r>
              <w:t xml:space="preserve">organizace a řízení umělecké praxe </w:t>
            </w:r>
            <w:r w:rsidR="004D14F1">
              <w:t>v kulturních a kreativních odvětvích, ve volném umění i</w:t>
            </w:r>
            <w:r>
              <w:t xml:space="preserve"> designu, u</w:t>
            </w:r>
            <w:r w:rsidRPr="007F2CFD">
              <w:t>siluje o p</w:t>
            </w:r>
            <w:r>
              <w:t xml:space="preserve">rohlubování odborných znalostí v těchto oblastech, zároveň nabízí široký </w:t>
            </w:r>
            <w:r w:rsidRPr="007F2CFD">
              <w:t>prostor k</w:t>
            </w:r>
            <w:r>
              <w:t> řešení praktických úkonů spojených s organizačními dovednostmi</w:t>
            </w:r>
            <w:r w:rsidRPr="00DD668C">
              <w:t xml:space="preserve">. </w:t>
            </w:r>
            <w:r>
              <w:t>Záměrem</w:t>
            </w:r>
            <w:r w:rsidRPr="00DD668C">
              <w:t xml:space="preserve"> </w:t>
            </w:r>
            <w:r>
              <w:t>je</w:t>
            </w:r>
            <w:r w:rsidRPr="007F2CFD">
              <w:t xml:space="preserve"> připravit všestranně rozvinuté osobnosti, ale stejně tak profesionály s pevným vědomostním zázemím, kteří obstojí ve svobodném povolání i jako zaměstnanci. Vodítkem k naplnění cíle je důkladně připravený studijní plán, fundovaná náplň přednášek a seminářů a odborné vedení </w:t>
            </w:r>
            <w:r>
              <w:t xml:space="preserve">odborníky z prostředí řízení umělecké praxe, kteří jsou zapojeni do výukového procesu a zároveň vedou studenty </w:t>
            </w:r>
            <w:r w:rsidRPr="007F2CFD">
              <w:t xml:space="preserve">při </w:t>
            </w:r>
            <w:r>
              <w:t xml:space="preserve">praxích v galeriích, muzeích, kulturních centrech, kreativních HUBech či kreativních projektech. </w:t>
            </w:r>
            <w:r w:rsidRPr="007F2CFD">
              <w:t xml:space="preserve">Cílem je připravit profesně zdatné </w:t>
            </w:r>
            <w:r w:rsidRPr="008B4D55">
              <w:t>manažery</w:t>
            </w:r>
            <w:r w:rsidRPr="007F2CFD">
              <w:t>, kteří se orientují na komerční sféru nejen ve své profesi, ale i v hraničních oborech</w:t>
            </w:r>
            <w:r>
              <w:t xml:space="preserve"> výtvarných umění</w:t>
            </w:r>
            <w:r w:rsidRPr="007F2CFD">
              <w:t xml:space="preserve">, přičemž jsou schopni </w:t>
            </w:r>
            <w:r>
              <w:t>řídit</w:t>
            </w:r>
            <w:r w:rsidRPr="007F2CFD">
              <w:t xml:space="preserve"> výstupy jak individuální, tak výstupy, které jsou součástí většího celku.</w:t>
            </w:r>
            <w:r>
              <w:t xml:space="preserve"> </w:t>
            </w:r>
            <w:r w:rsidRPr="007F2CFD">
              <w:t xml:space="preserve">Náročnost </w:t>
            </w:r>
            <w:r>
              <w:t xml:space="preserve">praktických </w:t>
            </w:r>
            <w:r w:rsidRPr="007F2CFD">
              <w:t>úkolů</w:t>
            </w:r>
            <w:r>
              <w:t xml:space="preserve"> a jejich multioborový charakter</w:t>
            </w:r>
            <w:r w:rsidRPr="007F2CFD">
              <w:t xml:space="preserve"> vede studenta k intenzivní spolupráci s</w:t>
            </w:r>
            <w:r>
              <w:t> výtvarnými a dalšími uměleckými a marketingovými</w:t>
            </w:r>
            <w:r w:rsidRPr="007F2CFD">
              <w:t xml:space="preserve"> obory</w:t>
            </w:r>
            <w:r>
              <w:t xml:space="preserve">. </w:t>
            </w:r>
            <w:r w:rsidRPr="007F2CFD">
              <w:t xml:space="preserve">Základním požadavkem je </w:t>
            </w:r>
            <w:r>
              <w:t xml:space="preserve">vysoká </w:t>
            </w:r>
            <w:r w:rsidRPr="007F2CFD">
              <w:t>úroveň studenta jako osobnosti, která se svou empirií, poznávacími procesy a vlastnostmi vnímá, rozpoznává i reflektuje</w:t>
            </w:r>
            <w:r>
              <w:t xml:space="preserve"> situaci v oblasti </w:t>
            </w:r>
            <w:r w:rsidR="004D14F1">
              <w:t>kulturních a kreativních odvětvích, umění i designu</w:t>
            </w:r>
            <w:r w:rsidRPr="007F2CFD">
              <w:t xml:space="preserve">. Student musí mít </w:t>
            </w:r>
            <w:r>
              <w:t xml:space="preserve">zároveň </w:t>
            </w:r>
            <w:r w:rsidRPr="007F2CFD">
              <w:t>schopnost reagova</w:t>
            </w:r>
            <w:r>
              <w:t>t na výukový proces a</w:t>
            </w:r>
            <w:r w:rsidRPr="007F2CFD">
              <w:t xml:space="preserve"> poznatky aplikovat do své činnosti. </w:t>
            </w:r>
            <w:r>
              <w:t>Zvládnutí</w:t>
            </w:r>
            <w:r w:rsidRPr="007F2CFD">
              <w:t xml:space="preserve"> všech dílčích složek </w:t>
            </w:r>
            <w:r w:rsidRPr="008C7219">
              <w:t>určuje</w:t>
            </w:r>
            <w:r w:rsidRPr="007F2CFD">
              <w:t xml:space="preserve"> komplexní výstup</w:t>
            </w:r>
            <w:r>
              <w:t>y</w:t>
            </w:r>
            <w:r w:rsidRPr="007F2CFD">
              <w:t xml:space="preserve"> zad</w:t>
            </w:r>
            <w:r>
              <w:t xml:space="preserve">aných úkolů v oblasti organizace a řízení umělecké praxe, na kterou klade program velký důraz. </w:t>
            </w:r>
            <w:r w:rsidRPr="008B4D55">
              <w:t>Studijní plán je sestaven tak, aby umožňoval studentům zvládnutí praktických dovedností potřebných k výkonu povolání, podložených získáním nezbytných teoretických znalostí. V souvislosti s profesním rozvojem je nezbytné absolvovat</w:t>
            </w:r>
            <w:r>
              <w:t xml:space="preserve"> management nejméně jednoho projektu ve fakultní galerii, spolupodílet se na multioborovém projektu FMK Zlín Design Week, absolvovat </w:t>
            </w:r>
            <w:r w:rsidRPr="008B4D55">
              <w:t xml:space="preserve"> šestitýdenní stáž v profesionálním prostředí - galeriích, kreativních centrech, kulturních centrech, HUBech</w:t>
            </w:r>
            <w:r>
              <w:t>,</w:t>
            </w:r>
            <w:r w:rsidRPr="008B4D55">
              <w:t> v tuzemsku</w:t>
            </w:r>
            <w:r>
              <w:t xml:space="preserve"> i </w:t>
            </w:r>
            <w:r w:rsidRPr="008B4D55">
              <w:t>zahraničí.</w:t>
            </w:r>
          </w:p>
          <w:p w:rsidR="00EE4FFE" w:rsidRDefault="00EE4FFE" w:rsidP="001B31D0">
            <w:pPr>
              <w:spacing w:before="120" w:after="120"/>
              <w:ind w:left="57" w:right="57"/>
              <w:jc w:val="both"/>
            </w:pPr>
            <w:r w:rsidRPr="00012605">
              <w:t>Takto orientovaný program akcentuje důraz na individuální přístup ke studentovi a řízenou praxi.</w:t>
            </w:r>
            <w:r>
              <w:t xml:space="preserve"> </w:t>
            </w:r>
          </w:p>
          <w:p w:rsidR="00EE2948" w:rsidRDefault="00EE4FFE" w:rsidP="001B31D0">
            <w:pPr>
              <w:spacing w:before="120" w:after="120"/>
              <w:ind w:left="57" w:right="57"/>
              <w:jc w:val="both"/>
            </w:pPr>
            <w:r w:rsidRPr="007F2CFD">
              <w:t>Studium je realizováno ve formě dvouletého magisterskéh</w:t>
            </w:r>
            <w:r>
              <w:t>o studia a ukončeno státní závěrečnou</w:t>
            </w:r>
            <w:r w:rsidRPr="007F2CFD">
              <w:t xml:space="preserve"> zkouškou.</w:t>
            </w:r>
            <w:r>
              <w:t xml:space="preserve"> Diplomové práce jsou postaveny na teoretických vědomostech a praktických dovednostech v oblasti řízení umělecké praxe. </w:t>
            </w:r>
          </w:p>
          <w:p w:rsidR="002540C6" w:rsidRPr="004F1913" w:rsidRDefault="00EE4FFE" w:rsidP="00A910E1">
            <w:pPr>
              <w:spacing w:before="240" w:after="120"/>
              <w:ind w:left="57" w:right="57"/>
              <w:jc w:val="both"/>
            </w:pPr>
            <w:r w:rsidRPr="004F1913">
              <w:lastRenderedPageBreak/>
              <w:t>Vysoká škola komunikuje s klastry, profesními komorami, oborovými sdružení</w:t>
            </w:r>
            <w:r w:rsidR="002540C6">
              <w:t xml:space="preserve">mi, organizacemi zaměstnavatelů </w:t>
            </w:r>
            <w:r w:rsidRPr="004F1913">
              <w:t xml:space="preserve">nebo dalšími odborníky z praxe, jakými jsou například ředitelé muzeí, galerií tak, aby profil absolventa jednak odpovídal požadavkům současného trhu a jednak </w:t>
            </w:r>
            <w:r w:rsidRPr="00425E2E">
              <w:t>byl</w:t>
            </w:r>
            <w:r w:rsidRPr="004F1913">
              <w:t xml:space="preserve"> absolvent schopen svou profesi vykonávat dlouhodobě.</w:t>
            </w:r>
          </w:p>
          <w:p w:rsidR="00EE4FFE" w:rsidRPr="007F2CFD" w:rsidRDefault="00EE4FFE" w:rsidP="001B31D0">
            <w:pPr>
              <w:spacing w:before="120" w:after="120"/>
              <w:ind w:left="57" w:right="57"/>
              <w:jc w:val="both"/>
            </w:pPr>
            <w:r>
              <w:t>Do studijního plánu je zařazena výuka odborné angličtiny I,</w:t>
            </w:r>
            <w:r w:rsidR="00012DD7">
              <w:t xml:space="preserve"> </w:t>
            </w:r>
            <w:r>
              <w:t xml:space="preserve">II a předmět Cross-Cultural Management vyučovaný v anglickém jazyce. </w:t>
            </w:r>
            <w:r w:rsidRPr="006E3402">
              <w:t>FMK</w:t>
            </w:r>
            <w:r>
              <w:t xml:space="preserve"> rozvíjí spolupráci s praxí s přihlédnutím k profilu studijních programů Arts Management a Výtvarná umění. Zahraniční mobility studentů na </w:t>
            </w:r>
            <w:r w:rsidRPr="006E3402">
              <w:t>FMK</w:t>
            </w:r>
            <w:r>
              <w:t xml:space="preserve"> se uskutečňují na 65 partnerských školách, vedle toho je běžná nabídka zahraničních stáží.</w:t>
            </w:r>
          </w:p>
          <w:p w:rsidR="00EE4FFE" w:rsidRPr="000960D8" w:rsidRDefault="00EE4FFE" w:rsidP="001B31D0">
            <w:pPr>
              <w:spacing w:before="120" w:after="120"/>
              <w:ind w:left="57" w:right="57"/>
              <w:jc w:val="both"/>
            </w:pPr>
            <w:r w:rsidRPr="000960D8">
              <w:rPr>
                <w:b/>
              </w:rPr>
              <w:t>Program se nečlení na specializace.</w:t>
            </w:r>
          </w:p>
          <w:p w:rsidR="002540C6" w:rsidRDefault="00EE4FFE" w:rsidP="001B31D0">
            <w:pPr>
              <w:spacing w:before="120" w:after="120"/>
              <w:ind w:left="57" w:right="57"/>
              <w:jc w:val="both"/>
            </w:pPr>
            <w:r w:rsidRPr="00CD6E7E">
              <w:rPr>
                <w:b/>
              </w:rPr>
              <w:t>Místem uskutečňování studijního programu</w:t>
            </w:r>
            <w:r w:rsidRPr="00CD6E7E">
              <w:t xml:space="preserve"> je </w:t>
            </w:r>
            <w:r w:rsidRPr="006E3402">
              <w:t>FMK</w:t>
            </w:r>
            <w:r w:rsidRPr="00CD6E7E">
              <w:t xml:space="preserve"> </w:t>
            </w:r>
            <w:r>
              <w:t xml:space="preserve">UTB </w:t>
            </w:r>
            <w:r w:rsidRPr="00CD6E7E">
              <w:t xml:space="preserve">ve Zlíně. Výuka probíhá ve dvou budovách (budova U4 na ulici Štefánikova </w:t>
            </w:r>
            <w:smartTag w:uri="urn:schemas-microsoft-com:office:smarttags" w:element="metricconverter">
              <w:smartTagPr>
                <w:attr w:name="ProductID" w:val="2431 a"/>
              </w:smartTagPr>
              <w:r w:rsidRPr="00CD6E7E">
                <w:t>2431 a</w:t>
              </w:r>
            </w:smartTag>
            <w:r w:rsidRPr="00CD6E7E">
              <w:t xml:space="preserve"> budova U16 </w:t>
            </w:r>
            <w:r>
              <w:t>a U18</w:t>
            </w:r>
            <w:r w:rsidRPr="00CD6E7E">
              <w:t xml:space="preserve"> </w:t>
            </w:r>
            <w:r>
              <w:t>na t</w:t>
            </w:r>
            <w:r w:rsidRPr="00CD6E7E">
              <w:t xml:space="preserve">řídě Tomáše Bati 4342) a v prostoru nové galerie UTB. Některé přednášky teoretického základu probíhají v budově U44 (kmenové budově Ústavu marketingových komunikací FMK), která tvoří jedno z křídel objektu U4 na ulici Štefánikova 2431. Program </w:t>
            </w:r>
            <w:r w:rsidRPr="00425E2E">
              <w:t>Arts Management</w:t>
            </w:r>
            <w:r w:rsidRPr="00CD6E7E">
              <w:t xml:space="preserve"> má k dispozici celkovou podlahovou plochu </w:t>
            </w:r>
            <w:smartTag w:uri="urn:schemas-microsoft-com:office:smarttags" w:element="metricconverter">
              <w:smartTagPr>
                <w:attr w:name="ProductID" w:val="3ﾠ209 m2"/>
              </w:smartTagPr>
              <w:r w:rsidRPr="00CD6E7E">
                <w:t>3 209 m</w:t>
              </w:r>
              <w:r w:rsidRPr="00CD6E7E">
                <w:rPr>
                  <w:vertAlign w:val="superscript"/>
                </w:rPr>
                <w:t>2</w:t>
              </w:r>
            </w:smartTag>
            <w:r w:rsidRPr="00CD6E7E">
              <w:t>.</w:t>
            </w:r>
            <w:r>
              <w:t xml:space="preserve"> Všechna pracoviště jsou moderně vybavena, jednotlivé ateliéry mají zařízení odpovídající potřebám studentů na uměleckých školách. Prostory ateliérů i jejich vybavení může student </w:t>
            </w:r>
            <w:r w:rsidRPr="006E3402">
              <w:t>programu Arts</w:t>
            </w:r>
            <w:r>
              <w:t xml:space="preserve"> Management využívat pro svůj další rozvoj a spolupráci propojenou s praxí.</w:t>
            </w:r>
          </w:p>
          <w:p w:rsidR="00F036FD" w:rsidRDefault="002540C6" w:rsidP="001B31D0">
            <w:pPr>
              <w:spacing w:before="120" w:after="120"/>
              <w:ind w:left="57" w:right="57"/>
              <w:jc w:val="both"/>
            </w:pPr>
            <w:r w:rsidRPr="00012605">
              <w:t>Garantem je akademický pracovník doc. Mgr. A. Pavel Noga, ArtD. působící na FMK UTB ve Zlíně na 100% úvazek. V roce 2009 byl jmenován docentem v oboru Výtvarná umění. Vědeckou i uměleckou činnost vykonává v oblasti umění. Záznamy o jeho umělecké činnosti lze dohledat v databázi RUV, teoretické výstupy jsou registrovány v RIV. Je schopen teoretické reflexe, stejně jako praktických uměleckých výstupů.</w:t>
            </w:r>
          </w:p>
        </w:tc>
      </w:tr>
      <w:tr w:rsidR="00EE4FFE" w:rsidTr="00E544B4">
        <w:trPr>
          <w:trHeight w:val="187"/>
        </w:trPr>
        <w:tc>
          <w:tcPr>
            <w:tcW w:w="9498" w:type="dxa"/>
            <w:gridSpan w:val="9"/>
            <w:shd w:val="clear" w:color="auto" w:fill="F7CAAC"/>
          </w:tcPr>
          <w:p w:rsidR="00EE4FFE" w:rsidRDefault="00EE4FFE" w:rsidP="001B31D0">
            <w:pPr>
              <w:spacing w:before="120" w:after="120"/>
              <w:jc w:val="both"/>
            </w:pPr>
            <w:r>
              <w:rPr>
                <w:b/>
              </w:rPr>
              <w:lastRenderedPageBreak/>
              <w:t>Profil absolventa studijního programu</w:t>
            </w:r>
          </w:p>
        </w:tc>
      </w:tr>
      <w:tr w:rsidR="00EE4FFE" w:rsidTr="00E544B4">
        <w:trPr>
          <w:trHeight w:val="552"/>
        </w:trPr>
        <w:tc>
          <w:tcPr>
            <w:tcW w:w="9498" w:type="dxa"/>
            <w:gridSpan w:val="9"/>
            <w:shd w:val="clear" w:color="auto" w:fill="FFFFFF"/>
          </w:tcPr>
          <w:p w:rsidR="00EE4FFE" w:rsidRDefault="00EE4FFE" w:rsidP="001B31D0">
            <w:pPr>
              <w:spacing w:before="120" w:after="120"/>
              <w:ind w:left="57" w:right="57"/>
              <w:jc w:val="both"/>
            </w:pPr>
            <w:r>
              <w:rPr>
                <w:b/>
              </w:rPr>
              <w:t>Rámcový p</w:t>
            </w:r>
            <w:r w:rsidRPr="007F2CFD">
              <w:rPr>
                <w:b/>
              </w:rPr>
              <w:t>rofil absolventa:</w:t>
            </w:r>
            <w:r w:rsidRPr="008C7219">
              <w:t xml:space="preserve"> </w:t>
            </w:r>
            <w:r>
              <w:t>A</w:t>
            </w:r>
            <w:r w:rsidRPr="008C7219">
              <w:t>bsolvent</w:t>
            </w:r>
            <w:r w:rsidRPr="007F2CFD">
              <w:rPr>
                <w:b/>
              </w:rPr>
              <w:t xml:space="preserve"> </w:t>
            </w:r>
            <w:r w:rsidRPr="007F2CFD">
              <w:t xml:space="preserve">je vybaven hlubokými znalostmi postupů a metod v oblasti </w:t>
            </w:r>
            <w:r>
              <w:t xml:space="preserve">řízení a postprodukce </w:t>
            </w:r>
            <w:r w:rsidRPr="007F2CFD">
              <w:t xml:space="preserve">umělecké tvorby, </w:t>
            </w:r>
            <w:r>
              <w:t xml:space="preserve">umělecko-provozního oboru, </w:t>
            </w:r>
            <w:r w:rsidRPr="007F2CFD">
              <w:t>ovládá komplexní znalosti vycházející z</w:t>
            </w:r>
            <w:r>
              <w:t> historie a tradic oboru i současné trendy</w:t>
            </w:r>
            <w:r w:rsidRPr="007F2CFD">
              <w:t xml:space="preserve"> poznání, je schopen kritického porozumění </w:t>
            </w:r>
            <w:r>
              <w:t xml:space="preserve">a reflexe </w:t>
            </w:r>
            <w:r w:rsidRPr="007F2CFD">
              <w:t xml:space="preserve">v uměleckém oboru a originálního využívání a rozvíjení tvůrčího potenciálu. Má zkušenosti z praktického i teoretického přesahu do dalších kreativních oborů. </w:t>
            </w:r>
            <w:r>
              <w:t>Zná teoretické koncepce a metody aplikované do různorodých uměleckých postupů a umí s nimi v rámci manažerské pozice pracovat.</w:t>
            </w:r>
            <w:r w:rsidR="00C67B4B">
              <w:t xml:space="preserve"> </w:t>
            </w:r>
          </w:p>
          <w:p w:rsidR="00EE4FFE" w:rsidRDefault="00EE4FFE" w:rsidP="001B31D0">
            <w:pPr>
              <w:spacing w:before="120" w:after="120"/>
              <w:ind w:left="57" w:right="57"/>
              <w:jc w:val="both"/>
            </w:pPr>
            <w:r>
              <w:t>Z</w:t>
            </w:r>
            <w:r w:rsidRPr="007F2CFD">
              <w:t>á</w:t>
            </w:r>
            <w:r>
              <w:t>měrem</w:t>
            </w:r>
            <w:r w:rsidRPr="007F2CFD">
              <w:t xml:space="preserve"> je vybavit studenty i v oblasti kvalitních jazykových znalostí</w:t>
            </w:r>
            <w:r>
              <w:t xml:space="preserve"> především v anglickém jazyce</w:t>
            </w:r>
            <w:r w:rsidRPr="007F2CFD">
              <w:t>, které jim následně umožní najít uplatnění i v</w:t>
            </w:r>
            <w:r>
              <w:t> </w:t>
            </w:r>
            <w:r w:rsidRPr="007F2CFD">
              <w:t>zahraničí</w:t>
            </w:r>
            <w:r>
              <w:t xml:space="preserve">, kde mohou získat nové zkušenosti a přenést je následně do českého prostředí. </w:t>
            </w:r>
            <w:r w:rsidRPr="007F2CFD">
              <w:t>Jejich rozvoj v tomto směr</w:t>
            </w:r>
            <w:r>
              <w:t>u je podporován zařazením předmětů vyučovaných</w:t>
            </w:r>
            <w:r w:rsidRPr="007F2CFD">
              <w:t xml:space="preserve"> v</w:t>
            </w:r>
            <w:r>
              <w:t> </w:t>
            </w:r>
            <w:r w:rsidRPr="007F2CFD">
              <w:t>angličtině</w:t>
            </w:r>
            <w:r>
              <w:t>, zahraničními výjezdy v rámci Erasmu a stážemi v zahraničních kulturních institucích.</w:t>
            </w:r>
            <w:r w:rsidRPr="007F2CFD">
              <w:t xml:space="preserve"> </w:t>
            </w:r>
          </w:p>
          <w:p w:rsidR="00EE4FFE" w:rsidRPr="007F2CFD" w:rsidRDefault="00EE4FFE" w:rsidP="001B31D0">
            <w:pPr>
              <w:spacing w:before="120" w:after="120"/>
              <w:ind w:left="57" w:right="57"/>
              <w:jc w:val="both"/>
            </w:pPr>
            <w:r>
              <w:rPr>
                <w:b/>
              </w:rPr>
              <w:t>Odborné z</w:t>
            </w:r>
            <w:r w:rsidRPr="007F2CFD">
              <w:rPr>
                <w:b/>
              </w:rPr>
              <w:t xml:space="preserve">nalosti: </w:t>
            </w:r>
            <w:r w:rsidRPr="007F2CFD">
              <w:t>Forma výuky je optimalizována na základě přednášek povinného teoretického základu, oborových předmětů</w:t>
            </w:r>
            <w:r>
              <w:t xml:space="preserve"> a</w:t>
            </w:r>
            <w:r w:rsidRPr="007F2CFD">
              <w:t xml:space="preserve"> cvičení spojených s konzultací a je podmíněna většino</w:t>
            </w:r>
            <w:r>
              <w:t>vou 80</w:t>
            </w:r>
            <w:r w:rsidRPr="007F2CFD">
              <w:t xml:space="preserve">% účastí studenta na cvičeních a seminářích. </w:t>
            </w:r>
            <w:r>
              <w:t>Student díky teoretickým znalostem r</w:t>
            </w:r>
            <w:r w:rsidRPr="007F2CFD">
              <w:t>ozumí výchozím možnostem a metodám, které se váží k uměleckým o</w:t>
            </w:r>
            <w:r w:rsidR="00C67B4B">
              <w:t xml:space="preserve">borům a magementu, </w:t>
            </w:r>
            <w:r w:rsidRPr="007F2CFD">
              <w:t>vnímá možnosti jejich prolínání a přesahů</w:t>
            </w:r>
            <w:r>
              <w:t>. Ty aplikuje při řízení umělecké praxe.</w:t>
            </w:r>
            <w:r w:rsidRPr="007F2CFD">
              <w:t xml:space="preserve"> Po celý průběh studia musí mít schopnost optimální aktualizace znalostí v kontextu </w:t>
            </w:r>
            <w:r>
              <w:t>svého zaměření</w:t>
            </w:r>
            <w:r w:rsidRPr="007F2CFD">
              <w:t>. Orientuje se v</w:t>
            </w:r>
            <w:r>
              <w:t> dějinách umění a designu, současných trendech v umění a designu, marketingových komunikacích i v autorském právu</w:t>
            </w:r>
            <w:r w:rsidR="00C67B4B">
              <w:t>, stejně jako předmětech zaměřených na management.</w:t>
            </w:r>
          </w:p>
          <w:p w:rsidR="00EE4FFE" w:rsidRPr="007F2CFD" w:rsidRDefault="00EE4FFE" w:rsidP="001B31D0">
            <w:pPr>
              <w:tabs>
                <w:tab w:val="left" w:pos="9110"/>
              </w:tabs>
              <w:spacing w:before="120" w:after="120"/>
              <w:ind w:left="57" w:right="57"/>
              <w:jc w:val="both"/>
            </w:pPr>
            <w:r>
              <w:rPr>
                <w:b/>
              </w:rPr>
              <w:t>Odborné d</w:t>
            </w:r>
            <w:r w:rsidRPr="007F2CFD">
              <w:rPr>
                <w:b/>
              </w:rPr>
              <w:t>ovednosti:</w:t>
            </w:r>
            <w:r w:rsidRPr="007F2CFD">
              <w:t xml:space="preserve"> Absolvent magisterského stupně získává praxí hlubší a širší dovednosti z oblasti </w:t>
            </w:r>
            <w:r>
              <w:t>organizace a řízení umělecké praxe</w:t>
            </w:r>
            <w:r w:rsidRPr="007F2CFD">
              <w:t xml:space="preserve"> na úrovni soudobého poznání v oblasti obecných i specializačních disciplín</w:t>
            </w:r>
            <w:r>
              <w:t xml:space="preserve"> výtvarného</w:t>
            </w:r>
            <w:r w:rsidRPr="007F2CFD">
              <w:t xml:space="preserve"> umění</w:t>
            </w:r>
            <w:r>
              <w:t xml:space="preserve"> a designu, je schopen fundovaně</w:t>
            </w:r>
            <w:r w:rsidRPr="007F2CFD">
              <w:t xml:space="preserve"> teoretické </w:t>
            </w:r>
            <w:r>
              <w:t xml:space="preserve">znalosti </w:t>
            </w:r>
            <w:r w:rsidRPr="007F2CFD">
              <w:t>aplikovat do praktických výstupů</w:t>
            </w:r>
            <w:r>
              <w:t>, ovládá řídící, organizační i marketingové nástroje, má schopnost sestavit finanční rozpočet dané akce</w:t>
            </w:r>
            <w:r w:rsidRPr="007F2CFD">
              <w:t>.</w:t>
            </w:r>
            <w:r>
              <w:t xml:space="preserve"> Předpokládá se u něj schopnost interpretace a prezentace uměleckého díla či tvůrčího výkonu, tvorby autorských katalogů, monografií, teoretických reflexí, verbálně i písemně umí </w:t>
            </w:r>
            <w:r w:rsidRPr="007F2CFD">
              <w:t xml:space="preserve">vyjádřit </w:t>
            </w:r>
            <w:r>
              <w:t>kritický</w:t>
            </w:r>
            <w:r w:rsidRPr="007F2CFD">
              <w:t xml:space="preserve"> názor opírající se o odbornou zkušenost i his</w:t>
            </w:r>
            <w:r>
              <w:t>torické souvislosti.</w:t>
            </w:r>
            <w:r w:rsidRPr="007F2CFD">
              <w:t xml:space="preserve"> Orientuje se v základních proudech </w:t>
            </w:r>
            <w:r>
              <w:t xml:space="preserve">umění </w:t>
            </w:r>
            <w:r w:rsidRPr="007F2CFD">
              <w:t>a současných tendencí</w:t>
            </w:r>
            <w:r>
              <w:t xml:space="preserve"> a umí je aplikovat</w:t>
            </w:r>
            <w:r w:rsidRPr="007F2CFD">
              <w:t>. Uvědomuje si souvislosti estetick</w:t>
            </w:r>
            <w:r>
              <w:t>ého i filosofického charakteru uměleckého díla a využívá tyto souvislosti v praxi. Je schopen provádět administrativní úkony umožňující rozvíjení profesionální činnosti v oblasti umění, zabezpečit činnost po stránce technologické, rozpočtové, organizační i autorsko-právní.</w:t>
            </w:r>
          </w:p>
          <w:p w:rsidR="00EE2948" w:rsidRDefault="00EE4FFE" w:rsidP="001B31D0">
            <w:pPr>
              <w:spacing w:before="120" w:after="120"/>
              <w:ind w:left="57" w:right="57"/>
              <w:jc w:val="both"/>
            </w:pPr>
            <w:r>
              <w:rPr>
                <w:b/>
              </w:rPr>
              <w:t>Obecné způsobilosti</w:t>
            </w:r>
            <w:r w:rsidRPr="007F2CFD">
              <w:rPr>
                <w:b/>
              </w:rPr>
              <w:t>:</w:t>
            </w:r>
            <w:r w:rsidRPr="007F2CFD">
              <w:t xml:space="preserve"> Absolventi magisterského stupně studia jsou vy</w:t>
            </w:r>
            <w:r w:rsidR="000A622B">
              <w:t xml:space="preserve">baveni odpovídajícími znalostmi </w:t>
            </w:r>
            <w:r w:rsidRPr="007F2CFD">
              <w:t xml:space="preserve">i dovednostmi tak, že </w:t>
            </w:r>
            <w:r>
              <w:t>obstojí</w:t>
            </w:r>
            <w:r w:rsidRPr="007F2CFD">
              <w:t xml:space="preserve"> jako samostatní </w:t>
            </w:r>
            <w:r>
              <w:t>odborní pracovníci</w:t>
            </w:r>
            <w:r w:rsidRPr="007F2CFD">
              <w:t xml:space="preserve"> v o</w:t>
            </w:r>
            <w:r>
              <w:t xml:space="preserve">blasti volného umění a designu. </w:t>
            </w:r>
            <w:r w:rsidRPr="007F2CFD">
              <w:t>Jsou vybaveni schopností spolupracovat v</w:t>
            </w:r>
            <w:r>
              <w:t> </w:t>
            </w:r>
            <w:r w:rsidRPr="007F2CFD">
              <w:t>týmech</w:t>
            </w:r>
            <w:r>
              <w:t xml:space="preserve"> s umělci a kreativci</w:t>
            </w:r>
            <w:r w:rsidRPr="007F2CFD">
              <w:t xml:space="preserve"> a </w:t>
            </w:r>
            <w:r>
              <w:t>vést procesy řízení a prezentace</w:t>
            </w:r>
            <w:r w:rsidRPr="007F2CFD">
              <w:t xml:space="preserve"> tvorby.</w:t>
            </w:r>
          </w:p>
          <w:p w:rsidR="00843494" w:rsidRDefault="00EE4FFE" w:rsidP="001B31D0">
            <w:pPr>
              <w:spacing w:before="120" w:after="120"/>
              <w:ind w:left="57" w:right="57"/>
              <w:jc w:val="both"/>
            </w:pPr>
            <w:r>
              <w:rPr>
                <w:b/>
              </w:rPr>
              <w:t xml:space="preserve">Rámcové uplatnění: </w:t>
            </w:r>
            <w:r w:rsidRPr="007F2CFD">
              <w:t>Absolventi magisterského studia jsou vybaveni znalostmi, dovednostmi i kompetencemi, které</w:t>
            </w:r>
          </w:p>
          <w:p w:rsidR="00EE4FFE" w:rsidRDefault="00EE4FFE" w:rsidP="00843494">
            <w:pPr>
              <w:spacing w:before="240" w:after="120"/>
              <w:ind w:left="57" w:right="57"/>
              <w:jc w:val="both"/>
            </w:pPr>
            <w:r w:rsidRPr="007F2CFD">
              <w:lastRenderedPageBreak/>
              <w:t>jim umožňují nalézt uplatnění v </w:t>
            </w:r>
            <w:r>
              <w:t>řídících</w:t>
            </w:r>
            <w:r w:rsidRPr="007F2CFD">
              <w:t xml:space="preserve"> pozicích v oblasti  volného</w:t>
            </w:r>
            <w:r>
              <w:t xml:space="preserve"> </w:t>
            </w:r>
            <w:r w:rsidRPr="007F2CFD">
              <w:t>umění</w:t>
            </w:r>
            <w:r>
              <w:t xml:space="preserve"> i designu,</w:t>
            </w:r>
            <w:r w:rsidRPr="007F2CFD">
              <w:t xml:space="preserve"> v uměleckých </w:t>
            </w:r>
            <w:r>
              <w:t xml:space="preserve">a kulturních </w:t>
            </w:r>
            <w:r w:rsidRPr="007F2CFD">
              <w:t>institucích a společnostech</w:t>
            </w:r>
            <w:r>
              <w:t xml:space="preserve">, jako jsou galerie, kulturní a kreativní centra, muzea, kulturní HUBy, umělecká či designová studia, festivaly, a to v tuzemsku i v zahraničí. </w:t>
            </w:r>
          </w:p>
          <w:p w:rsidR="0095554D" w:rsidRPr="00ED1794" w:rsidRDefault="00EE4FFE" w:rsidP="003867DD">
            <w:pPr>
              <w:spacing w:before="120" w:after="120"/>
              <w:ind w:left="57" w:right="57"/>
              <w:jc w:val="both"/>
            </w:pPr>
            <w:r w:rsidRPr="00337534">
              <w:rPr>
                <w:b/>
              </w:rPr>
              <w:t>Typické pracovní pozice jsou:</w:t>
            </w:r>
            <w:r>
              <w:rPr>
                <w:b/>
              </w:rPr>
              <w:t xml:space="preserve"> </w:t>
            </w:r>
            <w:r w:rsidRPr="00337534">
              <w:t xml:space="preserve">V těchto </w:t>
            </w:r>
            <w:r w:rsidR="003867DD">
              <w:t xml:space="preserve">uměleckých tělesech a </w:t>
            </w:r>
            <w:r w:rsidRPr="00337534">
              <w:t>institucích je absolvent schopen pracovat na produkčních a mana</w:t>
            </w:r>
            <w:r>
              <w:t>žerských pozicích, dále</w:t>
            </w:r>
            <w:r w:rsidR="003867DD">
              <w:t xml:space="preserve"> jako kurátor,</w:t>
            </w:r>
            <w:r w:rsidRPr="00337534">
              <w:t xml:space="preserve"> produkční, referent, projektový </w:t>
            </w:r>
            <w:r w:rsidRPr="005223A6">
              <w:t>manažer.</w:t>
            </w:r>
            <w:r w:rsidRPr="00337534">
              <w:t xml:space="preserve"> </w:t>
            </w:r>
          </w:p>
        </w:tc>
      </w:tr>
      <w:tr w:rsidR="00EE4FFE" w:rsidTr="00E544B4">
        <w:trPr>
          <w:trHeight w:val="185"/>
        </w:trPr>
        <w:tc>
          <w:tcPr>
            <w:tcW w:w="9498" w:type="dxa"/>
            <w:gridSpan w:val="9"/>
            <w:shd w:val="clear" w:color="auto" w:fill="F7CAAC"/>
          </w:tcPr>
          <w:p w:rsidR="00EE4FFE" w:rsidRPr="00ED322D" w:rsidRDefault="00EE4FFE" w:rsidP="001B31D0">
            <w:pPr>
              <w:spacing w:before="120" w:after="120"/>
            </w:pPr>
            <w:r w:rsidRPr="00ED322D">
              <w:rPr>
                <w:b/>
              </w:rPr>
              <w:lastRenderedPageBreak/>
              <w:t>Pravidla a podmínky pro tvorbu studijních plánů</w:t>
            </w:r>
          </w:p>
        </w:tc>
      </w:tr>
      <w:tr w:rsidR="00EE4FFE" w:rsidTr="00E544B4">
        <w:trPr>
          <w:trHeight w:val="2651"/>
        </w:trPr>
        <w:tc>
          <w:tcPr>
            <w:tcW w:w="9498" w:type="dxa"/>
            <w:gridSpan w:val="9"/>
            <w:shd w:val="clear" w:color="auto" w:fill="FFFFFF"/>
          </w:tcPr>
          <w:p w:rsidR="003867DD" w:rsidRDefault="00F036FD" w:rsidP="003867DD">
            <w:pPr>
              <w:spacing w:before="120" w:after="120"/>
              <w:ind w:left="106" w:right="69" w:hanging="106"/>
              <w:jc w:val="both"/>
            </w:pPr>
            <w:r>
              <w:t xml:space="preserve"> </w:t>
            </w:r>
            <w:r w:rsidR="00EE2948">
              <w:t xml:space="preserve"> </w:t>
            </w:r>
            <w:r w:rsidR="00EE4FFE" w:rsidRPr="002D085B">
              <w:t>Studijní program Arts u formu studia je určen samostatný studijní plán. Struktura studijního plánu je tvořena kategorií předmětů povinného základu, povinně volitelnými předměty a volitelnými předměty. Studenti si volí dva předměty z jedné skupiny povinně volitelných předmětů, počet volitelných předmětů si stanovuje student</w:t>
            </w:r>
            <w:r w:rsidR="00EE4FFE">
              <w:t xml:space="preserve"> tak, aby získal alespoň 120 kreditů za celé studium.</w:t>
            </w:r>
            <w:r w:rsidR="00EE4FFE" w:rsidRPr="002D085B">
              <w:t xml:space="preserve"> </w:t>
            </w:r>
            <w:r w:rsidR="00EE4FFE">
              <w:t>Kontaktní výuka je kolem 25 hodin</w:t>
            </w:r>
            <w:r w:rsidR="00EE4FFE" w:rsidRPr="002D085B">
              <w:t xml:space="preserve"> týdně. Jedna výuková hodina je 50 minut</w:t>
            </w:r>
            <w:r w:rsidR="00EE4FFE" w:rsidRPr="00782883">
              <w:rPr>
                <w:shd w:val="clear" w:color="auto" w:fill="FFFFFF" w:themeFill="background1"/>
              </w:rPr>
              <w:t>. Do celkové zátěže studenta se promítá praktická účast na realizaci projektů různého typu, které vychází z předmětů obsahujících praktickou výuku. Předpokládá se rovněž samostudium.</w:t>
            </w:r>
            <w:r w:rsidR="000A622B">
              <w:t xml:space="preserve"> </w:t>
            </w:r>
            <w:r w:rsidR="00124974" w:rsidRPr="002D085B">
              <w:t xml:space="preserve">U kombinované formy studia </w:t>
            </w:r>
            <w:r w:rsidR="00124974">
              <w:t>je s</w:t>
            </w:r>
            <w:r w:rsidR="00124974" w:rsidRPr="002D085B">
              <w:t>tandard</w:t>
            </w:r>
            <w:r w:rsidR="00124974">
              <w:t>ní délka magisterského studia</w:t>
            </w:r>
            <w:r w:rsidR="00124974" w:rsidRPr="002D085B">
              <w:t xml:space="preserve"> 2 roky, student je povinen získat 120 kreditů. Jedna výuková hodina je 50 minut.</w:t>
            </w:r>
            <w:r w:rsidR="00124974">
              <w:t xml:space="preserve"> K</w:t>
            </w:r>
            <w:r w:rsidR="00124974" w:rsidRPr="002D085B">
              <w:t xml:space="preserve">lade </w:t>
            </w:r>
            <w:r w:rsidR="00124974">
              <w:t xml:space="preserve">se </w:t>
            </w:r>
            <w:r w:rsidR="00124974" w:rsidRPr="002D085B">
              <w:t xml:space="preserve">důraz na samostudium. </w:t>
            </w:r>
            <w:r w:rsidR="00124974">
              <w:t>Kontaktní výuka v semestru má minimálně 80 hodin, poslední semestr studia má nastavenou výuku tak, aby měl student dostatečný prostor pro magisterskou práci. Mimo kontaktní výuku uvádí každý pedagog v kartě předmětu pro kombinovanou formu rozsah konzultačních hodin.</w:t>
            </w:r>
          </w:p>
          <w:p w:rsidR="00040FC5" w:rsidRDefault="000A622B" w:rsidP="003867DD">
            <w:pPr>
              <w:spacing w:before="120" w:after="120"/>
              <w:ind w:left="106" w:right="69" w:hanging="106"/>
              <w:jc w:val="both"/>
            </w:pPr>
            <w:r>
              <w:rPr>
                <w:color w:val="000000"/>
              </w:rPr>
              <w:t xml:space="preserve">  </w:t>
            </w:r>
            <w:r w:rsidR="00EE4FFE" w:rsidRPr="002D085B">
              <w:rPr>
                <w:color w:val="000000"/>
              </w:rPr>
              <w:t xml:space="preserve">Studijní plán Arts Managementu je tvořen kombinací teoretických předmětů spolu s praktickými. Realizace praktických výstupů probíhá v rámci předmětů Produkce v kulturních a kreativních odvětvích (Galerie FMK), participace studentů na multioborových projektech FMK jako je Zlín Design Week + 7 dalších celofakultních projektů, Kurátorství (ve spolupráci s Krajskou galerií výtvarného umění ve Zlíně), Fotografie v galerijní praxi a Galerijní provoz a praxe (ve fakultní galerii G18, galerii Zámek, Alternativa apod.) </w:t>
            </w:r>
            <w:r w:rsidR="00EE4FFE" w:rsidRPr="002D085B">
              <w:t xml:space="preserve">Studijní plán je sestaven tak, aby umožňoval zejména zvládnutí praktických dovedností potřebných k výkonu povolání, podložených získáním nezbytných teoretických znalostí. Současně umožňuje absolvovat </w:t>
            </w:r>
            <w:r w:rsidR="00124974">
              <w:t xml:space="preserve">studentům prezenční formy </w:t>
            </w:r>
            <w:r w:rsidR="00EE4FFE" w:rsidRPr="002D085B">
              <w:t>šestitýdenní stáž v profesionálním prostředí.</w:t>
            </w:r>
          </w:p>
        </w:tc>
      </w:tr>
      <w:tr w:rsidR="00EE4FFE" w:rsidTr="00E544B4">
        <w:trPr>
          <w:trHeight w:val="258"/>
        </w:trPr>
        <w:tc>
          <w:tcPr>
            <w:tcW w:w="9498" w:type="dxa"/>
            <w:gridSpan w:val="9"/>
            <w:shd w:val="clear" w:color="auto" w:fill="F7CAAC"/>
          </w:tcPr>
          <w:p w:rsidR="00EE4FFE" w:rsidRDefault="00EE4FFE" w:rsidP="000A622B">
            <w:pPr>
              <w:spacing w:before="120" w:after="120"/>
              <w:ind w:left="74"/>
            </w:pPr>
            <w:r>
              <w:rPr>
                <w:b/>
              </w:rPr>
              <w:t>Podmínky k přijetí ke studiu</w:t>
            </w:r>
          </w:p>
        </w:tc>
      </w:tr>
      <w:tr w:rsidR="00EE4FFE" w:rsidTr="00E544B4">
        <w:trPr>
          <w:trHeight w:val="1327"/>
        </w:trPr>
        <w:tc>
          <w:tcPr>
            <w:tcW w:w="9498" w:type="dxa"/>
            <w:gridSpan w:val="9"/>
            <w:shd w:val="clear" w:color="auto" w:fill="FFFFFF"/>
          </w:tcPr>
          <w:p w:rsidR="00EE4FFE" w:rsidRPr="006F0F43" w:rsidRDefault="00EE4FFE" w:rsidP="001B31D0">
            <w:pPr>
              <w:spacing w:before="120" w:after="120"/>
              <w:ind w:left="106" w:right="109"/>
              <w:jc w:val="both"/>
            </w:pPr>
            <w:r>
              <w:t>Podmínky pro přijetí stanoví Směrnice děkana k přijímacímu řízení, která je každoročně aktualizována a z</w:t>
            </w:r>
            <w:r w:rsidR="0095554D">
              <w:t xml:space="preserve">veřejňována na úřední desce FMK - </w:t>
            </w:r>
            <w:hyperlink r:id="rId15" w:history="1">
              <w:r w:rsidR="0095554D" w:rsidRPr="00C67065">
                <w:rPr>
                  <w:rStyle w:val="Hypertextovodkaz"/>
                </w:rPr>
                <w:t>https://fmk.utb.cz/o-fakulte/uredni-deska/vnitrni-normy-a-predpisy/smernice-dekana/</w:t>
              </w:r>
            </w:hyperlink>
            <w:r>
              <w:t>.</w:t>
            </w:r>
            <w:r w:rsidR="0095554D">
              <w:t xml:space="preserve"> </w:t>
            </w:r>
            <w:r>
              <w:t xml:space="preserve">Požadavky pro přijetí jsou zde konkretizovány. </w:t>
            </w:r>
            <w:r w:rsidRPr="006F0F43">
              <w:t>Podmínkou přijetí ke studiu je</w:t>
            </w:r>
            <w:r>
              <w:t xml:space="preserve"> absolvování bakalářského stupně příbuzného studijního programu</w:t>
            </w:r>
            <w:r w:rsidRPr="006F0F43">
              <w:t xml:space="preserve"> </w:t>
            </w:r>
            <w:r>
              <w:t xml:space="preserve">a </w:t>
            </w:r>
            <w:r w:rsidRPr="006F0F43">
              <w:t>úspěšné vykonání přijímací zkoušky.</w:t>
            </w:r>
            <w:r>
              <w:t xml:space="preserve"> </w:t>
            </w:r>
          </w:p>
          <w:p w:rsidR="00EE4FFE" w:rsidRPr="006F0F43" w:rsidRDefault="00EE4FFE" w:rsidP="001B31D0">
            <w:pPr>
              <w:spacing w:before="120" w:after="120"/>
              <w:ind w:left="106" w:right="109"/>
              <w:jc w:val="both"/>
            </w:pPr>
            <w:r w:rsidRPr="006F0F43">
              <w:t xml:space="preserve">Přijímací zkouška se skládá </w:t>
            </w:r>
            <w:r w:rsidRPr="00CD6E7E">
              <w:t>ze dvou částí, a to talentové zkoušky a ústní zkoušky.</w:t>
            </w:r>
            <w:r>
              <w:t xml:space="preserve"> Je totožná u prezenční i kombinované formy. </w:t>
            </w:r>
            <w:r w:rsidRPr="00891EF7">
              <w:t>U kombinované formy se pozornost věnuje skutečnosti, zda se uchazeč oblasti arts managementu prakticky věnuje a je v kulturním sektoru zaměstnán, což dokládá formou potvrzení instituce.</w:t>
            </w:r>
          </w:p>
          <w:p w:rsidR="00EE4FFE" w:rsidRPr="006F0F43" w:rsidRDefault="00EE4FFE" w:rsidP="001B31D0">
            <w:pPr>
              <w:autoSpaceDE w:val="0"/>
              <w:autoSpaceDN w:val="0"/>
              <w:adjustRightInd w:val="0"/>
              <w:spacing w:before="120" w:after="120"/>
              <w:ind w:firstLine="106"/>
              <w:jc w:val="both"/>
              <w:rPr>
                <w:b/>
              </w:rPr>
            </w:pPr>
            <w:r w:rsidRPr="006F0F43">
              <w:t xml:space="preserve">a) </w:t>
            </w:r>
            <w:r w:rsidRPr="006F0F43">
              <w:rPr>
                <w:b/>
              </w:rPr>
              <w:t>Talentová zkouška</w:t>
            </w:r>
          </w:p>
          <w:p w:rsidR="00EE4FFE" w:rsidRPr="006F0F43" w:rsidRDefault="00EE4FFE" w:rsidP="001B31D0">
            <w:pPr>
              <w:autoSpaceDE w:val="0"/>
              <w:autoSpaceDN w:val="0"/>
              <w:adjustRightInd w:val="0"/>
              <w:spacing w:before="120" w:after="120"/>
              <w:ind w:left="108" w:right="108"/>
              <w:jc w:val="both"/>
            </w:pPr>
            <w:r w:rsidRPr="006F0F43">
              <w:t xml:space="preserve">Při talentové zkoušce jsou hodnoceny materiály předložené uchazečem. Hodnotí </w:t>
            </w:r>
            <w:r w:rsidRPr="00BB3477">
              <w:t xml:space="preserve">se </w:t>
            </w:r>
            <w:r w:rsidRPr="00BB3477">
              <w:rPr>
                <w:iCs/>
              </w:rPr>
              <w:t>dosavadní zkušenosti uchazeče s organizací v</w:t>
            </w:r>
            <w:r>
              <w:rPr>
                <w:iCs/>
              </w:rPr>
              <w:t xml:space="preserve">ýstav či jiných kulturních akcí </w:t>
            </w:r>
            <w:r w:rsidRPr="00BB3477">
              <w:t>v období posledních let</w:t>
            </w:r>
            <w:r w:rsidRPr="006F0F43">
              <w:t>, schopnost osobitého myšlení, schopnost realizovat tvůrčí záměry</w:t>
            </w:r>
            <w:r>
              <w:t xml:space="preserve">, </w:t>
            </w:r>
            <w:r w:rsidRPr="00891EF7">
              <w:t xml:space="preserve">jeho organizační a manažerské schopnosti při řešení zadaného úkolu. Uchazeč předkládá portfolio reflektující jeho tvůrčí aktivity, které má podobu obrazového a textového materiálu, dále projekt svého magisterského studia z hlediska </w:t>
            </w:r>
            <w:r>
              <w:t>manažerského</w:t>
            </w:r>
            <w:r w:rsidRPr="00891EF7">
              <w:t>, včetně plánovaného zaměření diplomové práce, a to v podobě tištěného textu. Součástí zkoušky je i praktický úkol.</w:t>
            </w:r>
            <w:r>
              <w:t xml:space="preserve"> </w:t>
            </w:r>
          </w:p>
          <w:p w:rsidR="00EE4FFE" w:rsidRPr="006F0F43" w:rsidRDefault="00EE4FFE" w:rsidP="001B31D0">
            <w:pPr>
              <w:autoSpaceDE w:val="0"/>
              <w:autoSpaceDN w:val="0"/>
              <w:adjustRightInd w:val="0"/>
              <w:spacing w:before="120" w:after="120"/>
              <w:ind w:firstLine="106"/>
              <w:jc w:val="both"/>
            </w:pPr>
            <w:r w:rsidRPr="006F0F43">
              <w:t xml:space="preserve">b) </w:t>
            </w:r>
            <w:r w:rsidRPr="006F0F43">
              <w:rPr>
                <w:b/>
              </w:rPr>
              <w:t>Ústní zkouška</w:t>
            </w:r>
          </w:p>
          <w:p w:rsidR="00EE4FFE" w:rsidRPr="006F0F43" w:rsidRDefault="00EE4FFE" w:rsidP="001B31D0">
            <w:pPr>
              <w:autoSpaceDE w:val="0"/>
              <w:autoSpaceDN w:val="0"/>
              <w:adjustRightInd w:val="0"/>
              <w:spacing w:before="120" w:after="120"/>
              <w:ind w:left="106" w:right="109"/>
              <w:jc w:val="both"/>
            </w:pPr>
            <w:r w:rsidRPr="006F0F43">
              <w:t>Při ústní zkoušce se hodnotí slovně vyjádřená představa uchazeče o plánu magisterského studia, profesní profil uchazeče a jeho předpoklady pro kreativní týmovou práci.</w:t>
            </w:r>
          </w:p>
          <w:p w:rsidR="00843494" w:rsidRDefault="00EE4FFE" w:rsidP="0090349A">
            <w:pPr>
              <w:spacing w:before="120" w:after="120"/>
              <w:ind w:left="106" w:right="109"/>
              <w:jc w:val="both"/>
              <w:rPr>
                <w:b/>
              </w:rPr>
            </w:pPr>
            <w:r>
              <w:t>N</w:t>
            </w:r>
            <w:r w:rsidRPr="006F0F43">
              <w:t xml:space="preserve">a základě předložených doplňujících písemných materiálů hodnotí </w:t>
            </w:r>
            <w:r>
              <w:t>komise kompatibilitu</w:t>
            </w:r>
            <w:r w:rsidRPr="006F0F43">
              <w:t xml:space="preserve"> absolvovaného</w:t>
            </w:r>
            <w:r w:rsidR="00713C94">
              <w:t xml:space="preserve"> </w:t>
            </w:r>
            <w:r>
              <w:t>bakalářského</w:t>
            </w:r>
            <w:r w:rsidRPr="006F0F43">
              <w:t xml:space="preserve"> studijního programu se studijním programem, do něhož se uchazeč hlásí.</w:t>
            </w:r>
          </w:p>
        </w:tc>
      </w:tr>
      <w:tr w:rsidR="00EE4FFE" w:rsidTr="00E544B4">
        <w:trPr>
          <w:trHeight w:val="268"/>
        </w:trPr>
        <w:tc>
          <w:tcPr>
            <w:tcW w:w="9498" w:type="dxa"/>
            <w:gridSpan w:val="9"/>
            <w:shd w:val="clear" w:color="auto" w:fill="F7CAAC"/>
          </w:tcPr>
          <w:p w:rsidR="00EE4FFE" w:rsidRDefault="00EE4FFE" w:rsidP="001B31D0">
            <w:pPr>
              <w:spacing w:before="120" w:after="120"/>
              <w:rPr>
                <w:b/>
              </w:rPr>
            </w:pPr>
            <w:r>
              <w:rPr>
                <w:b/>
              </w:rPr>
              <w:t>Návaznost na další typy studijních programů</w:t>
            </w:r>
          </w:p>
        </w:tc>
      </w:tr>
      <w:tr w:rsidR="00EE4FFE" w:rsidTr="0090349A">
        <w:trPr>
          <w:trHeight w:val="1125"/>
        </w:trPr>
        <w:tc>
          <w:tcPr>
            <w:tcW w:w="9498" w:type="dxa"/>
            <w:gridSpan w:val="9"/>
            <w:shd w:val="clear" w:color="auto" w:fill="FFFFFF"/>
          </w:tcPr>
          <w:p w:rsidR="00EE4FFE" w:rsidRDefault="00EE4FFE" w:rsidP="0094270B">
            <w:pPr>
              <w:spacing w:before="120" w:after="120"/>
              <w:ind w:right="57"/>
              <w:jc w:val="both"/>
            </w:pPr>
            <w:r w:rsidRPr="00D855FA">
              <w:t xml:space="preserve">Program Arts </w:t>
            </w:r>
            <w:r>
              <w:t>M</w:t>
            </w:r>
            <w:r w:rsidRPr="00D855FA">
              <w:t xml:space="preserve">anagement navazuje na </w:t>
            </w:r>
            <w:r w:rsidRPr="000960D8">
              <w:t xml:space="preserve">bakalářský studijní program Výtvarná umění, </w:t>
            </w:r>
            <w:r>
              <w:t>uskutečňovaný</w:t>
            </w:r>
            <w:r w:rsidRPr="000960D8">
              <w:t xml:space="preserve"> na FMK, dotýká se však dalších tematických okruhů a programů v oblasti Umění a kultury, zaměřených na umění, kulturní a kreativní průmysly.</w:t>
            </w:r>
            <w:r>
              <w:t xml:space="preserve"> Pro </w:t>
            </w:r>
            <w:r w:rsidRPr="000960D8">
              <w:t>absolventy se nabízí možnost pokračovat v doktorském studiu v programu Výtvarná umění.</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620"/>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rsidR="00EE4FFE" w:rsidRDefault="00EE4FFE" w:rsidP="007156D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jc w:val="both"/>
              <w:rPr>
                <w:rFonts w:ascii="Times New Roman Bold" w:hAnsi="Times New Roman Bold"/>
                <w:sz w:val="28"/>
              </w:rPr>
            </w:pPr>
            <w:r>
              <w:rPr>
                <w:rFonts w:ascii="Times New Roman Bold" w:hAnsi="Times New Roman Bold"/>
                <w:sz w:val="28"/>
              </w:rPr>
              <w:lastRenderedPageBreak/>
              <w:t>B-IIa – Studijní plány a návrh témat prací (magisterský studijní program)</w:t>
            </w:r>
          </w:p>
        </w:tc>
      </w:tr>
      <w:tr w:rsidR="00EE4FFE" w:rsidRPr="00E017DC" w:rsidTr="000F1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632"/>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0F14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rPr>
                <w:rFonts w:ascii="Times New Roman Bold" w:hAnsi="Times New Roman Bold"/>
                <w:sz w:val="22"/>
              </w:rPr>
            </w:pPr>
            <w:r>
              <w:rPr>
                <w:rFonts w:ascii="Times New Roman Bold" w:hAnsi="Times New Roman Bold"/>
                <w:sz w:val="22"/>
              </w:rPr>
              <w:t>Označení studijního plánu</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0F14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rPr>
                <w:ins w:id="0" w:author="Ponížilová Hana" w:date="2019-05-30T15:48:00Z"/>
                <w:rFonts w:ascii="Times New Roman Bold" w:hAnsi="Times New Roman Bold"/>
                <w:sz w:val="22"/>
              </w:rPr>
            </w:pPr>
            <w:r>
              <w:rPr>
                <w:rFonts w:ascii="Times New Roman Bold" w:hAnsi="Times New Roman Bold"/>
                <w:sz w:val="22"/>
              </w:rPr>
              <w:t xml:space="preserve"> Arts Management - prezenční forma</w:t>
            </w:r>
          </w:p>
          <w:p w:rsidR="000F1438" w:rsidRPr="00E017DC" w:rsidRDefault="000F1438" w:rsidP="003446E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p>
        </w:tc>
      </w:tr>
      <w:tr w:rsidR="00EE4FFE" w:rsidRPr="00E017DC"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85"/>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E017D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1/ZS</w:t>
            </w:r>
          </w:p>
        </w:tc>
      </w:tr>
      <w:tr w:rsidR="00EE4FFE"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RPr="000235C5"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5E7701">
              <w:rPr>
                <w:highlight w:val="yellow"/>
              </w:rPr>
              <w:t>Produkce v kulturních a  kreativních odvětvích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6A150B">
              <w:t xml:space="preserve"> 52ateliér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4</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6A150B">
              <w:t>MgA. Romana Veselá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6A150B">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35C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EE4FFE"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Umění a společnost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Jiří Siostrzonek,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Business modely v kulturních a kreativních odvětvích</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ins w:id="1" w:author="Ponížilová Hana" w:date="2019-05-21T08:36:00Z">
              <w:r w:rsidR="0090349A">
                <w:t>13s+</w:t>
              </w:r>
            </w:ins>
            <w:r>
              <w:t>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84136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Eva Šviráková,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Del="00925D20"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del w:id="2" w:author="Ponížilová Hana" w:date="2019-05-21T08:37: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Del="00925D20"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 w:author="Ponížilová Hana" w:date="2019-05-21T08:37:00Z"/>
              </w:rPr>
            </w:pPr>
            <w:del w:id="4" w:author="Ponížilová Hana" w:date="2019-05-21T08:37:00Z">
              <w:r w:rsidRPr="000E4972" w:rsidDel="00925D20">
                <w:delText>Interpretace uměleckého díla I</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Del="00925D20"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del w:id="5" w:author="Ponížilová Hana" w:date="2019-05-21T08:37:00Z"/>
              </w:rPr>
            </w:pPr>
            <w:del w:id="6" w:author="Ponížilová Hana" w:date="2019-05-21T08:37:00Z">
              <w:r w:rsidDel="00925D20">
                <w:delText xml:space="preserve"> 13s</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Del="00925D20"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7" w:author="Ponížilová Hana" w:date="2019-05-21T08:37:00Z"/>
              </w:rPr>
            </w:pPr>
            <w:del w:id="8" w:author="Ponížilová Hana" w:date="2019-05-21T08:37:00Z">
              <w:r w:rsidDel="00925D20">
                <w:delText xml:space="preserve"> zk</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Del="00925D20"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9" w:author="Ponížilová Hana" w:date="2019-05-21T08:37:00Z"/>
              </w:rPr>
            </w:pPr>
            <w:del w:id="10" w:author="Ponížilová Hana" w:date="2019-05-21T08:37:00Z">
              <w:r w:rsidDel="00925D20">
                <w:delText xml:space="preserve"> 3</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387DD6" w:rsidDel="00925D20"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1" w:author="Ponížilová Hana" w:date="2019-05-21T08:37:00Z"/>
              </w:rPr>
            </w:pPr>
            <w:del w:id="12" w:author="Ponížilová Hana" w:date="2019-05-21T08:37:00Z">
              <w:r w:rsidRPr="00DE2651" w:rsidDel="00925D20">
                <w:delText>doc. MgA. Petr Stanický, M.F.A., Mgr. Silvie Stanická, Ph</w:delText>
              </w:r>
              <w:r w:rsidR="00DE2651" w:rsidRPr="00DE2651" w:rsidDel="00925D20">
                <w:delText>.</w:delText>
              </w:r>
              <w:r w:rsidRPr="00DE2651" w:rsidDel="00925D20">
                <w:delText>D.</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Del="00925D20"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del w:id="13" w:author="Ponížilová Hana" w:date="2019-05-21T08:37:00Z"/>
              </w:rPr>
            </w:pPr>
            <w:del w:id="14" w:author="Ponížilová Hana" w:date="2019-05-21T08:37:00Z">
              <w:r w:rsidRPr="00A93E2A" w:rsidDel="00925D20">
                <w:delText xml:space="preserve"> 1/ZS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Del="00925D20"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15" w:author="Ponížilová Hana" w:date="2019-05-21T08:37:00Z"/>
              </w:rPr>
            </w:pPr>
            <w:del w:id="16" w:author="Ponížilová Hana" w:date="2019-05-21T08:37:00Z">
              <w:r w:rsidRPr="00A93E2A" w:rsidDel="00925D20">
                <w:delText xml:space="preserve"> </w:delText>
              </w:r>
              <w:r w:rsidDel="00925D20">
                <w:delText>PZ</w:delText>
              </w:r>
            </w:del>
          </w:p>
        </w:tc>
      </w:tr>
      <w:tr w:rsidR="00361014"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ins w:id="17" w:author="Ponížilová Hana" w:date="2019-05-30T11:50: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361014" w:rsidRPr="000E4972" w:rsidRDefault="00361014" w:rsidP="0036101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18" w:author="Ponížilová Hana" w:date="2019-05-30T11:50:00Z"/>
              </w:rPr>
            </w:pPr>
            <w:ins w:id="19" w:author="Ponížilová Hana" w:date="2019-05-30T13:58:00Z">
              <w:r w:rsidRPr="005E7701">
                <w:t>Kreativní projektový management</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61014" w:rsidRDefault="00361014" w:rsidP="003610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20" w:author="Ponížilová Hana" w:date="2019-05-30T11:50:00Z"/>
              </w:rPr>
            </w:pPr>
            <w:ins w:id="21" w:author="Ponížilová Hana" w:date="2019-05-30T13:58:00Z">
              <w:r>
                <w:t xml:space="preserve"> 26</w:t>
              </w:r>
              <w:r w:rsidRPr="00485004">
                <w:t>c</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61014" w:rsidRDefault="00361014" w:rsidP="003610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22" w:author="Ponížilová Hana" w:date="2019-05-30T11:50:00Z"/>
              </w:rPr>
            </w:pPr>
            <w:ins w:id="23" w:author="Ponížilová Hana" w:date="2019-05-30T13:58:00Z">
              <w:r>
                <w:t xml:space="preserve"> </w:t>
              </w:r>
              <w:r w:rsidRPr="00485004">
                <w:t>klz</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61014" w:rsidRDefault="00361014" w:rsidP="003610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24" w:author="Ponížilová Hana" w:date="2019-05-30T11:50:00Z"/>
              </w:rPr>
            </w:pPr>
            <w:ins w:id="25" w:author="Ponížilová Hana" w:date="2019-05-30T13:58:00Z">
              <w:r>
                <w:t xml:space="preserve"> 2</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61014" w:rsidRPr="00A93E2A" w:rsidRDefault="00361014" w:rsidP="003610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26" w:author="Ponížilová Hana" w:date="2019-05-30T11:50:00Z"/>
              </w:rPr>
            </w:pPr>
            <w:ins w:id="27" w:author="Ponížilová Hana" w:date="2019-05-30T13:58:00Z">
              <w:r w:rsidRPr="00485004">
                <w:t>Ing. Eva Šviráková, Ph</w:t>
              </w:r>
              <w:r>
                <w:t>.</w:t>
              </w:r>
              <w:r w:rsidRPr="00485004">
                <w:t>D.</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61014" w:rsidRDefault="00361014" w:rsidP="003610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28" w:author="Ponížilová Hana" w:date="2019-05-30T11:50:00Z"/>
              </w:rPr>
            </w:pPr>
            <w:ins w:id="29" w:author="Ponížilová Hana" w:date="2019-05-30T13:58:00Z">
              <w:r>
                <w:t xml:space="preserve"> </w:t>
              </w:r>
              <w:r w:rsidRPr="00485004">
                <w:t>1/ZS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61014" w:rsidRDefault="00361014" w:rsidP="003610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30" w:author="Ponížilová Hana" w:date="2019-05-30T11:50:00Z"/>
              </w:rPr>
            </w:pPr>
            <w:ins w:id="31" w:author="Ponížilová Hana" w:date="2019-05-30T13:58:00Z">
              <w:r>
                <w:t xml:space="preserve"> PZ</w:t>
              </w:r>
            </w:ins>
          </w:p>
        </w:tc>
      </w:tr>
      <w:tr w:rsidR="00EE4FFE" w:rsidDel="00EF3D44"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del w:id="32" w:author="Ponížilová Hana" w:date="2019-05-30T11:59: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Del="00EF3D4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3" w:author="Ponížilová Hana" w:date="2019-05-30T11:59:00Z"/>
              </w:rPr>
            </w:pPr>
            <w:del w:id="34" w:author="Ponížilová Hana" w:date="2019-05-30T11:59:00Z">
              <w:r w:rsidRPr="000E4972" w:rsidDel="00EF3D44">
                <w:delText>Kurátorství I</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Del="00EF3D4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del w:id="35" w:author="Ponížilová Hana" w:date="2019-05-30T11:59:00Z"/>
              </w:rPr>
            </w:pPr>
            <w:del w:id="36" w:author="Ponížilová Hana" w:date="2019-05-30T11:59:00Z">
              <w:r w:rsidDel="00EF3D44">
                <w:delText xml:space="preserve"> 13p+13c</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Del="00EF3D4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37" w:author="Ponížilová Hana" w:date="2019-05-30T11:59:00Z"/>
              </w:rPr>
            </w:pPr>
            <w:del w:id="38" w:author="Ponížilová Hana" w:date="2019-05-30T11:59:00Z">
              <w:r w:rsidDel="00EF3D44">
                <w:delText xml:space="preserve"> klz</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Del="00EF3D4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39" w:author="Ponížilová Hana" w:date="2019-05-30T11:59:00Z"/>
              </w:rPr>
            </w:pPr>
            <w:del w:id="40" w:author="Ponížilová Hana" w:date="2019-05-30T11:59:00Z">
              <w:r w:rsidDel="00EF3D44">
                <w:delText xml:space="preserve"> 2</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Del="00EF3D4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41" w:author="Ponížilová Hana" w:date="2019-05-30T11:59:00Z"/>
                <w:color w:val="FF0000"/>
              </w:rPr>
            </w:pPr>
            <w:del w:id="42" w:author="Ponížilová Hana" w:date="2019-05-30T11:59:00Z">
              <w:r w:rsidRPr="00A93E2A" w:rsidDel="00EF3D44">
                <w:delText>Mgr. Ladislav Daněk</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Del="00EF3D4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del w:id="43" w:author="Ponížilová Hana" w:date="2019-05-30T11:59:00Z"/>
              </w:rPr>
            </w:pPr>
            <w:del w:id="44" w:author="Ponížilová Hana" w:date="2019-05-30T11:59:00Z">
              <w:r w:rsidDel="00EF3D44">
                <w:delText xml:space="preserve"> 1/ZS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Del="00EF3D4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45" w:author="Ponížilová Hana" w:date="2019-05-30T11:59:00Z"/>
              </w:rPr>
            </w:pPr>
            <w:del w:id="46" w:author="Ponížilová Hana" w:date="2019-05-30T11:59:00Z">
              <w:r w:rsidDel="00EF3D44">
                <w:delText xml:space="preserve"> PZ</w:delText>
              </w:r>
            </w:del>
          </w:p>
        </w:tc>
      </w:tr>
      <w:tr w:rsidR="00EE4FFE"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umění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F0767">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F0767">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F0767">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D15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E2651">
              <w:t>doc. MgA. Petr Stanický, M.F.A.</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FF0767">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F0767">
              <w:t xml:space="preserve"> ZT</w:t>
            </w:r>
          </w:p>
        </w:tc>
      </w:tr>
      <w:tr w:rsidR="00EE4FFE"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tendence designu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ZT</w:t>
            </w:r>
          </w:p>
        </w:tc>
      </w:tr>
      <w:tr w:rsidR="00EE4FFE"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0E4972">
              <w:rPr>
                <w:highlight w:val="yellow"/>
              </w:rPr>
              <w:t>Metodika výstav</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CB4EFC">
              <w:t xml:space="preserve">PhDr. </w:t>
            </w:r>
            <w:r>
              <w:t>BcA.</w:t>
            </w:r>
            <w:r w:rsidRPr="00CB4EFC">
              <w:t xml:space="preserve"> Darina Hlinková,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Odborná angličtina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r w:rsidRPr="00F1483C">
              <w:t>2</w:t>
            </w:r>
            <w:r>
              <w:t>6</w:t>
            </w:r>
            <w:r w:rsidRPr="00F1483C">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561CE9"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6000A"/>
              </w:rPr>
            </w:pPr>
            <w:r>
              <w:t xml:space="preserve"> </w:t>
            </w:r>
            <w:r w:rsidRPr="000E4CBC">
              <w:t>-</w:t>
            </w:r>
          </w:p>
        </w:tc>
      </w:tr>
      <w:tr w:rsidR="00EE4FFE"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221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ins w:id="47" w:author="Ponížilová Hana" w:date="2019-05-21T08:39:00Z">
              <w:r w:rsidR="00925D20">
                <w:t>1</w:t>
              </w:r>
            </w:ins>
            <w:del w:id="48" w:author="Ponížilová Hana" w:date="2019-05-21T08:39:00Z">
              <w:r w:rsidDel="00925D20">
                <w:delText>4</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t>Povinně volitelné předměty - skupina 1</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ins w:id="49" w:author="Ponížilová Hana" w:date="2019-05-21T08:37: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50" w:author="Ponížilová Hana" w:date="2019-05-21T08:37:00Z"/>
              </w:rPr>
            </w:pPr>
            <w:ins w:id="51" w:author="Ponížilová Hana" w:date="2019-05-21T08:37:00Z">
              <w:r w:rsidRPr="000E4972">
                <w:t>Interpretace uměleckého díla I</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52" w:author="Ponížilová Hana" w:date="2019-05-21T08:37:00Z"/>
              </w:rPr>
            </w:pPr>
            <w:ins w:id="53" w:author="Ponížilová Hana" w:date="2019-05-21T08:37:00Z">
              <w:r>
                <w:t xml:space="preserve"> 13s</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54" w:author="Ponížilová Hana" w:date="2019-05-21T08:37:00Z"/>
              </w:rPr>
            </w:pPr>
            <w:ins w:id="55" w:author="Ponížilová Hana" w:date="2019-05-21T08:37:00Z">
              <w:r>
                <w:t xml:space="preserve"> zk</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56" w:author="Ponížilová Hana" w:date="2019-05-21T08:37:00Z"/>
              </w:rPr>
            </w:pPr>
            <w:ins w:id="57" w:author="Ponížilová Hana" w:date="2019-05-21T08:37:00Z">
              <w:r>
                <w:t xml:space="preserve"> 3</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975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ins w:id="58" w:author="Ponížilová Hana" w:date="2019-05-21T08:37:00Z"/>
              </w:rPr>
            </w:pPr>
            <w:ins w:id="59" w:author="Ponížilová Hana" w:date="2019-05-21T08:37:00Z">
              <w:r w:rsidRPr="00DE2651">
                <w:t>doc. MgA. Petr Stanický, M.F.A. Mgr. Silvie Stanická, Ph.D.</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60" w:author="Ponížilová Hana" w:date="2019-05-21T08:37:00Z"/>
              </w:rPr>
            </w:pPr>
            <w:ins w:id="61" w:author="Ponížilová Hana" w:date="2019-05-21T08:37:00Z">
              <w:r w:rsidRPr="00A93E2A">
                <w:t xml:space="preserve"> 1/ZS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62" w:author="Ponížilová Hana" w:date="2019-05-21T08:37:00Z"/>
              </w:rPr>
            </w:pPr>
            <w:ins w:id="63" w:author="Ponížilová Hana" w:date="2019-05-21T08:37:00Z">
              <w:r w:rsidRPr="00A93E2A">
                <w:t xml:space="preserve"> </w:t>
              </w:r>
              <w:r>
                <w:t>PZ</w:t>
              </w:r>
            </w:ins>
          </w:p>
        </w:tc>
      </w:tr>
      <w:tr w:rsidR="00EF3D44"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ins w:id="64" w:author="Ponížilová Hana" w:date="2019-05-30T11:54: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F3D44" w:rsidRPr="005E7701" w:rsidRDefault="00EF3D44" w:rsidP="00EF3D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65" w:author="Ponížilová Hana" w:date="2019-05-30T11:54:00Z"/>
              </w:rPr>
            </w:pPr>
            <w:ins w:id="66" w:author="Ponížilová Hana" w:date="2019-05-30T11:58:00Z">
              <w:r w:rsidRPr="000E4972">
                <w:t>Kurátorství I</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EF3D44" w:rsidP="00EF3D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67" w:author="Ponížilová Hana" w:date="2019-05-30T11:54:00Z"/>
              </w:rPr>
            </w:pPr>
            <w:ins w:id="68" w:author="Ponížilová Hana" w:date="2019-05-30T11:58:00Z">
              <w:r>
                <w:t xml:space="preserve"> 13p+13c</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EF3D44" w:rsidP="00EF3D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69" w:author="Ponížilová Hana" w:date="2019-05-30T11:54:00Z"/>
              </w:rPr>
            </w:pPr>
            <w:ins w:id="70" w:author="Ponížilová Hana" w:date="2019-05-30T11:58:00Z">
              <w:r>
                <w:t xml:space="preserve"> klz</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EF3D44" w:rsidP="00EF3D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71" w:author="Ponížilová Hana" w:date="2019-05-30T11:54:00Z"/>
              </w:rPr>
            </w:pPr>
            <w:ins w:id="72" w:author="Ponížilová Hana" w:date="2019-05-30T11:58:00Z">
              <w:r>
                <w:t xml:space="preserve"> 2</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EF3D44" w:rsidP="00EF3D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ins w:id="73" w:author="Ponížilová Hana" w:date="2019-05-30T11:54:00Z"/>
              </w:rPr>
            </w:pPr>
            <w:ins w:id="74" w:author="Ponížilová Hana" w:date="2019-05-30T11:58:00Z">
              <w:r w:rsidRPr="00A93E2A">
                <w:t>Mgr. Ladislav Daněk</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EF3D44" w:rsidP="00EF3D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75" w:author="Ponížilová Hana" w:date="2019-05-30T11:54:00Z"/>
              </w:rPr>
            </w:pPr>
            <w:ins w:id="76" w:author="Ponížilová Hana" w:date="2019-05-30T11:58:00Z">
              <w:r>
                <w:t xml:space="preserve"> 1/ZS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EF3D44" w:rsidP="00EF3D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77" w:author="Ponížilová Hana" w:date="2019-05-30T11:54:00Z"/>
              </w:rPr>
            </w:pPr>
            <w:ins w:id="78" w:author="Ponížilová Hana" w:date="2019-05-30T11:58:00Z">
              <w:r>
                <w:t xml:space="preserve"> PZ</w:t>
              </w:r>
            </w:ins>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Současné tendence v architektuře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E26A49"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E26A49"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E26A49"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E26A49"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E26A49"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25D20" w:rsidRPr="00485004" w:rsidDel="00361014"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del w:id="79" w:author="Ponížilová Hana" w:date="2019-05-30T13:59: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5E7701" w:rsidDel="00361014"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80" w:author="Ponížilová Hana" w:date="2019-05-30T13:59:00Z"/>
              </w:rPr>
            </w:pPr>
            <w:del w:id="81" w:author="Ponížilová Hana" w:date="2019-05-30T13:59:00Z">
              <w:r w:rsidRPr="005E7701" w:rsidDel="00361014">
                <w:delText>Kreativní projektový management</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485004" w:rsidDel="00361014"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del w:id="82" w:author="Ponížilová Hana" w:date="2019-05-30T13:59:00Z"/>
              </w:rPr>
            </w:pPr>
            <w:del w:id="83" w:author="Ponížilová Hana" w:date="2019-05-30T13:59:00Z">
              <w:r w:rsidDel="00361014">
                <w:delText xml:space="preserve"> 26</w:delText>
              </w:r>
              <w:r w:rsidRPr="00485004" w:rsidDel="00361014">
                <w:delText>c</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485004" w:rsidDel="00361014"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84" w:author="Ponížilová Hana" w:date="2019-05-30T13:59:00Z"/>
              </w:rPr>
            </w:pPr>
            <w:del w:id="85" w:author="Ponížilová Hana" w:date="2019-05-30T13:59:00Z">
              <w:r w:rsidDel="00361014">
                <w:delText xml:space="preserve"> </w:delText>
              </w:r>
              <w:r w:rsidRPr="00485004" w:rsidDel="00361014">
                <w:delText>klz</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485004" w:rsidDel="00361014"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86" w:author="Ponížilová Hana" w:date="2019-05-30T13:59:00Z"/>
              </w:rPr>
            </w:pPr>
            <w:del w:id="87" w:author="Ponížilová Hana" w:date="2019-05-30T13:59:00Z">
              <w:r w:rsidDel="00361014">
                <w:delText xml:space="preserve"> 2</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485004" w:rsidDel="00361014"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8" w:author="Ponížilová Hana" w:date="2019-05-30T13:59:00Z"/>
              </w:rPr>
            </w:pPr>
            <w:del w:id="89" w:author="Ponížilová Hana" w:date="2019-05-30T13:59:00Z">
              <w:r w:rsidRPr="00485004" w:rsidDel="00361014">
                <w:delText>Ing. Eva Šviráková, Ph</w:delText>
              </w:r>
              <w:r w:rsidDel="00361014">
                <w:delText>.</w:delText>
              </w:r>
              <w:r w:rsidRPr="00485004" w:rsidDel="00361014">
                <w:delText>D.</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485004" w:rsidDel="00361014"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del w:id="90" w:author="Ponížilová Hana" w:date="2019-05-30T13:59:00Z"/>
              </w:rPr>
            </w:pPr>
            <w:del w:id="91" w:author="Ponížilová Hana" w:date="2019-05-30T13:59:00Z">
              <w:r w:rsidDel="00361014">
                <w:delText xml:space="preserve"> </w:delText>
              </w:r>
              <w:r w:rsidRPr="00485004" w:rsidDel="00361014">
                <w:delText>1/ZS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485004" w:rsidDel="00361014"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92" w:author="Ponížilová Hana" w:date="2019-05-30T13:59:00Z"/>
              </w:rPr>
            </w:pPr>
            <w:del w:id="93" w:author="Ponížilová Hana" w:date="2019-05-30T13:59:00Z">
              <w:r w:rsidDel="00361014">
                <w:delText xml:space="preserve"> PZ</w:delText>
              </w:r>
            </w:del>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0E4972"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Teorie a metodologie designu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9A784A"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4p+9c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9A784A"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A4AFE">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9A784A"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9A784A"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784A">
              <w:t>Mgr. Vít Jakubíček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9A784A"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w:t>
            </w:r>
            <w:r w:rsidRPr="009A784A">
              <w:t>/ZS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0E4972"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Fotografie v galerijní praxi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D46036"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D46036"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074275"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D46036"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Irena Armutidisová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25D20"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5E7701">
              <w:rPr>
                <w:rFonts w:ascii="Times New Roman Bold" w:hAnsi="Times New Roman Bold"/>
              </w:rPr>
              <w:t>Podmínka pro splnění této skupiny předmětů:</w:t>
            </w:r>
          </w:p>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5E7701">
              <w:rPr>
                <w:rFonts w:ascii="Times New Roman Bold" w:hAnsi="Times New Roman Bold"/>
              </w:rPr>
              <w:t>Student musí absolvovat nejméně dva povinně volitelné předměty.</w:t>
            </w:r>
          </w:p>
        </w:tc>
      </w:tr>
      <w:tr w:rsidR="00925D20"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0" w:type="dxa"/>
              <w:bottom w:w="0" w:type="dxa"/>
              <w:right w:w="0" w:type="dxa"/>
            </w:tcMar>
          </w:tcPr>
          <w:p w:rsidR="00925D20" w:rsidRPr="005E7701"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E7701">
              <w:rPr>
                <w:rFonts w:ascii="Times New Roman Bold" w:hAnsi="Times New Roman Bold"/>
                <w:sz w:val="22"/>
              </w:rPr>
              <w:t>Povinně volitelné předměty - skupina 2</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Komunikační agentura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13183D"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13183D"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13183D"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D46036"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13183D"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Ateliérová stáž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D46036"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074275"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074275"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D46036"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vedoucí ateliérů FMK</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925D20"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5E7701">
              <w:rPr>
                <w:rFonts w:ascii="Times New Roman Bold" w:hAnsi="Times New Roman Bold"/>
              </w:rPr>
              <w:t>Podmínka pro splnění této skupiny předmětů:</w:t>
            </w:r>
          </w:p>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5E7701">
              <w:rPr>
                <w:rFonts w:ascii="Times New Roman Bold" w:hAnsi="Times New Roman Bold"/>
              </w:rPr>
              <w:t>Student musí absolvovat nejméně jeden povinně volitelný předmět.</w:t>
            </w:r>
          </w:p>
        </w:tc>
      </w:tr>
      <w:tr w:rsidR="00925D20" w:rsidRPr="00021B3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t>Povinné předměty 1/LS</w:t>
            </w:r>
          </w:p>
        </w:tc>
      </w:tr>
      <w:tr w:rsidR="00925D20" w:rsidRPr="00021B37"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sidRPr="005E7701">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Pr>
          <w:p w:rsidR="00925D20"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rsidR="00925D20"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Pr>
          <w:p w:rsidR="00925D20"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Pr>
          <w:p w:rsidR="00925D20"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Pr>
          <w:p w:rsidR="00925D20" w:rsidRDefault="00925D20" w:rsidP="00925D2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dop. roč./sem.</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925D20"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profil.</w:t>
            </w:r>
          </w:p>
          <w:p w:rsidR="00925D20"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základ</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Produkce v kulturních a  kreativních odvětvích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D46036"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52ateliér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027E42"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C87CAB"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CD3719">
              <w:t>MgA. Romana Veselá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F3D44"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ins w:id="94" w:author="Ponížilová Hana" w:date="2019-05-30T11:57: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F3D44" w:rsidRPr="005E7701" w:rsidRDefault="00361014"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95" w:author="Ponížilová Hana" w:date="2019-05-30T11:57:00Z"/>
              </w:rPr>
            </w:pPr>
            <w:ins w:id="96" w:author="Ponížilová Hana" w:date="2019-05-30T11:57:00Z">
              <w:r>
                <w:t xml:space="preserve">Účetnictví a rozpočetnictví </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9D3873"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97" w:author="Ponížilová Hana" w:date="2019-05-30T11:57:00Z"/>
              </w:rPr>
            </w:pPr>
            <w:ins w:id="98" w:author="Ponížilová Hana" w:date="2019-05-30T12:00:00Z">
              <w:r>
                <w:t xml:space="preserve"> 13s+13c</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9D3873"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99" w:author="Ponížilová Hana" w:date="2019-05-30T11:57:00Z"/>
              </w:rPr>
            </w:pPr>
            <w:ins w:id="100" w:author="Ponížilová Hana" w:date="2019-05-30T12:00:00Z">
              <w:r>
                <w:t xml:space="preserve"> klz</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Pr="00027E42" w:rsidRDefault="009D3873"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01" w:author="Ponížilová Hana" w:date="2019-05-30T11:57:00Z"/>
              </w:rPr>
            </w:pPr>
            <w:ins w:id="102" w:author="Ponížilová Hana" w:date="2019-05-30T12:00:00Z">
              <w:r>
                <w:t xml:space="preserve"> 2</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Pr="00CD3719" w:rsidRDefault="009D3873"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103" w:author="Ponížilová Hana" w:date="2019-05-30T11:57:00Z"/>
              </w:rPr>
            </w:pPr>
            <w:ins w:id="104" w:author="Ponížilová Hana" w:date="2019-05-30T12:01:00Z">
              <w:r w:rsidRPr="00485004">
                <w:t>Ing. Eva Šviráková, Ph</w:t>
              </w:r>
              <w:r>
                <w:t>.</w:t>
              </w:r>
              <w:r w:rsidRPr="00485004">
                <w:t>D.</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9D3873"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105" w:author="Ponížilová Hana" w:date="2019-05-30T11:57:00Z"/>
              </w:rPr>
            </w:pPr>
            <w:ins w:id="106" w:author="Ponížilová Hana" w:date="2019-05-30T12:01:00Z">
              <w:r>
                <w:t xml:space="preserve"> 1/LS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F3D44" w:rsidRDefault="009D3873"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07" w:author="Ponížilová Hana" w:date="2019-05-30T11:57:00Z"/>
              </w:rPr>
            </w:pPr>
            <w:ins w:id="108" w:author="Ponížilová Hana" w:date="2019-05-30T12:01:00Z">
              <w:r>
                <w:t xml:space="preserve"> ZT</w:t>
              </w:r>
            </w:ins>
          </w:p>
        </w:tc>
      </w:tr>
      <w:tr w:rsidR="00925D20" w:rsidDel="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del w:id="109" w:author="Ponížilová Hana" w:date="2019-05-30T12:07: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5E7701" w:rsidDel="009D3873"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110" w:author="Ponížilová Hana" w:date="2019-05-30T12:07:00Z"/>
              </w:rPr>
            </w:pPr>
            <w:del w:id="111" w:author="Ponížilová Hana" w:date="2019-05-30T12:07:00Z">
              <w:r w:rsidRPr="005E7701" w:rsidDel="009D3873">
                <w:delText>Kurátorství II</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Del="009D3873"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del w:id="112" w:author="Ponížilová Hana" w:date="2019-05-30T12:07:00Z"/>
              </w:rPr>
            </w:pPr>
            <w:del w:id="113" w:author="Ponížilová Hana" w:date="2019-05-30T12:07:00Z">
              <w:r w:rsidDel="009D3873">
                <w:delText xml:space="preserve"> 13p+13c</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Del="009D3873"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114" w:author="Ponížilová Hana" w:date="2019-05-30T12:07:00Z"/>
              </w:rPr>
            </w:pPr>
            <w:del w:id="115" w:author="Ponížilová Hana" w:date="2019-05-30T12:07:00Z">
              <w:r w:rsidDel="009D3873">
                <w:delText xml:space="preserve"> klz</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027E42" w:rsidDel="009D3873"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116" w:author="Ponížilová Hana" w:date="2019-05-30T12:07:00Z"/>
              </w:rPr>
            </w:pPr>
            <w:del w:id="117" w:author="Ponížilová Hana" w:date="2019-05-30T12:07:00Z">
              <w:r w:rsidRPr="00027E42" w:rsidDel="009D3873">
                <w:delText xml:space="preserve"> 2</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D455F8" w:rsidDel="009D3873"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18" w:author="Ponížilová Hana" w:date="2019-05-30T12:07:00Z"/>
                <w:strike/>
              </w:rPr>
            </w:pPr>
            <w:del w:id="119" w:author="Ponížilová Hana" w:date="2019-05-30T12:07:00Z">
              <w:r w:rsidRPr="00CD3719" w:rsidDel="009D3873">
                <w:delText>Mgr. Ladislav Daněk</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Del="009D3873"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del w:id="120" w:author="Ponížilová Hana" w:date="2019-05-30T12:07:00Z"/>
              </w:rPr>
            </w:pPr>
            <w:del w:id="121" w:author="Ponížilová Hana" w:date="2019-05-30T12:07:00Z">
              <w:r w:rsidDel="009D3873">
                <w:delText xml:space="preserve"> 1/LS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Del="009D3873"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122" w:author="Ponížilová Hana" w:date="2019-05-30T12:07:00Z"/>
              </w:rPr>
            </w:pPr>
            <w:del w:id="123" w:author="Ponížilová Hana" w:date="2019-05-30T12:07:00Z">
              <w:r w:rsidDel="009D3873">
                <w:delText xml:space="preserve"> PZ</w:delText>
              </w:r>
            </w:del>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0E4972"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Vizuální komunikace v prostředí uměleckého provozu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027E42"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A. Pavel Noga, ArtD.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0E4972"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ins w:id="124" w:author="Ponížilová Hana" w:date="2019-05-21T08:42:00Z">
              <w:r w:rsidRPr="000E4972">
                <w:t>Cross-Cultural Management</w:t>
              </w:r>
            </w:ins>
            <w:del w:id="125" w:author="Ponížilová Hana" w:date="2019-05-21T08:42:00Z">
              <w:r w:rsidRPr="000E4972" w:rsidDel="00E0104F">
                <w:delText>Interpretace uměleckého díla II</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ins w:id="126" w:author="Ponížilová Hana" w:date="2019-05-21T08:42:00Z">
              <w:r>
                <w:t xml:space="preserve"> 13p+13s</w:t>
              </w:r>
            </w:ins>
            <w:del w:id="127" w:author="Ponížilová Hana" w:date="2019-05-21T08:42:00Z">
              <w:r w:rsidDel="00E0104F">
                <w:delText xml:space="preserve"> 13s</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128" w:author="Ponížilová Hana" w:date="2019-05-21T08:42:00Z">
              <w:r>
                <w:t xml:space="preserve"> zk</w:t>
              </w:r>
            </w:ins>
            <w:del w:id="129" w:author="Ponížilová Hana" w:date="2019-05-21T08:42:00Z">
              <w:r w:rsidDel="00E0104F">
                <w:delText xml:space="preserve"> zk</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130" w:author="Ponížilová Hana" w:date="2019-05-21T08:42:00Z">
              <w:r>
                <w:t xml:space="preserve"> 4</w:t>
              </w:r>
            </w:ins>
            <w:del w:id="131" w:author="Ponížilová Hana" w:date="2019-05-21T08:42:00Z">
              <w:r w:rsidDel="00E0104F">
                <w:delText xml:space="preserve"> 3</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FF0767"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ins w:id="132" w:author="Ponížilová Hana" w:date="2019-05-21T08:42:00Z">
              <w:r>
                <w:t>doc. PhDr. Dagmar Weberová, Ph.D., MBA</w:t>
              </w:r>
            </w:ins>
            <w:del w:id="133" w:author="Ponížilová Hana" w:date="2019-05-21T08:42:00Z">
              <w:r w:rsidDel="00E0104F">
                <w:delText>doc. MgA. Petr Stanický, M.F.A., Mgr. Silvie Stanická, Ph.D.</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B72FE8"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ins w:id="134" w:author="Ponížilová Hana" w:date="2019-05-21T08:42:00Z">
              <w:r>
                <w:t xml:space="preserve"> 1/LS</w:t>
              </w:r>
            </w:ins>
            <w:del w:id="135" w:author="Ponížilová Hana" w:date="2019-05-21T08:42:00Z">
              <w:r w:rsidDel="00E0104F">
                <w:delText xml:space="preserve"> 1/L</w:delText>
              </w:r>
              <w:r w:rsidRPr="00B72FE8" w:rsidDel="00E0104F">
                <w:delText>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B72FE8"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136" w:author="Ponížilová Hana" w:date="2019-05-21T08:42:00Z">
              <w:r>
                <w:t xml:space="preserve"> ZT</w:t>
              </w:r>
            </w:ins>
            <w:del w:id="137" w:author="Ponížilová Hana" w:date="2019-05-21T08:42:00Z">
              <w:r w:rsidRPr="00B72FE8" w:rsidDel="00E0104F">
                <w:delText xml:space="preserve"> </w:delText>
              </w:r>
              <w:r w:rsidDel="00E0104F">
                <w:delText>PZ</w:delText>
              </w:r>
            </w:del>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0E4972"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umění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027E42"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Petr Stanický, M.F.A.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0E4972"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0E4972">
              <w:rPr>
                <w:highlight w:val="yellow"/>
              </w:rPr>
              <w:t>Současné tendence designu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027E42"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D46036"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925D20" w:rsidTr="00C75B2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Pr="000D7968"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170D67">
              <w:t>Základy</w:t>
            </w:r>
            <w:r w:rsidRPr="000D7968">
              <w:t xml:space="preserve"> podnikatelství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13183D"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r w:rsidRPr="00CD3719">
              <w:t>13p</w:t>
            </w:r>
            <w:r>
              <w:t>+</w:t>
            </w:r>
            <w:r w:rsidRPr="00CD3719">
              <w:t>13s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C9666C"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Petr Novák, Ph.D.</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Pr="002D60D9"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2D60D9">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Odborná angličtina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ED3BF2"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ED3BF2">
              <w:t xml:space="preserve"> 2</w:t>
            </w:r>
            <w:r>
              <w:t>6</w:t>
            </w:r>
            <w:r w:rsidRPr="00ED3BF2">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027E42"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194"/>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5E7701"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027E42"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w:t>
            </w:r>
            <w:ins w:id="138" w:author="Ponížilová Hana" w:date="2019-05-21T08:45:00Z">
              <w:r>
                <w:t>21</w:t>
              </w:r>
            </w:ins>
            <w:del w:id="139" w:author="Ponížilová Hana" w:date="2019-05-21T08:45:00Z">
              <w:r w:rsidDel="00925D20">
                <w:delText>08</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Pr="00027E42"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ins w:id="140" w:author="Ponížilová Hana" w:date="2019-05-21T08:45:00Z">
              <w:r>
                <w:t>3</w:t>
              </w:r>
            </w:ins>
            <w:del w:id="141" w:author="Ponížilová Hana" w:date="2019-05-21T08:45:00Z">
              <w:r w:rsidDel="00925D20">
                <w:delText>2</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925D20"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25D20"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3</w:t>
            </w:r>
          </w:p>
        </w:tc>
      </w:tr>
      <w:tr w:rsidR="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ins w:id="142" w:author="Ponížilová Hana" w:date="2019-05-21T08:41: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25D20" w:rsidRDefault="00925D20" w:rsidP="00925D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143" w:author="Ponížilová Hana" w:date="2019-05-21T08:41:00Z"/>
              </w:rPr>
            </w:pPr>
            <w:ins w:id="144" w:author="Ponížilová Hana" w:date="2019-05-21T08:41:00Z">
              <w:r w:rsidRPr="000E4972">
                <w:t>Interpretace uměleckého díla II</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145" w:author="Ponížilová Hana" w:date="2019-05-21T08:41:00Z"/>
              </w:rPr>
            </w:pPr>
            <w:ins w:id="146" w:author="Ponížilová Hana" w:date="2019-05-21T08:41:00Z">
              <w:r>
                <w:t xml:space="preserve"> 13s</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47" w:author="Ponížilová Hana" w:date="2019-05-21T08:41:00Z"/>
              </w:rPr>
            </w:pPr>
            <w:ins w:id="148" w:author="Ponížilová Hana" w:date="2019-05-21T08:41:00Z">
              <w:r>
                <w:t xml:space="preserve"> zk</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49" w:author="Ponížilová Hana" w:date="2019-05-21T08:41:00Z"/>
              </w:rPr>
            </w:pPr>
            <w:ins w:id="150" w:author="Ponížilová Hana" w:date="2019-05-21T08:41:00Z">
              <w:r>
                <w:t xml:space="preserve"> 3</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975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ins w:id="151" w:author="Ponížilová Hana" w:date="2019-05-21T08:41:00Z"/>
              </w:rPr>
            </w:pPr>
            <w:ins w:id="152" w:author="Ponížilová Hana" w:date="2019-05-21T08:41:00Z">
              <w:r>
                <w:t>doc. MgA. Petr Stanický, M.F.A. Mgr. Silvie Stanická, Ph.D.</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153" w:author="Ponížilová Hana" w:date="2019-05-21T08:41:00Z"/>
              </w:rPr>
            </w:pPr>
            <w:ins w:id="154" w:author="Ponížilová Hana" w:date="2019-05-21T08:41:00Z">
              <w:r>
                <w:t xml:space="preserve"> 1/L</w:t>
              </w:r>
              <w:r w:rsidRPr="00B72FE8">
                <w:t>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20" w:rsidRDefault="00925D20" w:rsidP="00925D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55" w:author="Ponížilová Hana" w:date="2019-05-21T08:41:00Z"/>
              </w:rPr>
            </w:pPr>
            <w:ins w:id="156" w:author="Ponížilová Hana" w:date="2019-05-21T08:41:00Z">
              <w:r w:rsidRPr="00B72FE8">
                <w:t xml:space="preserve"> </w:t>
              </w:r>
              <w:r>
                <w:t>PZ</w:t>
              </w:r>
            </w:ins>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ins w:id="157" w:author="Ponížilová Hana" w:date="2019-05-30T12:02: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158" w:author="Ponížilová Hana" w:date="2019-05-30T12:02:00Z"/>
              </w:rPr>
            </w:pPr>
            <w:ins w:id="159" w:author="Ponížilová Hana" w:date="2019-05-30T12:06:00Z">
              <w:r w:rsidRPr="005E7701">
                <w:t>Kurátorství II</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160" w:author="Ponížilová Hana" w:date="2019-05-30T12:02:00Z"/>
              </w:rPr>
            </w:pPr>
            <w:ins w:id="161" w:author="Ponížilová Hana" w:date="2019-05-30T12:06:00Z">
              <w:r>
                <w:t xml:space="preserve"> 13p+13c</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62" w:author="Ponížilová Hana" w:date="2019-05-30T12:02:00Z"/>
              </w:rPr>
            </w:pPr>
            <w:ins w:id="163" w:author="Ponížilová Hana" w:date="2019-05-30T12:06:00Z">
              <w:r>
                <w:t xml:space="preserve"> klz</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64" w:author="Ponížilová Hana" w:date="2019-05-30T12:02:00Z"/>
              </w:rPr>
            </w:pPr>
            <w:ins w:id="165" w:author="Ponížilová Hana" w:date="2019-05-30T12:06:00Z">
              <w:r w:rsidRPr="00027E42">
                <w:t xml:space="preserve"> 2</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ins w:id="166" w:author="Ponížilová Hana" w:date="2019-05-30T12:02:00Z"/>
              </w:rPr>
            </w:pPr>
            <w:ins w:id="167" w:author="Ponížilová Hana" w:date="2019-05-30T12:06:00Z">
              <w:r w:rsidRPr="00CD3719">
                <w:t>Mgr. Ladislav Daněk</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168" w:author="Ponížilová Hana" w:date="2019-05-30T12:02:00Z"/>
              </w:rPr>
            </w:pPr>
            <w:ins w:id="169" w:author="Ponížilová Hana" w:date="2019-05-30T12:06:00Z">
              <w:r>
                <w:t xml:space="preserve"> 1/LS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70" w:author="Ponížilová Hana" w:date="2019-05-30T12:02:00Z"/>
              </w:rPr>
            </w:pPr>
            <w:ins w:id="171" w:author="Ponížilová Hana" w:date="2019-05-30T12:06:00Z">
              <w:r>
                <w:t xml:space="preserve"> PZ</w:t>
              </w:r>
            </w:ins>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457B3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Současné tendence v architektuře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E26A49"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E26A49"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E26A49"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E26A49"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E26A49"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F8158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F81581">
              <w:t>Estetika pro kulturní management</w:t>
            </w:r>
          </w:p>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811C39">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CB4EFC">
              <w:t>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D455F8"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D5636E">
              <w:t>doc. PhDr. Miroslav Zelinský, CSc.</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9D3873" w:rsidDel="00925D2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del w:id="172" w:author="Ponížilová Hana" w:date="2019-05-21T08:42: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Del="00925D20"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173" w:author="Ponížilová Hana" w:date="2019-05-21T08:42:00Z"/>
              </w:rPr>
            </w:pPr>
            <w:del w:id="174" w:author="Ponížilová Hana" w:date="2019-05-21T08:42:00Z">
              <w:r w:rsidRPr="000E4972" w:rsidDel="00925D20">
                <w:delText>Cross-Cultural Management</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574BC" w:rsidDel="00925D2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del w:id="175" w:author="Ponížilová Hana" w:date="2019-05-21T08:42:00Z"/>
              </w:rPr>
            </w:pPr>
            <w:del w:id="176" w:author="Ponížilová Hana" w:date="2019-05-21T08:42:00Z">
              <w:r w:rsidDel="00925D20">
                <w:delText xml:space="preserve"> 13p+13s</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574BC" w:rsidDel="00925D2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177" w:author="Ponížilová Hana" w:date="2019-05-21T08:42:00Z"/>
              </w:rPr>
            </w:pPr>
            <w:del w:id="178" w:author="Ponížilová Hana" w:date="2019-05-21T08:42:00Z">
              <w:r w:rsidDel="00925D20">
                <w:delText xml:space="preserve"> zk</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574BC" w:rsidDel="00925D2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179" w:author="Ponížilová Hana" w:date="2019-05-21T08:42:00Z"/>
              </w:rPr>
            </w:pPr>
            <w:del w:id="180" w:author="Ponížilová Hana" w:date="2019-05-21T08:42:00Z">
              <w:r w:rsidDel="00925D20">
                <w:delText xml:space="preserve"> 4</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574BC" w:rsidDel="00925D2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81" w:author="Ponížilová Hana" w:date="2019-05-21T08:42:00Z"/>
              </w:rPr>
            </w:pPr>
            <w:del w:id="182" w:author="Ponížilová Hana" w:date="2019-05-21T08:42:00Z">
              <w:r w:rsidDel="00925D20">
                <w:delText>doc. PhDr. Dagmar Weberová, Ph.D., MBA</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Del="00925D2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del w:id="183" w:author="Ponížilová Hana" w:date="2019-05-21T08:42:00Z"/>
              </w:rPr>
            </w:pPr>
            <w:del w:id="184" w:author="Ponížilová Hana" w:date="2019-05-21T08:42:00Z">
              <w:r w:rsidDel="00925D20">
                <w:delText xml:space="preserve"> 1/LS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Del="00925D2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185" w:author="Ponížilová Hana" w:date="2019-05-21T08:42:00Z"/>
              </w:rPr>
            </w:pPr>
            <w:del w:id="186" w:author="Ponížilová Hana" w:date="2019-05-21T08:42:00Z">
              <w:r w:rsidDel="00925D20">
                <w:delText xml:space="preserve"> ZT</w:delText>
              </w:r>
            </w:del>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lastRenderedPageBreak/>
              <w:t>Galerijní provoz a praxe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ED3BF2"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027E42"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w:t>
            </w:r>
            <w:r>
              <w:t>2</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1"/>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rsidR="009D3873" w:rsidRPr="00767A2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rPr>
                <w:rFonts w:ascii="Times New Roman Bold" w:hAnsi="Times New Roman Bold"/>
              </w:rPr>
            </w:pPr>
            <w:r w:rsidRPr="00BC5CA6">
              <w:rPr>
                <w:rFonts w:ascii="Times New Roman Bold" w:hAnsi="Times New Roman Bold"/>
              </w:rPr>
              <w:t>Student musí absolvovat nejméně dva povinně volitelné předměty</w:t>
            </w:r>
            <w:r>
              <w:rPr>
                <w:rFonts w:ascii="Times New Roman Bold" w:hAnsi="Times New Roman Bold"/>
              </w:rPr>
              <w:t>.</w:t>
            </w:r>
          </w:p>
        </w:tc>
      </w:tr>
      <w:tr w:rsidR="009D3873"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42"/>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4</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4"/>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3183D"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Komunikační agentura </w:t>
            </w:r>
            <w:r w:rsidRPr="00BA4AFE">
              <w:t>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3183D"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3183D"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3183D"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D4603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3183D"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4543FC"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543FC">
              <w:t>Ateliérová stáž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4543F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4543FC">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4543F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4543FC">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4543F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4543FC">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4543F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543FC">
              <w:t>vedoucí ateliérů FMK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4543F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4543FC">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4543F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4543FC">
              <w:t xml:space="preserve"> -</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1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5A01AA"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Prezentace uměleckého díla</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A4AF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B15B8">
              <w:t>doc. PhDr.</w:t>
            </w:r>
            <w:r>
              <w:t xml:space="preserve"> Miroslav Zelinský, CSc.</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25"/>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028A8"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Efektivní komunikace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028A8"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028A8"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Ing. Olga Jurášková,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9D3873"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předměty</w:t>
            </w:r>
            <w:r>
              <w:rPr>
                <w:rFonts w:ascii="Times New Roman Bold" w:hAnsi="Times New Roman Bold"/>
              </w:rPr>
              <w:t>.</w:t>
            </w:r>
          </w:p>
        </w:tc>
      </w:tr>
      <w:tr w:rsidR="009D3873"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74"/>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2/ZS</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235C5"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Produkce v kulturních a  kreativních odvětvích III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D4603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52ateliér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4</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C87CAB"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MgA. Romana Veselá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Provoz památkově chráněných objektů</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1</w:t>
            </w:r>
            <w:r>
              <w:t>3p+</w:t>
            </w:r>
            <w:r w:rsidRPr="009A784A">
              <w:t>1</w:t>
            </w:r>
            <w:r>
              <w:t>3</w:t>
            </w:r>
            <w:r w:rsidRPr="009A784A">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165A5"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Mgr. Michal Konečný,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Animace a galerijní pedagogika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2</w:t>
            </w:r>
            <w:r>
              <w:t>6</w:t>
            </w:r>
            <w:r w:rsidRPr="009A784A">
              <w:t>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Martin </w:t>
            </w:r>
            <w:r w:rsidRPr="009A784A">
              <w:t>Čada</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Autorské právo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76C6F"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76C6F"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92D0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JUDr. Bc. Markéta Štěpáníková,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76C6F"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Management umění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A4AF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PhDr. BcA. Darina Hlinková,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A4AF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BA4AFE">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A4AF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A4AFE">
              <w:t xml:space="preserve"> </w:t>
            </w:r>
            <w:r>
              <w:t>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5E7701">
              <w:t>Dotační management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76C6F"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76C6F"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Marketing kultury</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2</w:t>
            </w:r>
            <w:r>
              <w:t>6</w:t>
            </w:r>
            <w:r w:rsidRPr="009A784A">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165A5"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Ing. </w:t>
            </w:r>
            <w:r w:rsidRPr="009A784A">
              <w:t>Radim Bačuvčík</w:t>
            </w:r>
            <w:r>
              <w:t>,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Trh umění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2</w:t>
            </w:r>
            <w:r>
              <w:t>6</w:t>
            </w:r>
            <w:r w:rsidRPr="009A784A">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D455F8"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Mgr. M.A. Veronika Lukášová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Seminář k diplomové práci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1</w:t>
            </w:r>
            <w:r w:rsidRPr="00BA4AFE">
              <w:t>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5</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A4AF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1633C">
              <w:t>doc. Mgr.</w:t>
            </w:r>
            <w:r>
              <w:t xml:space="preserve"> </w:t>
            </w:r>
            <w:r w:rsidRPr="0091633C">
              <w:t>A. Pavel Noga, ArtD.</w:t>
            </w:r>
            <w:ins w:id="187" w:author="Ponížilová Hana" w:date="2019-05-30T15:39:00Z">
              <w:r w:rsidR="009975D2">
                <w:t xml:space="preserve"> </w:t>
              </w:r>
            </w:ins>
            <w:r w:rsidRPr="00BA4AFE">
              <w:t>Ing. Eva Šviráková,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12"/>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53EF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247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53EF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24</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165A5"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9D3873" w:rsidRPr="009A784A"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74"/>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t>Povinně volitelné předměty - skupina 5</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5E7701">
              <w:t>Umělecká kritika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270E7"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BA4AFE">
              <w:t>MgA. Romana Veselá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Kulturní politika a sociokulturní prostředí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270E7"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270E7"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270E7"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doc. Mgr. Jiří Siostrzonek,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 xml:space="preserve">Interiér a výstavnictví </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270E7"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270E7"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A4AFE">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270E7"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arch. Michael Klang, CSc.</w:t>
            </w:r>
          </w:p>
          <w:p w:rsidR="009D3873" w:rsidRPr="00E93AB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arch. Kamil Koláček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Dějiny modernity</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165A5"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165A5"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165A5"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7165A5"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9D3873"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5E7701">
              <w:rPr>
                <w:rFonts w:ascii="Times New Roman Bold" w:hAnsi="Times New Roman Bold"/>
              </w:rPr>
              <w:t>Podmínka pro splnění této skupiny předmětů:</w:t>
            </w:r>
          </w:p>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5E7701">
              <w:rPr>
                <w:rFonts w:ascii="Times New Roman Bold" w:hAnsi="Times New Roman Bold"/>
              </w:rPr>
              <w:t>Student musí absolvovat nejméně dva povinně volitelné předměty.</w:t>
            </w:r>
          </w:p>
        </w:tc>
      </w:tr>
      <w:tr w:rsidR="009D3873" w:rsidRPr="00FC0C88"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361"/>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5E7701">
              <w:rPr>
                <w:rFonts w:ascii="Times New Roman Bold" w:hAnsi="Times New Roman Bold"/>
                <w:sz w:val="22"/>
                <w:szCs w:val="22"/>
              </w:rPr>
              <w:t>Povinné předměty 2/LS</w:t>
            </w:r>
          </w:p>
        </w:tc>
      </w:tr>
      <w:tr w:rsidR="009D3873"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sidRPr="005E7701">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9D3873"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7"/>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5E770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Seminář k diplomové práci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5</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1633C">
              <w:t>doc. Mgr.</w:t>
            </w:r>
            <w:r>
              <w:t xml:space="preserve"> </w:t>
            </w:r>
            <w:r w:rsidRPr="0091633C">
              <w:t>A. Pavel Noga, ArtD.</w:t>
            </w:r>
          </w:p>
          <w:p w:rsidR="009D3873" w:rsidRPr="00200B57"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200B57">
              <w:t>Ing. Eva Šviráková,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9A784A"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w:t>
            </w:r>
            <w:r w:rsidRPr="009A784A">
              <w:t>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9D3873"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2344E"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344E">
              <w:t xml:space="preserve">Praxe v kulturních </w:t>
            </w:r>
          </w:p>
          <w:p w:rsidR="009D3873" w:rsidRPr="00B2344E"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344E">
              <w:t>a kreativních odvětvích</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2344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6 týdnů</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2344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25</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2344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Mgr.A. Pavel Noga, ArtD.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2/LS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 </w:t>
            </w:r>
          </w:p>
        </w:tc>
      </w:tr>
      <w:tr w:rsidR="009D3873" w:rsidTr="009975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6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2344E"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975D2" w:rsidRDefault="009975D2"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88" w:author="Ponížilová Hana" w:date="2019-05-31T07:00:00Z"/>
              </w:rPr>
            </w:pPr>
          </w:p>
          <w:p w:rsidR="001F0971" w:rsidRDefault="001F0971"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89" w:author="Ponížilová Hana" w:date="2019-05-31T07:00:00Z"/>
              </w:rPr>
            </w:pPr>
          </w:p>
          <w:p w:rsidR="001F0971" w:rsidRDefault="001F0971"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90" w:author="Ponížilová Hana" w:date="2019-05-31T07:00:00Z"/>
              </w:rPr>
            </w:pPr>
          </w:p>
          <w:p w:rsidR="001F0971" w:rsidRDefault="001F0971"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91" w:author="Ponížilová Hana" w:date="2019-05-31T07:00:00Z"/>
              </w:rPr>
            </w:pPr>
          </w:p>
          <w:p w:rsidR="001F0971" w:rsidRDefault="001F0971"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92" w:author="Ponížilová Hana" w:date="2019-05-31T07:00:00Z"/>
              </w:rPr>
            </w:pPr>
          </w:p>
          <w:p w:rsidR="001F0971" w:rsidRDefault="001F0971"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93" w:author="Ponížilová Hana" w:date="2019-05-31T07:00:00Z"/>
              </w:rPr>
            </w:pPr>
          </w:p>
          <w:p w:rsidR="001F0971" w:rsidRDefault="001F0971"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194" w:author="Ponížilová Hana" w:date="2019-05-31T07:00:00Z"/>
              </w:rPr>
            </w:pPr>
          </w:p>
          <w:p w:rsidR="001F0971" w:rsidRDefault="001F0971"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9D3873"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trHeight w:val="257"/>
        </w:trPr>
        <w:tc>
          <w:tcPr>
            <w:tcW w:w="3970"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lastRenderedPageBreak/>
              <w:t>Součásti SZZ a jejich obsah</w:t>
            </w:r>
          </w:p>
        </w:tc>
        <w:tc>
          <w:tcPr>
            <w:tcW w:w="5528"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D3873" w:rsidRPr="00B2344E"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trHeight w:val="1123"/>
        </w:trPr>
        <w:tc>
          <w:tcPr>
            <w:tcW w:w="9498"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rsidR="009D3873" w:rsidRPr="0031455D"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ins w:id="195" w:author="Ponížilová Hana" w:date="2019-05-21T09:00:00Z">
              <w:r>
                <w:rPr>
                  <w:b/>
                </w:rPr>
                <w:t xml:space="preserve"> </w:t>
              </w:r>
            </w:ins>
            <w:r w:rsidRPr="0031455D">
              <w:rPr>
                <w:b/>
              </w:rPr>
              <w:t>Ústní zkouška</w:t>
            </w:r>
            <w:r>
              <w:rPr>
                <w:b/>
              </w:rPr>
              <w:t xml:space="preserve"> se zkládá z okruhů otázek následujících oblastí</w:t>
            </w:r>
            <w:r w:rsidRPr="0031455D">
              <w:rPr>
                <w:b/>
              </w:rPr>
              <w:t>:</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Dějiny vizuální kultury</w:t>
            </w:r>
          </w:p>
          <w:p w:rsidR="009D3873" w:rsidRPr="00B14DA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Interpretace uměleckého díla</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umění</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tendence designu</w:t>
            </w:r>
          </w:p>
          <w:p w:rsidR="009D3873" w:rsidRPr="00A45B18"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9D3873" w:rsidRPr="00B14DA1"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Produkce a management v oblasti kulturních a kreativních odvětví</w:t>
            </w:r>
            <w:r w:rsidRPr="00893376">
              <w:t xml:space="preserve"> </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893376">
              <w:t>Produkce v kulturních a  kreativních odvětvích</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Management umění</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Dotační management</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Autorské právo</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Marketing kultury</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t xml:space="preserve"> </w:t>
            </w:r>
            <w:r w:rsidRPr="00B14DA1">
              <w:rPr>
                <w:b/>
              </w:rPr>
              <w:t>Umění a společnost</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B14DA1">
              <w:t>Tematické okruhy</w:t>
            </w:r>
            <w:r>
              <w:t xml:space="preserve"> navazující zejména na předměty</w:t>
            </w:r>
            <w:r w:rsidRPr="00B14DA1">
              <w:t>:</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Umění a společnost</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Estetika pro kulturní management</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Kulturní politika a sociokulturní prostředí</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9D3873" w:rsidRDefault="009D3873" w:rsidP="009D3873">
            <w:pPr>
              <w:spacing w:before="120" w:after="120"/>
              <w:ind w:left="57" w:right="57"/>
              <w:jc w:val="both"/>
            </w:pPr>
            <w:r w:rsidRPr="00893376">
              <w:rPr>
                <w:b/>
              </w:rPr>
              <w:t>Obhajoba diplomové práce</w:t>
            </w:r>
            <w:r>
              <w:rPr>
                <w:b/>
              </w:rPr>
              <w:t>:</w:t>
            </w:r>
            <w:r>
              <w:t xml:space="preserve"> </w:t>
            </w:r>
          </w:p>
          <w:p w:rsidR="009D3873" w:rsidRPr="00B2344E" w:rsidRDefault="009D3873" w:rsidP="009D3873">
            <w:pPr>
              <w:spacing w:before="120" w:after="120"/>
              <w:ind w:left="57" w:right="57"/>
              <w:jc w:val="both"/>
            </w:pPr>
            <w:r w:rsidRPr="00324AA8">
              <w:rPr>
                <w:b/>
              </w:rPr>
              <w:t>Diplomová práce je postavena na teoretické části práce v rozsahu 40 stran a praktickém tvůrčím projektu</w:t>
            </w:r>
            <w:r>
              <w:t xml:space="preserve">, jenž spočívá v oblasti řízení a produkce umělecké činnosti (organizace výstavy, přehlídky, kreativního eventu). </w:t>
            </w:r>
          </w:p>
        </w:tc>
      </w:tr>
      <w:tr w:rsidR="009D3873"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7"/>
        </w:trPr>
        <w:tc>
          <w:tcPr>
            <w:tcW w:w="3970"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Další studijní povinnosti</w:t>
            </w:r>
          </w:p>
        </w:tc>
        <w:tc>
          <w:tcPr>
            <w:tcW w:w="5528"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D3873"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532"/>
        </w:trPr>
        <w:tc>
          <w:tcPr>
            <w:tcW w:w="9498"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60D8">
              <w:t>Absolvování šestitýdenní stáže</w:t>
            </w:r>
            <w:r>
              <w:t xml:space="preserve"> v galerii, muzeu či další instituci odpovídajícího charakteru.</w:t>
            </w:r>
          </w:p>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D3873"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5"/>
        </w:trPr>
        <w:tc>
          <w:tcPr>
            <w:tcW w:w="3970"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kvalifikačních prací a témata obhájených prací</w:t>
            </w:r>
          </w:p>
        </w:tc>
        <w:tc>
          <w:tcPr>
            <w:tcW w:w="5528"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D3873"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683"/>
        </w:trPr>
        <w:tc>
          <w:tcPr>
            <w:tcW w:w="9498"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rsidR="009D3873" w:rsidRPr="0031455D"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contextualSpacing w:val="0"/>
              <w:jc w:val="both"/>
              <w:rPr>
                <w:rFonts w:ascii="Times New Roman Bold" w:hAnsi="Times New Roman Bold"/>
              </w:rPr>
            </w:pPr>
            <w:r w:rsidRPr="0031455D">
              <w:rPr>
                <w:rFonts w:ascii="Times New Roman Bold" w:hAnsi="Times New Roman Bold"/>
              </w:rPr>
              <w:t>Aktivní role diváka: České participativní umění 1990-2010.</w:t>
            </w:r>
          </w:p>
          <w:p w:rsidR="009D3873"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Netradiční forma prezentace: site-specific art v českém výtvarném umění</w:t>
            </w:r>
          </w:p>
          <w:p w:rsidR="009D3873" w:rsidRPr="0031455D"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 xml:space="preserve">Specifika prezentace designu v našem prostředí </w:t>
            </w:r>
          </w:p>
          <w:p w:rsidR="009D3873" w:rsidRPr="0031455D"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Význam neziskových galerií pro design</w:t>
            </w:r>
          </w:p>
          <w:p w:rsidR="009D3873" w:rsidRPr="0031455D"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Tradiční řemeslné techniky a jejich přenos do současné designerské tvorby a výroby</w:t>
            </w:r>
          </w:p>
          <w:p w:rsidR="009D3873"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Postkonceptuální přesahy v českém sochařství a instalaci</w:t>
            </w:r>
          </w:p>
          <w:p w:rsidR="009D3873"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Česká nezávislá galerijní scéna věnující se prezentaci současného umění: zlínský okruh</w:t>
            </w:r>
          </w:p>
          <w:p w:rsidR="009D3873"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Dokumentace performativního umění</w:t>
            </w:r>
          </w:p>
          <w:p w:rsidR="009D3873"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Snadná cesta k umění: nové formy galerijní animace a zprostředkování umění</w:t>
            </w:r>
          </w:p>
          <w:p w:rsidR="009D3873" w:rsidRPr="0031455D" w:rsidRDefault="009D3873" w:rsidP="009D3873">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Financování kultury ve Zlíně</w:t>
            </w:r>
          </w:p>
          <w:p w:rsidR="009D3873" w:rsidRDefault="009D3873" w:rsidP="009D3873">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rFonts w:ascii="Times New Roman Bold" w:hAnsi="Times New Roman Bold"/>
              </w:rPr>
            </w:pPr>
            <w:r>
              <w:rPr>
                <w:rFonts w:ascii="Times New Roman Bold" w:hAnsi="Times New Roman Bold"/>
              </w:rPr>
              <w:t xml:space="preserve">Zlínský </w:t>
            </w:r>
            <w:r w:rsidRPr="00BA0A4F">
              <w:rPr>
                <w:rFonts w:ascii="Times New Roman Bold" w:hAnsi="Times New Roman Bold"/>
              </w:rPr>
              <w:t>salon: problematika kolektivních výstav a jejich zp</w:t>
            </w:r>
            <w:r>
              <w:rPr>
                <w:rFonts w:ascii="Times New Roman Bold" w:hAnsi="Times New Roman Bold"/>
              </w:rPr>
              <w:t xml:space="preserve">rostředkování v kontextu nových  komunikačních </w:t>
            </w:r>
            <w:r w:rsidRPr="00BA0A4F">
              <w:rPr>
                <w:rFonts w:ascii="Times New Roman Bold" w:hAnsi="Times New Roman Bold"/>
              </w:rPr>
              <w:t>a</w:t>
            </w:r>
            <w:r>
              <w:rPr>
                <w:rFonts w:ascii="Times New Roman Bold" w:hAnsi="Times New Roman Bold" w:hint="eastAsia"/>
              </w:rPr>
              <w:t> </w:t>
            </w:r>
            <w:r w:rsidRPr="00BA0A4F">
              <w:rPr>
                <w:rFonts w:ascii="Times New Roman Bold" w:hAnsi="Times New Roman Bold"/>
              </w:rPr>
              <w:t xml:space="preserve"> participativních strategií</w:t>
            </w:r>
            <w:r>
              <w:rPr>
                <w:rFonts w:ascii="Times New Roman Bold" w:hAnsi="Times New Roman Bold"/>
              </w:rPr>
              <w:t>.</w:t>
            </w:r>
          </w:p>
          <w:p w:rsidR="009D3873" w:rsidRDefault="009D3873" w:rsidP="009D3873">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pPr>
          </w:p>
        </w:tc>
      </w:tr>
      <w:tr w:rsidR="009D3873"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5"/>
        </w:trPr>
        <w:tc>
          <w:tcPr>
            <w:tcW w:w="3970"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rigorózních prací a témata obhájených prací</w:t>
            </w:r>
          </w:p>
        </w:tc>
        <w:tc>
          <w:tcPr>
            <w:tcW w:w="5528"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9D3873" w:rsidRPr="00A15E5E"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548"/>
        </w:trPr>
        <w:tc>
          <w:tcPr>
            <w:tcW w:w="9498"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15E5E" w:rsidRDefault="009D3873" w:rsidP="007156D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jc w:val="both"/>
            </w:pPr>
            <w:r>
              <w:t xml:space="preserve"> NE</w:t>
            </w:r>
          </w:p>
        </w:tc>
      </w:tr>
      <w:tr w:rsidR="009D3873"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7"/>
        </w:trPr>
        <w:tc>
          <w:tcPr>
            <w:tcW w:w="3970" w:type="dxa"/>
            <w:gridSpan w:val="3"/>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Součásti SRZ a jejich obsah</w:t>
            </w:r>
          </w:p>
        </w:tc>
        <w:tc>
          <w:tcPr>
            <w:tcW w:w="5528"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9D3873" w:rsidRPr="00A15E5E"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76"/>
        </w:trPr>
        <w:tc>
          <w:tcPr>
            <w:tcW w:w="9498"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156DF" w:rsidRDefault="007156DF"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96" w:author="Ponížilová Hana" w:date="2019-05-31T06:49:00Z"/>
              </w:rPr>
            </w:pPr>
            <w:ins w:id="197" w:author="Ponížilová Hana" w:date="2019-05-31T06:49:00Z">
              <w:r>
                <w:t xml:space="preserve"> </w:t>
              </w:r>
            </w:ins>
          </w:p>
          <w:p w:rsidR="009D3873" w:rsidRDefault="007156DF"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ins w:id="198" w:author="Ponížilová Hana" w:date="2019-05-31T06:49:00Z">
              <w:r>
                <w:t xml:space="preserve"> </w:t>
              </w:r>
            </w:ins>
            <w:r w:rsidR="009D3873">
              <w:t>NE</w:t>
            </w:r>
          </w:p>
          <w:p w:rsidR="009975D2" w:rsidRDefault="009975D2"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199" w:author="Ponížilová Hana" w:date="2019-05-30T15:44:00Z"/>
              </w:rPr>
            </w:pPr>
          </w:p>
          <w:p w:rsidR="009975D2" w:rsidRDefault="009975D2"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200" w:author="Ponížilová Hana" w:date="2019-05-30T15:44:00Z"/>
              </w:rPr>
            </w:pPr>
          </w:p>
          <w:p w:rsidR="009975D2" w:rsidRDefault="009975D2"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201" w:author="Ponížilová Hana" w:date="2019-05-30T15:44:00Z"/>
              </w:rPr>
            </w:pPr>
          </w:p>
          <w:p w:rsidR="009975D2" w:rsidRPr="00A15E5E" w:rsidRDefault="009975D2"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694"/>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8"/>
              </w:rPr>
            </w:pPr>
            <w:r>
              <w:lastRenderedPageBreak/>
              <w:br w:type="page"/>
            </w:r>
            <w:r>
              <w:rPr>
                <w:rFonts w:ascii="Times New Roman Bold" w:hAnsi="Times New Roman Bold"/>
                <w:sz w:val="28"/>
              </w:rPr>
              <w:t>B-IIa – Studijní plány a návrh témat prací (magisterský studijní program)</w:t>
            </w:r>
          </w:p>
        </w:tc>
      </w:tr>
      <w:tr w:rsidR="009D3873" w:rsidRPr="00E017DC"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562"/>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ED6B2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rPr>
                <w:rFonts w:ascii="Times New Roman Bold" w:hAnsi="Times New Roman Bold"/>
                <w:sz w:val="22"/>
              </w:rPr>
            </w:pPr>
            <w:r>
              <w:rPr>
                <w:rFonts w:ascii="Times New Roman Bold" w:hAnsi="Times New Roman Bold"/>
                <w:sz w:val="22"/>
              </w:rPr>
              <w:t>Označení studijního plánu</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E017DC" w:rsidRDefault="009D3873" w:rsidP="00ED6B2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rPr>
                <w:rFonts w:ascii="Times New Roman Bold" w:hAnsi="Times New Roman Bold"/>
                <w:sz w:val="22"/>
              </w:rPr>
            </w:pPr>
            <w:r>
              <w:rPr>
                <w:rFonts w:ascii="Times New Roman Bold" w:hAnsi="Times New Roman Bold"/>
                <w:sz w:val="22"/>
              </w:rPr>
              <w:t xml:space="preserve"> Arts Management - kombinovaná forma</w:t>
            </w:r>
          </w:p>
        </w:tc>
      </w:tr>
      <w:tr w:rsidR="009D3873" w:rsidRPr="00E017DC"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16"/>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Pr="00E017DC"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1/ZS</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9D3873" w:rsidRPr="000235C5"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974B5F"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Pr>
                <w:highlight w:val="yellow"/>
              </w:rPr>
              <w:t xml:space="preserve">Produkce v kulturních a </w:t>
            </w:r>
            <w:r w:rsidRPr="009C7068">
              <w:rPr>
                <w:highlight w:val="yellow"/>
              </w:rPr>
              <w:t>kreativních odvětvích</w:t>
            </w:r>
            <w:r>
              <w:rPr>
                <w:highlight w:val="yellow"/>
              </w:rPr>
              <w:t xml:space="preserve">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FD162E">
              <w:t>MgA. Romana Veselá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BC5CA6">
              <w:t>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0E4972">
              <w:t>Umění a společnost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DD0245"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DD0245">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Jiří Siostrzonek,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Business modely v kulturních a kreativních odvětvích</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w:t>
            </w:r>
            <w:ins w:id="202" w:author="Ponížilová Hana" w:date="2019-05-21T08:50:00Z">
              <w:r>
                <w:t>8s+</w:t>
              </w:r>
            </w:ins>
            <w:r w:rsidRPr="00FD162E">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Ing. Eva Šviráková,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Del="00132F4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del w:id="203" w:author="Ponížilová Hana" w:date="2019-05-21T08:51: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Del="00132F40"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204" w:author="Ponížilová Hana" w:date="2019-05-21T08:51:00Z"/>
              </w:rPr>
            </w:pPr>
            <w:del w:id="205" w:author="Ponížilová Hana" w:date="2019-05-21T08:51:00Z">
              <w:r w:rsidRPr="000E4972" w:rsidDel="00132F40">
                <w:delText>Interpretace uměleckého díla I</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Del="00132F4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del w:id="206" w:author="Ponížilová Hana" w:date="2019-05-21T08:51:00Z"/>
              </w:rPr>
            </w:pPr>
            <w:del w:id="207" w:author="Ponížilová Hana" w:date="2019-05-21T08:51:00Z">
              <w:r w:rsidDel="00132F40">
                <w:delText xml:space="preserve"> 8s</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Del="00132F4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208" w:author="Ponížilová Hana" w:date="2019-05-21T08:51:00Z"/>
              </w:rPr>
            </w:pPr>
            <w:del w:id="209" w:author="Ponížilová Hana" w:date="2019-05-21T08:51:00Z">
              <w:r w:rsidDel="00132F40">
                <w:delText xml:space="preserve"> zk</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Del="00132F4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210" w:author="Ponížilová Hana" w:date="2019-05-21T08:51:00Z"/>
              </w:rPr>
            </w:pPr>
            <w:del w:id="211" w:author="Ponížilová Hana" w:date="2019-05-21T08:51:00Z">
              <w:r w:rsidDel="00132F40">
                <w:delText xml:space="preserve"> 3</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F0767" w:rsidDel="00132F4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212" w:author="Ponížilová Hana" w:date="2019-05-21T08:51:00Z"/>
                <w:color w:val="FF0000"/>
              </w:rPr>
            </w:pPr>
            <w:del w:id="213" w:author="Ponížilová Hana" w:date="2019-05-21T08:51:00Z">
              <w:r w:rsidDel="00132F40">
                <w:delText>doc. MgA. Petr Stanický, M.F.A., Mgr. Silvie Stanická, Ph.D.</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93E2A" w:rsidDel="00132F4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del w:id="214" w:author="Ponížilová Hana" w:date="2019-05-21T08:51:00Z"/>
              </w:rPr>
            </w:pPr>
            <w:del w:id="215" w:author="Ponížilová Hana" w:date="2019-05-21T08:51:00Z">
              <w:r w:rsidRPr="00A93E2A" w:rsidDel="00132F40">
                <w:delText xml:space="preserve"> 1/ZS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A93E2A" w:rsidDel="00132F40"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216" w:author="Ponížilová Hana" w:date="2019-05-21T08:51:00Z"/>
              </w:rPr>
            </w:pPr>
            <w:del w:id="217" w:author="Ponížilová Hana" w:date="2019-05-21T08:51:00Z">
              <w:r w:rsidDel="00132F40">
                <w:delText xml:space="preserve"> PZ</w:delText>
              </w:r>
            </w:del>
          </w:p>
        </w:tc>
      </w:tr>
      <w:tr w:rsidR="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ins w:id="218" w:author="Ponížilová Hana" w:date="2019-05-30T15:21:00Z">
              <w:r w:rsidRPr="000E4972">
                <w:t>Kreativní projektový management</w:t>
              </w:r>
            </w:ins>
            <w:del w:id="219" w:author="Ponížilová Hana" w:date="2019-05-30T15:21:00Z">
              <w:r w:rsidRPr="000E4972" w:rsidDel="00F62686">
                <w:delText>Kurátorství I</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FD162E"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ins w:id="220" w:author="Ponížilová Hana" w:date="2019-05-30T15:21:00Z">
              <w:r>
                <w:t xml:space="preserve"> 8</w:t>
              </w:r>
              <w:r w:rsidRPr="00BC5CA6">
                <w:t>c</w:t>
              </w:r>
            </w:ins>
            <w:del w:id="221" w:author="Ponížilová Hana" w:date="2019-05-30T15:21:00Z">
              <w:r w:rsidRPr="00FD162E" w:rsidDel="00F62686">
                <w:delText xml:space="preserve"> 13p </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FD162E"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222" w:author="Ponížilová Hana" w:date="2019-05-30T15:21:00Z">
              <w:r>
                <w:t xml:space="preserve"> </w:t>
              </w:r>
              <w:r w:rsidRPr="00BC5CA6">
                <w:t>klz</w:t>
              </w:r>
            </w:ins>
            <w:del w:id="223" w:author="Ponížilová Hana" w:date="2019-05-30T15:21:00Z">
              <w:r w:rsidRPr="00FD162E" w:rsidDel="00F62686">
                <w:delText xml:space="preserve"> klz</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FD162E"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224" w:author="Ponížilová Hana" w:date="2019-05-30T15:21:00Z">
              <w:r>
                <w:t xml:space="preserve"> </w:t>
              </w:r>
              <w:r w:rsidRPr="00BC5CA6">
                <w:t>2</w:t>
              </w:r>
            </w:ins>
            <w:del w:id="225" w:author="Ponížilová Hana" w:date="2019-05-30T15:21:00Z">
              <w:r w:rsidRPr="00FD162E" w:rsidDel="00F62686">
                <w:delText xml:space="preserve"> 2</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FD162E"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226" w:author="Ponížilová Hana" w:date="2019-05-30T15:21:00Z">
              <w:r w:rsidRPr="00485004">
                <w:t>Ing. Eva Šviráková, Ph</w:t>
              </w:r>
              <w:r>
                <w:t>.</w:t>
              </w:r>
              <w:r w:rsidRPr="00485004">
                <w:t>D.</w:t>
              </w:r>
            </w:ins>
            <w:del w:id="227" w:author="Ponížilová Hana" w:date="2019-05-30T15:21:00Z">
              <w:r w:rsidRPr="00FD162E" w:rsidDel="00F62686">
                <w:delText>Mgr. Ladislav Daněk</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ins w:id="228" w:author="Ponížilová Hana" w:date="2019-05-30T15:21:00Z">
              <w:r>
                <w:t xml:space="preserve"> </w:t>
              </w:r>
              <w:r w:rsidRPr="00485004">
                <w:t>1/ZS</w:t>
              </w:r>
            </w:ins>
            <w:del w:id="229" w:author="Ponížilová Hana" w:date="2019-05-30T15:21:00Z">
              <w:r w:rsidDel="00F62686">
                <w:delText xml:space="preserve"> 1/ZS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230" w:author="Ponížilová Hana" w:date="2019-05-30T15:21:00Z">
              <w:r>
                <w:t xml:space="preserve"> PZ</w:t>
              </w:r>
            </w:ins>
            <w:del w:id="231" w:author="Ponížilová Hana" w:date="2019-05-30T15:21:00Z">
              <w:r w:rsidDel="00F62686">
                <w:delText xml:space="preserve"> PZ</w:delText>
              </w:r>
            </w:del>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umění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w:t>
            </w:r>
            <w:r w:rsidRPr="00FD162E">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Petr Stanický, M.F.A.</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tendence designu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8p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D162E"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Mgr. Vít Jakubíček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ZT</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0E4972">
              <w:rPr>
                <w:highlight w:val="yellow"/>
              </w:rPr>
              <w:t>Metodika výstav</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D455F8"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CB4EFC">
              <w:t xml:space="preserve">PhDr. </w:t>
            </w:r>
            <w:r>
              <w:t>BcA.</w:t>
            </w:r>
            <w:r w:rsidRPr="00CB4EFC">
              <w:t xml:space="preserve"> Darina Hlinková,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Odborná angličtina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1483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6000A"/>
              </w:rPr>
            </w:pPr>
            <w:r>
              <w:t xml:space="preserve"> </w:t>
            </w:r>
            <w:r w:rsidRPr="000E4CBC">
              <w:t>-</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3183D"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1483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13183D"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ins w:id="232" w:author="Ponížilová Hana" w:date="2019-05-21T08:52:00Z">
              <w:r>
                <w:t>1</w:t>
              </w:r>
            </w:ins>
            <w:del w:id="233" w:author="Ponížilová Hana" w:date="2019-05-21T08:52:00Z">
              <w:r w:rsidDel="00132F40">
                <w:delText>4</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F1483C"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9D3873"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0E4972">
              <w:rPr>
                <w:rFonts w:ascii="Times New Roman Bold" w:hAnsi="Times New Roman Bold"/>
                <w:sz w:val="22"/>
              </w:rPr>
              <w:t>Povinně volitelné předměty - skupina 1</w:t>
            </w:r>
          </w:p>
        </w:tc>
      </w:tr>
      <w:tr w:rsidR="009D3873"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ins w:id="234" w:author="Ponížilová Hana" w:date="2019-05-21T08:51: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9D3873" w:rsidRPr="000E4972" w:rsidRDefault="009D3873" w:rsidP="009D387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235" w:author="Ponížilová Hana" w:date="2019-05-21T08:51:00Z"/>
              </w:rPr>
            </w:pPr>
            <w:ins w:id="236" w:author="Ponížilová Hana" w:date="2019-05-21T08:51:00Z">
              <w:r w:rsidRPr="000E4972">
                <w:t>Interpretace uměleckého díla I</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237" w:author="Ponížilová Hana" w:date="2019-05-21T08:51:00Z"/>
              </w:rPr>
            </w:pPr>
            <w:ins w:id="238" w:author="Ponížilová Hana" w:date="2019-05-21T08:51:00Z">
              <w:r>
                <w:t xml:space="preserve"> 8s</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239" w:author="Ponížilová Hana" w:date="2019-05-21T08:51:00Z"/>
              </w:rPr>
            </w:pPr>
            <w:ins w:id="240" w:author="Ponížilová Hana" w:date="2019-05-21T08:51:00Z">
              <w:r>
                <w:t xml:space="preserve"> zk</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Pr="00BC5CA6"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241" w:author="Ponížilová Hana" w:date="2019-05-21T08:51:00Z"/>
              </w:rPr>
            </w:pPr>
            <w:ins w:id="242" w:author="Ponížilová Hana" w:date="2019-05-21T08:51:00Z">
              <w:r>
                <w:t xml:space="preserve"> 3</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ins w:id="243" w:author="Ponížilová Hana" w:date="2019-05-21T08:51:00Z"/>
              </w:rPr>
            </w:pPr>
            <w:ins w:id="244" w:author="Ponížilová Hana" w:date="2019-05-21T08:51:00Z">
              <w:r>
                <w:t>doc. MgA. Petr Stanický, M.F.A., Mgr. Silvie Stanická, Ph.D.</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245" w:author="Ponížilová Hana" w:date="2019-05-21T08:51:00Z"/>
              </w:rPr>
            </w:pPr>
            <w:ins w:id="246" w:author="Ponížilová Hana" w:date="2019-05-21T08:51:00Z">
              <w:r w:rsidRPr="00A93E2A">
                <w:t xml:space="preserve"> 1/ZS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D3873" w:rsidRDefault="009D3873" w:rsidP="009D38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247" w:author="Ponížilová Hana" w:date="2019-05-21T08:51:00Z"/>
              </w:rPr>
            </w:pPr>
            <w:ins w:id="248" w:author="Ponížilová Hana" w:date="2019-05-21T08:51:00Z">
              <w:r>
                <w:t xml:space="preserve"> PZ</w:t>
              </w:r>
            </w:ins>
          </w:p>
        </w:tc>
      </w:tr>
      <w:tr w:rsidR="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ins w:id="249" w:author="Ponížilová Hana" w:date="2019-05-30T15:20: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250" w:author="Ponížilová Hana" w:date="2019-05-30T15:20:00Z"/>
              </w:rPr>
            </w:pPr>
            <w:ins w:id="251" w:author="Ponížilová Hana" w:date="2019-05-30T15:21:00Z">
              <w:r w:rsidRPr="000E4972">
                <w:t>Kurátorství I</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252" w:author="Ponížilová Hana" w:date="2019-05-30T15:20:00Z"/>
              </w:rPr>
            </w:pPr>
            <w:ins w:id="253" w:author="Ponížilová Hana" w:date="2019-05-30T15:21:00Z">
              <w:r w:rsidRPr="00FD162E">
                <w:t xml:space="preserve"> 13p </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254" w:author="Ponížilová Hana" w:date="2019-05-30T15:20:00Z"/>
              </w:rPr>
            </w:pPr>
            <w:ins w:id="255" w:author="Ponížilová Hana" w:date="2019-05-30T15:21:00Z">
              <w:r w:rsidRPr="00FD162E">
                <w:t xml:space="preserve"> klz</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256" w:author="Ponížilová Hana" w:date="2019-05-30T15:20:00Z"/>
              </w:rPr>
            </w:pPr>
            <w:ins w:id="257" w:author="Ponížilová Hana" w:date="2019-05-30T15:21:00Z">
              <w:r w:rsidRPr="00FD162E">
                <w:t xml:space="preserve"> 2</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ins w:id="258" w:author="Ponížilová Hana" w:date="2019-05-30T15:20:00Z"/>
              </w:rPr>
            </w:pPr>
            <w:ins w:id="259" w:author="Ponížilová Hana" w:date="2019-05-30T15:21:00Z">
              <w:r w:rsidRPr="00FD162E">
                <w:t>Mgr. Ladislav Daněk</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260" w:author="Ponížilová Hana" w:date="2019-05-30T15:20:00Z"/>
              </w:rPr>
            </w:pPr>
            <w:ins w:id="261" w:author="Ponížilová Hana" w:date="2019-05-30T15:21:00Z">
              <w:r>
                <w:t xml:space="preserve"> 1/ZS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262" w:author="Ponížilová Hana" w:date="2019-05-30T15:20:00Z"/>
              </w:rPr>
            </w:pPr>
            <w:ins w:id="263" w:author="Ponížilová Hana" w:date="2019-05-30T15:21:00Z">
              <w:r>
                <w:t xml:space="preserve"> PZ</w:t>
              </w:r>
            </w:ins>
          </w:p>
        </w:tc>
      </w:tr>
      <w:tr w:rsidR="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tendence v architektuře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E26A49"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E26A49"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2A8F" w:rsidRPr="00485004" w:rsidDel="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del w:id="264" w:author="Ponížilová Hana" w:date="2019-05-30T15:21: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Del="00452A8F"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265" w:author="Ponížilová Hana" w:date="2019-05-30T15:21:00Z"/>
              </w:rPr>
            </w:pPr>
            <w:del w:id="266" w:author="Ponížilová Hana" w:date="2019-05-30T15:21:00Z">
              <w:r w:rsidRPr="000E4972" w:rsidDel="00452A8F">
                <w:delText>Kreativní projektový management</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Del="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del w:id="267" w:author="Ponížilová Hana" w:date="2019-05-30T15:21:00Z"/>
              </w:rPr>
            </w:pPr>
            <w:del w:id="268" w:author="Ponížilová Hana" w:date="2019-05-30T15:21:00Z">
              <w:r w:rsidDel="00452A8F">
                <w:delText xml:space="preserve"> 8</w:delText>
              </w:r>
              <w:r w:rsidRPr="00BC5CA6" w:rsidDel="00452A8F">
                <w:delText>c</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Del="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269" w:author="Ponížilová Hana" w:date="2019-05-30T15:21:00Z"/>
              </w:rPr>
            </w:pPr>
            <w:del w:id="270" w:author="Ponížilová Hana" w:date="2019-05-30T15:21:00Z">
              <w:r w:rsidDel="00452A8F">
                <w:delText xml:space="preserve"> </w:delText>
              </w:r>
              <w:r w:rsidRPr="00BC5CA6" w:rsidDel="00452A8F">
                <w:delText>klz</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Del="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271" w:author="Ponížilová Hana" w:date="2019-05-30T15:21:00Z"/>
              </w:rPr>
            </w:pPr>
            <w:del w:id="272" w:author="Ponížilová Hana" w:date="2019-05-30T15:21:00Z">
              <w:r w:rsidDel="00452A8F">
                <w:delText xml:space="preserve"> </w:delText>
              </w:r>
              <w:r w:rsidRPr="00BC5CA6" w:rsidDel="00452A8F">
                <w:delText>2</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485004" w:rsidDel="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273" w:author="Ponížilová Hana" w:date="2019-05-30T15:21:00Z"/>
              </w:rPr>
            </w:pPr>
            <w:del w:id="274" w:author="Ponížilová Hana" w:date="2019-05-30T15:21:00Z">
              <w:r w:rsidRPr="00485004" w:rsidDel="00452A8F">
                <w:delText>Ing. Eva Šviráková, Ph</w:delText>
              </w:r>
              <w:r w:rsidDel="00452A8F">
                <w:delText>.</w:delText>
              </w:r>
              <w:r w:rsidRPr="00485004" w:rsidDel="00452A8F">
                <w:delText>D.</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485004" w:rsidDel="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del w:id="275" w:author="Ponížilová Hana" w:date="2019-05-30T15:21:00Z"/>
              </w:rPr>
            </w:pPr>
            <w:del w:id="276" w:author="Ponížilová Hana" w:date="2019-05-30T15:21:00Z">
              <w:r w:rsidDel="00452A8F">
                <w:delText xml:space="preserve"> </w:delText>
              </w:r>
              <w:r w:rsidRPr="00485004" w:rsidDel="00452A8F">
                <w:delText>1/ZS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485004" w:rsidDel="00452A8F"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77" w:author="Ponížilová Hana" w:date="2019-05-30T15:21:00Z"/>
              </w:rPr>
            </w:pPr>
            <w:del w:id="278" w:author="Ponížilová Hana" w:date="2019-05-30T15:21:00Z">
              <w:r w:rsidDel="00452A8F">
                <w:delText xml:space="preserve"> PZ</w:delText>
              </w:r>
            </w:del>
          </w:p>
        </w:tc>
      </w:tr>
      <w:tr w:rsidR="00452A8F" w:rsidRPr="00485004"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Teorie a metodologie designu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9A784A"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784A">
              <w:t>Mgr. Vít Jakubíček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9A784A"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w:t>
            </w:r>
            <w:r w:rsidRPr="009A784A">
              <w:t>/ZS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452A8F" w:rsidRPr="00485004"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Fotografie v galerijní praxi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D4603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D4603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074275"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D4603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Irena Armutidisová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2A8F"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jc w:val="both"/>
              <w:rPr>
                <w:rFonts w:ascii="Times New Roman Bold" w:hAnsi="Times New Roman Bold"/>
              </w:rPr>
            </w:pPr>
            <w:r w:rsidRPr="000E4972">
              <w:rPr>
                <w:rFonts w:ascii="Times New Roman Bold" w:hAnsi="Times New Roman Bold"/>
              </w:rPr>
              <w:t>Podmínka pro splnění této skupiny předmětů:</w:t>
            </w:r>
          </w:p>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jc w:val="both"/>
              <w:rPr>
                <w:rFonts w:ascii="Times New Roman Bold" w:hAnsi="Times New Roman Bold"/>
              </w:rPr>
            </w:pPr>
            <w:r w:rsidRPr="000E4972">
              <w:rPr>
                <w:rFonts w:ascii="Times New Roman Bold" w:hAnsi="Times New Roman Bold"/>
              </w:rPr>
              <w:t>Student musí absolvovat nejméně dva povinně volitelné předměty.</w:t>
            </w:r>
          </w:p>
        </w:tc>
      </w:tr>
      <w:tr w:rsidR="00452A8F" w:rsidRPr="00021B37"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0E4972">
              <w:rPr>
                <w:rFonts w:ascii="Times New Roman Bold" w:hAnsi="Times New Roman Bold"/>
                <w:sz w:val="22"/>
              </w:rPr>
              <w:t>Povinné předměty 1/LS</w:t>
            </w:r>
          </w:p>
        </w:tc>
      </w:tr>
      <w:tr w:rsidR="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Produkce v kulturních a kreativních odvětvích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r w:rsidRPr="00BC5CA6">
              <w:t>13</w:t>
            </w:r>
            <w:r>
              <w:t>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5A14B9"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5A14B9"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5A14B9">
              <w:t>MgA. Romana Veselá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ins w:id="279" w:author="Ponížilová Hana" w:date="2019-05-30T15:25:00Z">
              <w:r>
                <w:t xml:space="preserve">Účetnictví a rozpočetnictví </w:t>
              </w:r>
            </w:ins>
            <w:del w:id="280" w:author="Ponížilová Hana" w:date="2019-05-30T15:25:00Z">
              <w:r w:rsidRPr="000E4972" w:rsidDel="00E81593">
                <w:delText>Kurátorství II</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927928"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ins w:id="281" w:author="Ponížilová Hana" w:date="2019-05-30T15:25:00Z">
              <w:r>
                <w:t xml:space="preserve"> 13</w:t>
              </w:r>
              <w:r w:rsidR="00452A8F">
                <w:t>s</w:t>
              </w:r>
            </w:ins>
            <w:del w:id="282" w:author="Ponížilová Hana" w:date="2019-05-30T15:25:00Z">
              <w:r w:rsidR="00452A8F" w:rsidRPr="00BC5CA6" w:rsidDel="00E81593">
                <w:delText xml:space="preserve"> 13p </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283" w:author="Ponížilová Hana" w:date="2019-05-30T15:25:00Z">
              <w:r>
                <w:t xml:space="preserve"> klz</w:t>
              </w:r>
            </w:ins>
            <w:del w:id="284" w:author="Ponížilová Hana" w:date="2019-05-30T15:25:00Z">
              <w:r w:rsidRPr="00BC5CA6" w:rsidDel="00E81593">
                <w:delText xml:space="preserve"> klz</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285" w:author="Ponížilová Hana" w:date="2019-05-30T15:25:00Z">
              <w:r>
                <w:t xml:space="preserve"> 2</w:t>
              </w:r>
            </w:ins>
            <w:del w:id="286" w:author="Ponížilová Hana" w:date="2019-05-30T15:25:00Z">
              <w:r w:rsidRPr="00BC5CA6" w:rsidDel="00E81593">
                <w:delText xml:space="preserve"> 2</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287" w:author="Ponížilová Hana" w:date="2019-05-30T15:25:00Z">
              <w:r w:rsidRPr="00485004">
                <w:t>Ing. Eva Šviráková, Ph</w:t>
              </w:r>
              <w:r>
                <w:t>.</w:t>
              </w:r>
              <w:r w:rsidRPr="00485004">
                <w:t>D.</w:t>
              </w:r>
            </w:ins>
            <w:del w:id="288" w:author="Ponížilová Hana" w:date="2019-05-30T15:25:00Z">
              <w:r w:rsidRPr="005A14B9" w:rsidDel="00E81593">
                <w:delText>Mgr. Ladislav Daněk</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ins w:id="289" w:author="Ponížilová Hana" w:date="2019-05-30T15:25:00Z">
              <w:r>
                <w:t xml:space="preserve"> 1/LS</w:t>
              </w:r>
            </w:ins>
            <w:del w:id="290" w:author="Ponížilová Hana" w:date="2019-05-30T15:25:00Z">
              <w:r w:rsidDel="00E81593">
                <w:delText xml:space="preserve"> 1/LS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291" w:author="Ponížilová Hana" w:date="2019-05-30T15:25:00Z">
              <w:r>
                <w:t xml:space="preserve"> ZT</w:t>
              </w:r>
            </w:ins>
            <w:del w:id="292" w:author="Ponížilová Hana" w:date="2019-05-30T15:25:00Z">
              <w:r w:rsidDel="00E81593">
                <w:delText xml:space="preserve"> PZ</w:delText>
              </w:r>
            </w:del>
          </w:p>
        </w:tc>
      </w:tr>
      <w:tr w:rsidR="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Vizuální komunikace v prostředí uměleckého provozu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w:t>
            </w:r>
            <w:r w:rsidRPr="00BC5CA6">
              <w:t xml:space="preserve">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5A14B9">
              <w:t>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A. Pavel Noga, ArtD.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ins w:id="293" w:author="Ponížilová Hana" w:date="2019-05-21T08:52: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294" w:author="Ponížilová Hana" w:date="2019-05-21T08:52:00Z"/>
              </w:rPr>
            </w:pPr>
            <w:ins w:id="295" w:author="Ponížilová Hana" w:date="2019-05-21T08:53:00Z">
              <w:r w:rsidRPr="000E4972">
                <w:rPr>
                  <w:highlight w:val="yellow"/>
                </w:rPr>
                <w:t>Cross-Cultural Management</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296" w:author="Ponížilová Hana" w:date="2019-05-21T08:52:00Z"/>
              </w:rPr>
            </w:pPr>
            <w:ins w:id="297" w:author="Ponížilová Hana" w:date="2019-05-21T08:53:00Z">
              <w:r>
                <w:t xml:space="preserve"> 10</w:t>
              </w:r>
              <w:r w:rsidRPr="00BC5CA6">
                <w:t>p</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298" w:author="Ponížilová Hana" w:date="2019-05-21T08:52:00Z"/>
              </w:rPr>
            </w:pPr>
            <w:ins w:id="299" w:author="Ponížilová Hana" w:date="2019-05-21T08:53:00Z">
              <w:r>
                <w:t xml:space="preserve"> </w:t>
              </w:r>
              <w:r w:rsidRPr="00BC5CA6">
                <w:t>zk</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300" w:author="Ponížilová Hana" w:date="2019-05-21T08:52:00Z"/>
              </w:rPr>
            </w:pPr>
            <w:ins w:id="301" w:author="Ponížilová Hana" w:date="2019-05-21T08:53:00Z">
              <w:r>
                <w:t xml:space="preserve"> </w:t>
              </w:r>
              <w:r w:rsidRPr="00BC5CA6">
                <w:t>4</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302" w:author="Ponížilová Hana" w:date="2019-05-21T08:52:00Z"/>
              </w:rPr>
            </w:pPr>
            <w:ins w:id="303" w:author="Ponížilová Hana" w:date="2019-05-21T08:53:00Z">
              <w:r>
                <w:t>doc. PhDr. Dagmar Weberová, Ph.D., MBA</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304" w:author="Ponížilová Hana" w:date="2019-05-21T08:52:00Z"/>
              </w:rPr>
            </w:pPr>
            <w:ins w:id="305" w:author="Ponížilová Hana" w:date="2019-05-21T08:53:00Z">
              <w:r>
                <w:t xml:space="preserve"> 1/LS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A93E2A"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306" w:author="Ponížilová Hana" w:date="2019-05-21T08:52:00Z"/>
              </w:rPr>
            </w:pPr>
            <w:ins w:id="307" w:author="Ponížilová Hana" w:date="2019-05-21T08:53:00Z">
              <w:r>
                <w:t xml:space="preserve"> ZT</w:t>
              </w:r>
            </w:ins>
          </w:p>
        </w:tc>
      </w:tr>
      <w:tr w:rsidR="00452A8F" w:rsidDel="00132F40"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del w:id="308" w:author="Ponížilová Hana" w:date="2019-05-21T08:53: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Del="00132F40"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09" w:author="Ponížilová Hana" w:date="2019-05-21T08:53:00Z"/>
              </w:rPr>
            </w:pPr>
            <w:del w:id="310" w:author="Ponížilová Hana" w:date="2019-05-21T08:53:00Z">
              <w:r w:rsidRPr="000E4972" w:rsidDel="00132F40">
                <w:delText>Interpretace uměleckého díla II</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Del="00132F40"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del w:id="311" w:author="Ponížilová Hana" w:date="2019-05-21T08:53:00Z"/>
              </w:rPr>
            </w:pPr>
            <w:del w:id="312" w:author="Ponížilová Hana" w:date="2019-05-21T08:53:00Z">
              <w:r w:rsidDel="00132F40">
                <w:delText xml:space="preserve"> 8s</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Del="00132F40"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313" w:author="Ponížilová Hana" w:date="2019-05-21T08:53:00Z"/>
              </w:rPr>
            </w:pPr>
            <w:del w:id="314" w:author="Ponížilová Hana" w:date="2019-05-21T08:53:00Z">
              <w:r w:rsidDel="00132F40">
                <w:delText xml:space="preserve"> zk</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Del="00132F40"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315" w:author="Ponížilová Hana" w:date="2019-05-21T08:53:00Z"/>
              </w:rPr>
            </w:pPr>
            <w:del w:id="316" w:author="Ponížilová Hana" w:date="2019-05-21T08:53:00Z">
              <w:r w:rsidDel="00132F40">
                <w:delText xml:space="preserve"> 3</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FF0767" w:rsidDel="00132F40"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317" w:author="Ponížilová Hana" w:date="2019-05-21T08:53:00Z"/>
                <w:color w:val="FF0000"/>
              </w:rPr>
            </w:pPr>
            <w:del w:id="318" w:author="Ponížilová Hana" w:date="2019-05-21T08:53:00Z">
              <w:r w:rsidDel="00132F40">
                <w:delText>doc. MgA. Petr Stanický, M.F.A., Mgr. Silvie Stanická, Ph.D.</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A93E2A" w:rsidDel="00132F40"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del w:id="319" w:author="Ponížilová Hana" w:date="2019-05-21T08:53:00Z"/>
              </w:rPr>
            </w:pPr>
            <w:del w:id="320" w:author="Ponížilová Hana" w:date="2019-05-21T08:53:00Z">
              <w:r w:rsidDel="00132F40">
                <w:delText xml:space="preserve"> 1/L</w:delText>
              </w:r>
              <w:r w:rsidRPr="00A93E2A" w:rsidDel="00132F40">
                <w:delText>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A93E2A" w:rsidDel="00132F40"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321" w:author="Ponížilová Hana" w:date="2019-05-21T08:53:00Z"/>
              </w:rPr>
            </w:pPr>
            <w:del w:id="322" w:author="Ponížilová Hana" w:date="2019-05-21T08:53:00Z">
              <w:r w:rsidRPr="00A93E2A" w:rsidDel="00132F40">
                <w:delText xml:space="preserve"> </w:delText>
              </w:r>
              <w:r w:rsidDel="00132F40">
                <w:delText>PZ</w:delText>
              </w:r>
            </w:del>
          </w:p>
        </w:tc>
      </w:tr>
      <w:tr w:rsidR="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umění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w:t>
            </w:r>
            <w:r w:rsidRPr="00BC5CA6">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8309CD"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Petr Stanický, M.F.A.</w:t>
            </w:r>
            <w:r w:rsidRPr="008309CD">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452A8F"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2A8F" w:rsidRPr="000E4972"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0E4972">
              <w:rPr>
                <w:highlight w:val="yellow"/>
              </w:rPr>
              <w:t>Současné tendence designu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BC5CA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Pr="00D46036"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2A8F" w:rsidRDefault="00452A8F" w:rsidP="00452A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Základy podnikatelství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ED3BF2"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ins w:id="323" w:author="Ponížilová Hana" w:date="2019-05-31T08:08:00Z">
              <w:r>
                <w:t xml:space="preserve"> </w:t>
              </w:r>
            </w:ins>
            <w:r>
              <w:t>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324" w:author="Ponížilová Hana" w:date="2019-05-31T08:08:00Z">
              <w:r w:rsidRPr="00BC5CA6">
                <w:t xml:space="preserve"> </w:t>
              </w:r>
            </w:ins>
            <w:r w:rsidRPr="00BC5CA6">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027E42"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325" w:author="Ponížilová Hana" w:date="2019-05-31T08:08:00Z">
              <w:r w:rsidRPr="00BC5CA6">
                <w:t xml:space="preserve"> </w:t>
              </w:r>
            </w:ins>
            <w:r w:rsidRPr="00BC5CA6">
              <w:t>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Petr Novák,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ins w:id="326" w:author="Ponížilová Hana" w:date="2019-05-31T08:08:00Z">
              <w:r>
                <w:t xml:space="preserve"> </w:t>
              </w:r>
            </w:ins>
            <w:r w:rsidRPr="00553519">
              <w:t>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327" w:author="Ponížilová Hana" w:date="2019-05-31T08:08:00Z">
              <w:r>
                <w:t xml:space="preserve"> </w:t>
              </w:r>
            </w:ins>
            <w:r>
              <w:t>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Odborná angličtina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027E42"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w:t>
            </w:r>
            <w:ins w:id="328" w:author="Ponížilová Hana" w:date="2019-05-21T08:56:00Z">
              <w:r w:rsidR="00927928">
                <w:t>2</w:t>
              </w:r>
            </w:ins>
            <w:del w:id="329" w:author="Ponížilová Hana" w:date="2019-05-21T08:56:00Z">
              <w:r w:rsidDel="00132F40">
                <w:delText>4</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A14B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A14B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ins w:id="330" w:author="Ponížilová Hana" w:date="2019-05-21T08:57:00Z">
              <w:r>
                <w:t>3</w:t>
              </w:r>
            </w:ins>
            <w:del w:id="331" w:author="Ponížilová Hana" w:date="2019-05-21T08:57:00Z">
              <w:r w:rsidDel="006A0609">
                <w:delText>2</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0D7968"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0E4972">
              <w:rPr>
                <w:rFonts w:ascii="Times New Roman Bold" w:hAnsi="Times New Roman Bold"/>
                <w:sz w:val="22"/>
              </w:rPr>
              <w:t>Povinně volitelné předměty - skupina 2</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ins w:id="332" w:author="Ponížilová Hana" w:date="2019-05-21T08:53: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333" w:author="Ponížilová Hana" w:date="2019-05-21T08:53:00Z"/>
              </w:rPr>
            </w:pPr>
            <w:ins w:id="334" w:author="Ponížilová Hana" w:date="2019-05-21T08:53:00Z">
              <w:r w:rsidRPr="000E4972">
                <w:t>Interpretace uměleckého díla II</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335" w:author="Ponížilová Hana" w:date="2019-05-21T08:53:00Z"/>
              </w:rPr>
            </w:pPr>
            <w:ins w:id="336" w:author="Ponížilová Hana" w:date="2019-05-21T08:53:00Z">
              <w:r>
                <w:t xml:space="preserve"> 8s</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337" w:author="Ponížilová Hana" w:date="2019-05-21T08:53:00Z"/>
              </w:rPr>
            </w:pPr>
            <w:ins w:id="338" w:author="Ponížilová Hana" w:date="2019-05-21T08:53:00Z">
              <w:r>
                <w:t xml:space="preserve"> zk</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339" w:author="Ponížilová Hana" w:date="2019-05-21T08:53:00Z"/>
              </w:rPr>
            </w:pPr>
            <w:ins w:id="340" w:author="Ponížilová Hana" w:date="2019-05-21T08:53:00Z">
              <w:r>
                <w:t xml:space="preserve"> 3</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ins w:id="341" w:author="Ponížilová Hana" w:date="2019-05-21T08:53:00Z"/>
              </w:rPr>
            </w:pPr>
            <w:ins w:id="342" w:author="Ponížilová Hana" w:date="2019-05-21T08:53:00Z">
              <w:r>
                <w:t>doc. MgA. Petr Stanický, M.F.A., Mgr. Silvie Stanická, Ph.D.</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343" w:author="Ponížilová Hana" w:date="2019-05-21T08:53:00Z"/>
              </w:rPr>
            </w:pPr>
            <w:ins w:id="344" w:author="Ponížilová Hana" w:date="2019-05-21T08:53:00Z">
              <w:r>
                <w:t xml:space="preserve"> 1/L</w:t>
              </w:r>
              <w:r w:rsidRPr="00A93E2A">
                <w:t>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345" w:author="Ponížilová Hana" w:date="2019-05-21T08:53:00Z"/>
              </w:rPr>
            </w:pPr>
            <w:ins w:id="346" w:author="Ponížilová Hana" w:date="2019-05-21T08:53:00Z">
              <w:r w:rsidRPr="00A93E2A">
                <w:t xml:space="preserve"> </w:t>
              </w:r>
              <w:r>
                <w:t>PZ</w:t>
              </w:r>
            </w:ins>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ins w:id="347" w:author="Ponížilová Hana" w:date="2019-05-30T15:22: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348" w:author="Ponížilová Hana" w:date="2019-05-30T15:22:00Z"/>
              </w:rPr>
            </w:pPr>
            <w:ins w:id="349" w:author="Ponížilová Hana" w:date="2019-05-30T15:22:00Z">
              <w:r w:rsidRPr="000E4972">
                <w:t>Kurátorství II</w:t>
              </w:r>
            </w:ins>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ins w:id="350" w:author="Ponížilová Hana" w:date="2019-05-30T15:22:00Z"/>
              </w:rPr>
            </w:pPr>
            <w:ins w:id="351" w:author="Ponížilová Hana" w:date="2019-05-30T15:22:00Z">
              <w:r w:rsidRPr="00BC5CA6">
                <w:t xml:space="preserve"> 13p </w:t>
              </w:r>
            </w:ins>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352" w:author="Ponížilová Hana" w:date="2019-05-30T15:22:00Z"/>
              </w:rPr>
            </w:pPr>
            <w:ins w:id="353" w:author="Ponížilová Hana" w:date="2019-05-30T15:22:00Z">
              <w:r w:rsidRPr="00BC5CA6">
                <w:t xml:space="preserve"> klz</w:t>
              </w:r>
            </w:ins>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354" w:author="Ponížilová Hana" w:date="2019-05-30T15:22:00Z"/>
              </w:rPr>
            </w:pPr>
            <w:ins w:id="355" w:author="Ponížilová Hana" w:date="2019-05-30T15:22:00Z">
              <w:r w:rsidRPr="00BC5CA6">
                <w:t xml:space="preserve"> 2</w:t>
              </w:r>
            </w:ins>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ins w:id="356" w:author="Ponížilová Hana" w:date="2019-05-30T15:22:00Z"/>
              </w:rPr>
            </w:pPr>
            <w:ins w:id="357" w:author="Ponížilová Hana" w:date="2019-05-30T15:22:00Z">
              <w:r w:rsidRPr="005A14B9">
                <w:t>Mgr. Ladislav Daněk</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ins w:id="358" w:author="Ponížilová Hana" w:date="2019-05-30T15:22:00Z"/>
              </w:rPr>
            </w:pPr>
            <w:ins w:id="359" w:author="Ponížilová Hana" w:date="2019-05-30T15:22:00Z">
              <w:r>
                <w:t xml:space="preserve"> 1/LS</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ins w:id="360" w:author="Ponížilová Hana" w:date="2019-05-30T15:22:00Z"/>
              </w:rPr>
            </w:pPr>
            <w:ins w:id="361" w:author="Ponížilová Hana" w:date="2019-05-30T15:22:00Z">
              <w:r>
                <w:t xml:space="preserve"> PZ</w:t>
              </w:r>
            </w:ins>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tendence v architektuře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E26A4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E26A4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Estetika pro kulturní management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FD162E"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FD162E"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FD162E"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FD162E"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doc.</w:t>
            </w:r>
            <w:r>
              <w:t xml:space="preserve"> PhDr. Miroslav Zelinský, CSc.</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0D7968" w:rsidDel="006A0609"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del w:id="362" w:author="Ponížilová Hana" w:date="2019-05-21T08:57:00Z"/>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Del="006A0609"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63" w:author="Ponížilová Hana" w:date="2019-05-21T08:57:00Z"/>
              </w:rPr>
            </w:pPr>
            <w:del w:id="364" w:author="Ponížilová Hana" w:date="2019-05-21T08:57:00Z">
              <w:r w:rsidRPr="000E4972" w:rsidDel="006A0609">
                <w:rPr>
                  <w:highlight w:val="yellow"/>
                </w:rPr>
                <w:delText>Cross-Cultural Management</w:delText>
              </w:r>
            </w:del>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Del="006A060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del w:id="365" w:author="Ponížilová Hana" w:date="2019-05-21T08:57:00Z"/>
              </w:rPr>
            </w:pPr>
            <w:del w:id="366" w:author="Ponížilová Hana" w:date="2019-05-21T08:57:00Z">
              <w:r w:rsidDel="006A0609">
                <w:delText xml:space="preserve"> 10</w:delText>
              </w:r>
              <w:r w:rsidRPr="00BC5CA6" w:rsidDel="006A0609">
                <w:delText>p</w:delText>
              </w:r>
            </w:del>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Del="006A060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367" w:author="Ponížilová Hana" w:date="2019-05-21T08:57:00Z"/>
              </w:rPr>
            </w:pPr>
            <w:del w:id="368" w:author="Ponížilová Hana" w:date="2019-05-21T08:57:00Z">
              <w:r w:rsidDel="006A0609">
                <w:delText xml:space="preserve"> </w:delText>
              </w:r>
              <w:r w:rsidRPr="00BC5CA6" w:rsidDel="006A0609">
                <w:delText>zk</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Del="006A060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369" w:author="Ponížilová Hana" w:date="2019-05-21T08:57:00Z"/>
              </w:rPr>
            </w:pPr>
            <w:del w:id="370" w:author="Ponížilová Hana" w:date="2019-05-21T08:57:00Z">
              <w:r w:rsidDel="006A0609">
                <w:delText xml:space="preserve"> </w:delText>
              </w:r>
              <w:r w:rsidRPr="00BC5CA6" w:rsidDel="006A0609">
                <w:delText>4</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7574BC" w:rsidDel="006A060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371" w:author="Ponížilová Hana" w:date="2019-05-21T08:57:00Z"/>
              </w:rPr>
            </w:pPr>
            <w:del w:id="372" w:author="Ponížilová Hana" w:date="2019-05-21T08:57:00Z">
              <w:r w:rsidDel="006A0609">
                <w:delText>doc. PhDr. Dagmar Weberová, Ph.D., MBA</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Del="006A060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del w:id="373" w:author="Ponížilová Hana" w:date="2019-05-21T08:57:00Z"/>
              </w:rPr>
            </w:pPr>
            <w:del w:id="374" w:author="Ponížilová Hana" w:date="2019-05-21T08:57:00Z">
              <w:r w:rsidDel="006A0609">
                <w:delText xml:space="preserve"> 1/LS</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Del="006A0609"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del w:id="375" w:author="Ponížilová Hana" w:date="2019-05-21T08:57:00Z"/>
              </w:rPr>
            </w:pPr>
            <w:del w:id="376" w:author="Ponížilová Hana" w:date="2019-05-21T08:57:00Z">
              <w:r w:rsidDel="006A0609">
                <w:delText xml:space="preserve"> ZT</w:delText>
              </w:r>
            </w:del>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Galerijní provoz a praxe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ins w:id="377" w:author="Ponížilová Hana" w:date="2019-05-31T08:06:00Z">
              <w:r>
                <w:t xml:space="preserve"> </w:t>
              </w:r>
            </w:ins>
            <w:r>
              <w:t xml:space="preserve">8s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378" w:author="Ponížilová Hana" w:date="2019-05-31T08:06:00Z">
              <w:r>
                <w:t xml:space="preserve"> </w:t>
              </w:r>
            </w:ins>
            <w:r>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379" w:author="Ponížilová Hana" w:date="2019-05-31T08:06:00Z">
              <w:r w:rsidRPr="00027E42">
                <w:t xml:space="preserve"> </w:t>
              </w:r>
            </w:ins>
            <w:r>
              <w:t>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C9666C"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ins w:id="380" w:author="Ponížilová Hana" w:date="2019-05-31T08:06:00Z">
              <w:r>
                <w:t xml:space="preserve"> </w:t>
              </w:r>
            </w:ins>
            <w:r>
              <w:t>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ins w:id="381" w:author="Ponížilová Hana" w:date="2019-05-31T08:06:00Z">
              <w:r>
                <w:t xml:space="preserve"> </w:t>
              </w:r>
            </w:ins>
            <w:r>
              <w:t>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Efektivní komunikace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A028A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A028A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Ing. Olga Jurášková,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
        </w:trPr>
        <w:tc>
          <w:tcPr>
            <w:tcW w:w="9498" w:type="dxa"/>
            <w:gridSpan w:val="9"/>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0D7968" w:rsidRPr="005E7701"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jc w:val="both"/>
              <w:rPr>
                <w:rFonts w:ascii="Times New Roman Bold" w:hAnsi="Times New Roman Bold"/>
              </w:rPr>
            </w:pPr>
            <w:r w:rsidRPr="005E7701">
              <w:rPr>
                <w:rFonts w:ascii="Times New Roman Bold" w:hAnsi="Times New Roman Bold"/>
              </w:rPr>
              <w:t>Podmínka pro splnění této skupiny předmětů:</w:t>
            </w:r>
          </w:p>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jc w:val="both"/>
              <w:rPr>
                <w:ins w:id="382" w:author="Ponížilová Hana" w:date="2019-05-30T15:55:00Z"/>
                <w:rFonts w:ascii="Times New Roman Bold" w:hAnsi="Times New Roman Bold"/>
              </w:rPr>
            </w:pPr>
            <w:r w:rsidRPr="005E7701">
              <w:rPr>
                <w:rFonts w:ascii="Times New Roman Bold" w:hAnsi="Times New Roman Bold"/>
              </w:rPr>
              <w:t>Student musí absolvovat nejméně dva povinně volitelné předměty.</w:t>
            </w:r>
          </w:p>
          <w:p w:rsidR="000D7968" w:rsidRPr="005E7701"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jc w:val="both"/>
            </w:pPr>
          </w:p>
        </w:tc>
      </w:tr>
      <w:tr w:rsidR="000D7968"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74"/>
        </w:trPr>
        <w:tc>
          <w:tcPr>
            <w:tcW w:w="9498" w:type="dxa"/>
            <w:gridSpan w:val="9"/>
            <w:tcBorders>
              <w:top w:val="single" w:sz="4" w:space="0" w:color="auto"/>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lastRenderedPageBreak/>
              <w:t>Povinné předměty 2/ZS</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sidRPr="005E7701">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Produkce v kulturních a  kreativních odvětvích III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13ateliér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4</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C87CAB"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rPr>
                <w:color w:val="000000" w:themeColor="text1"/>
              </w:rPr>
              <w:t>MgA. Romana Veselá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Provoz památkově chráněných objektů</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BC5CA6">
              <w:t xml:space="preserve"> 8p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7165A5"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rPr>
                <w:color w:val="000000" w:themeColor="text1"/>
              </w:rPr>
              <w:t>Mgr. Michal Konečný,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Animace a galerijní pedagogika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BC5CA6">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1</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Martin </w:t>
            </w:r>
            <w:r w:rsidRPr="009A784A">
              <w:t>Čada</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rPr>
                <w:color w:val="000000" w:themeColor="text1"/>
              </w:rPr>
              <w:t>Autorské právo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BC5CA6">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EB2817"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rPr>
                <w:color w:val="000000" w:themeColor="text1"/>
              </w:rPr>
              <w:t>JUDr. Bc. Markéta Štěpáníková,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76C6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Management umění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A4AFE"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PhDr. BcA. Darina Hlinková,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A4AFE"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BA4AFE">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A4AFE"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5E7701">
              <w:t>Dotační management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 xml:space="preserve">Marketing kultury </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13</w:t>
            </w:r>
            <w:r w:rsidRPr="00BC5CA6">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BC5CA6">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7165A5"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Ing. </w:t>
            </w:r>
            <w:r w:rsidRPr="009A784A">
              <w:t>Radim Bačuvčík</w:t>
            </w:r>
            <w:r>
              <w:t>,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Trh umění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Mgr. M.A. Veronika Lukášová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w:t>
            </w:r>
            <w:r w:rsidRPr="00BC5CA6">
              <w:t>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 xml:space="preserve">Seminář k diplomové </w:t>
            </w:r>
          </w:p>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práci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DD0245"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Pr>
                <w:color w:val="000000" w:themeColor="text1"/>
              </w:rPr>
              <w:t xml:space="preserve"> 4</w:t>
            </w:r>
            <w:r w:rsidRPr="00DD0245">
              <w:rPr>
                <w:color w:val="000000" w:themeColor="text1"/>
              </w:rPr>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DD0245"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DD0245">
              <w:rPr>
                <w:color w:val="000000" w:themeColor="text1"/>
              </w:rP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DD0245"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10</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t>doc. Mgr.</w:t>
            </w:r>
            <w:r>
              <w:t xml:space="preserve"> </w:t>
            </w:r>
            <w:r w:rsidRPr="00DD0245">
              <w:t>A. Pavel Noga, ArtD.</w:t>
            </w:r>
          </w:p>
          <w:p w:rsidR="000D7968" w:rsidRPr="00DD0245"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DD0245">
              <w:rPr>
                <w:color w:val="000000" w:themeColor="text1"/>
              </w:rPr>
              <w:t>Ing. Eva Šviráková,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84"/>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153EFC"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153EFC"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29</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7165A5"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0D7968" w:rsidRPr="009A784A"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74"/>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t>Povinně volitelné předměty - skupina 3</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5E7701"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rsidRPr="005E7701">
              <w:t>Umělecká kritika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4c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MgA. Romana Veselá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Kulturní politika a sociokulturní prostředí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A270E7"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A270E7"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A270E7"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doc. Mgr. Jiří Siostrzonek,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Interiér a výstavnictví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arch. Michael Klang, CSc.</w:t>
            </w:r>
          </w:p>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arch. Kamil Koláček</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Odborná exkurze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D7968" w:rsidRPr="00DD74C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DD74C6">
              <w:t xml:space="preserve"> 4c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D7968" w:rsidRPr="00DD74C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D74C6">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D7968" w:rsidRPr="00DD74C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D7968" w:rsidRPr="00DD74C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74C6">
              <w:t>Mgr. Silvie Stanická, Ph.D.</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D7968" w:rsidRPr="00DD74C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DD74C6">
              <w:t xml:space="preserve"> 2/ZS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D7968" w:rsidRPr="00DD74C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0D7968"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508"/>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jc w:val="both"/>
              <w:rPr>
                <w:rFonts w:ascii="Times New Roman Bold" w:hAnsi="Times New Roman Bold"/>
              </w:rPr>
            </w:pPr>
            <w:r w:rsidRPr="000E4972">
              <w:rPr>
                <w:rFonts w:ascii="Times New Roman Bold" w:hAnsi="Times New Roman Bold"/>
              </w:rPr>
              <w:t>Podmínka pro splnění této skupiny předmětů:</w:t>
            </w:r>
          </w:p>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jc w:val="both"/>
              <w:rPr>
                <w:rFonts w:ascii="Times New Roman Bold" w:hAnsi="Times New Roman Bold"/>
              </w:rPr>
            </w:pPr>
            <w:r w:rsidRPr="000E4972">
              <w:rPr>
                <w:rFonts w:ascii="Times New Roman Bold" w:hAnsi="Times New Roman Bold"/>
              </w:rPr>
              <w:t>Student musí absolvovat nejméně dva povinně volitelné předměty.</w:t>
            </w:r>
          </w:p>
        </w:tc>
      </w:tr>
      <w:tr w:rsidR="000D7968" w:rsidRPr="00FC0C88" w:rsidTr="0037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361"/>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0E4972">
              <w:rPr>
                <w:rFonts w:ascii="Times New Roman Bold" w:hAnsi="Times New Roman Bold"/>
                <w:sz w:val="22"/>
                <w:szCs w:val="22"/>
              </w:rPr>
              <w:t>Povinné předměty 2/LS</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sidRPr="000E4972">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7"/>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Produkce v kulturních a  kreativních odvětvích IV</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13ateliér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4</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MgA. Romana Veselá</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7"/>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Seminář k diplomové práci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10</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t>doc. Mgr.</w:t>
            </w:r>
            <w:r>
              <w:t xml:space="preserve"> </w:t>
            </w:r>
            <w:r w:rsidRPr="00DD0245">
              <w:t>A. Pavel Noga, ArtD.</w:t>
            </w:r>
          </w:p>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Ing. Eva Šviráková,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9A784A"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w:t>
            </w:r>
            <w:r w:rsidRPr="009A784A">
              <w:t>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Dotační management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Pr>
                <w:color w:val="000000" w:themeColor="text1"/>
              </w:rP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Ing. Eva Šviráková,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0D7968" w:rsidRPr="000E4972"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 xml:space="preserve">Dějiny modernity </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35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D7968"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Odborná exkurze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C5CA6">
              <w:t>Mgr. Silvie Stanická, Ph</w:t>
            </w:r>
            <w:r>
              <w:t>.</w:t>
            </w:r>
            <w:r w:rsidRPr="00BC5CA6">
              <w:t>D.</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0D7968" w:rsidTr="00ED6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64"/>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D7968" w:rsidRDefault="000D7968" w:rsidP="000D79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504D9F"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22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Pr="00BC5CA6"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D7968" w:rsidRDefault="000D7968" w:rsidP="000D79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bl>
    <w:p w:rsidR="00EE4FFE" w:rsidRDefault="00EE4FFE" w:rsidP="00EE4FFE"/>
    <w:p w:rsidR="00EE4FFE" w:rsidRDefault="00EE4FFE" w:rsidP="00EE4FFE"/>
    <w:p w:rsidR="00EE4FFE" w:rsidRDefault="00EE4FFE" w:rsidP="00EE4FFE"/>
    <w:p w:rsidR="00EE4FFE" w:rsidRDefault="00EE4FFE" w:rsidP="00EE4FFE"/>
    <w:p w:rsidR="00EE4FFE" w:rsidRDefault="00EE4FFE" w:rsidP="00EE4FFE"/>
    <w:p w:rsidR="0037117D" w:rsidRDefault="0037117D" w:rsidP="00EE4FFE">
      <w:pPr>
        <w:rPr>
          <w:ins w:id="383" w:author="Ponížilová Hana" w:date="2019-05-30T15:56:00Z"/>
        </w:rPr>
      </w:pPr>
    </w:p>
    <w:p w:rsidR="00ED6B27" w:rsidRDefault="00ED6B27" w:rsidP="00EE4FFE">
      <w:pPr>
        <w:rPr>
          <w:ins w:id="384" w:author="Ponížilová Hana" w:date="2019-05-30T15:56:00Z"/>
        </w:rPr>
      </w:pPr>
    </w:p>
    <w:p w:rsidR="00ED6B27" w:rsidRDefault="00ED6B27" w:rsidP="00EE4FFE">
      <w:pPr>
        <w:rPr>
          <w:ins w:id="385" w:author="Ponížilová Hana" w:date="2019-05-30T15:56:00Z"/>
        </w:rPr>
      </w:pPr>
    </w:p>
    <w:p w:rsidR="00ED6B27" w:rsidRDefault="00ED6B27" w:rsidP="00EE4FFE">
      <w:pPr>
        <w:rPr>
          <w:ins w:id="386" w:author="Ponížilová Hana" w:date="2019-05-30T15:56:00Z"/>
        </w:rPr>
      </w:pPr>
    </w:p>
    <w:p w:rsidR="00ED6B27" w:rsidRDefault="00ED6B27" w:rsidP="00EE4FFE">
      <w:pPr>
        <w:rPr>
          <w:ins w:id="387" w:author="Ponížilová Hana" w:date="2019-05-30T15:56:00Z"/>
        </w:rPr>
      </w:pPr>
    </w:p>
    <w:p w:rsidR="00ED6B27" w:rsidRDefault="00ED6B27" w:rsidP="00EE4FFE"/>
    <w:p w:rsidR="00EE4FFE" w:rsidRDefault="00EE4FFE" w:rsidP="00EE4FFE"/>
    <w:p w:rsidR="00EE4FFE" w:rsidRDefault="00EE4FFE" w:rsidP="00EE4FFE"/>
    <w:p w:rsidR="001B31D0" w:rsidRDefault="001B31D0" w:rsidP="00EE4FFE"/>
    <w:tbl>
      <w:tblPr>
        <w:tblW w:w="9204" w:type="dxa"/>
        <w:tblInd w:w="5" w:type="dxa"/>
        <w:shd w:val="clear" w:color="auto" w:fill="FFFFFF"/>
        <w:tblLayout w:type="fixed"/>
        <w:tblLook w:val="0000" w:firstRow="0" w:lastRow="0" w:firstColumn="0" w:lastColumn="0" w:noHBand="0" w:noVBand="0"/>
      </w:tblPr>
      <w:tblGrid>
        <w:gridCol w:w="3818"/>
        <w:gridCol w:w="5386"/>
      </w:tblGrid>
      <w:tr w:rsidR="00EE4FFE" w:rsidTr="00EE4FFE">
        <w:trPr>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984DCB" w:rsidRPr="00984DCB" w:rsidRDefault="00984DCB" w:rsidP="00984DC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984DCB">
              <w:lastRenderedPageBreak/>
              <w:t>Informace ke kombinované formě studia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84DCB" w:rsidTr="00D23F0B">
        <w:trPr>
          <w:trHeight w:val="3058"/>
        </w:trPr>
        <w:tc>
          <w:tcPr>
            <w:tcW w:w="9204" w:type="dxa"/>
            <w:gridSpan w:val="2"/>
            <w:tcBorders>
              <w:top w:val="single" w:sz="4" w:space="0" w:color="000000"/>
              <w:left w:val="single" w:sz="4" w:space="0" w:color="000000"/>
              <w:right w:val="single" w:sz="4" w:space="0" w:color="000000"/>
            </w:tcBorders>
            <w:shd w:val="clear" w:color="auto" w:fill="auto"/>
            <w:tcMar>
              <w:top w:w="0" w:type="dxa"/>
              <w:left w:w="0" w:type="dxa"/>
              <w:bottom w:w="0" w:type="dxa"/>
              <w:right w:w="0" w:type="dxa"/>
            </w:tcMar>
          </w:tcPr>
          <w:p w:rsidR="00984DCB" w:rsidRDefault="002B4FA9" w:rsidP="00984DCB">
            <w:pPr>
              <w:spacing w:before="120" w:after="120"/>
              <w:ind w:left="106" w:right="69" w:hanging="106"/>
              <w:jc w:val="both"/>
            </w:pPr>
            <w:r>
              <w:t xml:space="preserve">  </w:t>
            </w:r>
            <w:r w:rsidR="00984DCB" w:rsidRPr="002D085B">
              <w:t xml:space="preserve">U kombinované formy studia </w:t>
            </w:r>
            <w:r w:rsidR="00984DCB">
              <w:t>je s</w:t>
            </w:r>
            <w:r w:rsidR="00984DCB" w:rsidRPr="002D085B">
              <w:t>tandard</w:t>
            </w:r>
            <w:r w:rsidR="00984DCB">
              <w:t>ní délka magisterského studia</w:t>
            </w:r>
            <w:r w:rsidR="00984DCB" w:rsidRPr="002D085B">
              <w:t xml:space="preserve"> 2 roky, student je povinen získat 120 kreditů. Jedna výuková hodina je 50 minut.</w:t>
            </w:r>
            <w:r w:rsidR="00984DCB">
              <w:t xml:space="preserve"> K</w:t>
            </w:r>
            <w:r w:rsidR="00984DCB" w:rsidRPr="002D085B">
              <w:t xml:space="preserve">lade </w:t>
            </w:r>
            <w:r w:rsidR="00984DCB">
              <w:t xml:space="preserve">se </w:t>
            </w:r>
            <w:r w:rsidR="00984DCB" w:rsidRPr="002D085B">
              <w:t xml:space="preserve">důraz na samostudium. </w:t>
            </w:r>
            <w:r w:rsidR="00984DCB">
              <w:t xml:space="preserve">Kontaktní výuka v semestru má minimálně 80 hodin, poslední semestr studia má nastavenou výuku tak, aby měl student dostatečný prostor pro magisterskou práci. </w:t>
            </w:r>
          </w:p>
          <w:p w:rsidR="006D4362" w:rsidRDefault="002B4FA9" w:rsidP="00984DCB">
            <w:pPr>
              <w:spacing w:before="120" w:after="120"/>
              <w:ind w:left="106" w:right="69" w:hanging="106"/>
              <w:jc w:val="both"/>
            </w:pPr>
            <w:r>
              <w:t xml:space="preserve">  </w:t>
            </w:r>
            <w:r w:rsidR="006D4362">
              <w:t>Pro studium v kombinované formě je požadována pr</w:t>
            </w:r>
            <w:r w:rsidR="00C012B2">
              <w:t>axe v oblasti kultury a umění a f</w:t>
            </w:r>
            <w:r w:rsidR="006D4362">
              <w:t xml:space="preserve">orma výuky je zaměřena tak, aby byl student kombinované formy schopen přenést teoretické poznatky do vlastní praxe. </w:t>
            </w:r>
          </w:p>
          <w:p w:rsidR="00984DCB" w:rsidRDefault="002B4FA9" w:rsidP="00984DCB">
            <w:pPr>
              <w:spacing w:before="120" w:after="120"/>
              <w:ind w:left="106" w:right="69" w:hanging="106"/>
              <w:jc w:val="both"/>
            </w:pPr>
            <w:r>
              <w:t xml:space="preserve">  </w:t>
            </w:r>
            <w:r w:rsidR="00984DCB">
              <w:t>Mimo kontaktní výuku uvádí každý pedagog v kartě předmětu</w:t>
            </w:r>
            <w:r w:rsidR="006271C8">
              <w:t xml:space="preserve"> pro kombinovanou formu</w:t>
            </w:r>
            <w:r w:rsidR="00984DCB">
              <w:t xml:space="preserve"> rozsah konzultačních hodin</w:t>
            </w:r>
            <w:r w:rsidR="00D23F0B">
              <w:t xml:space="preserve"> k danému předmětu, dále může</w:t>
            </w:r>
            <w:r w:rsidR="004824FE">
              <w:t xml:space="preserve"> student kombinované formy využívat běžné k</w:t>
            </w:r>
            <w:r w:rsidR="00984DCB">
              <w:t>onzultační hodiny</w:t>
            </w:r>
            <w:r w:rsidR="004824FE">
              <w:t>, které</w:t>
            </w:r>
            <w:r w:rsidR="00984DCB">
              <w:t xml:space="preserve"> jsou vyvěšeny u každého pedagoga na stránkách FMK. Konzultace mohou probíhat osobně i elektr</w:t>
            </w:r>
            <w:r w:rsidR="004824FE">
              <w:t>onickou formou</w:t>
            </w:r>
            <w:r w:rsidR="00984DCB">
              <w:t>. Informace k organizaci výuky lze zasílat prostřednictvím systému STAG. V souvislosti s komunikací studentů kombinované formy mezi sebou lze ze zkušenosti předpokládat, že bude vytvořena skupina komunikující prostředstvím mailu či facebooku. Skupina si volí svého vedoucího, který je v kontaktu s ve</w:t>
            </w:r>
            <w:r w:rsidR="00D23F0B">
              <w:t>doucím ateliéru Arts Management.</w:t>
            </w:r>
          </w:p>
          <w:p w:rsidR="00984DCB" w:rsidRDefault="00984DCB" w:rsidP="00984DC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84DCB" w:rsidTr="00EE4FFE">
        <w:trPr>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984DCB" w:rsidRDefault="00984DCB" w:rsidP="00984DC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Součásti SZZ a jejich obsah</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984DCB" w:rsidRDefault="00984DCB" w:rsidP="00984DC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RPr="00B2344E" w:rsidTr="00EE4FFE">
        <w:trPr>
          <w:trHeight w:val="1123"/>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rsidR="00EE4FFE" w:rsidRPr="0031455D"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31455D">
              <w:rPr>
                <w:b/>
              </w:rPr>
              <w:t>Ústní zkouška: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Dějiny vizuální kultury</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Interpretace uměleckého díla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tendence designu</w:t>
            </w:r>
          </w:p>
          <w:p w:rsidR="00EE4FFE" w:rsidRPr="00A45B1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Produkce a management v oblasti kulturních a kreativních odvětví</w:t>
            </w:r>
            <w:r w:rsidRPr="00893376">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893376">
              <w:t>Produkce v kulturních a  kreativních odvětvích</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Management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Dotační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Autorské právo</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Marketing kultury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t xml:space="preserve"> </w:t>
            </w:r>
            <w:r w:rsidRPr="00B14DA1">
              <w:rPr>
                <w:b/>
              </w:rPr>
              <w:t>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B14DA1">
              <w:t>Tematické okruhy</w:t>
            </w:r>
            <w:r>
              <w:t xml:space="preserve"> navazující zejména na předměty</w:t>
            </w:r>
            <w:r w:rsidRPr="00B14DA1">
              <w: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Estetika pro kulturní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Kulturní politika a sociokulturní prostředí</w:t>
            </w:r>
          </w:p>
          <w:p w:rsidR="005E7701" w:rsidRDefault="0011524C"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005E7701">
              <w:t>Dějiny modernity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244DBD" w:rsidRDefault="00244DBD" w:rsidP="00244DB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Pr>
                <w:b/>
              </w:rPr>
              <w:t xml:space="preserve"> </w:t>
            </w:r>
            <w:r w:rsidRPr="00893376">
              <w:rPr>
                <w:b/>
              </w:rPr>
              <w:t>Obhajoba diplomové práce</w:t>
            </w:r>
            <w:r>
              <w:rPr>
                <w:b/>
              </w:rPr>
              <w:t>:</w:t>
            </w:r>
            <w:r>
              <w:t xml:space="preserve"> </w:t>
            </w:r>
          </w:p>
          <w:p w:rsidR="00244DBD" w:rsidRPr="00893376" w:rsidRDefault="00244DBD" w:rsidP="00244DB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t xml:space="preserve"> </w:t>
            </w:r>
            <w:r w:rsidRPr="00DF6204">
              <w:rPr>
                <w:b/>
              </w:rPr>
              <w:t>Diplomová práce je postavena na teoretické části práce v rozsahu 40 stran a praktickém tvůrčím projektu</w:t>
            </w:r>
            <w:r w:rsidR="00D23F0B">
              <w:t xml:space="preserve">, jenž </w:t>
            </w:r>
            <w:r>
              <w:t>spočívá v oblasti řízení a produkce umělecké činnosti (organizace výstavy, přehlídky, kreativního eventu).</w:t>
            </w:r>
          </w:p>
          <w:p w:rsidR="00EE4FFE" w:rsidRPr="00B2344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Další studijní povinnosti</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649"/>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95C7A" w:rsidRDefault="00E95C7A"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984DCB" w:rsidP="00C0568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Vzhledem k tomu, že jednou z podmínek pro přijetí ke studiu v kombinované formě je doložení potvrzení o </w:t>
            </w:r>
            <w:r w:rsidR="002B4FA9">
              <w:t xml:space="preserve">  </w:t>
            </w:r>
            <w:r>
              <w:t>zaměstnání v kulturním sektoru, student kombinované formy není povinen absolvovat šestitýdenní stáž v galerii, muzeu či další instituci odpovídajícího charakteru.</w:t>
            </w:r>
            <w:r w:rsidR="006F3AAD">
              <w:t xml:space="preserve"> Podílí se však na organizování kulturně – uměleckých akcí v rámci ateliéru Produkce v kulturních a kreativních odvětvích I-III. </w:t>
            </w:r>
          </w:p>
          <w:p w:rsidR="002B4FA9" w:rsidRDefault="002B4FA9" w:rsidP="00C0568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2B4FA9" w:rsidRDefault="002B4FA9" w:rsidP="00C0568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2B4FA9" w:rsidRDefault="002B4FA9" w:rsidP="00C0568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2B4FA9" w:rsidRDefault="002B4FA9" w:rsidP="00C0568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2B4FA9" w:rsidRDefault="002B4FA9" w:rsidP="00C0568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2B4FA9" w:rsidRDefault="002B4FA9" w:rsidP="00C0568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C0568A" w:rsidRDefault="00C0568A" w:rsidP="00C0568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445"/>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lastRenderedPageBreak/>
              <w:t>Návrh témat kvalifikačních prací a témata obhájených prací</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683"/>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0A4F"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rsidR="00EE4FFE" w:rsidRPr="0031455D"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Aktivní role diváka: České participativní umění 1990-2010.</w:t>
            </w:r>
          </w:p>
          <w:p w:rsidR="00EE4FFE"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Netradiční forma prezentace: site-specific art v českém výtvarném umění</w:t>
            </w:r>
          </w:p>
          <w:p w:rsidR="00EE4FFE" w:rsidRPr="0031455D"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 xml:space="preserve">Specifika prezentace designu v našem prostředí </w:t>
            </w:r>
          </w:p>
          <w:p w:rsidR="00EE4FFE" w:rsidRPr="0031455D"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Význam neziskových galerií pro design</w:t>
            </w:r>
          </w:p>
          <w:p w:rsidR="00EE4FFE" w:rsidRPr="0031455D"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Tradiční řemeslné techniky a jejich přenos do současné designerské tvorby a výroby</w:t>
            </w:r>
          </w:p>
          <w:p w:rsidR="00EE4FFE"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Postkonceptuální přesahy v českém sochařství a instalaci</w:t>
            </w:r>
          </w:p>
          <w:p w:rsidR="00EE4FFE"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Česká nezávislá galerijní scéna věnující se prezentaci současného umění: zlínský okruh</w:t>
            </w:r>
          </w:p>
          <w:p w:rsidR="00EE4FFE"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Dokumentace performativního umění</w:t>
            </w:r>
          </w:p>
          <w:p w:rsidR="00EE4FFE"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Snadná cesta k umění: nové formy galerijní animace a zprostředkování umění</w:t>
            </w:r>
          </w:p>
          <w:p w:rsidR="00EE4FFE" w:rsidRPr="00376C52"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pPr>
            <w:r w:rsidRPr="0031455D">
              <w:rPr>
                <w:rFonts w:ascii="Times New Roman Bold" w:hAnsi="Times New Roman Bold"/>
              </w:rPr>
              <w:t>Financování kultury ve Zlíně</w:t>
            </w:r>
          </w:p>
          <w:p w:rsidR="00EE4FFE" w:rsidRPr="00A3725B" w:rsidRDefault="00EE4FFE" w:rsidP="00700C85">
            <w:pPr>
              <w:pStyle w:val="Odstavecseseznamem"/>
              <w:widowControl/>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left="274" w:hanging="132"/>
              <w:jc w:val="both"/>
            </w:pPr>
            <w:r>
              <w:rPr>
                <w:rFonts w:ascii="Times New Roman Bold" w:hAnsi="Times New Roman Bold"/>
              </w:rPr>
              <w:t xml:space="preserve">Zlínský </w:t>
            </w:r>
            <w:r w:rsidRPr="00BA0A4F">
              <w:rPr>
                <w:rFonts w:ascii="Times New Roman Bold" w:hAnsi="Times New Roman Bold"/>
              </w:rPr>
              <w:t>salon: problematika kolektivních výstav a jejich zp</w:t>
            </w:r>
            <w:r>
              <w:rPr>
                <w:rFonts w:ascii="Times New Roman Bold" w:hAnsi="Times New Roman Bold"/>
              </w:rPr>
              <w:t xml:space="preserve">rostředkování v kontextu nových  komunikačních </w:t>
            </w:r>
            <w:r w:rsidRPr="00BA0A4F">
              <w:rPr>
                <w:rFonts w:ascii="Times New Roman Bold" w:hAnsi="Times New Roman Bold"/>
              </w:rPr>
              <w:t>a</w:t>
            </w:r>
            <w:r>
              <w:rPr>
                <w:rFonts w:ascii="Times New Roman Bold" w:hAnsi="Times New Roman Bold" w:hint="eastAsia"/>
              </w:rPr>
              <w:t> </w:t>
            </w:r>
            <w:r w:rsidRPr="00BA0A4F">
              <w:rPr>
                <w:rFonts w:ascii="Times New Roman Bold" w:hAnsi="Times New Roman Bold"/>
              </w:rPr>
              <w:t xml:space="preserve"> participativních strategií</w:t>
            </w:r>
            <w:r>
              <w:rPr>
                <w:rFonts w:ascii="Times New Roman Bold" w:hAnsi="Times New Roman Bold"/>
              </w:rPr>
              <w:t>.</w:t>
            </w:r>
          </w:p>
          <w:p w:rsidR="00EE4FFE" w:rsidRDefault="00EE4FFE" w:rsidP="00EE4FF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74"/>
              <w:jc w:val="both"/>
            </w:pPr>
          </w:p>
        </w:tc>
      </w:tr>
      <w:tr w:rsidR="00EE4FFE" w:rsidTr="00EE4FFE">
        <w:trPr>
          <w:cantSplit/>
          <w:trHeight w:val="445"/>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rigorózních prací a témata obhájených prací</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EE4FFE">
        <w:trPr>
          <w:cantSplit/>
          <w:trHeight w:val="264"/>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 xml:space="preserve"> Součásti SRZ a jejich obsah</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EE4FFE">
        <w:trPr>
          <w:cantSplit/>
          <w:trHeight w:val="272"/>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bl>
    <w:p w:rsidR="00496126" w:rsidRDefault="00496126" w:rsidP="00EE4FFE">
      <w:pPr>
        <w:spacing w:after="160" w:line="259" w:lineRule="auto"/>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C0568A" w:rsidRDefault="00C0568A" w:rsidP="00EE4FFE">
      <w:pPr>
        <w:spacing w:after="160" w:line="259" w:lineRule="auto"/>
        <w:rPr>
          <w:b/>
          <w:sz w:val="28"/>
          <w:szCs w:val="28"/>
        </w:rPr>
      </w:pPr>
    </w:p>
    <w:p w:rsidR="002B4FA9" w:rsidRDefault="002B4FA9" w:rsidP="00EE4FFE">
      <w:pPr>
        <w:spacing w:after="160" w:line="259" w:lineRule="auto"/>
        <w:rPr>
          <w:b/>
          <w:sz w:val="28"/>
          <w:szCs w:val="28"/>
        </w:rPr>
      </w:pPr>
    </w:p>
    <w:p w:rsidR="00004709" w:rsidRPr="00295EA6" w:rsidRDefault="00C75B6B" w:rsidP="00EE4FFE">
      <w:pPr>
        <w:spacing w:after="160" w:line="259" w:lineRule="auto"/>
        <w:rPr>
          <w:b/>
          <w:sz w:val="28"/>
          <w:szCs w:val="28"/>
        </w:rPr>
      </w:pPr>
      <w:r w:rsidRPr="00295EA6">
        <w:rPr>
          <w:b/>
          <w:sz w:val="28"/>
          <w:szCs w:val="28"/>
        </w:rPr>
        <w:lastRenderedPageBreak/>
        <w:t xml:space="preserve">Arts Management – prezenční forma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82579" w:rsidTr="00004709">
        <w:tc>
          <w:tcPr>
            <w:tcW w:w="9855" w:type="dxa"/>
            <w:gridSpan w:val="8"/>
            <w:tcBorders>
              <w:bottom w:val="double" w:sz="4" w:space="0" w:color="auto"/>
            </w:tcBorders>
            <w:shd w:val="clear" w:color="auto" w:fill="BDD6EE"/>
          </w:tcPr>
          <w:p w:rsidR="00782579" w:rsidRDefault="00782579" w:rsidP="00004709">
            <w:pPr>
              <w:jc w:val="both"/>
              <w:rPr>
                <w:b/>
                <w:sz w:val="28"/>
              </w:rPr>
            </w:pPr>
            <w:r>
              <w:br w:type="page"/>
            </w:r>
            <w:r>
              <w:rPr>
                <w:b/>
                <w:sz w:val="28"/>
              </w:rPr>
              <w:t>B-III – Charakteristika studijního předmětu</w:t>
            </w:r>
          </w:p>
        </w:tc>
      </w:tr>
      <w:tr w:rsidR="00782579" w:rsidTr="00004709">
        <w:trPr>
          <w:trHeight w:val="20"/>
        </w:trPr>
        <w:tc>
          <w:tcPr>
            <w:tcW w:w="3086" w:type="dxa"/>
            <w:tcBorders>
              <w:top w:val="double" w:sz="4" w:space="0" w:color="auto"/>
            </w:tcBorders>
            <w:shd w:val="clear" w:color="auto" w:fill="F7CAAC"/>
          </w:tcPr>
          <w:p w:rsidR="00782579" w:rsidRDefault="00782579" w:rsidP="00004709">
            <w:pPr>
              <w:jc w:val="both"/>
              <w:rPr>
                <w:b/>
              </w:rPr>
            </w:pPr>
            <w:r>
              <w:rPr>
                <w:b/>
              </w:rPr>
              <w:t>Název studijního předmětu</w:t>
            </w:r>
          </w:p>
        </w:tc>
        <w:tc>
          <w:tcPr>
            <w:tcW w:w="6769" w:type="dxa"/>
            <w:gridSpan w:val="7"/>
            <w:tcBorders>
              <w:top w:val="double" w:sz="4" w:space="0" w:color="auto"/>
            </w:tcBorders>
          </w:tcPr>
          <w:p w:rsidR="00782579" w:rsidRPr="004C1EBE" w:rsidRDefault="00782579" w:rsidP="00004709">
            <w:pPr>
              <w:jc w:val="both"/>
            </w:pPr>
            <w:r w:rsidRPr="004C1EBE">
              <w:t>Fotografie v galerijní praxi</w:t>
            </w:r>
          </w:p>
        </w:tc>
      </w:tr>
      <w:tr w:rsidR="00782579" w:rsidTr="00004709">
        <w:trPr>
          <w:trHeight w:val="20"/>
        </w:trPr>
        <w:tc>
          <w:tcPr>
            <w:tcW w:w="3086" w:type="dxa"/>
            <w:shd w:val="clear" w:color="auto" w:fill="F7CAAC"/>
          </w:tcPr>
          <w:p w:rsidR="00782579" w:rsidRDefault="00782579" w:rsidP="00004709">
            <w:pPr>
              <w:rPr>
                <w:b/>
              </w:rPr>
            </w:pPr>
            <w:r>
              <w:rPr>
                <w:b/>
              </w:rPr>
              <w:t>Typ předmětu</w:t>
            </w:r>
          </w:p>
        </w:tc>
        <w:tc>
          <w:tcPr>
            <w:tcW w:w="3406" w:type="dxa"/>
            <w:gridSpan w:val="4"/>
          </w:tcPr>
          <w:p w:rsidR="00782579" w:rsidRDefault="00782579" w:rsidP="00004709">
            <w:pPr>
              <w:jc w:val="both"/>
            </w:pPr>
            <w:r>
              <w:t>povinně volitelný, PZ</w:t>
            </w:r>
          </w:p>
        </w:tc>
        <w:tc>
          <w:tcPr>
            <w:tcW w:w="2695" w:type="dxa"/>
            <w:gridSpan w:val="2"/>
            <w:shd w:val="clear" w:color="auto" w:fill="F7CAAC"/>
          </w:tcPr>
          <w:p w:rsidR="00782579" w:rsidRDefault="00782579" w:rsidP="00004709">
            <w:pPr>
              <w:jc w:val="both"/>
            </w:pPr>
            <w:r>
              <w:rPr>
                <w:b/>
              </w:rPr>
              <w:t>doporučený ročník/semestr</w:t>
            </w:r>
          </w:p>
        </w:tc>
        <w:tc>
          <w:tcPr>
            <w:tcW w:w="668" w:type="dxa"/>
          </w:tcPr>
          <w:p w:rsidR="00782579" w:rsidRPr="004C1EBE" w:rsidRDefault="00782579" w:rsidP="00004709">
            <w:pPr>
              <w:jc w:val="both"/>
            </w:pPr>
            <w:r w:rsidRPr="004C1EBE">
              <w:t>1/ZS</w:t>
            </w:r>
          </w:p>
        </w:tc>
      </w:tr>
      <w:tr w:rsidR="00782579" w:rsidTr="00004709">
        <w:trPr>
          <w:trHeight w:val="20"/>
        </w:trPr>
        <w:tc>
          <w:tcPr>
            <w:tcW w:w="3086" w:type="dxa"/>
            <w:shd w:val="clear" w:color="auto" w:fill="F7CAAC"/>
          </w:tcPr>
          <w:p w:rsidR="00782579" w:rsidRDefault="00782579" w:rsidP="00004709">
            <w:pPr>
              <w:jc w:val="both"/>
              <w:rPr>
                <w:b/>
              </w:rPr>
            </w:pPr>
            <w:r>
              <w:rPr>
                <w:b/>
              </w:rPr>
              <w:t>Rozsah studijního předmětu</w:t>
            </w:r>
          </w:p>
        </w:tc>
        <w:tc>
          <w:tcPr>
            <w:tcW w:w="1701" w:type="dxa"/>
            <w:gridSpan w:val="2"/>
          </w:tcPr>
          <w:p w:rsidR="00782579" w:rsidRPr="004C1EBE" w:rsidRDefault="00782579" w:rsidP="00004709">
            <w:pPr>
              <w:autoSpaceDE w:val="0"/>
              <w:autoSpaceDN w:val="0"/>
              <w:adjustRightInd w:val="0"/>
              <w:rPr>
                <w:color w:val="44546A" w:themeColor="text2"/>
              </w:rPr>
            </w:pPr>
            <w:r>
              <w:rPr>
                <w:rFonts w:eastAsia="Calibri"/>
              </w:rPr>
              <w:t>26c</w:t>
            </w:r>
          </w:p>
        </w:tc>
        <w:tc>
          <w:tcPr>
            <w:tcW w:w="889" w:type="dxa"/>
            <w:shd w:val="clear" w:color="auto" w:fill="F7CAAC"/>
          </w:tcPr>
          <w:p w:rsidR="00782579" w:rsidRDefault="00782579" w:rsidP="00004709">
            <w:pPr>
              <w:jc w:val="both"/>
              <w:rPr>
                <w:b/>
              </w:rPr>
            </w:pPr>
            <w:r>
              <w:rPr>
                <w:b/>
              </w:rPr>
              <w:t xml:space="preserve">hod. </w:t>
            </w:r>
          </w:p>
        </w:tc>
        <w:tc>
          <w:tcPr>
            <w:tcW w:w="816" w:type="dxa"/>
          </w:tcPr>
          <w:p w:rsidR="00782579" w:rsidRPr="008D0458" w:rsidRDefault="00782579" w:rsidP="00004709">
            <w:pPr>
              <w:jc w:val="both"/>
              <w:rPr>
                <w:sz w:val="16"/>
                <w:szCs w:val="16"/>
              </w:rPr>
            </w:pPr>
            <w:r>
              <w:rPr>
                <w:rFonts w:eastAsia="Calibri"/>
              </w:rPr>
              <w:t>26</w:t>
            </w:r>
          </w:p>
        </w:tc>
        <w:tc>
          <w:tcPr>
            <w:tcW w:w="2156" w:type="dxa"/>
            <w:shd w:val="clear" w:color="auto" w:fill="F7CAAC"/>
          </w:tcPr>
          <w:p w:rsidR="00782579" w:rsidRDefault="00782579" w:rsidP="00004709">
            <w:pPr>
              <w:jc w:val="both"/>
              <w:rPr>
                <w:b/>
              </w:rPr>
            </w:pPr>
            <w:r>
              <w:rPr>
                <w:b/>
              </w:rPr>
              <w:t>kreditů</w:t>
            </w:r>
          </w:p>
        </w:tc>
        <w:tc>
          <w:tcPr>
            <w:tcW w:w="1207" w:type="dxa"/>
            <w:gridSpan w:val="2"/>
          </w:tcPr>
          <w:p w:rsidR="00782579" w:rsidRPr="004434D2" w:rsidRDefault="00782579" w:rsidP="00004709">
            <w:pPr>
              <w:jc w:val="both"/>
              <w:rPr>
                <w:color w:val="44546A" w:themeColor="text2"/>
              </w:rPr>
            </w:pPr>
            <w:r w:rsidRPr="004C1EBE">
              <w:rPr>
                <w:color w:val="44546A" w:themeColor="text2"/>
              </w:rPr>
              <w:t>2</w:t>
            </w:r>
          </w:p>
        </w:tc>
      </w:tr>
      <w:tr w:rsidR="00782579" w:rsidTr="00004709">
        <w:trPr>
          <w:trHeight w:val="20"/>
        </w:trPr>
        <w:tc>
          <w:tcPr>
            <w:tcW w:w="3086" w:type="dxa"/>
            <w:shd w:val="clear" w:color="auto" w:fill="F7CAAC"/>
          </w:tcPr>
          <w:p w:rsidR="00782579" w:rsidRDefault="00782579" w:rsidP="00004709">
            <w:pPr>
              <w:rPr>
                <w:b/>
                <w:sz w:val="22"/>
              </w:rPr>
            </w:pPr>
            <w:r>
              <w:rPr>
                <w:b/>
              </w:rPr>
              <w:t>Prerekvizity, korekvizity, ekvivalence</w:t>
            </w:r>
          </w:p>
        </w:tc>
        <w:tc>
          <w:tcPr>
            <w:tcW w:w="6769" w:type="dxa"/>
            <w:gridSpan w:val="7"/>
          </w:tcPr>
          <w:p w:rsidR="00782579" w:rsidRPr="006906D6" w:rsidRDefault="00782579" w:rsidP="00004709">
            <w:pPr>
              <w:jc w:val="both"/>
              <w:rPr>
                <w:sz w:val="16"/>
                <w:szCs w:val="16"/>
              </w:rPr>
            </w:pPr>
          </w:p>
        </w:tc>
      </w:tr>
      <w:tr w:rsidR="00782579" w:rsidTr="00004709">
        <w:tc>
          <w:tcPr>
            <w:tcW w:w="3086" w:type="dxa"/>
            <w:shd w:val="clear" w:color="auto" w:fill="F7CAAC"/>
          </w:tcPr>
          <w:p w:rsidR="00782579" w:rsidRDefault="00782579" w:rsidP="00004709">
            <w:pPr>
              <w:rPr>
                <w:b/>
              </w:rPr>
            </w:pPr>
            <w:r>
              <w:rPr>
                <w:b/>
              </w:rPr>
              <w:t>Způsob ověření studijních výsledků</w:t>
            </w:r>
          </w:p>
        </w:tc>
        <w:tc>
          <w:tcPr>
            <w:tcW w:w="3406" w:type="dxa"/>
            <w:gridSpan w:val="4"/>
          </w:tcPr>
          <w:p w:rsidR="00782579" w:rsidRPr="008D0458" w:rsidRDefault="00782579" w:rsidP="00004709">
            <w:pPr>
              <w:jc w:val="both"/>
              <w:rPr>
                <w:sz w:val="16"/>
                <w:szCs w:val="16"/>
              </w:rPr>
            </w:pPr>
            <w:r w:rsidRPr="004C1EBE">
              <w:rPr>
                <w:rFonts w:eastAsia="Calibri"/>
              </w:rPr>
              <w:t xml:space="preserve">klasifikovaný zápočet </w:t>
            </w:r>
          </w:p>
        </w:tc>
        <w:tc>
          <w:tcPr>
            <w:tcW w:w="2156" w:type="dxa"/>
            <w:shd w:val="clear" w:color="auto" w:fill="F7CAAC"/>
          </w:tcPr>
          <w:p w:rsidR="00782579" w:rsidRDefault="00782579" w:rsidP="00004709">
            <w:pPr>
              <w:jc w:val="both"/>
              <w:rPr>
                <w:b/>
              </w:rPr>
            </w:pPr>
            <w:r>
              <w:rPr>
                <w:b/>
              </w:rPr>
              <w:t>Forma výuky</w:t>
            </w:r>
          </w:p>
        </w:tc>
        <w:tc>
          <w:tcPr>
            <w:tcW w:w="1207" w:type="dxa"/>
            <w:gridSpan w:val="2"/>
          </w:tcPr>
          <w:p w:rsidR="00782579" w:rsidRPr="004C1EBE" w:rsidRDefault="00782579" w:rsidP="00004709">
            <w:pPr>
              <w:jc w:val="both"/>
            </w:pPr>
            <w:r w:rsidRPr="004C1EBE">
              <w:rPr>
                <w:rFonts w:eastAsia="Calibri"/>
              </w:rPr>
              <w:t>cvičení</w:t>
            </w:r>
          </w:p>
        </w:tc>
      </w:tr>
      <w:tr w:rsidR="00782579" w:rsidTr="00004709">
        <w:tc>
          <w:tcPr>
            <w:tcW w:w="3086" w:type="dxa"/>
            <w:shd w:val="clear" w:color="auto" w:fill="F7CAAC"/>
          </w:tcPr>
          <w:p w:rsidR="00782579" w:rsidRDefault="00782579" w:rsidP="00004709">
            <w:pPr>
              <w:rPr>
                <w:b/>
              </w:rPr>
            </w:pPr>
            <w:r>
              <w:rPr>
                <w:b/>
              </w:rPr>
              <w:t>Forma způsobu ověření studijních výsledků a další požadavky na studenta</w:t>
            </w:r>
          </w:p>
        </w:tc>
        <w:tc>
          <w:tcPr>
            <w:tcW w:w="6769" w:type="dxa"/>
            <w:gridSpan w:val="7"/>
            <w:tcBorders>
              <w:bottom w:val="nil"/>
            </w:tcBorders>
          </w:tcPr>
          <w:p w:rsidR="00782579" w:rsidRPr="00A5199C" w:rsidRDefault="00782579" w:rsidP="00004709">
            <w:pPr>
              <w:autoSpaceDE w:val="0"/>
              <w:autoSpaceDN w:val="0"/>
              <w:adjustRightInd w:val="0"/>
              <w:rPr>
                <w:rFonts w:eastAsia="Calibri"/>
              </w:rPr>
            </w:pPr>
            <w:r w:rsidRPr="00DF065E">
              <w:rPr>
                <w:rFonts w:eastAsia="Calibri"/>
              </w:rPr>
              <w:t>Studenti na základě zadání vypracují samostatně praktické cvičení, které odpovídá probrané semestrální výuce. Kolokvium</w:t>
            </w:r>
            <w:r>
              <w:rPr>
                <w:rFonts w:eastAsia="Calibri"/>
              </w:rPr>
              <w:t xml:space="preserve"> při závěrečné prezentaci je důležitá </w:t>
            </w:r>
            <w:r w:rsidRPr="00DF065E">
              <w:rPr>
                <w:rFonts w:eastAsia="Calibri"/>
              </w:rPr>
              <w:t>interakce s ostatními studenty předmětu</w:t>
            </w:r>
            <w:r>
              <w:rPr>
                <w:rFonts w:eastAsia="Calibri"/>
              </w:rPr>
              <w:t xml:space="preserve"> a vyučujícím. Docházka </w:t>
            </w:r>
            <w:r w:rsidRPr="00DF065E">
              <w:rPr>
                <w:rFonts w:eastAsia="Calibri"/>
              </w:rPr>
              <w:t>70%</w:t>
            </w:r>
            <w:r>
              <w:rPr>
                <w:rFonts w:eastAsia="Calibri"/>
              </w:rPr>
              <w:t>.</w:t>
            </w:r>
          </w:p>
        </w:tc>
      </w:tr>
      <w:tr w:rsidR="00782579" w:rsidTr="00004709">
        <w:trPr>
          <w:trHeight w:val="250"/>
        </w:trPr>
        <w:tc>
          <w:tcPr>
            <w:tcW w:w="9855" w:type="dxa"/>
            <w:gridSpan w:val="8"/>
            <w:tcBorders>
              <w:top w:val="nil"/>
            </w:tcBorders>
          </w:tcPr>
          <w:p w:rsidR="00782579" w:rsidRDefault="00782579" w:rsidP="00004709">
            <w:pPr>
              <w:jc w:val="both"/>
            </w:pPr>
          </w:p>
        </w:tc>
      </w:tr>
      <w:tr w:rsidR="00782579" w:rsidTr="00004709">
        <w:trPr>
          <w:trHeight w:val="197"/>
        </w:trPr>
        <w:tc>
          <w:tcPr>
            <w:tcW w:w="3086" w:type="dxa"/>
            <w:tcBorders>
              <w:top w:val="nil"/>
            </w:tcBorders>
            <w:shd w:val="clear" w:color="auto" w:fill="F7CAAC"/>
          </w:tcPr>
          <w:p w:rsidR="00782579" w:rsidRDefault="00782579" w:rsidP="00004709">
            <w:pPr>
              <w:jc w:val="both"/>
              <w:rPr>
                <w:b/>
              </w:rPr>
            </w:pPr>
            <w:r>
              <w:rPr>
                <w:b/>
              </w:rPr>
              <w:t>Garant předmětu</w:t>
            </w:r>
          </w:p>
        </w:tc>
        <w:tc>
          <w:tcPr>
            <w:tcW w:w="6769" w:type="dxa"/>
            <w:gridSpan w:val="7"/>
            <w:tcBorders>
              <w:top w:val="nil"/>
            </w:tcBorders>
          </w:tcPr>
          <w:p w:rsidR="00782579" w:rsidRPr="004C1EBE" w:rsidRDefault="00782579" w:rsidP="00004709">
            <w:pPr>
              <w:jc w:val="both"/>
            </w:pPr>
            <w:r w:rsidRPr="004C1EBE">
              <w:rPr>
                <w:rFonts w:eastAsia="Calibri"/>
              </w:rPr>
              <w:t>doc. Mgr. Irena Armutidisová</w:t>
            </w:r>
          </w:p>
        </w:tc>
      </w:tr>
      <w:tr w:rsidR="00782579" w:rsidRPr="008D0458" w:rsidTr="00004709">
        <w:trPr>
          <w:trHeight w:val="243"/>
        </w:trPr>
        <w:tc>
          <w:tcPr>
            <w:tcW w:w="3086" w:type="dxa"/>
            <w:tcBorders>
              <w:top w:val="nil"/>
            </w:tcBorders>
            <w:shd w:val="clear" w:color="auto" w:fill="F7CAAC"/>
          </w:tcPr>
          <w:p w:rsidR="00782579" w:rsidRDefault="00782579" w:rsidP="00004709">
            <w:pPr>
              <w:rPr>
                <w:b/>
              </w:rPr>
            </w:pPr>
            <w:r>
              <w:rPr>
                <w:b/>
              </w:rPr>
              <w:t>Zapojení garanta do výuky předmětu</w:t>
            </w:r>
          </w:p>
        </w:tc>
        <w:tc>
          <w:tcPr>
            <w:tcW w:w="6769" w:type="dxa"/>
            <w:gridSpan w:val="7"/>
            <w:tcBorders>
              <w:top w:val="nil"/>
            </w:tcBorders>
          </w:tcPr>
          <w:p w:rsidR="00782579" w:rsidRPr="004C1EBE" w:rsidRDefault="00782579" w:rsidP="00004709">
            <w:pPr>
              <w:jc w:val="both"/>
            </w:pPr>
            <w:r w:rsidRPr="004C1EBE">
              <w:rPr>
                <w:rFonts w:eastAsia="Calibri"/>
              </w:rPr>
              <w:t>100%</w:t>
            </w:r>
          </w:p>
        </w:tc>
      </w:tr>
      <w:tr w:rsidR="00782579" w:rsidTr="00004709">
        <w:tc>
          <w:tcPr>
            <w:tcW w:w="3086" w:type="dxa"/>
            <w:shd w:val="clear" w:color="auto" w:fill="F7CAAC"/>
          </w:tcPr>
          <w:p w:rsidR="00782579" w:rsidRDefault="00782579" w:rsidP="00004709">
            <w:pPr>
              <w:jc w:val="both"/>
              <w:rPr>
                <w:b/>
              </w:rPr>
            </w:pPr>
            <w:r>
              <w:rPr>
                <w:b/>
              </w:rPr>
              <w:t>Vyučující</w:t>
            </w:r>
          </w:p>
        </w:tc>
        <w:tc>
          <w:tcPr>
            <w:tcW w:w="6769" w:type="dxa"/>
            <w:gridSpan w:val="7"/>
            <w:tcBorders>
              <w:bottom w:val="nil"/>
            </w:tcBorders>
          </w:tcPr>
          <w:p w:rsidR="00782579" w:rsidRPr="004C1EBE" w:rsidRDefault="00782579" w:rsidP="00004709">
            <w:pPr>
              <w:jc w:val="both"/>
            </w:pPr>
            <w:r w:rsidRPr="004C1EBE">
              <w:rPr>
                <w:rFonts w:eastAsia="Calibri"/>
              </w:rPr>
              <w:t>doc. Mgr. Irena Armutidisová</w:t>
            </w:r>
          </w:p>
        </w:tc>
      </w:tr>
      <w:tr w:rsidR="00782579" w:rsidTr="00C75B6B">
        <w:trPr>
          <w:trHeight w:val="374"/>
        </w:trPr>
        <w:tc>
          <w:tcPr>
            <w:tcW w:w="9855" w:type="dxa"/>
            <w:gridSpan w:val="8"/>
            <w:tcBorders>
              <w:top w:val="nil"/>
            </w:tcBorders>
          </w:tcPr>
          <w:p w:rsidR="00782579" w:rsidRDefault="00782579" w:rsidP="00004709">
            <w:pPr>
              <w:jc w:val="both"/>
            </w:pPr>
          </w:p>
        </w:tc>
      </w:tr>
      <w:tr w:rsidR="00782579" w:rsidTr="00004709">
        <w:tc>
          <w:tcPr>
            <w:tcW w:w="3086" w:type="dxa"/>
            <w:shd w:val="clear" w:color="auto" w:fill="F7CAAC"/>
          </w:tcPr>
          <w:p w:rsidR="00782579" w:rsidRDefault="00782579" w:rsidP="00004709">
            <w:pPr>
              <w:jc w:val="both"/>
              <w:rPr>
                <w:b/>
              </w:rPr>
            </w:pPr>
            <w:r>
              <w:rPr>
                <w:b/>
              </w:rPr>
              <w:t>Stručná anotace předmětu</w:t>
            </w:r>
          </w:p>
        </w:tc>
        <w:tc>
          <w:tcPr>
            <w:tcW w:w="6769" w:type="dxa"/>
            <w:gridSpan w:val="7"/>
            <w:tcBorders>
              <w:bottom w:val="nil"/>
            </w:tcBorders>
          </w:tcPr>
          <w:p w:rsidR="00782579" w:rsidRPr="00A908E0" w:rsidRDefault="00782579" w:rsidP="00004709">
            <w:pPr>
              <w:jc w:val="both"/>
              <w:rPr>
                <w:sz w:val="16"/>
                <w:szCs w:val="16"/>
              </w:rPr>
            </w:pPr>
          </w:p>
        </w:tc>
      </w:tr>
      <w:tr w:rsidR="00782579" w:rsidTr="00004709">
        <w:trPr>
          <w:trHeight w:val="3938"/>
        </w:trPr>
        <w:tc>
          <w:tcPr>
            <w:tcW w:w="9855" w:type="dxa"/>
            <w:gridSpan w:val="8"/>
            <w:tcBorders>
              <w:top w:val="nil"/>
              <w:bottom w:val="single" w:sz="12" w:space="0" w:color="auto"/>
            </w:tcBorders>
          </w:tcPr>
          <w:p w:rsidR="00782579" w:rsidRDefault="00782579" w:rsidP="00004709">
            <w:pPr>
              <w:jc w:val="both"/>
            </w:pPr>
          </w:p>
          <w:p w:rsidR="00782579" w:rsidRDefault="00782579" w:rsidP="00004709">
            <w:r w:rsidRPr="00AC18BA">
              <w:t xml:space="preserve">Jednou z důležitých znalostí </w:t>
            </w:r>
            <w:r>
              <w:t xml:space="preserve">a dovedností </w:t>
            </w:r>
            <w:r w:rsidRPr="00AC18BA">
              <w:t>získaných při studiu ABM je i zvládnutí práce s</w:t>
            </w:r>
            <w:r>
              <w:t> </w:t>
            </w:r>
            <w:r w:rsidRPr="00AC18BA">
              <w:t>fotografií</w:t>
            </w:r>
            <w:r>
              <w:t xml:space="preserve"> jako jedním ze základních komunikačních médií, i </w:t>
            </w:r>
            <w:r w:rsidRPr="00AC18BA">
              <w:t>přesto</w:t>
            </w:r>
            <w:r>
              <w:t>,</w:t>
            </w:r>
            <w:r w:rsidRPr="00AC18BA">
              <w:t xml:space="preserve"> že student sá</w:t>
            </w:r>
            <w:r>
              <w:t>m fotografii jako obor nestudoval. Student ABM</w:t>
            </w:r>
            <w:r w:rsidRPr="00AC18BA">
              <w:rPr>
                <w:color w:val="000000"/>
                <w:shd w:val="clear" w:color="auto" w:fill="FFFFFF"/>
              </w:rPr>
              <w:t xml:space="preserve"> získá</w:t>
            </w:r>
            <w:r w:rsidRPr="004C1EBE">
              <w:t xml:space="preserve"> </w:t>
            </w:r>
            <w:r>
              <w:t xml:space="preserve">prostřednictvím předmětu </w:t>
            </w:r>
            <w:r w:rsidRPr="004C1EBE">
              <w:t>Fotografie v galerijní praxi</w:t>
            </w:r>
            <w:r>
              <w:t>,</w:t>
            </w:r>
            <w:r>
              <w:rPr>
                <w:color w:val="000000"/>
                <w:shd w:val="clear" w:color="auto" w:fill="FFFFFF"/>
              </w:rPr>
              <w:t xml:space="preserve"> základní </w:t>
            </w:r>
            <w:r w:rsidRPr="00AC18BA">
              <w:rPr>
                <w:color w:val="000000"/>
                <w:shd w:val="clear" w:color="auto" w:fill="FFFFFF"/>
              </w:rPr>
              <w:t>teoretické a praktické znalosti</w:t>
            </w:r>
            <w:r>
              <w:rPr>
                <w:color w:val="000000"/>
                <w:shd w:val="clear" w:color="auto" w:fill="FFFFFF"/>
              </w:rPr>
              <w:t xml:space="preserve">, odpovídajícím současným </w:t>
            </w:r>
            <w:r w:rsidRPr="00AC18BA">
              <w:rPr>
                <w:color w:val="000000"/>
                <w:shd w:val="clear" w:color="auto" w:fill="FFFFFF"/>
              </w:rPr>
              <w:t xml:space="preserve"> nárok</w:t>
            </w:r>
            <w:r>
              <w:rPr>
                <w:color w:val="000000"/>
                <w:shd w:val="clear" w:color="auto" w:fill="FFFFFF"/>
              </w:rPr>
              <w:t xml:space="preserve">ům kladeným na </w:t>
            </w:r>
            <w:r>
              <w:t>proces prezentace</w:t>
            </w:r>
            <w:r w:rsidRPr="00AC18BA">
              <w:t xml:space="preserve"> </w:t>
            </w:r>
            <w:r>
              <w:t xml:space="preserve">a sebeprezentace </w:t>
            </w:r>
            <w:r w:rsidRPr="00AC18BA">
              <w:t xml:space="preserve">mladých autorů </w:t>
            </w:r>
            <w:r>
              <w:t xml:space="preserve">a teoretiků. </w:t>
            </w:r>
          </w:p>
          <w:p w:rsidR="00782579" w:rsidRDefault="00782579" w:rsidP="00004709">
            <w:r>
              <w:t xml:space="preserve">Využívat nabytých </w:t>
            </w:r>
            <w:r w:rsidRPr="00AC18BA">
              <w:t xml:space="preserve">znalosti o historickém vývoji a současných trendech </w:t>
            </w:r>
            <w:r>
              <w:t xml:space="preserve">ve fotografii v oblasti </w:t>
            </w:r>
            <w:r w:rsidRPr="00AC18BA">
              <w:t xml:space="preserve">výtvarné </w:t>
            </w:r>
            <w:r>
              <w:t xml:space="preserve">tvorby a </w:t>
            </w:r>
            <w:r w:rsidRPr="00AC18BA">
              <w:t>ku</w:t>
            </w:r>
            <w:r>
              <w:t xml:space="preserve">ltury. </w:t>
            </w:r>
            <w:r w:rsidRPr="00AC18BA">
              <w:t>Uplatňovat vlastní</w:t>
            </w:r>
            <w:r>
              <w:t xml:space="preserve"> pohled prostřednictvím fotografie -  prezentačně, prostřednictvím fotografie výtvarně vnímat a</w:t>
            </w:r>
            <w:r w:rsidRPr="00AC18BA">
              <w:t xml:space="preserve"> myslet</w:t>
            </w:r>
            <w:r>
              <w:t xml:space="preserve">. </w:t>
            </w:r>
            <w:r w:rsidRPr="00AC18BA">
              <w:t>Využívat výtvarné a výraz</w:t>
            </w:r>
            <w:r>
              <w:t>ové možnosti jednotlivých médií a</w:t>
            </w:r>
            <w:r w:rsidRPr="00AC18BA">
              <w:t xml:space="preserve"> techn</w:t>
            </w:r>
            <w:r>
              <w:t>ologických postupů</w:t>
            </w:r>
            <w:r w:rsidRPr="00AC18BA">
              <w:t>, hledat a využívat inspirační zdroje</w:t>
            </w:r>
            <w:r>
              <w:t xml:space="preserve"> a sociální sítě.</w:t>
            </w:r>
          </w:p>
          <w:p w:rsidR="00782579" w:rsidRDefault="00782579" w:rsidP="00004709"/>
          <w:p w:rsidR="00782579" w:rsidRDefault="00782579" w:rsidP="00004709">
            <w:r>
              <w:t xml:space="preserve">1. Úvod do problematiky výtvarné dokumentační tvorby </w:t>
            </w:r>
          </w:p>
          <w:p w:rsidR="00782579" w:rsidRDefault="00782579" w:rsidP="00004709">
            <w:r>
              <w:t>2. Umění ve fotografii, fotografie umění</w:t>
            </w:r>
          </w:p>
          <w:p w:rsidR="00782579" w:rsidRDefault="00782579" w:rsidP="00004709">
            <w:r>
              <w:t>3. Fotografické přístroje - vývoj, základní části fotografického přístroje</w:t>
            </w:r>
          </w:p>
          <w:p w:rsidR="00782579" w:rsidRDefault="00782579" w:rsidP="00004709">
            <w:r>
              <w:t>4. Expozice, současné technologické postupy-fotografické materiály</w:t>
            </w:r>
          </w:p>
          <w:p w:rsidR="00782579" w:rsidRDefault="00782579" w:rsidP="00004709">
            <w:r>
              <w:t>5. Od reprodukce k interpretaci</w:t>
            </w:r>
          </w:p>
          <w:p w:rsidR="00782579" w:rsidRDefault="00782579" w:rsidP="00004709">
            <w:r>
              <w:t>6. Fotografie a její uplatnění v galerijní praxi</w:t>
            </w:r>
          </w:p>
          <w:p w:rsidR="00782579" w:rsidRDefault="00782579" w:rsidP="00004709">
            <w:r>
              <w:t>7. Prezentační formy a možnosti</w:t>
            </w:r>
          </w:p>
          <w:p w:rsidR="00782579" w:rsidRDefault="00782579" w:rsidP="00004709">
            <w:r>
              <w:t xml:space="preserve">8. Exkurze  </w:t>
            </w:r>
          </w:p>
          <w:p w:rsidR="00782579" w:rsidRDefault="00782579" w:rsidP="00004709">
            <w:r>
              <w:t>9. Zadání praktické práce</w:t>
            </w:r>
          </w:p>
          <w:p w:rsidR="00782579" w:rsidRDefault="00782579" w:rsidP="00004709">
            <w:r>
              <w:t>10. Konzultace zadání</w:t>
            </w:r>
          </w:p>
          <w:p w:rsidR="00782579" w:rsidRDefault="00782579" w:rsidP="00004709">
            <w:r>
              <w:t>11. Hodnotící kolokvium - prezentace prací</w:t>
            </w:r>
          </w:p>
          <w:p w:rsidR="00782579" w:rsidRDefault="00782579" w:rsidP="00004709">
            <w:pPr>
              <w:jc w:val="both"/>
            </w:pPr>
          </w:p>
        </w:tc>
      </w:tr>
      <w:tr w:rsidR="00782579" w:rsidTr="00004709">
        <w:trPr>
          <w:trHeight w:val="265"/>
        </w:trPr>
        <w:tc>
          <w:tcPr>
            <w:tcW w:w="3653" w:type="dxa"/>
            <w:gridSpan w:val="2"/>
            <w:tcBorders>
              <w:top w:val="nil"/>
            </w:tcBorders>
            <w:shd w:val="clear" w:color="auto" w:fill="F7CAAC"/>
          </w:tcPr>
          <w:p w:rsidR="00782579" w:rsidRDefault="00782579" w:rsidP="00004709">
            <w:pPr>
              <w:jc w:val="both"/>
            </w:pPr>
            <w:r>
              <w:rPr>
                <w:b/>
              </w:rPr>
              <w:t>Studijní literatura a studijní pomůcky</w:t>
            </w:r>
          </w:p>
        </w:tc>
        <w:tc>
          <w:tcPr>
            <w:tcW w:w="6202" w:type="dxa"/>
            <w:gridSpan w:val="6"/>
            <w:tcBorders>
              <w:top w:val="nil"/>
              <w:bottom w:val="nil"/>
            </w:tcBorders>
          </w:tcPr>
          <w:p w:rsidR="00782579" w:rsidRDefault="00782579" w:rsidP="00004709">
            <w:pPr>
              <w:jc w:val="both"/>
            </w:pPr>
          </w:p>
        </w:tc>
      </w:tr>
      <w:tr w:rsidR="00782579" w:rsidTr="00004709">
        <w:trPr>
          <w:trHeight w:val="850"/>
        </w:trPr>
        <w:tc>
          <w:tcPr>
            <w:tcW w:w="9855" w:type="dxa"/>
            <w:gridSpan w:val="8"/>
            <w:tcBorders>
              <w:top w:val="nil"/>
            </w:tcBorders>
          </w:tcPr>
          <w:p w:rsidR="00782579" w:rsidRDefault="00782579" w:rsidP="00004709">
            <w:pPr>
              <w:jc w:val="both"/>
            </w:pPr>
          </w:p>
          <w:p w:rsidR="00C4042F" w:rsidRPr="004C2EFC" w:rsidRDefault="00C4042F" w:rsidP="00C4042F">
            <w:pPr>
              <w:rPr>
                <w:b/>
              </w:rPr>
            </w:pPr>
            <w:r w:rsidRPr="004C2EFC">
              <w:rPr>
                <w:b/>
              </w:rPr>
              <w:t>Povinná:</w:t>
            </w:r>
          </w:p>
          <w:p w:rsidR="00C4042F" w:rsidRDefault="00C4042F" w:rsidP="00C4042F">
            <w:r>
              <w:t>FREEMAN,M. Průvodce světem digitální fotografie</w:t>
            </w:r>
          </w:p>
          <w:p w:rsidR="00C4042F" w:rsidRDefault="00C4042F" w:rsidP="00C4042F">
            <w:r>
              <w:t>Kol. autorů. Technické základy fotografie</w:t>
            </w:r>
          </w:p>
          <w:p w:rsidR="00C4042F" w:rsidRDefault="00C4042F" w:rsidP="00C4042F">
            <w:r>
              <w:t>TŮMA,T. Kreativní digitální fotografie</w:t>
            </w:r>
          </w:p>
          <w:p w:rsidR="00C4042F" w:rsidRPr="005F5287" w:rsidRDefault="00C4042F" w:rsidP="00C4042F">
            <w:r>
              <w:t xml:space="preserve">MARCOCI,R. </w:t>
            </w:r>
            <w:r w:rsidRPr="005F5287">
              <w:rPr>
                <w:bCs/>
              </w:rPr>
              <w:t>The Original Copy</w:t>
            </w:r>
            <w:r w:rsidRPr="00E96EB4">
              <w:rPr>
                <w:bCs/>
                <w:sz w:val="24"/>
                <w:szCs w:val="24"/>
              </w:rPr>
              <w:t xml:space="preserve"> </w:t>
            </w:r>
            <w:r>
              <w:rPr>
                <w:bCs/>
                <w:sz w:val="24"/>
                <w:szCs w:val="24"/>
              </w:rPr>
              <w:t xml:space="preserve"> </w:t>
            </w:r>
          </w:p>
          <w:p w:rsidR="00C4042F" w:rsidRDefault="00C4042F" w:rsidP="00C4042F">
            <w:r>
              <w:t>PETERSON, B. Naučte se exponovat kreativně</w:t>
            </w:r>
          </w:p>
          <w:p w:rsidR="00C4042F" w:rsidRDefault="00C4042F" w:rsidP="00C4042F"/>
          <w:p w:rsidR="00C4042F" w:rsidRPr="004C2EFC" w:rsidRDefault="00C4042F" w:rsidP="00C4042F">
            <w:pPr>
              <w:autoSpaceDE w:val="0"/>
              <w:autoSpaceDN w:val="0"/>
              <w:adjustRightInd w:val="0"/>
              <w:rPr>
                <w:b/>
              </w:rPr>
            </w:pPr>
            <w:r w:rsidRPr="004C2EFC">
              <w:rPr>
                <w:b/>
              </w:rPr>
              <w:t>Doporučená:</w:t>
            </w:r>
          </w:p>
          <w:p w:rsidR="00C4042F" w:rsidRPr="005F5287" w:rsidRDefault="00C4042F" w:rsidP="00C4042F">
            <w:pPr>
              <w:autoSpaceDE w:val="0"/>
              <w:autoSpaceDN w:val="0"/>
              <w:adjustRightInd w:val="0"/>
            </w:pPr>
            <w:r w:rsidRPr="005F5287">
              <w:t>B</w:t>
            </w:r>
            <w:r>
              <w:t xml:space="preserve">AUMAN, Z. </w:t>
            </w:r>
            <w:r w:rsidRPr="005F5287">
              <w:t xml:space="preserve">Tekutá modernita. </w:t>
            </w:r>
          </w:p>
          <w:p w:rsidR="00C4042F" w:rsidRPr="005F5287" w:rsidRDefault="00C4042F" w:rsidP="00C4042F">
            <w:pPr>
              <w:autoSpaceDE w:val="0"/>
              <w:autoSpaceDN w:val="0"/>
              <w:adjustRightInd w:val="0"/>
            </w:pPr>
            <w:r w:rsidRPr="005F5287">
              <w:t>B</w:t>
            </w:r>
            <w:r>
              <w:t>AUMAN</w:t>
            </w:r>
            <w:r w:rsidRPr="005F5287">
              <w:t xml:space="preserve">, Z. </w:t>
            </w:r>
            <w:r>
              <w:t>Úvahy o postmoderní době</w:t>
            </w:r>
          </w:p>
          <w:p w:rsidR="00C4042F" w:rsidRDefault="00C4042F" w:rsidP="00C4042F">
            <w:pPr>
              <w:autoSpaceDE w:val="0"/>
              <w:autoSpaceDN w:val="0"/>
              <w:adjustRightInd w:val="0"/>
              <w:rPr>
                <w:bCs/>
              </w:rPr>
            </w:pPr>
            <w:r w:rsidRPr="005F5287">
              <w:rPr>
                <w:bCs/>
              </w:rPr>
              <w:t>B</w:t>
            </w:r>
            <w:r>
              <w:rPr>
                <w:bCs/>
              </w:rPr>
              <w:t>URTON</w:t>
            </w:r>
            <w:r w:rsidRPr="005F5287">
              <w:rPr>
                <w:bCs/>
              </w:rPr>
              <w:t xml:space="preserve">, G., </w:t>
            </w:r>
            <w:r>
              <w:rPr>
                <w:bCs/>
              </w:rPr>
              <w:t>JIRÁK</w:t>
            </w:r>
            <w:r w:rsidRPr="005F5287">
              <w:rPr>
                <w:bCs/>
              </w:rPr>
              <w:t xml:space="preserve">, J. </w:t>
            </w:r>
            <w:r>
              <w:rPr>
                <w:bCs/>
              </w:rPr>
              <w:t>Úvod do studia médií</w:t>
            </w:r>
          </w:p>
          <w:p w:rsidR="00C4042F" w:rsidRDefault="00C4042F" w:rsidP="00C4042F">
            <w:r>
              <w:t>PIHAN, r. Mistrovská práce s DSLR</w:t>
            </w:r>
          </w:p>
          <w:p w:rsidR="00C4042F" w:rsidRDefault="00C4042F" w:rsidP="00C4042F">
            <w:pPr>
              <w:autoSpaceDE w:val="0"/>
              <w:autoSpaceDN w:val="0"/>
              <w:adjustRightInd w:val="0"/>
              <w:rPr>
                <w:bCs/>
              </w:rPr>
            </w:pPr>
            <w:r w:rsidRPr="005F5287">
              <w:t>T</w:t>
            </w:r>
            <w:r>
              <w:t>HOMSON</w:t>
            </w:r>
            <w:r w:rsidRPr="005F5287">
              <w:t>, J. B. Média a modernita</w:t>
            </w:r>
            <w:r w:rsidRPr="005F5287">
              <w:rPr>
                <w:bCs/>
              </w:rPr>
              <w:t xml:space="preserve"> </w:t>
            </w:r>
          </w:p>
          <w:p w:rsidR="00782579" w:rsidRDefault="00782579" w:rsidP="004C2EFC">
            <w:pPr>
              <w:autoSpaceDE w:val="0"/>
              <w:autoSpaceDN w:val="0"/>
              <w:adjustRightInd w:val="0"/>
            </w:pPr>
          </w:p>
        </w:tc>
      </w:tr>
      <w:tr w:rsidR="00373313" w:rsidTr="00A62144">
        <w:tc>
          <w:tcPr>
            <w:tcW w:w="9855" w:type="dxa"/>
            <w:gridSpan w:val="8"/>
            <w:tcBorders>
              <w:bottom w:val="double" w:sz="4" w:space="0" w:color="auto"/>
            </w:tcBorders>
            <w:shd w:val="clear" w:color="auto" w:fill="BDD6EE"/>
          </w:tcPr>
          <w:p w:rsidR="00373313" w:rsidRDefault="00373313" w:rsidP="00A62144">
            <w:pPr>
              <w:jc w:val="both"/>
              <w:rPr>
                <w:b/>
                <w:sz w:val="28"/>
              </w:rPr>
            </w:pPr>
            <w:r>
              <w:lastRenderedPageBreak/>
              <w:br w:type="page"/>
            </w:r>
            <w:r>
              <w:rPr>
                <w:b/>
                <w:sz w:val="28"/>
              </w:rPr>
              <w:t>B-III – Charakteristika studijního předmětu</w:t>
            </w:r>
          </w:p>
        </w:tc>
      </w:tr>
      <w:tr w:rsidR="00373313" w:rsidTr="00A62144">
        <w:tc>
          <w:tcPr>
            <w:tcW w:w="3086" w:type="dxa"/>
            <w:tcBorders>
              <w:top w:val="double" w:sz="4" w:space="0" w:color="auto"/>
            </w:tcBorders>
            <w:shd w:val="clear" w:color="auto" w:fill="F7CAAC"/>
          </w:tcPr>
          <w:p w:rsidR="00373313" w:rsidRDefault="00373313" w:rsidP="00A62144">
            <w:pPr>
              <w:jc w:val="both"/>
              <w:rPr>
                <w:b/>
              </w:rPr>
            </w:pPr>
            <w:r>
              <w:rPr>
                <w:b/>
              </w:rPr>
              <w:t>Název studijního předmětu</w:t>
            </w:r>
          </w:p>
        </w:tc>
        <w:tc>
          <w:tcPr>
            <w:tcW w:w="6769" w:type="dxa"/>
            <w:gridSpan w:val="7"/>
            <w:tcBorders>
              <w:top w:val="double" w:sz="4" w:space="0" w:color="auto"/>
            </w:tcBorders>
          </w:tcPr>
          <w:p w:rsidR="00373313" w:rsidRPr="00E4026E" w:rsidRDefault="00373313" w:rsidP="00A62144">
            <w:pPr>
              <w:jc w:val="both"/>
              <w:rPr>
                <w:color w:val="44546A" w:themeColor="text2"/>
              </w:rPr>
            </w:pPr>
            <w:r>
              <w:t>Odborná angličtina I</w:t>
            </w:r>
          </w:p>
        </w:tc>
      </w:tr>
      <w:tr w:rsidR="00373313" w:rsidTr="00A62144">
        <w:tc>
          <w:tcPr>
            <w:tcW w:w="3086" w:type="dxa"/>
            <w:shd w:val="clear" w:color="auto" w:fill="F7CAAC"/>
          </w:tcPr>
          <w:p w:rsidR="00373313" w:rsidRDefault="00373313" w:rsidP="00A62144">
            <w:pPr>
              <w:rPr>
                <w:b/>
              </w:rPr>
            </w:pPr>
            <w:r>
              <w:rPr>
                <w:b/>
              </w:rPr>
              <w:t>Typ předmětu</w:t>
            </w:r>
          </w:p>
        </w:tc>
        <w:tc>
          <w:tcPr>
            <w:tcW w:w="3406" w:type="dxa"/>
            <w:gridSpan w:val="4"/>
          </w:tcPr>
          <w:p w:rsidR="00373313" w:rsidRDefault="00373313" w:rsidP="00A62144">
            <w:pPr>
              <w:jc w:val="both"/>
            </w:pPr>
            <w:r>
              <w:t>povinný</w:t>
            </w:r>
          </w:p>
        </w:tc>
        <w:tc>
          <w:tcPr>
            <w:tcW w:w="2695" w:type="dxa"/>
            <w:gridSpan w:val="2"/>
            <w:shd w:val="clear" w:color="auto" w:fill="F7CAAC"/>
          </w:tcPr>
          <w:p w:rsidR="00373313" w:rsidRDefault="00373313" w:rsidP="00A62144">
            <w:pPr>
              <w:jc w:val="both"/>
            </w:pPr>
            <w:r>
              <w:rPr>
                <w:b/>
              </w:rPr>
              <w:t>doporučený ročník/semestr</w:t>
            </w:r>
          </w:p>
        </w:tc>
        <w:tc>
          <w:tcPr>
            <w:tcW w:w="668" w:type="dxa"/>
          </w:tcPr>
          <w:p w:rsidR="00373313" w:rsidRPr="00E4026E" w:rsidRDefault="00373313" w:rsidP="00A62144">
            <w:pPr>
              <w:jc w:val="both"/>
            </w:pPr>
            <w:r w:rsidRPr="00E4026E">
              <w:t>1/ZS</w:t>
            </w:r>
          </w:p>
        </w:tc>
      </w:tr>
      <w:tr w:rsidR="00373313" w:rsidTr="00A62144">
        <w:tc>
          <w:tcPr>
            <w:tcW w:w="3086" w:type="dxa"/>
            <w:shd w:val="clear" w:color="auto" w:fill="F7CAAC"/>
          </w:tcPr>
          <w:p w:rsidR="00373313" w:rsidRDefault="00373313" w:rsidP="00A62144">
            <w:pPr>
              <w:jc w:val="both"/>
              <w:rPr>
                <w:b/>
              </w:rPr>
            </w:pPr>
            <w:r>
              <w:rPr>
                <w:b/>
              </w:rPr>
              <w:t>Rozsah studijního předmětu</w:t>
            </w:r>
          </w:p>
        </w:tc>
        <w:tc>
          <w:tcPr>
            <w:tcW w:w="1701" w:type="dxa"/>
            <w:gridSpan w:val="2"/>
          </w:tcPr>
          <w:p w:rsidR="00373313" w:rsidRPr="00E4026E" w:rsidRDefault="00373313" w:rsidP="00A62144">
            <w:pPr>
              <w:jc w:val="both"/>
              <w:rPr>
                <w:color w:val="44546A" w:themeColor="text2"/>
              </w:rPr>
            </w:pPr>
            <w:r w:rsidRPr="00E4026E">
              <w:rPr>
                <w:rFonts w:eastAsia="Calibri"/>
              </w:rPr>
              <w:t>26s</w:t>
            </w:r>
          </w:p>
        </w:tc>
        <w:tc>
          <w:tcPr>
            <w:tcW w:w="889" w:type="dxa"/>
            <w:shd w:val="clear" w:color="auto" w:fill="F7CAAC"/>
          </w:tcPr>
          <w:p w:rsidR="00373313" w:rsidRDefault="00373313" w:rsidP="00A62144">
            <w:pPr>
              <w:jc w:val="both"/>
              <w:rPr>
                <w:b/>
              </w:rPr>
            </w:pPr>
            <w:r>
              <w:rPr>
                <w:b/>
              </w:rPr>
              <w:t xml:space="preserve">hod. </w:t>
            </w:r>
          </w:p>
        </w:tc>
        <w:tc>
          <w:tcPr>
            <w:tcW w:w="816" w:type="dxa"/>
          </w:tcPr>
          <w:p w:rsidR="00373313" w:rsidRPr="00E4026E" w:rsidRDefault="00373313" w:rsidP="00A62144">
            <w:pPr>
              <w:jc w:val="both"/>
            </w:pPr>
            <w:r w:rsidRPr="00E4026E">
              <w:t>26</w:t>
            </w:r>
          </w:p>
        </w:tc>
        <w:tc>
          <w:tcPr>
            <w:tcW w:w="2156" w:type="dxa"/>
            <w:shd w:val="clear" w:color="auto" w:fill="F7CAAC"/>
          </w:tcPr>
          <w:p w:rsidR="00373313" w:rsidRDefault="00373313" w:rsidP="00A62144">
            <w:pPr>
              <w:jc w:val="both"/>
              <w:rPr>
                <w:b/>
              </w:rPr>
            </w:pPr>
            <w:r>
              <w:rPr>
                <w:b/>
              </w:rPr>
              <w:t>kreditů</w:t>
            </w:r>
          </w:p>
        </w:tc>
        <w:tc>
          <w:tcPr>
            <w:tcW w:w="1207" w:type="dxa"/>
            <w:gridSpan w:val="2"/>
          </w:tcPr>
          <w:p w:rsidR="00373313" w:rsidRPr="00E4026E" w:rsidRDefault="00373313" w:rsidP="00A62144">
            <w:pPr>
              <w:jc w:val="both"/>
            </w:pPr>
            <w:r>
              <w:t>2</w:t>
            </w:r>
          </w:p>
        </w:tc>
      </w:tr>
      <w:tr w:rsidR="00373313" w:rsidTr="00A62144">
        <w:tc>
          <w:tcPr>
            <w:tcW w:w="3086" w:type="dxa"/>
            <w:shd w:val="clear" w:color="auto" w:fill="F7CAAC"/>
          </w:tcPr>
          <w:p w:rsidR="00373313" w:rsidRDefault="00373313" w:rsidP="00A62144">
            <w:pPr>
              <w:rPr>
                <w:b/>
                <w:sz w:val="22"/>
              </w:rPr>
            </w:pPr>
            <w:r>
              <w:rPr>
                <w:b/>
              </w:rPr>
              <w:t>Prerekvizity, korekvizity, ekvivalence</w:t>
            </w:r>
          </w:p>
        </w:tc>
        <w:tc>
          <w:tcPr>
            <w:tcW w:w="6769" w:type="dxa"/>
            <w:gridSpan w:val="7"/>
          </w:tcPr>
          <w:p w:rsidR="00373313" w:rsidRPr="006906D6" w:rsidRDefault="00373313" w:rsidP="00A62144">
            <w:pPr>
              <w:jc w:val="both"/>
              <w:rPr>
                <w:sz w:val="16"/>
                <w:szCs w:val="16"/>
              </w:rPr>
            </w:pPr>
          </w:p>
        </w:tc>
      </w:tr>
      <w:tr w:rsidR="00373313" w:rsidTr="00A62144">
        <w:tc>
          <w:tcPr>
            <w:tcW w:w="3086" w:type="dxa"/>
            <w:shd w:val="clear" w:color="auto" w:fill="F7CAAC"/>
          </w:tcPr>
          <w:p w:rsidR="00373313" w:rsidRDefault="00373313" w:rsidP="00A62144">
            <w:pPr>
              <w:rPr>
                <w:b/>
              </w:rPr>
            </w:pPr>
            <w:r>
              <w:rPr>
                <w:b/>
              </w:rPr>
              <w:t>Způsob ověření studijních výsledků</w:t>
            </w:r>
          </w:p>
        </w:tc>
        <w:tc>
          <w:tcPr>
            <w:tcW w:w="3406" w:type="dxa"/>
            <w:gridSpan w:val="4"/>
          </w:tcPr>
          <w:p w:rsidR="00373313" w:rsidRPr="008D0458" w:rsidRDefault="00373313" w:rsidP="00A62144">
            <w:pPr>
              <w:jc w:val="both"/>
              <w:rPr>
                <w:sz w:val="16"/>
                <w:szCs w:val="16"/>
              </w:rPr>
            </w:pPr>
            <w:r>
              <w:rPr>
                <w:rFonts w:eastAsia="Calibri"/>
              </w:rPr>
              <w:t>klasifikovaný zápočet</w:t>
            </w:r>
          </w:p>
        </w:tc>
        <w:tc>
          <w:tcPr>
            <w:tcW w:w="2156" w:type="dxa"/>
            <w:shd w:val="clear" w:color="auto" w:fill="F7CAAC"/>
          </w:tcPr>
          <w:p w:rsidR="00373313" w:rsidRDefault="00373313" w:rsidP="00A62144">
            <w:pPr>
              <w:jc w:val="both"/>
              <w:rPr>
                <w:b/>
              </w:rPr>
            </w:pPr>
            <w:r>
              <w:rPr>
                <w:b/>
              </w:rPr>
              <w:t>Forma výuky</w:t>
            </w:r>
          </w:p>
        </w:tc>
        <w:tc>
          <w:tcPr>
            <w:tcW w:w="1207" w:type="dxa"/>
            <w:gridSpan w:val="2"/>
          </w:tcPr>
          <w:p w:rsidR="00373313" w:rsidRPr="00E4026E" w:rsidRDefault="00373313" w:rsidP="00A62144">
            <w:pPr>
              <w:jc w:val="both"/>
            </w:pPr>
            <w:r w:rsidRPr="00E4026E">
              <w:rPr>
                <w:rFonts w:eastAsia="Calibri"/>
              </w:rPr>
              <w:t>seminář</w:t>
            </w:r>
          </w:p>
        </w:tc>
      </w:tr>
      <w:tr w:rsidR="00373313" w:rsidTr="00A62144">
        <w:tc>
          <w:tcPr>
            <w:tcW w:w="3086" w:type="dxa"/>
            <w:shd w:val="clear" w:color="auto" w:fill="F7CAAC"/>
          </w:tcPr>
          <w:p w:rsidR="00373313" w:rsidRDefault="00373313" w:rsidP="00A62144">
            <w:pPr>
              <w:rPr>
                <w:b/>
              </w:rPr>
            </w:pPr>
            <w:r>
              <w:rPr>
                <w:b/>
              </w:rPr>
              <w:t>Forma způsobu ověření studijních výsledků a další požadavky na studenta</w:t>
            </w:r>
          </w:p>
        </w:tc>
        <w:tc>
          <w:tcPr>
            <w:tcW w:w="6769" w:type="dxa"/>
            <w:gridSpan w:val="7"/>
            <w:tcBorders>
              <w:bottom w:val="nil"/>
            </w:tcBorders>
          </w:tcPr>
          <w:p w:rsidR="00373313" w:rsidRPr="008D0458" w:rsidRDefault="00373313" w:rsidP="00A62144">
            <w:pPr>
              <w:rPr>
                <w:color w:val="44546A" w:themeColor="text2"/>
                <w:sz w:val="16"/>
                <w:szCs w:val="16"/>
              </w:rPr>
            </w:pPr>
            <w:r>
              <w:t xml:space="preserve">Aktivní účast na seminářích a cvičeních minimálně 80 %. </w:t>
            </w:r>
            <w:r>
              <w:br/>
              <w:t xml:space="preserve">Písemný test z probrané látky, úspěšnost 60 % a více. </w:t>
            </w:r>
            <w:r>
              <w:br/>
              <w:t xml:space="preserve">Vypracování a odevzdání všech domácích prací v termínu. </w:t>
            </w:r>
            <w:r>
              <w:br/>
              <w:t xml:space="preserve">Prezentace v hodině s doprovodnými materiály v dohodnutém termínu. </w:t>
            </w:r>
            <w:r>
              <w:br/>
              <w:t>Pokud pedagog používá onlineovou podporu kurzu v programu Moodle, je povinností studenta se do tohoto programu zaregistrovat.</w:t>
            </w:r>
          </w:p>
        </w:tc>
      </w:tr>
      <w:tr w:rsidR="00373313" w:rsidTr="00A62144">
        <w:trPr>
          <w:trHeight w:val="554"/>
        </w:trPr>
        <w:tc>
          <w:tcPr>
            <w:tcW w:w="9855" w:type="dxa"/>
            <w:gridSpan w:val="8"/>
            <w:tcBorders>
              <w:top w:val="nil"/>
            </w:tcBorders>
          </w:tcPr>
          <w:p w:rsidR="00373313" w:rsidRDefault="00373313" w:rsidP="00A62144">
            <w:pPr>
              <w:jc w:val="both"/>
            </w:pPr>
          </w:p>
        </w:tc>
      </w:tr>
      <w:tr w:rsidR="00373313" w:rsidTr="00A62144">
        <w:trPr>
          <w:trHeight w:val="197"/>
        </w:trPr>
        <w:tc>
          <w:tcPr>
            <w:tcW w:w="3086" w:type="dxa"/>
            <w:tcBorders>
              <w:top w:val="nil"/>
            </w:tcBorders>
            <w:shd w:val="clear" w:color="auto" w:fill="F7CAAC"/>
          </w:tcPr>
          <w:p w:rsidR="00373313" w:rsidRDefault="00373313" w:rsidP="00A62144">
            <w:pPr>
              <w:jc w:val="both"/>
              <w:rPr>
                <w:b/>
              </w:rPr>
            </w:pPr>
            <w:r>
              <w:rPr>
                <w:b/>
              </w:rPr>
              <w:t>Garant předmětu</w:t>
            </w:r>
          </w:p>
        </w:tc>
        <w:tc>
          <w:tcPr>
            <w:tcW w:w="6769" w:type="dxa"/>
            <w:gridSpan w:val="7"/>
            <w:tcBorders>
              <w:top w:val="nil"/>
            </w:tcBorders>
          </w:tcPr>
          <w:p w:rsidR="00373313" w:rsidRPr="00E4026E" w:rsidRDefault="00373313" w:rsidP="00A62144">
            <w:pPr>
              <w:jc w:val="both"/>
            </w:pPr>
            <w:r>
              <w:rPr>
                <w:rFonts w:eastAsia="Calibri"/>
              </w:rPr>
              <w:t>Mgr. Hana Atcheson</w:t>
            </w:r>
          </w:p>
        </w:tc>
      </w:tr>
      <w:tr w:rsidR="00373313" w:rsidRPr="008D0458" w:rsidTr="00A62144">
        <w:trPr>
          <w:trHeight w:val="243"/>
        </w:trPr>
        <w:tc>
          <w:tcPr>
            <w:tcW w:w="3086" w:type="dxa"/>
            <w:tcBorders>
              <w:top w:val="nil"/>
            </w:tcBorders>
            <w:shd w:val="clear" w:color="auto" w:fill="F7CAAC"/>
          </w:tcPr>
          <w:p w:rsidR="00373313" w:rsidRDefault="00373313" w:rsidP="00A62144">
            <w:pPr>
              <w:rPr>
                <w:b/>
              </w:rPr>
            </w:pPr>
            <w:r>
              <w:rPr>
                <w:b/>
              </w:rPr>
              <w:t>Zapojení garanta do výuky předmětu</w:t>
            </w:r>
          </w:p>
        </w:tc>
        <w:tc>
          <w:tcPr>
            <w:tcW w:w="6769" w:type="dxa"/>
            <w:gridSpan w:val="7"/>
            <w:tcBorders>
              <w:top w:val="nil"/>
            </w:tcBorders>
          </w:tcPr>
          <w:p w:rsidR="00373313" w:rsidRPr="00E4026E" w:rsidRDefault="00373313" w:rsidP="00A62144">
            <w:pPr>
              <w:jc w:val="both"/>
            </w:pPr>
            <w:r>
              <w:rPr>
                <w:rFonts w:eastAsia="Calibri"/>
              </w:rPr>
              <w:t xml:space="preserve">100 </w:t>
            </w:r>
            <w:r w:rsidRPr="00E4026E">
              <w:rPr>
                <w:rFonts w:eastAsia="Calibri"/>
              </w:rPr>
              <w:t>%</w:t>
            </w:r>
            <w:r>
              <w:rPr>
                <w:rFonts w:eastAsia="Calibri"/>
              </w:rPr>
              <w:t xml:space="preserve"> </w:t>
            </w:r>
          </w:p>
        </w:tc>
      </w:tr>
      <w:tr w:rsidR="00373313" w:rsidTr="00A62144">
        <w:tc>
          <w:tcPr>
            <w:tcW w:w="3086" w:type="dxa"/>
            <w:shd w:val="clear" w:color="auto" w:fill="F7CAAC"/>
          </w:tcPr>
          <w:p w:rsidR="00373313" w:rsidRDefault="00373313" w:rsidP="00A62144">
            <w:pPr>
              <w:jc w:val="both"/>
              <w:rPr>
                <w:b/>
              </w:rPr>
            </w:pPr>
            <w:r>
              <w:rPr>
                <w:b/>
              </w:rPr>
              <w:t>Vyučující</w:t>
            </w:r>
          </w:p>
        </w:tc>
        <w:tc>
          <w:tcPr>
            <w:tcW w:w="6769" w:type="dxa"/>
            <w:gridSpan w:val="7"/>
            <w:tcBorders>
              <w:bottom w:val="nil"/>
            </w:tcBorders>
          </w:tcPr>
          <w:p w:rsidR="00373313" w:rsidRPr="00E4026E" w:rsidRDefault="00373313" w:rsidP="00A62144">
            <w:pPr>
              <w:jc w:val="both"/>
            </w:pPr>
            <w:r>
              <w:rPr>
                <w:rFonts w:eastAsia="Calibri"/>
              </w:rPr>
              <w:t>Mgr. Hana Atcheson</w:t>
            </w:r>
          </w:p>
        </w:tc>
      </w:tr>
      <w:tr w:rsidR="00373313" w:rsidTr="00A62144">
        <w:trPr>
          <w:trHeight w:val="554"/>
        </w:trPr>
        <w:tc>
          <w:tcPr>
            <w:tcW w:w="9855" w:type="dxa"/>
            <w:gridSpan w:val="8"/>
            <w:tcBorders>
              <w:top w:val="nil"/>
            </w:tcBorders>
          </w:tcPr>
          <w:p w:rsidR="00373313" w:rsidRDefault="00373313" w:rsidP="00A62144">
            <w:pPr>
              <w:jc w:val="both"/>
            </w:pPr>
          </w:p>
        </w:tc>
      </w:tr>
      <w:tr w:rsidR="00373313" w:rsidTr="00A62144">
        <w:tc>
          <w:tcPr>
            <w:tcW w:w="3086" w:type="dxa"/>
            <w:shd w:val="clear" w:color="auto" w:fill="F7CAAC"/>
          </w:tcPr>
          <w:p w:rsidR="00373313" w:rsidRDefault="00373313" w:rsidP="00A62144">
            <w:pPr>
              <w:jc w:val="both"/>
              <w:rPr>
                <w:b/>
              </w:rPr>
            </w:pPr>
            <w:r>
              <w:rPr>
                <w:b/>
              </w:rPr>
              <w:t>Stručná anotace předmětu</w:t>
            </w:r>
          </w:p>
        </w:tc>
        <w:tc>
          <w:tcPr>
            <w:tcW w:w="6769" w:type="dxa"/>
            <w:gridSpan w:val="7"/>
            <w:tcBorders>
              <w:bottom w:val="nil"/>
            </w:tcBorders>
          </w:tcPr>
          <w:p w:rsidR="00373313" w:rsidRPr="00A908E0" w:rsidRDefault="00373313" w:rsidP="00A62144">
            <w:pPr>
              <w:jc w:val="both"/>
              <w:rPr>
                <w:sz w:val="16"/>
                <w:szCs w:val="16"/>
              </w:rPr>
            </w:pPr>
          </w:p>
        </w:tc>
      </w:tr>
      <w:tr w:rsidR="00373313" w:rsidTr="00A62144">
        <w:trPr>
          <w:trHeight w:val="1554"/>
        </w:trPr>
        <w:tc>
          <w:tcPr>
            <w:tcW w:w="9855" w:type="dxa"/>
            <w:gridSpan w:val="8"/>
            <w:tcBorders>
              <w:top w:val="nil"/>
              <w:bottom w:val="single" w:sz="12" w:space="0" w:color="auto"/>
            </w:tcBorders>
          </w:tcPr>
          <w:p w:rsidR="00373313" w:rsidRDefault="00373313" w:rsidP="00A62144">
            <w:pPr>
              <w:jc w:val="both"/>
            </w:pPr>
          </w:p>
          <w:p w:rsidR="00373313" w:rsidRDefault="00373313" w:rsidP="00A62144">
            <w:r>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br/>
              <w:t xml:space="preserve">Předmět si klade za cíl svým absolventům zvýšit schopnost studovat odbornou literaturu, zlepšit jazykovou vybavenost a tím také rozšířit možnost účasti na zahraničních výstavách či v zahraničních soutěžích. </w:t>
            </w:r>
          </w:p>
          <w:p w:rsidR="00373313" w:rsidRDefault="00373313" w:rsidP="00A62144"/>
          <w:p w:rsidR="00373313" w:rsidRDefault="00373313" w:rsidP="00A62144">
            <w:r>
              <w:t xml:space="preserve">Obsah předmětu je sestaven podle autorského učebního materiálu "English for Art, Design and Multimedia". </w:t>
            </w:r>
            <w:r>
              <w:br/>
              <w:t xml:space="preserve">- Prvky a principy designu. </w:t>
            </w:r>
            <w:r>
              <w:br/>
              <w:t xml:space="preserve">- Materiály, vzory a barvy. </w:t>
            </w:r>
            <w:r>
              <w:br/>
              <w:t xml:space="preserve">- Tvary. </w:t>
            </w:r>
            <w:r>
              <w:br/>
              <w:t xml:space="preserve">- Navrhovací procesy. </w:t>
            </w:r>
            <w:r>
              <w:br/>
              <w:t xml:space="preserve">- Média a reklama. </w:t>
            </w:r>
            <w:r>
              <w:br/>
              <w:t xml:space="preserve">- Profese a náplň práce vybraných výtvarníků. </w:t>
            </w:r>
            <w:r>
              <w:br/>
              <w:t xml:space="preserve">- Filmové natáčení a tvorba filmu. </w:t>
            </w:r>
            <w:r>
              <w:br/>
              <w:t>- Soutěže.</w:t>
            </w:r>
          </w:p>
          <w:p w:rsidR="00373313" w:rsidRDefault="00373313" w:rsidP="00A62144">
            <w:pPr>
              <w:jc w:val="both"/>
            </w:pPr>
          </w:p>
        </w:tc>
      </w:tr>
      <w:tr w:rsidR="00373313" w:rsidTr="00A62144">
        <w:trPr>
          <w:trHeight w:val="265"/>
        </w:trPr>
        <w:tc>
          <w:tcPr>
            <w:tcW w:w="3653" w:type="dxa"/>
            <w:gridSpan w:val="2"/>
            <w:tcBorders>
              <w:top w:val="nil"/>
            </w:tcBorders>
            <w:shd w:val="clear" w:color="auto" w:fill="F7CAAC"/>
          </w:tcPr>
          <w:p w:rsidR="00373313" w:rsidRDefault="00373313" w:rsidP="00A62144">
            <w:pPr>
              <w:jc w:val="both"/>
            </w:pPr>
            <w:r>
              <w:rPr>
                <w:b/>
              </w:rPr>
              <w:t>Studijní literatura a studijní pomůcky</w:t>
            </w:r>
          </w:p>
        </w:tc>
        <w:tc>
          <w:tcPr>
            <w:tcW w:w="6202" w:type="dxa"/>
            <w:gridSpan w:val="6"/>
            <w:tcBorders>
              <w:top w:val="nil"/>
              <w:bottom w:val="nil"/>
            </w:tcBorders>
          </w:tcPr>
          <w:p w:rsidR="00373313" w:rsidRDefault="00373313" w:rsidP="00A62144">
            <w:pPr>
              <w:jc w:val="both"/>
            </w:pPr>
          </w:p>
        </w:tc>
      </w:tr>
      <w:tr w:rsidR="00373313" w:rsidTr="009F6597">
        <w:trPr>
          <w:trHeight w:val="2866"/>
        </w:trPr>
        <w:tc>
          <w:tcPr>
            <w:tcW w:w="9855" w:type="dxa"/>
            <w:gridSpan w:val="8"/>
            <w:tcBorders>
              <w:top w:val="nil"/>
            </w:tcBorders>
          </w:tcPr>
          <w:p w:rsidR="00373313" w:rsidRDefault="00373313" w:rsidP="00A62144"/>
          <w:p w:rsidR="00B14297" w:rsidRPr="00B14297" w:rsidRDefault="00B14297" w:rsidP="00A62144">
            <w:pPr>
              <w:rPr>
                <w:b/>
              </w:rPr>
            </w:pPr>
            <w:r>
              <w:rPr>
                <w:b/>
              </w:rPr>
              <w:t>Povinná</w:t>
            </w:r>
            <w:r w:rsidRPr="00B14297">
              <w:rPr>
                <w:b/>
              </w:rPr>
              <w:t>:</w:t>
            </w:r>
          </w:p>
          <w:p w:rsidR="00B14297" w:rsidRDefault="003B4932" w:rsidP="00A62144">
            <w:r>
              <w:t>ATCHESON, H. JANASOVÁ, H. SKOŘEPOVÁ</w:t>
            </w:r>
            <w:r w:rsidR="00373313">
              <w:t xml:space="preserve">. </w:t>
            </w:r>
            <w:r w:rsidR="00373313">
              <w:rPr>
                <w:i/>
                <w:iCs/>
              </w:rPr>
              <w:t>English for Art, Design and Multimedia</w:t>
            </w:r>
            <w:r w:rsidR="00373313">
              <w:t>. UTB ve Zlíně, 2011. ISBN 9788074541209.</w:t>
            </w:r>
          </w:p>
          <w:p w:rsidR="00373313" w:rsidRDefault="00373313" w:rsidP="00A62144">
            <w:r>
              <w:t xml:space="preserve"> </w:t>
            </w:r>
          </w:p>
          <w:p w:rsidR="00B14297" w:rsidRPr="00B14297" w:rsidRDefault="00B14297" w:rsidP="00A62144">
            <w:pPr>
              <w:rPr>
                <w:b/>
              </w:rPr>
            </w:pPr>
            <w:r>
              <w:rPr>
                <w:b/>
              </w:rPr>
              <w:t>Doporučená</w:t>
            </w:r>
            <w:r w:rsidRPr="00B14297">
              <w:rPr>
                <w:b/>
              </w:rPr>
              <w:t>:</w:t>
            </w:r>
          </w:p>
          <w:p w:rsidR="00373313" w:rsidRDefault="00373313" w:rsidP="00A62144">
            <w:r>
              <w:t xml:space="preserve">FINEBERG, J. </w:t>
            </w:r>
            <w:r>
              <w:rPr>
                <w:i/>
                <w:iCs/>
              </w:rPr>
              <w:t>Art Since 1940</w:t>
            </w:r>
            <w:r>
              <w:t xml:space="preserve">. Prentice Hall, 2003. ISBN 978-0131833210. </w:t>
            </w:r>
          </w:p>
          <w:p w:rsidR="00373313" w:rsidRDefault="00373313" w:rsidP="00A62144">
            <w:r>
              <w:t xml:space="preserve">TAYLOR, B. </w:t>
            </w:r>
            <w:r>
              <w:rPr>
                <w:i/>
                <w:iCs/>
              </w:rPr>
              <w:t>Art Today</w:t>
            </w:r>
            <w:r>
              <w:t xml:space="preserve">. Laurence King, 2004. ISBN 978-1856694230. </w:t>
            </w:r>
          </w:p>
          <w:p w:rsidR="00373313" w:rsidRDefault="00373313" w:rsidP="00A62144">
            <w:r>
              <w:t xml:space="preserve">HILL, A. WATSON, J. </w:t>
            </w:r>
            <w:r>
              <w:rPr>
                <w:i/>
                <w:iCs/>
              </w:rPr>
              <w:t>Dictionary of Media and Communication Studies</w:t>
            </w:r>
            <w:r>
              <w:t xml:space="preserve">. Hodder Arnold, 2003. ISBN 978-0340808290. </w:t>
            </w:r>
          </w:p>
          <w:p w:rsidR="00373313" w:rsidRDefault="00373313" w:rsidP="00A62144">
            <w:r>
              <w:t xml:space="preserve">OEI, L., DE KEGEL, C. </w:t>
            </w:r>
            <w:r>
              <w:rPr>
                <w:i/>
                <w:iCs/>
              </w:rPr>
              <w:t>Elements of Design</w:t>
            </w:r>
            <w:r>
              <w:t xml:space="preserve">. Thames and Hudson, 2002. ISBN 978-0500283394. </w:t>
            </w:r>
          </w:p>
          <w:p w:rsidR="00373313" w:rsidRDefault="00373313" w:rsidP="00A62144">
            <w:r>
              <w:t xml:space="preserve">PIPES, A. </w:t>
            </w:r>
            <w:r>
              <w:rPr>
                <w:i/>
                <w:iCs/>
              </w:rPr>
              <w:t>Foundations of Art and Design</w:t>
            </w:r>
            <w:r>
              <w:t xml:space="preserve">. Laurence King, 2004. ISBN 978-1856693752. </w:t>
            </w:r>
          </w:p>
          <w:p w:rsidR="00373313" w:rsidRPr="00E03C01" w:rsidRDefault="00373313" w:rsidP="00A62144">
            <w:pPr>
              <w:jc w:val="both"/>
            </w:pPr>
          </w:p>
        </w:tc>
      </w:tr>
    </w:tbl>
    <w:p w:rsidR="00C75B6B" w:rsidRDefault="00C75B6B" w:rsidP="00B0295E"/>
    <w:p w:rsidR="00D82777" w:rsidRDefault="00D82777" w:rsidP="00B0295E"/>
    <w:p w:rsidR="00D82777" w:rsidRDefault="00D82777" w:rsidP="00B0295E"/>
    <w:p w:rsidR="00D82777" w:rsidRDefault="00D82777"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00AA" w:rsidTr="00A62144">
        <w:tc>
          <w:tcPr>
            <w:tcW w:w="9855" w:type="dxa"/>
            <w:gridSpan w:val="8"/>
            <w:tcBorders>
              <w:bottom w:val="double" w:sz="4" w:space="0" w:color="auto"/>
            </w:tcBorders>
            <w:shd w:val="clear" w:color="auto" w:fill="BDD6EE"/>
          </w:tcPr>
          <w:p w:rsidR="003500AA" w:rsidRDefault="003500AA" w:rsidP="00A62144">
            <w:pPr>
              <w:jc w:val="both"/>
              <w:rPr>
                <w:b/>
                <w:sz w:val="28"/>
              </w:rPr>
            </w:pPr>
            <w:r>
              <w:lastRenderedPageBreak/>
              <w:br w:type="page"/>
            </w:r>
            <w:r>
              <w:rPr>
                <w:b/>
                <w:sz w:val="28"/>
              </w:rPr>
              <w:t>B-III – Charakteristika studijního předmětu</w:t>
            </w:r>
          </w:p>
        </w:tc>
      </w:tr>
      <w:tr w:rsidR="003500AA" w:rsidTr="00A62144">
        <w:tc>
          <w:tcPr>
            <w:tcW w:w="3086" w:type="dxa"/>
            <w:tcBorders>
              <w:top w:val="double" w:sz="4" w:space="0" w:color="auto"/>
            </w:tcBorders>
            <w:shd w:val="clear" w:color="auto" w:fill="F7CAAC"/>
          </w:tcPr>
          <w:p w:rsidR="003500AA" w:rsidRDefault="003500AA" w:rsidP="00A62144">
            <w:pPr>
              <w:jc w:val="both"/>
              <w:rPr>
                <w:b/>
              </w:rPr>
            </w:pPr>
            <w:r>
              <w:rPr>
                <w:b/>
              </w:rPr>
              <w:t>Název studijního předmětu</w:t>
            </w:r>
          </w:p>
        </w:tc>
        <w:tc>
          <w:tcPr>
            <w:tcW w:w="6769" w:type="dxa"/>
            <w:gridSpan w:val="7"/>
            <w:tcBorders>
              <w:top w:val="double" w:sz="4" w:space="0" w:color="auto"/>
            </w:tcBorders>
          </w:tcPr>
          <w:p w:rsidR="003500AA" w:rsidRPr="00E4026E" w:rsidRDefault="003500AA" w:rsidP="00A62144">
            <w:pPr>
              <w:jc w:val="both"/>
              <w:rPr>
                <w:color w:val="44546A" w:themeColor="text2"/>
              </w:rPr>
            </w:pPr>
            <w:r>
              <w:t>Odborná angličtina II</w:t>
            </w:r>
          </w:p>
        </w:tc>
      </w:tr>
      <w:tr w:rsidR="003500AA" w:rsidTr="00A62144">
        <w:tc>
          <w:tcPr>
            <w:tcW w:w="3086" w:type="dxa"/>
            <w:shd w:val="clear" w:color="auto" w:fill="F7CAAC"/>
          </w:tcPr>
          <w:p w:rsidR="003500AA" w:rsidRDefault="003500AA" w:rsidP="00A62144">
            <w:pPr>
              <w:rPr>
                <w:b/>
              </w:rPr>
            </w:pPr>
            <w:r>
              <w:rPr>
                <w:b/>
              </w:rPr>
              <w:t>Typ předmětu</w:t>
            </w:r>
          </w:p>
        </w:tc>
        <w:tc>
          <w:tcPr>
            <w:tcW w:w="3406" w:type="dxa"/>
            <w:gridSpan w:val="4"/>
          </w:tcPr>
          <w:p w:rsidR="003500AA" w:rsidRDefault="003500AA" w:rsidP="00A62144">
            <w:pPr>
              <w:jc w:val="both"/>
            </w:pPr>
            <w:r>
              <w:t>povinný</w:t>
            </w:r>
          </w:p>
        </w:tc>
        <w:tc>
          <w:tcPr>
            <w:tcW w:w="2695" w:type="dxa"/>
            <w:gridSpan w:val="2"/>
            <w:shd w:val="clear" w:color="auto" w:fill="F7CAAC"/>
          </w:tcPr>
          <w:p w:rsidR="003500AA" w:rsidRDefault="003500AA" w:rsidP="00A62144">
            <w:pPr>
              <w:jc w:val="both"/>
            </w:pPr>
            <w:r>
              <w:rPr>
                <w:b/>
              </w:rPr>
              <w:t>doporučený ročník/semestr</w:t>
            </w:r>
          </w:p>
        </w:tc>
        <w:tc>
          <w:tcPr>
            <w:tcW w:w="668" w:type="dxa"/>
          </w:tcPr>
          <w:p w:rsidR="003500AA" w:rsidRPr="00E4026E" w:rsidRDefault="003500AA" w:rsidP="00A62144">
            <w:pPr>
              <w:jc w:val="both"/>
            </w:pPr>
            <w:r w:rsidRPr="00E4026E">
              <w:t>1</w:t>
            </w:r>
            <w:r>
              <w:t>/L</w:t>
            </w:r>
            <w:r w:rsidRPr="00E4026E">
              <w:t>S</w:t>
            </w:r>
          </w:p>
        </w:tc>
      </w:tr>
      <w:tr w:rsidR="003500AA" w:rsidTr="00A62144">
        <w:tc>
          <w:tcPr>
            <w:tcW w:w="3086" w:type="dxa"/>
            <w:shd w:val="clear" w:color="auto" w:fill="F7CAAC"/>
          </w:tcPr>
          <w:p w:rsidR="003500AA" w:rsidRDefault="003500AA" w:rsidP="00A62144">
            <w:pPr>
              <w:jc w:val="both"/>
              <w:rPr>
                <w:b/>
              </w:rPr>
            </w:pPr>
            <w:r>
              <w:rPr>
                <w:b/>
              </w:rPr>
              <w:t>Rozsah studijního předmětu</w:t>
            </w:r>
          </w:p>
        </w:tc>
        <w:tc>
          <w:tcPr>
            <w:tcW w:w="1701" w:type="dxa"/>
            <w:gridSpan w:val="2"/>
          </w:tcPr>
          <w:p w:rsidR="003500AA" w:rsidRPr="00E4026E" w:rsidRDefault="003500AA" w:rsidP="00A62144">
            <w:pPr>
              <w:jc w:val="both"/>
              <w:rPr>
                <w:color w:val="44546A" w:themeColor="text2"/>
              </w:rPr>
            </w:pPr>
            <w:r w:rsidRPr="00E4026E">
              <w:rPr>
                <w:rFonts w:eastAsia="Calibri"/>
              </w:rPr>
              <w:t>26s</w:t>
            </w:r>
          </w:p>
        </w:tc>
        <w:tc>
          <w:tcPr>
            <w:tcW w:w="889" w:type="dxa"/>
            <w:shd w:val="clear" w:color="auto" w:fill="F7CAAC"/>
          </w:tcPr>
          <w:p w:rsidR="003500AA" w:rsidRDefault="003500AA" w:rsidP="00A62144">
            <w:pPr>
              <w:jc w:val="both"/>
              <w:rPr>
                <w:b/>
              </w:rPr>
            </w:pPr>
            <w:r>
              <w:rPr>
                <w:b/>
              </w:rPr>
              <w:t xml:space="preserve">hod. </w:t>
            </w:r>
          </w:p>
        </w:tc>
        <w:tc>
          <w:tcPr>
            <w:tcW w:w="816" w:type="dxa"/>
          </w:tcPr>
          <w:p w:rsidR="003500AA" w:rsidRPr="00E4026E" w:rsidRDefault="003500AA" w:rsidP="00A62144">
            <w:pPr>
              <w:jc w:val="both"/>
            </w:pPr>
            <w:r w:rsidRPr="00E4026E">
              <w:t>26</w:t>
            </w:r>
          </w:p>
        </w:tc>
        <w:tc>
          <w:tcPr>
            <w:tcW w:w="2156" w:type="dxa"/>
            <w:shd w:val="clear" w:color="auto" w:fill="F7CAAC"/>
          </w:tcPr>
          <w:p w:rsidR="003500AA" w:rsidRDefault="003500AA" w:rsidP="00A62144">
            <w:pPr>
              <w:jc w:val="both"/>
              <w:rPr>
                <w:b/>
              </w:rPr>
            </w:pPr>
            <w:r>
              <w:rPr>
                <w:b/>
              </w:rPr>
              <w:t>kreditů</w:t>
            </w:r>
          </w:p>
        </w:tc>
        <w:tc>
          <w:tcPr>
            <w:tcW w:w="1207" w:type="dxa"/>
            <w:gridSpan w:val="2"/>
          </w:tcPr>
          <w:p w:rsidR="003500AA" w:rsidRPr="00E4026E" w:rsidRDefault="003500AA" w:rsidP="00A62144">
            <w:pPr>
              <w:jc w:val="both"/>
            </w:pPr>
            <w:r>
              <w:t>2</w:t>
            </w:r>
          </w:p>
        </w:tc>
      </w:tr>
      <w:tr w:rsidR="003500AA" w:rsidTr="00A62144">
        <w:tc>
          <w:tcPr>
            <w:tcW w:w="3086" w:type="dxa"/>
            <w:shd w:val="clear" w:color="auto" w:fill="F7CAAC"/>
          </w:tcPr>
          <w:p w:rsidR="003500AA" w:rsidRDefault="003500AA" w:rsidP="00A62144">
            <w:pPr>
              <w:rPr>
                <w:b/>
                <w:sz w:val="22"/>
              </w:rPr>
            </w:pPr>
            <w:r>
              <w:rPr>
                <w:b/>
              </w:rPr>
              <w:t>Prerekvizity, korekvizity, ekvivalence</w:t>
            </w:r>
          </w:p>
        </w:tc>
        <w:tc>
          <w:tcPr>
            <w:tcW w:w="6769" w:type="dxa"/>
            <w:gridSpan w:val="7"/>
          </w:tcPr>
          <w:p w:rsidR="003500AA" w:rsidRPr="006906D6" w:rsidRDefault="003500AA" w:rsidP="00A62144">
            <w:pPr>
              <w:jc w:val="both"/>
              <w:rPr>
                <w:sz w:val="16"/>
                <w:szCs w:val="16"/>
              </w:rPr>
            </w:pPr>
          </w:p>
        </w:tc>
      </w:tr>
      <w:tr w:rsidR="003500AA" w:rsidTr="00A62144">
        <w:tc>
          <w:tcPr>
            <w:tcW w:w="3086" w:type="dxa"/>
            <w:shd w:val="clear" w:color="auto" w:fill="F7CAAC"/>
          </w:tcPr>
          <w:p w:rsidR="003500AA" w:rsidRDefault="003500AA" w:rsidP="00A62144">
            <w:pPr>
              <w:rPr>
                <w:b/>
              </w:rPr>
            </w:pPr>
            <w:r>
              <w:rPr>
                <w:b/>
              </w:rPr>
              <w:t>Způsob ověření studijních výsledků</w:t>
            </w:r>
          </w:p>
        </w:tc>
        <w:tc>
          <w:tcPr>
            <w:tcW w:w="3406" w:type="dxa"/>
            <w:gridSpan w:val="4"/>
          </w:tcPr>
          <w:p w:rsidR="003500AA" w:rsidRPr="008D0458" w:rsidRDefault="003500AA" w:rsidP="00A62144">
            <w:pPr>
              <w:jc w:val="both"/>
              <w:rPr>
                <w:sz w:val="16"/>
                <w:szCs w:val="16"/>
              </w:rPr>
            </w:pPr>
            <w:r>
              <w:rPr>
                <w:rFonts w:eastAsia="Calibri"/>
              </w:rPr>
              <w:t>klasifikovaný zápočet</w:t>
            </w:r>
          </w:p>
        </w:tc>
        <w:tc>
          <w:tcPr>
            <w:tcW w:w="2156" w:type="dxa"/>
            <w:shd w:val="clear" w:color="auto" w:fill="F7CAAC"/>
          </w:tcPr>
          <w:p w:rsidR="003500AA" w:rsidRDefault="003500AA" w:rsidP="00A62144">
            <w:pPr>
              <w:jc w:val="both"/>
              <w:rPr>
                <w:b/>
              </w:rPr>
            </w:pPr>
            <w:r>
              <w:rPr>
                <w:b/>
              </w:rPr>
              <w:t>Forma výuky</w:t>
            </w:r>
          </w:p>
        </w:tc>
        <w:tc>
          <w:tcPr>
            <w:tcW w:w="1207" w:type="dxa"/>
            <w:gridSpan w:val="2"/>
          </w:tcPr>
          <w:p w:rsidR="003500AA" w:rsidRPr="00E4026E" w:rsidRDefault="003500AA" w:rsidP="00A62144">
            <w:pPr>
              <w:jc w:val="both"/>
            </w:pPr>
            <w:r w:rsidRPr="00E4026E">
              <w:rPr>
                <w:rFonts w:eastAsia="Calibri"/>
              </w:rPr>
              <w:t>seminář</w:t>
            </w:r>
          </w:p>
        </w:tc>
      </w:tr>
      <w:tr w:rsidR="003500AA" w:rsidTr="00A62144">
        <w:tc>
          <w:tcPr>
            <w:tcW w:w="3086" w:type="dxa"/>
            <w:shd w:val="clear" w:color="auto" w:fill="F7CAAC"/>
          </w:tcPr>
          <w:p w:rsidR="003500AA" w:rsidRDefault="003500AA" w:rsidP="00A62144">
            <w:pPr>
              <w:rPr>
                <w:b/>
              </w:rPr>
            </w:pPr>
            <w:r>
              <w:rPr>
                <w:b/>
              </w:rPr>
              <w:t>Forma způsobu ověření studijních výsledků a další požadavky na studenta</w:t>
            </w:r>
          </w:p>
        </w:tc>
        <w:tc>
          <w:tcPr>
            <w:tcW w:w="6769" w:type="dxa"/>
            <w:gridSpan w:val="7"/>
            <w:tcBorders>
              <w:bottom w:val="nil"/>
            </w:tcBorders>
          </w:tcPr>
          <w:p w:rsidR="003500AA" w:rsidRPr="008D0458" w:rsidRDefault="003500AA" w:rsidP="00A62144">
            <w:pPr>
              <w:rPr>
                <w:color w:val="44546A" w:themeColor="text2"/>
                <w:sz w:val="16"/>
                <w:szCs w:val="16"/>
              </w:rPr>
            </w:pPr>
            <w:r>
              <w:t xml:space="preserve">Docházka minimálně 80 %. </w:t>
            </w:r>
            <w:r>
              <w:br/>
              <w:t xml:space="preserve">Aktivní účast na seminářích a cvičeních. </w:t>
            </w:r>
            <w:r>
              <w:br/>
              <w:t xml:space="preserve">Prezentace. Prezentace v hodině s doprovodnými materiály v dohodnutém termínu. Hodnocení prezentace: min. 15 a max. 25 bodů. Neúspěšnou prezentaci je nutné opakovat v předem dohodnutém termínu. </w:t>
            </w:r>
            <w:r>
              <w:br/>
              <w:t xml:space="preserve">Písemný test z probrané látky, úspěšnost 60 % a více. </w:t>
            </w:r>
            <w:r>
              <w:br/>
              <w:t xml:space="preserve">Ústní zkouška. </w:t>
            </w:r>
            <w:r>
              <w:br/>
              <w:t xml:space="preserve">Vyučující používá onlineovou podporu kurzu v programu Moodle, povinností studenta je zaregistrovat se do tohoto programu. </w:t>
            </w:r>
            <w:r>
              <w:br/>
              <w:t>Výsledná známka je součtem všech hodnocených úkolů zadaných během semestru.</w:t>
            </w:r>
          </w:p>
        </w:tc>
      </w:tr>
      <w:tr w:rsidR="003500AA" w:rsidTr="00295EA6">
        <w:trPr>
          <w:trHeight w:val="276"/>
        </w:trPr>
        <w:tc>
          <w:tcPr>
            <w:tcW w:w="9855" w:type="dxa"/>
            <w:gridSpan w:val="8"/>
            <w:tcBorders>
              <w:top w:val="nil"/>
            </w:tcBorders>
          </w:tcPr>
          <w:p w:rsidR="003500AA" w:rsidRDefault="003500AA" w:rsidP="00A62144">
            <w:pPr>
              <w:jc w:val="both"/>
            </w:pPr>
          </w:p>
        </w:tc>
      </w:tr>
      <w:tr w:rsidR="003500AA" w:rsidTr="00A62144">
        <w:trPr>
          <w:trHeight w:val="197"/>
        </w:trPr>
        <w:tc>
          <w:tcPr>
            <w:tcW w:w="3086" w:type="dxa"/>
            <w:tcBorders>
              <w:top w:val="nil"/>
            </w:tcBorders>
            <w:shd w:val="clear" w:color="auto" w:fill="F7CAAC"/>
          </w:tcPr>
          <w:p w:rsidR="003500AA" w:rsidRDefault="003500AA" w:rsidP="00A62144">
            <w:pPr>
              <w:jc w:val="both"/>
              <w:rPr>
                <w:b/>
              </w:rPr>
            </w:pPr>
            <w:r>
              <w:rPr>
                <w:b/>
              </w:rPr>
              <w:t>Garant předmětu</w:t>
            </w:r>
          </w:p>
        </w:tc>
        <w:tc>
          <w:tcPr>
            <w:tcW w:w="6769" w:type="dxa"/>
            <w:gridSpan w:val="7"/>
            <w:tcBorders>
              <w:top w:val="nil"/>
            </w:tcBorders>
          </w:tcPr>
          <w:p w:rsidR="003500AA" w:rsidRPr="00E4026E" w:rsidRDefault="003500AA" w:rsidP="00A62144">
            <w:pPr>
              <w:jc w:val="both"/>
            </w:pPr>
            <w:r>
              <w:rPr>
                <w:rFonts w:eastAsia="Calibri"/>
              </w:rPr>
              <w:t>Mgr. Hana Atcheson</w:t>
            </w:r>
          </w:p>
        </w:tc>
      </w:tr>
      <w:tr w:rsidR="003500AA" w:rsidRPr="008D0458" w:rsidTr="00A62144">
        <w:trPr>
          <w:trHeight w:val="243"/>
        </w:trPr>
        <w:tc>
          <w:tcPr>
            <w:tcW w:w="3086" w:type="dxa"/>
            <w:tcBorders>
              <w:top w:val="nil"/>
            </w:tcBorders>
            <w:shd w:val="clear" w:color="auto" w:fill="F7CAAC"/>
          </w:tcPr>
          <w:p w:rsidR="003500AA" w:rsidRDefault="003500AA" w:rsidP="00A62144">
            <w:pPr>
              <w:rPr>
                <w:b/>
              </w:rPr>
            </w:pPr>
            <w:r>
              <w:rPr>
                <w:b/>
              </w:rPr>
              <w:t>Zapojení garanta do výuky předmětu</w:t>
            </w:r>
          </w:p>
        </w:tc>
        <w:tc>
          <w:tcPr>
            <w:tcW w:w="6769" w:type="dxa"/>
            <w:gridSpan w:val="7"/>
            <w:tcBorders>
              <w:top w:val="nil"/>
            </w:tcBorders>
          </w:tcPr>
          <w:p w:rsidR="003500AA" w:rsidRPr="00E4026E" w:rsidRDefault="003500AA" w:rsidP="00A62144">
            <w:pPr>
              <w:jc w:val="both"/>
            </w:pPr>
            <w:r>
              <w:rPr>
                <w:rFonts w:eastAsia="Calibri"/>
              </w:rPr>
              <w:t xml:space="preserve">100 </w:t>
            </w:r>
            <w:r w:rsidRPr="00E4026E">
              <w:rPr>
                <w:rFonts w:eastAsia="Calibri"/>
              </w:rPr>
              <w:t>%</w:t>
            </w:r>
            <w:r>
              <w:rPr>
                <w:rFonts w:eastAsia="Calibri"/>
              </w:rPr>
              <w:t xml:space="preserve"> </w:t>
            </w:r>
          </w:p>
        </w:tc>
      </w:tr>
      <w:tr w:rsidR="003500AA" w:rsidTr="00A62144">
        <w:tc>
          <w:tcPr>
            <w:tcW w:w="3086" w:type="dxa"/>
            <w:shd w:val="clear" w:color="auto" w:fill="F7CAAC"/>
          </w:tcPr>
          <w:p w:rsidR="003500AA" w:rsidRDefault="003500AA" w:rsidP="00A62144">
            <w:pPr>
              <w:jc w:val="both"/>
              <w:rPr>
                <w:b/>
              </w:rPr>
            </w:pPr>
            <w:r>
              <w:rPr>
                <w:b/>
              </w:rPr>
              <w:t>Vyučující</w:t>
            </w:r>
          </w:p>
        </w:tc>
        <w:tc>
          <w:tcPr>
            <w:tcW w:w="6769" w:type="dxa"/>
            <w:gridSpan w:val="7"/>
            <w:tcBorders>
              <w:bottom w:val="nil"/>
            </w:tcBorders>
          </w:tcPr>
          <w:p w:rsidR="003500AA" w:rsidRPr="00E4026E" w:rsidRDefault="003500AA" w:rsidP="00A62144">
            <w:pPr>
              <w:jc w:val="both"/>
            </w:pPr>
            <w:r>
              <w:rPr>
                <w:rFonts w:eastAsia="Calibri"/>
              </w:rPr>
              <w:t>Mgr. Hana Atcheson</w:t>
            </w:r>
          </w:p>
        </w:tc>
      </w:tr>
      <w:tr w:rsidR="003500AA" w:rsidTr="00DF1B4A">
        <w:trPr>
          <w:trHeight w:val="450"/>
        </w:trPr>
        <w:tc>
          <w:tcPr>
            <w:tcW w:w="9855" w:type="dxa"/>
            <w:gridSpan w:val="8"/>
            <w:tcBorders>
              <w:top w:val="nil"/>
            </w:tcBorders>
          </w:tcPr>
          <w:p w:rsidR="003500AA" w:rsidRDefault="003500AA" w:rsidP="00A62144">
            <w:pPr>
              <w:jc w:val="both"/>
            </w:pPr>
          </w:p>
        </w:tc>
      </w:tr>
      <w:tr w:rsidR="003500AA" w:rsidTr="00A62144">
        <w:tc>
          <w:tcPr>
            <w:tcW w:w="3086" w:type="dxa"/>
            <w:shd w:val="clear" w:color="auto" w:fill="F7CAAC"/>
          </w:tcPr>
          <w:p w:rsidR="003500AA" w:rsidRDefault="003500AA" w:rsidP="00A62144">
            <w:pPr>
              <w:jc w:val="both"/>
              <w:rPr>
                <w:b/>
              </w:rPr>
            </w:pPr>
            <w:r>
              <w:rPr>
                <w:b/>
              </w:rPr>
              <w:t>Stručná anotace předmětu</w:t>
            </w:r>
          </w:p>
        </w:tc>
        <w:tc>
          <w:tcPr>
            <w:tcW w:w="6769" w:type="dxa"/>
            <w:gridSpan w:val="7"/>
            <w:tcBorders>
              <w:bottom w:val="nil"/>
            </w:tcBorders>
          </w:tcPr>
          <w:p w:rsidR="003500AA" w:rsidRPr="00A908E0" w:rsidRDefault="003500AA" w:rsidP="00A62144">
            <w:pPr>
              <w:jc w:val="both"/>
              <w:rPr>
                <w:sz w:val="16"/>
                <w:szCs w:val="16"/>
              </w:rPr>
            </w:pPr>
          </w:p>
        </w:tc>
      </w:tr>
      <w:tr w:rsidR="003500AA" w:rsidTr="00A62144">
        <w:trPr>
          <w:trHeight w:val="1554"/>
        </w:trPr>
        <w:tc>
          <w:tcPr>
            <w:tcW w:w="9855" w:type="dxa"/>
            <w:gridSpan w:val="8"/>
            <w:tcBorders>
              <w:top w:val="nil"/>
              <w:bottom w:val="single" w:sz="12" w:space="0" w:color="auto"/>
            </w:tcBorders>
          </w:tcPr>
          <w:p w:rsidR="003500AA" w:rsidRDefault="003500AA" w:rsidP="00A62144">
            <w:pPr>
              <w:jc w:val="both"/>
            </w:pPr>
          </w:p>
          <w:p w:rsidR="003500AA" w:rsidRDefault="003500AA" w:rsidP="00A62144">
            <w:r>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br/>
              <w:t>Předmět si klade za cíl svým absolventům zvýšit schopnost studovat odbornou literaturu, zlepšit jazykovou vybavenost a tím pádem také rozšířit možnost účasti na zahraničních výstavách či v zahraničních soutěžích.</w:t>
            </w:r>
          </w:p>
          <w:p w:rsidR="003500AA" w:rsidRDefault="003500AA" w:rsidP="00A62144">
            <w:r>
              <w:br/>
              <w:t xml:space="preserve">- Výtvarné techniky </w:t>
            </w:r>
            <w:r>
              <w:br/>
              <w:t xml:space="preserve">- Portfolio </w:t>
            </w:r>
            <w:r>
              <w:br/>
              <w:t xml:space="preserve">- Prezentační dovednosti </w:t>
            </w:r>
            <w:r>
              <w:br/>
              <w:t xml:space="preserve">- Storyboard </w:t>
            </w:r>
            <w:r>
              <w:br/>
              <w:t xml:space="preserve">- Interiérový design </w:t>
            </w:r>
            <w:r>
              <w:br/>
              <w:t xml:space="preserve">- Eco design </w:t>
            </w:r>
            <w:r>
              <w:br/>
              <w:t xml:space="preserve">- Grafický design </w:t>
            </w:r>
            <w:r>
              <w:br/>
              <w:t xml:space="preserve">- Týmová práce </w:t>
            </w:r>
            <w:r>
              <w:br/>
              <w:t xml:space="preserve">- Architektonický prostor </w:t>
            </w:r>
            <w:r>
              <w:br/>
              <w:t xml:space="preserve">- Profese a náplň práce v prezentaci </w:t>
            </w:r>
          </w:p>
          <w:p w:rsidR="003500AA" w:rsidRDefault="003500AA" w:rsidP="00A62144"/>
        </w:tc>
      </w:tr>
      <w:tr w:rsidR="003500AA" w:rsidTr="00A62144">
        <w:trPr>
          <w:trHeight w:val="265"/>
        </w:trPr>
        <w:tc>
          <w:tcPr>
            <w:tcW w:w="3653" w:type="dxa"/>
            <w:gridSpan w:val="2"/>
            <w:tcBorders>
              <w:top w:val="nil"/>
            </w:tcBorders>
            <w:shd w:val="clear" w:color="auto" w:fill="F7CAAC"/>
          </w:tcPr>
          <w:p w:rsidR="003500AA" w:rsidRDefault="003500AA" w:rsidP="00A62144">
            <w:pPr>
              <w:jc w:val="both"/>
            </w:pPr>
            <w:r>
              <w:rPr>
                <w:b/>
              </w:rPr>
              <w:t>Studijní literatura a studijní pomůcky</w:t>
            </w:r>
          </w:p>
        </w:tc>
        <w:tc>
          <w:tcPr>
            <w:tcW w:w="6202" w:type="dxa"/>
            <w:gridSpan w:val="6"/>
            <w:tcBorders>
              <w:top w:val="nil"/>
              <w:bottom w:val="nil"/>
            </w:tcBorders>
          </w:tcPr>
          <w:p w:rsidR="003500AA" w:rsidRDefault="003500AA" w:rsidP="00A62144">
            <w:pPr>
              <w:jc w:val="both"/>
            </w:pPr>
          </w:p>
        </w:tc>
      </w:tr>
      <w:tr w:rsidR="003500AA" w:rsidTr="00A62144">
        <w:trPr>
          <w:trHeight w:val="416"/>
        </w:trPr>
        <w:tc>
          <w:tcPr>
            <w:tcW w:w="9855" w:type="dxa"/>
            <w:gridSpan w:val="8"/>
            <w:tcBorders>
              <w:top w:val="nil"/>
            </w:tcBorders>
          </w:tcPr>
          <w:p w:rsidR="00357FC7" w:rsidRDefault="00357FC7" w:rsidP="00A62144">
            <w:pPr>
              <w:rPr>
                <w:b/>
              </w:rPr>
            </w:pPr>
          </w:p>
          <w:p w:rsidR="00B14297" w:rsidRPr="00B14297" w:rsidRDefault="00B14297" w:rsidP="00A62144">
            <w:pPr>
              <w:rPr>
                <w:b/>
              </w:rPr>
            </w:pPr>
            <w:r w:rsidRPr="00B14297">
              <w:rPr>
                <w:b/>
              </w:rPr>
              <w:t>Povinná:</w:t>
            </w:r>
          </w:p>
          <w:p w:rsidR="00295EA6" w:rsidRPr="00357FC7" w:rsidRDefault="003500AA" w:rsidP="00A62144">
            <w:r>
              <w:t>A</w:t>
            </w:r>
            <w:r w:rsidR="00E03AE9">
              <w:t>TCHESON</w:t>
            </w:r>
            <w:r>
              <w:t>, H. J</w:t>
            </w:r>
            <w:r w:rsidR="00E03AE9">
              <w:t>ANASOVÁ</w:t>
            </w:r>
            <w:r>
              <w:t xml:space="preserve">, H. </w:t>
            </w:r>
            <w:r w:rsidR="00E03AE9">
              <w:t>SKOŘEPOVÁ,</w:t>
            </w:r>
            <w:r>
              <w:t xml:space="preserve">T. </w:t>
            </w:r>
            <w:r>
              <w:rPr>
                <w:i/>
                <w:iCs/>
              </w:rPr>
              <w:t>English for Art, Design and Multimedia</w:t>
            </w:r>
            <w:r>
              <w:t xml:space="preserve">. UTB ve Zlíně, 2011. ISBN 9788074541209. </w:t>
            </w:r>
          </w:p>
          <w:p w:rsidR="009F6597" w:rsidRDefault="009F6597" w:rsidP="00A62144">
            <w:pPr>
              <w:rPr>
                <w:b/>
              </w:rPr>
            </w:pPr>
          </w:p>
          <w:p w:rsidR="00B14297" w:rsidRPr="00B14297" w:rsidRDefault="00B14297" w:rsidP="00A62144">
            <w:pPr>
              <w:rPr>
                <w:b/>
              </w:rPr>
            </w:pPr>
            <w:r w:rsidRPr="00B14297">
              <w:rPr>
                <w:b/>
              </w:rPr>
              <w:t>Doporučená:</w:t>
            </w:r>
          </w:p>
          <w:p w:rsidR="003500AA" w:rsidRDefault="003500AA" w:rsidP="00A62144">
            <w:r>
              <w:t xml:space="preserve">FINEBERG, J. </w:t>
            </w:r>
            <w:r>
              <w:rPr>
                <w:i/>
                <w:iCs/>
              </w:rPr>
              <w:t>Art Since 1940</w:t>
            </w:r>
            <w:r>
              <w:t xml:space="preserve">. Prentice Hall, 2003. ISBN 978-0131833210. </w:t>
            </w:r>
          </w:p>
          <w:p w:rsidR="003500AA" w:rsidRDefault="003500AA" w:rsidP="00A62144">
            <w:r>
              <w:t xml:space="preserve">TAYLOR, B. </w:t>
            </w:r>
            <w:r>
              <w:rPr>
                <w:i/>
                <w:iCs/>
              </w:rPr>
              <w:t>Art Today</w:t>
            </w:r>
            <w:r>
              <w:t xml:space="preserve">. Laurence King, 2004. ISBN 978-1856694230. </w:t>
            </w:r>
          </w:p>
          <w:p w:rsidR="003500AA" w:rsidRDefault="003500AA" w:rsidP="00A62144">
            <w:r>
              <w:t xml:space="preserve">HILL, A. WATSON, J. </w:t>
            </w:r>
            <w:r>
              <w:rPr>
                <w:i/>
                <w:iCs/>
              </w:rPr>
              <w:t>Dictionary of Media and Communication Studies</w:t>
            </w:r>
            <w:r>
              <w:t xml:space="preserve">. Hodder Arnold, 2003. ISBN 978-0340808290. </w:t>
            </w:r>
          </w:p>
          <w:p w:rsidR="003500AA" w:rsidRDefault="003500AA" w:rsidP="00A62144">
            <w:r>
              <w:t xml:space="preserve">OEI, L., DE KEGEL, C. </w:t>
            </w:r>
            <w:r>
              <w:rPr>
                <w:i/>
                <w:iCs/>
              </w:rPr>
              <w:t>Elements of Design</w:t>
            </w:r>
            <w:r>
              <w:t xml:space="preserve">. Thames and Hudson, 2002. ISBN 978-0500283394. </w:t>
            </w:r>
          </w:p>
          <w:p w:rsidR="00955894" w:rsidRDefault="003500AA" w:rsidP="00DF1B4A">
            <w:r>
              <w:t xml:space="preserve">PIPES, A. </w:t>
            </w:r>
            <w:r>
              <w:rPr>
                <w:i/>
                <w:iCs/>
              </w:rPr>
              <w:t>Foundations of Art and Design</w:t>
            </w:r>
            <w:r>
              <w:t xml:space="preserve">. Laurence King, 2004. ISBN 978-1856693752. </w:t>
            </w:r>
          </w:p>
          <w:p w:rsidR="0030493D" w:rsidRPr="00E03C01" w:rsidRDefault="0030493D" w:rsidP="00DF1B4A"/>
        </w:tc>
      </w:tr>
      <w:tr w:rsidR="00956C47" w:rsidTr="00A62144">
        <w:tc>
          <w:tcPr>
            <w:tcW w:w="9855" w:type="dxa"/>
            <w:gridSpan w:val="8"/>
            <w:tcBorders>
              <w:bottom w:val="double" w:sz="4" w:space="0" w:color="auto"/>
            </w:tcBorders>
            <w:shd w:val="clear" w:color="auto" w:fill="BDD6EE"/>
          </w:tcPr>
          <w:p w:rsidR="00956C47" w:rsidRDefault="00956C47" w:rsidP="00955894">
            <w:pPr>
              <w:jc w:val="both"/>
              <w:rPr>
                <w:b/>
                <w:sz w:val="28"/>
              </w:rPr>
            </w:pPr>
            <w:r>
              <w:lastRenderedPageBreak/>
              <w:br w:type="page"/>
            </w:r>
            <w:r>
              <w:rPr>
                <w:b/>
                <w:sz w:val="28"/>
              </w:rPr>
              <w:t>B-III – Charakteristika studijního předmětu</w:t>
            </w:r>
          </w:p>
        </w:tc>
      </w:tr>
      <w:tr w:rsidR="00956C47" w:rsidRPr="00CB1E39" w:rsidTr="00A62144">
        <w:tc>
          <w:tcPr>
            <w:tcW w:w="3086" w:type="dxa"/>
            <w:tcBorders>
              <w:top w:val="double" w:sz="4" w:space="0" w:color="auto"/>
            </w:tcBorders>
            <w:shd w:val="clear" w:color="auto" w:fill="F7CAAC"/>
          </w:tcPr>
          <w:p w:rsidR="00956C47" w:rsidRPr="00CB1E39" w:rsidRDefault="00956C47" w:rsidP="00A62144">
            <w:pPr>
              <w:jc w:val="both"/>
              <w:rPr>
                <w:b/>
              </w:rPr>
            </w:pPr>
            <w:r w:rsidRPr="00CB1E39">
              <w:rPr>
                <w:b/>
              </w:rPr>
              <w:t>Název studijního předmětu</w:t>
            </w:r>
          </w:p>
        </w:tc>
        <w:tc>
          <w:tcPr>
            <w:tcW w:w="6769" w:type="dxa"/>
            <w:gridSpan w:val="7"/>
            <w:tcBorders>
              <w:top w:val="double" w:sz="4" w:space="0" w:color="auto"/>
            </w:tcBorders>
          </w:tcPr>
          <w:p w:rsidR="00956C47" w:rsidRPr="00CB1E39" w:rsidRDefault="00956C47" w:rsidP="00A62144">
            <w:pPr>
              <w:pStyle w:val="Bezmezer"/>
            </w:pPr>
            <w:r w:rsidRPr="00CB1E39">
              <w:t>Marketing kultury</w:t>
            </w:r>
          </w:p>
        </w:tc>
      </w:tr>
      <w:tr w:rsidR="00956C47" w:rsidRPr="00CB1E39" w:rsidTr="00A62144">
        <w:tc>
          <w:tcPr>
            <w:tcW w:w="3086" w:type="dxa"/>
            <w:shd w:val="clear" w:color="auto" w:fill="F7CAAC"/>
          </w:tcPr>
          <w:p w:rsidR="00956C47" w:rsidRPr="00CB1E39" w:rsidRDefault="00956C47" w:rsidP="00A62144">
            <w:pPr>
              <w:rPr>
                <w:b/>
              </w:rPr>
            </w:pPr>
            <w:r w:rsidRPr="00CB1E39">
              <w:rPr>
                <w:b/>
              </w:rPr>
              <w:t>Typ předmětu</w:t>
            </w:r>
          </w:p>
        </w:tc>
        <w:tc>
          <w:tcPr>
            <w:tcW w:w="3406" w:type="dxa"/>
            <w:gridSpan w:val="4"/>
          </w:tcPr>
          <w:p w:rsidR="00956C47" w:rsidRPr="00CB1E39" w:rsidRDefault="00956C47" w:rsidP="00A62144">
            <w:pPr>
              <w:autoSpaceDE w:val="0"/>
              <w:autoSpaceDN w:val="0"/>
              <w:adjustRightInd w:val="0"/>
            </w:pPr>
            <w:r w:rsidRPr="00CB1E39">
              <w:rPr>
                <w:rFonts w:eastAsia="Calibri"/>
              </w:rPr>
              <w:t>povinný, PZ</w:t>
            </w:r>
          </w:p>
        </w:tc>
        <w:tc>
          <w:tcPr>
            <w:tcW w:w="2695" w:type="dxa"/>
            <w:gridSpan w:val="2"/>
            <w:shd w:val="clear" w:color="auto" w:fill="F7CAAC"/>
          </w:tcPr>
          <w:p w:rsidR="00956C47" w:rsidRPr="00CB1E39" w:rsidRDefault="00956C47" w:rsidP="00A62144">
            <w:pPr>
              <w:jc w:val="both"/>
            </w:pPr>
            <w:r w:rsidRPr="00CB1E39">
              <w:rPr>
                <w:b/>
              </w:rPr>
              <w:t>doporučený ročník/semestr</w:t>
            </w:r>
          </w:p>
        </w:tc>
        <w:tc>
          <w:tcPr>
            <w:tcW w:w="668" w:type="dxa"/>
          </w:tcPr>
          <w:p w:rsidR="00956C47" w:rsidRPr="00CB1E39" w:rsidRDefault="00956C47" w:rsidP="00A62144">
            <w:pPr>
              <w:jc w:val="both"/>
            </w:pPr>
            <w:r w:rsidRPr="00CB1E39">
              <w:t>2/ZS</w:t>
            </w:r>
          </w:p>
        </w:tc>
      </w:tr>
      <w:tr w:rsidR="00956C47" w:rsidRPr="00CB1E39" w:rsidTr="00A62144">
        <w:tc>
          <w:tcPr>
            <w:tcW w:w="3086" w:type="dxa"/>
            <w:shd w:val="clear" w:color="auto" w:fill="F7CAAC"/>
          </w:tcPr>
          <w:p w:rsidR="00956C47" w:rsidRPr="00CB1E39" w:rsidRDefault="00956C47" w:rsidP="00A62144">
            <w:pPr>
              <w:jc w:val="both"/>
              <w:rPr>
                <w:b/>
              </w:rPr>
            </w:pPr>
            <w:r w:rsidRPr="00CB1E39">
              <w:rPr>
                <w:b/>
              </w:rPr>
              <w:t>Rozsah studijního předmětu</w:t>
            </w:r>
          </w:p>
        </w:tc>
        <w:tc>
          <w:tcPr>
            <w:tcW w:w="1701" w:type="dxa"/>
            <w:gridSpan w:val="2"/>
          </w:tcPr>
          <w:p w:rsidR="00956C47" w:rsidRPr="00CB1E39" w:rsidRDefault="00956C47" w:rsidP="00A62144">
            <w:pPr>
              <w:jc w:val="both"/>
              <w:rPr>
                <w:color w:val="44546A" w:themeColor="text2"/>
              </w:rPr>
            </w:pPr>
            <w:r w:rsidRPr="00CB1E39">
              <w:rPr>
                <w:rFonts w:eastAsia="Calibri"/>
              </w:rPr>
              <w:t>26p</w:t>
            </w:r>
          </w:p>
        </w:tc>
        <w:tc>
          <w:tcPr>
            <w:tcW w:w="889" w:type="dxa"/>
            <w:shd w:val="clear" w:color="auto" w:fill="F7CAAC"/>
          </w:tcPr>
          <w:p w:rsidR="00956C47" w:rsidRPr="00CB1E39" w:rsidRDefault="00956C47" w:rsidP="00A62144">
            <w:pPr>
              <w:jc w:val="both"/>
              <w:rPr>
                <w:b/>
              </w:rPr>
            </w:pPr>
            <w:r w:rsidRPr="00CB1E39">
              <w:rPr>
                <w:b/>
              </w:rPr>
              <w:t xml:space="preserve">hod. </w:t>
            </w:r>
          </w:p>
        </w:tc>
        <w:tc>
          <w:tcPr>
            <w:tcW w:w="816" w:type="dxa"/>
          </w:tcPr>
          <w:p w:rsidR="00956C47" w:rsidRPr="00CB1E39" w:rsidRDefault="00956C47" w:rsidP="00A62144">
            <w:pPr>
              <w:jc w:val="both"/>
            </w:pPr>
            <w:r w:rsidRPr="00CB1E39">
              <w:t>26</w:t>
            </w:r>
          </w:p>
        </w:tc>
        <w:tc>
          <w:tcPr>
            <w:tcW w:w="2156" w:type="dxa"/>
            <w:shd w:val="clear" w:color="auto" w:fill="F7CAAC"/>
          </w:tcPr>
          <w:p w:rsidR="00956C47" w:rsidRPr="00CB1E39" w:rsidRDefault="00956C47" w:rsidP="00A62144">
            <w:pPr>
              <w:jc w:val="both"/>
              <w:rPr>
                <w:b/>
              </w:rPr>
            </w:pPr>
            <w:r w:rsidRPr="00CB1E39">
              <w:rPr>
                <w:b/>
              </w:rPr>
              <w:t>kreditů</w:t>
            </w:r>
          </w:p>
        </w:tc>
        <w:tc>
          <w:tcPr>
            <w:tcW w:w="1207" w:type="dxa"/>
            <w:gridSpan w:val="2"/>
          </w:tcPr>
          <w:p w:rsidR="00956C47" w:rsidRPr="00CB1E39" w:rsidRDefault="00956C47" w:rsidP="00A62144">
            <w:pPr>
              <w:jc w:val="both"/>
            </w:pPr>
            <w:r w:rsidRPr="00CB1E39">
              <w:t>3</w:t>
            </w:r>
          </w:p>
        </w:tc>
      </w:tr>
      <w:tr w:rsidR="00956C47" w:rsidRPr="00CB1E39" w:rsidTr="00A62144">
        <w:tc>
          <w:tcPr>
            <w:tcW w:w="3086" w:type="dxa"/>
            <w:shd w:val="clear" w:color="auto" w:fill="F7CAAC"/>
          </w:tcPr>
          <w:p w:rsidR="00956C47" w:rsidRPr="00CB1E39" w:rsidRDefault="00956C47" w:rsidP="00A62144">
            <w:pPr>
              <w:rPr>
                <w:b/>
                <w:sz w:val="22"/>
              </w:rPr>
            </w:pPr>
            <w:r w:rsidRPr="00CB1E39">
              <w:rPr>
                <w:b/>
              </w:rPr>
              <w:t>Prerekvizity, korekvizity, ekvivalence</w:t>
            </w:r>
          </w:p>
        </w:tc>
        <w:tc>
          <w:tcPr>
            <w:tcW w:w="6769" w:type="dxa"/>
            <w:gridSpan w:val="7"/>
          </w:tcPr>
          <w:p w:rsidR="00956C47" w:rsidRPr="00CB1E39" w:rsidRDefault="00956C47" w:rsidP="00A62144">
            <w:pPr>
              <w:jc w:val="both"/>
              <w:rPr>
                <w:sz w:val="16"/>
                <w:szCs w:val="16"/>
              </w:rPr>
            </w:pPr>
          </w:p>
        </w:tc>
      </w:tr>
      <w:tr w:rsidR="00956C47" w:rsidRPr="00CB1E39" w:rsidTr="00A62144">
        <w:tc>
          <w:tcPr>
            <w:tcW w:w="3086" w:type="dxa"/>
            <w:shd w:val="clear" w:color="auto" w:fill="F7CAAC"/>
          </w:tcPr>
          <w:p w:rsidR="00956C47" w:rsidRPr="00CB1E39" w:rsidRDefault="00956C47" w:rsidP="00A62144">
            <w:pPr>
              <w:rPr>
                <w:b/>
              </w:rPr>
            </w:pPr>
            <w:r w:rsidRPr="00CB1E39">
              <w:rPr>
                <w:b/>
              </w:rPr>
              <w:t>Způsob ověření studijních výsledků</w:t>
            </w:r>
          </w:p>
        </w:tc>
        <w:tc>
          <w:tcPr>
            <w:tcW w:w="3406" w:type="dxa"/>
            <w:gridSpan w:val="4"/>
          </w:tcPr>
          <w:p w:rsidR="00956C47" w:rsidRPr="00CB1E39" w:rsidRDefault="00956C47" w:rsidP="00A62144">
            <w:pPr>
              <w:jc w:val="both"/>
            </w:pPr>
            <w:r w:rsidRPr="00CB1E39">
              <w:rPr>
                <w:rFonts w:eastAsia="Calibri"/>
              </w:rPr>
              <w:t>zkouška</w:t>
            </w:r>
          </w:p>
        </w:tc>
        <w:tc>
          <w:tcPr>
            <w:tcW w:w="2156" w:type="dxa"/>
            <w:shd w:val="clear" w:color="auto" w:fill="F7CAAC"/>
          </w:tcPr>
          <w:p w:rsidR="00956C47" w:rsidRPr="00CB1E39" w:rsidRDefault="00956C47" w:rsidP="00A62144">
            <w:pPr>
              <w:jc w:val="both"/>
              <w:rPr>
                <w:b/>
              </w:rPr>
            </w:pPr>
            <w:r w:rsidRPr="00CB1E39">
              <w:rPr>
                <w:b/>
              </w:rPr>
              <w:t>Forma výuky</w:t>
            </w:r>
          </w:p>
        </w:tc>
        <w:tc>
          <w:tcPr>
            <w:tcW w:w="1207" w:type="dxa"/>
            <w:gridSpan w:val="2"/>
          </w:tcPr>
          <w:p w:rsidR="00956C47" w:rsidRPr="00CB1E39" w:rsidRDefault="00956C47" w:rsidP="00A62144">
            <w:pPr>
              <w:jc w:val="both"/>
              <w:rPr>
                <w:sz w:val="16"/>
                <w:szCs w:val="16"/>
              </w:rPr>
            </w:pPr>
            <w:r w:rsidRPr="00CB1E39">
              <w:rPr>
                <w:rFonts w:eastAsia="Calibri"/>
              </w:rPr>
              <w:t>přednáška</w:t>
            </w:r>
          </w:p>
        </w:tc>
      </w:tr>
      <w:tr w:rsidR="00956C47" w:rsidRPr="00CB1E39" w:rsidTr="00A62144">
        <w:tc>
          <w:tcPr>
            <w:tcW w:w="3086" w:type="dxa"/>
            <w:shd w:val="clear" w:color="auto" w:fill="F7CAAC"/>
          </w:tcPr>
          <w:p w:rsidR="00956C47" w:rsidRPr="00CB1E39" w:rsidRDefault="00956C47" w:rsidP="00A62144">
            <w:pPr>
              <w:rPr>
                <w:b/>
              </w:rPr>
            </w:pPr>
            <w:r w:rsidRPr="00CB1E39">
              <w:rPr>
                <w:b/>
              </w:rPr>
              <w:t>Forma způsobu ověření studijních výsledků a další požadavky na studenta</w:t>
            </w:r>
          </w:p>
        </w:tc>
        <w:tc>
          <w:tcPr>
            <w:tcW w:w="6769" w:type="dxa"/>
            <w:gridSpan w:val="7"/>
            <w:tcBorders>
              <w:bottom w:val="nil"/>
            </w:tcBorders>
          </w:tcPr>
          <w:p w:rsidR="00956C47" w:rsidRPr="00CB1E39" w:rsidRDefault="00956C47" w:rsidP="00A62144">
            <w:pPr>
              <w:jc w:val="both"/>
              <w:rPr>
                <w:rFonts w:eastAsia="Calibri"/>
              </w:rPr>
            </w:pPr>
            <w:r w:rsidRPr="00CB1E39">
              <w:rPr>
                <w:rFonts w:eastAsia="Calibri"/>
              </w:rPr>
              <w:t>Písemná zkouška</w:t>
            </w:r>
          </w:p>
          <w:p w:rsidR="00956C47" w:rsidRPr="00CB1E39" w:rsidRDefault="00956C47" w:rsidP="00A62144">
            <w:pPr>
              <w:jc w:val="both"/>
              <w:rPr>
                <w:color w:val="44546A" w:themeColor="text2"/>
              </w:rPr>
            </w:pPr>
            <w:r w:rsidRPr="00CB1E39">
              <w:rPr>
                <w:rFonts w:eastAsia="Calibri"/>
              </w:rPr>
              <w:t>Seminární práce</w:t>
            </w:r>
          </w:p>
        </w:tc>
      </w:tr>
      <w:tr w:rsidR="00956C47" w:rsidRPr="00CB1E39" w:rsidTr="00A62144">
        <w:trPr>
          <w:trHeight w:val="554"/>
        </w:trPr>
        <w:tc>
          <w:tcPr>
            <w:tcW w:w="9855" w:type="dxa"/>
            <w:gridSpan w:val="8"/>
            <w:tcBorders>
              <w:top w:val="nil"/>
            </w:tcBorders>
          </w:tcPr>
          <w:p w:rsidR="00956C47" w:rsidRPr="00CB1E39" w:rsidRDefault="00956C47" w:rsidP="00A62144">
            <w:pPr>
              <w:jc w:val="both"/>
            </w:pPr>
          </w:p>
        </w:tc>
      </w:tr>
      <w:tr w:rsidR="00956C47" w:rsidRPr="00CB1E39" w:rsidTr="00A62144">
        <w:trPr>
          <w:trHeight w:val="197"/>
        </w:trPr>
        <w:tc>
          <w:tcPr>
            <w:tcW w:w="3086" w:type="dxa"/>
            <w:tcBorders>
              <w:top w:val="nil"/>
            </w:tcBorders>
            <w:shd w:val="clear" w:color="auto" w:fill="F7CAAC"/>
          </w:tcPr>
          <w:p w:rsidR="00956C47" w:rsidRPr="00CB1E39" w:rsidRDefault="00956C47" w:rsidP="00A62144">
            <w:pPr>
              <w:jc w:val="both"/>
              <w:rPr>
                <w:b/>
              </w:rPr>
            </w:pPr>
            <w:r w:rsidRPr="00CB1E39">
              <w:rPr>
                <w:b/>
              </w:rPr>
              <w:t>Garant předmětu</w:t>
            </w:r>
          </w:p>
        </w:tc>
        <w:tc>
          <w:tcPr>
            <w:tcW w:w="6769" w:type="dxa"/>
            <w:gridSpan w:val="7"/>
            <w:tcBorders>
              <w:top w:val="nil"/>
            </w:tcBorders>
          </w:tcPr>
          <w:p w:rsidR="00956C47" w:rsidRPr="00CB1E39" w:rsidRDefault="00956C47" w:rsidP="00A62144">
            <w:pPr>
              <w:jc w:val="both"/>
            </w:pPr>
            <w:r w:rsidRPr="00CB1E39">
              <w:rPr>
                <w:rFonts w:eastAsia="Calibri"/>
              </w:rPr>
              <w:t>doc. Mgr. Ing. Radim Bačuvčík, Ph.D.</w:t>
            </w:r>
          </w:p>
        </w:tc>
      </w:tr>
      <w:tr w:rsidR="00956C47" w:rsidRPr="00CB1E39" w:rsidTr="00A62144">
        <w:trPr>
          <w:trHeight w:val="243"/>
        </w:trPr>
        <w:tc>
          <w:tcPr>
            <w:tcW w:w="3086" w:type="dxa"/>
            <w:tcBorders>
              <w:top w:val="nil"/>
            </w:tcBorders>
            <w:shd w:val="clear" w:color="auto" w:fill="F7CAAC"/>
          </w:tcPr>
          <w:p w:rsidR="00956C47" w:rsidRPr="00CB1E39" w:rsidRDefault="00956C47" w:rsidP="00A62144">
            <w:pPr>
              <w:rPr>
                <w:b/>
              </w:rPr>
            </w:pPr>
            <w:r w:rsidRPr="00CB1E39">
              <w:rPr>
                <w:b/>
              </w:rPr>
              <w:t>Zapojení garanta do výuky předmětu</w:t>
            </w:r>
          </w:p>
        </w:tc>
        <w:tc>
          <w:tcPr>
            <w:tcW w:w="6769" w:type="dxa"/>
            <w:gridSpan w:val="7"/>
            <w:tcBorders>
              <w:top w:val="nil"/>
            </w:tcBorders>
          </w:tcPr>
          <w:p w:rsidR="00956C47" w:rsidRPr="00CB1E39" w:rsidRDefault="00956C47" w:rsidP="00A62144">
            <w:pPr>
              <w:jc w:val="both"/>
            </w:pPr>
            <w:r w:rsidRPr="00CB1E39">
              <w:rPr>
                <w:rFonts w:eastAsia="Calibri"/>
              </w:rPr>
              <w:t>100%</w:t>
            </w:r>
          </w:p>
        </w:tc>
      </w:tr>
      <w:tr w:rsidR="00956C47" w:rsidRPr="00CB1E39" w:rsidTr="00A62144">
        <w:tc>
          <w:tcPr>
            <w:tcW w:w="3086" w:type="dxa"/>
            <w:shd w:val="clear" w:color="auto" w:fill="F7CAAC"/>
          </w:tcPr>
          <w:p w:rsidR="00956C47" w:rsidRPr="00CB1E39" w:rsidRDefault="00956C47" w:rsidP="00A62144">
            <w:pPr>
              <w:jc w:val="both"/>
              <w:rPr>
                <w:b/>
              </w:rPr>
            </w:pPr>
            <w:r w:rsidRPr="00CB1E39">
              <w:rPr>
                <w:b/>
              </w:rPr>
              <w:t>Vyučující</w:t>
            </w:r>
          </w:p>
        </w:tc>
        <w:tc>
          <w:tcPr>
            <w:tcW w:w="6769" w:type="dxa"/>
            <w:gridSpan w:val="7"/>
            <w:tcBorders>
              <w:bottom w:val="nil"/>
            </w:tcBorders>
          </w:tcPr>
          <w:p w:rsidR="00956C47" w:rsidRPr="00CB1E39" w:rsidRDefault="00956C47" w:rsidP="00A62144">
            <w:pPr>
              <w:jc w:val="both"/>
            </w:pPr>
            <w:r w:rsidRPr="00CB1E39">
              <w:rPr>
                <w:rFonts w:eastAsia="Calibri"/>
              </w:rPr>
              <w:t>doc. Mgr. Ing. Radim Bačuvčík, Ph.D.</w:t>
            </w:r>
          </w:p>
        </w:tc>
      </w:tr>
      <w:tr w:rsidR="00956C47" w:rsidRPr="00CB1E39" w:rsidTr="00A62144">
        <w:trPr>
          <w:trHeight w:val="554"/>
        </w:trPr>
        <w:tc>
          <w:tcPr>
            <w:tcW w:w="9855" w:type="dxa"/>
            <w:gridSpan w:val="8"/>
            <w:tcBorders>
              <w:top w:val="nil"/>
            </w:tcBorders>
          </w:tcPr>
          <w:p w:rsidR="00956C47" w:rsidRPr="00CB1E39" w:rsidRDefault="00956C47" w:rsidP="00A62144">
            <w:pPr>
              <w:jc w:val="both"/>
            </w:pPr>
          </w:p>
        </w:tc>
      </w:tr>
      <w:tr w:rsidR="00956C47" w:rsidRPr="00CB1E39" w:rsidTr="00A62144">
        <w:tc>
          <w:tcPr>
            <w:tcW w:w="3086" w:type="dxa"/>
            <w:shd w:val="clear" w:color="auto" w:fill="F7CAAC"/>
          </w:tcPr>
          <w:p w:rsidR="00956C47" w:rsidRPr="00CB1E39" w:rsidRDefault="00956C47" w:rsidP="00A62144">
            <w:pPr>
              <w:jc w:val="both"/>
              <w:rPr>
                <w:b/>
              </w:rPr>
            </w:pPr>
            <w:r w:rsidRPr="00CB1E39">
              <w:rPr>
                <w:b/>
              </w:rPr>
              <w:t>Stručná anotace předmětu</w:t>
            </w:r>
          </w:p>
        </w:tc>
        <w:tc>
          <w:tcPr>
            <w:tcW w:w="6769" w:type="dxa"/>
            <w:gridSpan w:val="7"/>
            <w:tcBorders>
              <w:bottom w:val="nil"/>
            </w:tcBorders>
          </w:tcPr>
          <w:p w:rsidR="00956C47" w:rsidRPr="00CB1E39" w:rsidRDefault="00956C47" w:rsidP="00A62144">
            <w:pPr>
              <w:jc w:val="both"/>
              <w:rPr>
                <w:sz w:val="16"/>
                <w:szCs w:val="16"/>
              </w:rPr>
            </w:pPr>
          </w:p>
        </w:tc>
      </w:tr>
      <w:tr w:rsidR="00956C47" w:rsidRPr="00CB1E39" w:rsidTr="00A62144">
        <w:trPr>
          <w:trHeight w:val="2815"/>
        </w:trPr>
        <w:tc>
          <w:tcPr>
            <w:tcW w:w="9855" w:type="dxa"/>
            <w:gridSpan w:val="8"/>
            <w:tcBorders>
              <w:top w:val="nil"/>
              <w:bottom w:val="single" w:sz="12" w:space="0" w:color="auto"/>
            </w:tcBorders>
          </w:tcPr>
          <w:p w:rsidR="00956C47" w:rsidRDefault="00956C47" w:rsidP="00A62144">
            <w:pPr>
              <w:jc w:val="both"/>
            </w:pPr>
          </w:p>
          <w:p w:rsidR="002F1DDD" w:rsidRPr="006E25A3" w:rsidRDefault="00956C47" w:rsidP="002F1DDD">
            <w:pPr>
              <w:jc w:val="both"/>
              <w:rPr>
                <w:ins w:id="388" w:author="Ponížilová Hana" w:date="2019-05-21T09:16:00Z"/>
                <w:color w:val="FF0000"/>
              </w:rPr>
            </w:pPr>
            <w:r w:rsidRPr="00C75B6B">
              <w:t>Kurz se zabývá možnostmi aplikace marketingových metod a technik v prostředí komerčních i nekomerčních kulturních organizací. Zvláštní pozornost je věnována sociologii publika (zákazníků) jednotlivých kulturních produktů jako východiska pro další úvahy o specifikách marketingu a marketingové komunikace v jednotlivých odvětvích kultury</w:t>
            </w:r>
            <w:ins w:id="389" w:author="Ponížilová Hana" w:date="2019-05-21T09:16:00Z">
              <w:r w:rsidR="002F1DDD" w:rsidRPr="006E25A3">
                <w:rPr>
                  <w:color w:val="FF0000"/>
                </w:rPr>
                <w:t xml:space="preserve">, a roli kulturních organizací jako prvků trhu a ekonomického systému. </w:t>
              </w:r>
            </w:ins>
          </w:p>
          <w:p w:rsidR="00956C47" w:rsidRPr="00C75B6B" w:rsidRDefault="00956C47" w:rsidP="00A62144">
            <w:pPr>
              <w:jc w:val="both"/>
            </w:pPr>
            <w:del w:id="390" w:author="Ponížilová Hana" w:date="2019-05-21T09:16:00Z">
              <w:r w:rsidRPr="00C75B6B" w:rsidDel="002F1DDD">
                <w:delText>.</w:delText>
              </w:r>
            </w:del>
            <w:r w:rsidRPr="00C75B6B">
              <w:t xml:space="preserve"> </w:t>
            </w:r>
          </w:p>
          <w:p w:rsidR="00956C47" w:rsidRPr="00C75B6B" w:rsidRDefault="00956C47" w:rsidP="00A62144">
            <w:pPr>
              <w:jc w:val="both"/>
              <w:rPr>
                <w:bCs/>
              </w:rPr>
            </w:pPr>
            <w:r w:rsidRPr="00C75B6B">
              <w:rPr>
                <w:bCs/>
              </w:rPr>
              <w:t xml:space="preserve">Osnova kurzu: </w:t>
            </w:r>
          </w:p>
          <w:p w:rsidR="00956C47" w:rsidRPr="00C75B6B" w:rsidRDefault="00956C47" w:rsidP="00700C85">
            <w:pPr>
              <w:pStyle w:val="Odstavecseseznamem"/>
              <w:widowControl/>
              <w:numPr>
                <w:ilvl w:val="0"/>
                <w:numId w:val="4"/>
              </w:numPr>
              <w:autoSpaceDE/>
              <w:autoSpaceDN/>
              <w:adjustRightInd/>
              <w:jc w:val="both"/>
              <w:rPr>
                <w:rFonts w:ascii="Times New Roman" w:hAnsi="Times New Roman" w:cs="Times New Roman"/>
              </w:rPr>
            </w:pPr>
            <w:r w:rsidRPr="00C75B6B">
              <w:rPr>
                <w:rFonts w:ascii="Times New Roman" w:hAnsi="Times New Roman" w:cs="Times New Roman"/>
              </w:rPr>
              <w:t>Marketing v oblasti kultury</w:t>
            </w:r>
          </w:p>
          <w:p w:rsidR="00956C47" w:rsidRPr="00C75B6B" w:rsidRDefault="00956C47" w:rsidP="00700C85">
            <w:pPr>
              <w:pStyle w:val="Odstavecseseznamem"/>
              <w:widowControl/>
              <w:numPr>
                <w:ilvl w:val="0"/>
                <w:numId w:val="4"/>
              </w:numPr>
              <w:autoSpaceDE/>
              <w:autoSpaceDN/>
              <w:adjustRightInd/>
              <w:jc w:val="both"/>
              <w:rPr>
                <w:rFonts w:ascii="Times New Roman" w:hAnsi="Times New Roman" w:cs="Times New Roman"/>
              </w:rPr>
            </w:pPr>
            <w:r w:rsidRPr="00C75B6B">
              <w:rPr>
                <w:rFonts w:ascii="Times New Roman" w:hAnsi="Times New Roman" w:cs="Times New Roman"/>
              </w:rPr>
              <w:t>Ekonomický systém kultury</w:t>
            </w:r>
          </w:p>
          <w:p w:rsidR="00956C47" w:rsidRPr="00C75B6B" w:rsidRDefault="00956C47" w:rsidP="00700C85">
            <w:pPr>
              <w:pStyle w:val="Odstavecseseznamem"/>
              <w:widowControl/>
              <w:numPr>
                <w:ilvl w:val="0"/>
                <w:numId w:val="4"/>
              </w:numPr>
              <w:autoSpaceDE/>
              <w:autoSpaceDN/>
              <w:adjustRightInd/>
              <w:jc w:val="both"/>
              <w:rPr>
                <w:rFonts w:ascii="Times New Roman" w:hAnsi="Times New Roman" w:cs="Times New Roman"/>
              </w:rPr>
            </w:pPr>
            <w:r w:rsidRPr="00C75B6B">
              <w:rPr>
                <w:rFonts w:ascii="Times New Roman" w:hAnsi="Times New Roman" w:cs="Times New Roman"/>
              </w:rPr>
              <w:t>Publikum</w:t>
            </w:r>
          </w:p>
          <w:p w:rsidR="00956C47" w:rsidRPr="00C75B6B" w:rsidRDefault="00956C47" w:rsidP="00700C85">
            <w:pPr>
              <w:pStyle w:val="Odstavecseseznamem"/>
              <w:widowControl/>
              <w:numPr>
                <w:ilvl w:val="0"/>
                <w:numId w:val="4"/>
              </w:numPr>
              <w:autoSpaceDE/>
              <w:autoSpaceDN/>
              <w:adjustRightInd/>
              <w:jc w:val="both"/>
              <w:rPr>
                <w:rFonts w:ascii="Times New Roman" w:hAnsi="Times New Roman" w:cs="Times New Roman"/>
              </w:rPr>
            </w:pPr>
            <w:r w:rsidRPr="00C75B6B">
              <w:rPr>
                <w:rFonts w:ascii="Times New Roman" w:hAnsi="Times New Roman" w:cs="Times New Roman"/>
              </w:rPr>
              <w:t>Kulturní produkt</w:t>
            </w:r>
          </w:p>
          <w:p w:rsidR="00956C47" w:rsidRPr="00C75B6B" w:rsidRDefault="00956C47" w:rsidP="00700C85">
            <w:pPr>
              <w:pStyle w:val="Odstavecseseznamem"/>
              <w:widowControl/>
              <w:numPr>
                <w:ilvl w:val="0"/>
                <w:numId w:val="4"/>
              </w:numPr>
              <w:autoSpaceDE/>
              <w:autoSpaceDN/>
              <w:adjustRightInd/>
              <w:jc w:val="both"/>
              <w:rPr>
                <w:rFonts w:ascii="Times New Roman" w:hAnsi="Times New Roman" w:cs="Times New Roman"/>
              </w:rPr>
            </w:pPr>
            <w:r w:rsidRPr="00C75B6B">
              <w:rPr>
                <w:rFonts w:ascii="Times New Roman" w:hAnsi="Times New Roman" w:cs="Times New Roman"/>
              </w:rPr>
              <w:t>Místo konání kulturních akcí</w:t>
            </w:r>
          </w:p>
          <w:p w:rsidR="00956C47" w:rsidRPr="00C75B6B" w:rsidRDefault="00956C47" w:rsidP="00700C85">
            <w:pPr>
              <w:pStyle w:val="Odstavecseseznamem"/>
              <w:widowControl/>
              <w:numPr>
                <w:ilvl w:val="0"/>
                <w:numId w:val="4"/>
              </w:numPr>
              <w:autoSpaceDE/>
              <w:autoSpaceDN/>
              <w:adjustRightInd/>
              <w:jc w:val="both"/>
              <w:rPr>
                <w:rFonts w:ascii="Times New Roman" w:hAnsi="Times New Roman" w:cs="Times New Roman"/>
              </w:rPr>
            </w:pPr>
            <w:r w:rsidRPr="00C75B6B">
              <w:rPr>
                <w:rFonts w:ascii="Times New Roman" w:hAnsi="Times New Roman" w:cs="Times New Roman"/>
              </w:rPr>
              <w:t>Cenotvorba v oblasti kultury</w:t>
            </w:r>
          </w:p>
          <w:p w:rsidR="00956C47" w:rsidRPr="00C75B6B" w:rsidRDefault="00956C47" w:rsidP="00700C85">
            <w:pPr>
              <w:pStyle w:val="Odstavecseseznamem"/>
              <w:widowControl/>
              <w:numPr>
                <w:ilvl w:val="0"/>
                <w:numId w:val="4"/>
              </w:numPr>
              <w:autoSpaceDE/>
              <w:autoSpaceDN/>
              <w:adjustRightInd/>
              <w:jc w:val="both"/>
              <w:rPr>
                <w:rFonts w:ascii="Times New Roman" w:hAnsi="Times New Roman" w:cs="Times New Roman"/>
              </w:rPr>
            </w:pPr>
            <w:r w:rsidRPr="00C75B6B">
              <w:rPr>
                <w:rFonts w:ascii="Times New Roman" w:hAnsi="Times New Roman" w:cs="Times New Roman"/>
              </w:rPr>
              <w:t>Marketingová komunikace</w:t>
            </w:r>
          </w:p>
          <w:p w:rsidR="00956C47" w:rsidRDefault="00956C47" w:rsidP="00700C85">
            <w:pPr>
              <w:pStyle w:val="Odstavecseseznamem"/>
              <w:widowControl/>
              <w:numPr>
                <w:ilvl w:val="0"/>
                <w:numId w:val="4"/>
              </w:numPr>
              <w:autoSpaceDE/>
              <w:autoSpaceDN/>
              <w:adjustRightInd/>
              <w:jc w:val="both"/>
              <w:rPr>
                <w:ins w:id="391" w:author="Ponížilová Hana" w:date="2019-05-21T09:16:00Z"/>
                <w:rFonts w:ascii="Times New Roman" w:hAnsi="Times New Roman" w:cs="Times New Roman"/>
              </w:rPr>
            </w:pPr>
            <w:r w:rsidRPr="00C75B6B">
              <w:rPr>
                <w:rFonts w:ascii="Times New Roman" w:hAnsi="Times New Roman" w:cs="Times New Roman"/>
              </w:rPr>
              <w:t>Fundraising</w:t>
            </w:r>
          </w:p>
          <w:p w:rsidR="002F1DDD" w:rsidRPr="002F1DDD" w:rsidRDefault="002F1DDD" w:rsidP="002F1DDD">
            <w:pPr>
              <w:pStyle w:val="Odstavecseseznamem"/>
              <w:widowControl/>
              <w:numPr>
                <w:ilvl w:val="0"/>
                <w:numId w:val="4"/>
              </w:numPr>
              <w:autoSpaceDE/>
              <w:autoSpaceDN/>
              <w:adjustRightInd/>
              <w:jc w:val="both"/>
              <w:rPr>
                <w:rFonts w:ascii="Times New Roman" w:hAnsi="Times New Roman" w:cs="Times New Roman"/>
                <w:color w:val="FF0000"/>
                <w:rPrChange w:id="392" w:author="Ponížilová Hana" w:date="2019-05-21T09:16:00Z">
                  <w:rPr>
                    <w:rFonts w:ascii="Times New Roman" w:hAnsi="Times New Roman" w:cs="Times New Roman"/>
                  </w:rPr>
                </w:rPrChange>
              </w:rPr>
            </w:pPr>
            <w:ins w:id="393" w:author="Ponížilová Hana" w:date="2019-05-21T09:16:00Z">
              <w:r w:rsidRPr="002F1DDD">
                <w:rPr>
                  <w:rFonts w:ascii="Times New Roman" w:hAnsi="Times New Roman" w:cs="Times New Roman"/>
                  <w:color w:val="FF0000"/>
                  <w:rPrChange w:id="394" w:author="Ponížilová Hana" w:date="2019-05-21T09:16:00Z">
                    <w:rPr>
                      <w:color w:val="FF0000"/>
                    </w:rPr>
                  </w:rPrChange>
                </w:rPr>
                <w:t>Ekonomická efektivita kulturních organizací</w:t>
              </w:r>
            </w:ins>
          </w:p>
          <w:p w:rsidR="00956C47" w:rsidRPr="00CB1E39" w:rsidRDefault="00956C47" w:rsidP="00A62144">
            <w:pPr>
              <w:pStyle w:val="Odstavecseseznamem"/>
              <w:jc w:val="both"/>
            </w:pPr>
          </w:p>
        </w:tc>
      </w:tr>
      <w:tr w:rsidR="00956C47" w:rsidRPr="00CB1E39" w:rsidTr="00A62144">
        <w:trPr>
          <w:trHeight w:val="265"/>
        </w:trPr>
        <w:tc>
          <w:tcPr>
            <w:tcW w:w="3653" w:type="dxa"/>
            <w:gridSpan w:val="2"/>
            <w:tcBorders>
              <w:top w:val="nil"/>
            </w:tcBorders>
            <w:shd w:val="clear" w:color="auto" w:fill="F7CAAC"/>
          </w:tcPr>
          <w:p w:rsidR="00956C47" w:rsidRPr="00CB1E39" w:rsidRDefault="00956C47" w:rsidP="00A62144">
            <w:pPr>
              <w:jc w:val="both"/>
            </w:pPr>
            <w:r w:rsidRPr="00CB1E39">
              <w:rPr>
                <w:b/>
              </w:rPr>
              <w:t>Studijní literatura a studijní pomůcky</w:t>
            </w:r>
          </w:p>
        </w:tc>
        <w:tc>
          <w:tcPr>
            <w:tcW w:w="6202" w:type="dxa"/>
            <w:gridSpan w:val="6"/>
            <w:tcBorders>
              <w:top w:val="nil"/>
              <w:bottom w:val="nil"/>
            </w:tcBorders>
          </w:tcPr>
          <w:p w:rsidR="00956C47" w:rsidRPr="00CB1E39" w:rsidRDefault="00956C47" w:rsidP="00A62144">
            <w:pPr>
              <w:jc w:val="both"/>
            </w:pPr>
          </w:p>
        </w:tc>
      </w:tr>
      <w:tr w:rsidR="00956C47" w:rsidRPr="00CB1E39" w:rsidTr="00A62144">
        <w:trPr>
          <w:trHeight w:val="1497"/>
        </w:trPr>
        <w:tc>
          <w:tcPr>
            <w:tcW w:w="9855" w:type="dxa"/>
            <w:gridSpan w:val="8"/>
            <w:tcBorders>
              <w:top w:val="nil"/>
            </w:tcBorders>
          </w:tcPr>
          <w:p w:rsidR="00956C47" w:rsidRDefault="00956C47" w:rsidP="00A62144">
            <w:pPr>
              <w:jc w:val="both"/>
            </w:pPr>
          </w:p>
          <w:p w:rsidR="00956C47" w:rsidRPr="00B14297" w:rsidRDefault="00B14297" w:rsidP="00A62144">
            <w:pPr>
              <w:jc w:val="both"/>
              <w:rPr>
                <w:b/>
              </w:rPr>
            </w:pPr>
            <w:r>
              <w:rPr>
                <w:b/>
              </w:rPr>
              <w:t>Povinná</w:t>
            </w:r>
            <w:r w:rsidR="00956C47" w:rsidRPr="00B14297">
              <w:rPr>
                <w:b/>
              </w:rPr>
              <w:t>:</w:t>
            </w:r>
          </w:p>
          <w:p w:rsidR="00956C47" w:rsidRDefault="00956C47" w:rsidP="00A62144">
            <w:pPr>
              <w:jc w:val="both"/>
            </w:pPr>
            <w:r w:rsidRPr="00CB1E39">
              <w:t xml:space="preserve">BAČUVČÍK, Radim. 2012. </w:t>
            </w:r>
            <w:r w:rsidRPr="00CB1E39">
              <w:rPr>
                <w:i/>
                <w:iCs/>
              </w:rPr>
              <w:t>Marketing kultury: divadlo, koncerty, publikum, veřejnost</w:t>
            </w:r>
            <w:r w:rsidRPr="00CB1E39">
              <w:rPr>
                <w:iCs/>
              </w:rPr>
              <w:t>.</w:t>
            </w:r>
            <w:r w:rsidRPr="00CB1E39">
              <w:t xml:space="preserve"> Zlín: VeRBuM. 200 s. ISBN 978-80-87500-17-0</w:t>
            </w:r>
          </w:p>
          <w:p w:rsidR="00956C47" w:rsidRPr="00CB1E39" w:rsidRDefault="00956C47" w:rsidP="00A62144">
            <w:pPr>
              <w:jc w:val="both"/>
            </w:pPr>
          </w:p>
          <w:p w:rsidR="00956C47" w:rsidRPr="00B14297" w:rsidRDefault="00B14297" w:rsidP="00A62144">
            <w:pPr>
              <w:jc w:val="both"/>
              <w:rPr>
                <w:b/>
              </w:rPr>
            </w:pPr>
            <w:r>
              <w:rPr>
                <w:b/>
              </w:rPr>
              <w:t>Doporučená</w:t>
            </w:r>
            <w:r w:rsidR="00956C47" w:rsidRPr="00B14297">
              <w:rPr>
                <w:b/>
              </w:rPr>
              <w:t>:</w:t>
            </w:r>
          </w:p>
          <w:p w:rsidR="00956C47" w:rsidRPr="00CB1E39" w:rsidRDefault="00956C47" w:rsidP="00A62144">
            <w:pPr>
              <w:jc w:val="both"/>
            </w:pPr>
            <w:r w:rsidRPr="00CB1E39">
              <w:t xml:space="preserve">TAJTÁKOVÁ, M. a kol.: </w:t>
            </w:r>
            <w:r w:rsidRPr="00CB1E39">
              <w:rPr>
                <w:i/>
              </w:rPr>
              <w:t>Marketing kultúry: ako osloviť a udržať si publikum</w:t>
            </w:r>
            <w:r w:rsidRPr="00CB1E39">
              <w:t>. Bratislava: Vyd. EUROKÓDEX, 2010, 260 s. ISBN 978-80-89447-29-9</w:t>
            </w:r>
          </w:p>
          <w:p w:rsidR="00956C47" w:rsidRDefault="00956C47" w:rsidP="00A62144">
            <w:pPr>
              <w:jc w:val="both"/>
            </w:pPr>
            <w:r w:rsidRPr="00CB1E39">
              <w:t xml:space="preserve">JOHNOVÁ, R. </w:t>
            </w:r>
            <w:r w:rsidRPr="00CB1E39">
              <w:rPr>
                <w:i/>
              </w:rPr>
              <w:t>Marketing kulturního dědictví a umění</w:t>
            </w:r>
            <w:r w:rsidRPr="00CB1E39">
              <w:t>. Praha: Grada, 2008. 288 s. ISBN 978-80-247-2724-0</w:t>
            </w:r>
          </w:p>
          <w:p w:rsidR="00956C47" w:rsidRPr="00CB1E39" w:rsidRDefault="00956C47" w:rsidP="00A62144">
            <w:pPr>
              <w:jc w:val="both"/>
            </w:pPr>
          </w:p>
        </w:tc>
      </w:tr>
    </w:tbl>
    <w:p w:rsidR="003500AA" w:rsidRDefault="003500AA" w:rsidP="00B0295E"/>
    <w:p w:rsidR="00B0295E" w:rsidRDefault="00B0295E" w:rsidP="00B0295E"/>
    <w:p w:rsidR="00C75B6B" w:rsidRDefault="00C75B6B" w:rsidP="00B0295E"/>
    <w:p w:rsidR="00C75B6B" w:rsidRDefault="00C75B6B" w:rsidP="00B0295E"/>
    <w:p w:rsidR="00C75B6B" w:rsidRDefault="00C75B6B" w:rsidP="00B0295E"/>
    <w:p w:rsidR="00B0295E" w:rsidRDefault="00B0295E" w:rsidP="00B0295E"/>
    <w:p w:rsidR="00C75B6B" w:rsidRDefault="00C75B6B" w:rsidP="00B0295E"/>
    <w:p w:rsidR="00C75B6B" w:rsidRDefault="00C75B6B" w:rsidP="00B0295E"/>
    <w:p w:rsidR="00812599" w:rsidRDefault="00812599" w:rsidP="00B0295E">
      <w:pPr>
        <w:rPr>
          <w:ins w:id="395" w:author="Ponížilová Hana" w:date="2019-05-21T09:17:00Z"/>
        </w:rPr>
      </w:pPr>
    </w:p>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6C47" w:rsidTr="00A62144">
        <w:tc>
          <w:tcPr>
            <w:tcW w:w="9855" w:type="dxa"/>
            <w:gridSpan w:val="8"/>
            <w:tcBorders>
              <w:bottom w:val="double" w:sz="4" w:space="0" w:color="auto"/>
            </w:tcBorders>
            <w:shd w:val="clear" w:color="auto" w:fill="BDD6EE"/>
          </w:tcPr>
          <w:p w:rsidR="00956C47" w:rsidRDefault="00956C47" w:rsidP="00A62144">
            <w:pPr>
              <w:jc w:val="both"/>
              <w:rPr>
                <w:b/>
                <w:sz w:val="28"/>
              </w:rPr>
            </w:pPr>
            <w:r>
              <w:lastRenderedPageBreak/>
              <w:br w:type="page"/>
            </w:r>
            <w:r>
              <w:rPr>
                <w:b/>
                <w:sz w:val="28"/>
              </w:rPr>
              <w:t>B-III – Charakteristika studijního předmětu</w:t>
            </w:r>
          </w:p>
        </w:tc>
      </w:tr>
      <w:tr w:rsidR="00956C47" w:rsidTr="00A62144">
        <w:tc>
          <w:tcPr>
            <w:tcW w:w="3086" w:type="dxa"/>
            <w:tcBorders>
              <w:top w:val="double" w:sz="4" w:space="0" w:color="auto"/>
            </w:tcBorders>
            <w:shd w:val="clear" w:color="auto" w:fill="F7CAAC"/>
          </w:tcPr>
          <w:p w:rsidR="00956C47" w:rsidRDefault="00956C47" w:rsidP="00A62144">
            <w:pPr>
              <w:jc w:val="both"/>
              <w:rPr>
                <w:b/>
              </w:rPr>
            </w:pPr>
            <w:r>
              <w:rPr>
                <w:b/>
              </w:rPr>
              <w:t>Název studijního předmětu</w:t>
            </w:r>
          </w:p>
        </w:tc>
        <w:tc>
          <w:tcPr>
            <w:tcW w:w="6769" w:type="dxa"/>
            <w:gridSpan w:val="7"/>
            <w:tcBorders>
              <w:top w:val="double" w:sz="4" w:space="0" w:color="auto"/>
            </w:tcBorders>
          </w:tcPr>
          <w:p w:rsidR="00956C47" w:rsidRPr="005357CB" w:rsidRDefault="00956C47" w:rsidP="00A62144">
            <w:pPr>
              <w:jc w:val="both"/>
              <w:rPr>
                <w:color w:val="44546A" w:themeColor="text2"/>
              </w:rPr>
            </w:pPr>
            <w:r>
              <w:t>Animace a galerijní pedagogika</w:t>
            </w:r>
          </w:p>
        </w:tc>
      </w:tr>
      <w:tr w:rsidR="00956C47" w:rsidTr="00A62144">
        <w:tc>
          <w:tcPr>
            <w:tcW w:w="3086" w:type="dxa"/>
            <w:shd w:val="clear" w:color="auto" w:fill="F7CAAC"/>
          </w:tcPr>
          <w:p w:rsidR="00956C47" w:rsidRDefault="00956C47" w:rsidP="00A62144">
            <w:pPr>
              <w:rPr>
                <w:b/>
              </w:rPr>
            </w:pPr>
            <w:r>
              <w:rPr>
                <w:b/>
              </w:rPr>
              <w:t>Typ předmětu</w:t>
            </w:r>
          </w:p>
        </w:tc>
        <w:tc>
          <w:tcPr>
            <w:tcW w:w="3406" w:type="dxa"/>
            <w:gridSpan w:val="4"/>
          </w:tcPr>
          <w:p w:rsidR="00956C47" w:rsidRPr="005357CB" w:rsidRDefault="00956C47" w:rsidP="00A62144">
            <w:pPr>
              <w:autoSpaceDE w:val="0"/>
              <w:autoSpaceDN w:val="0"/>
              <w:adjustRightInd w:val="0"/>
            </w:pPr>
            <w:r>
              <w:rPr>
                <w:rFonts w:eastAsia="Calibri"/>
              </w:rPr>
              <w:t>povinný, PZ</w:t>
            </w:r>
          </w:p>
        </w:tc>
        <w:tc>
          <w:tcPr>
            <w:tcW w:w="2695" w:type="dxa"/>
            <w:gridSpan w:val="2"/>
            <w:shd w:val="clear" w:color="auto" w:fill="F7CAAC"/>
          </w:tcPr>
          <w:p w:rsidR="00956C47" w:rsidRDefault="00956C47" w:rsidP="00A62144">
            <w:pPr>
              <w:jc w:val="both"/>
            </w:pPr>
            <w:r>
              <w:rPr>
                <w:b/>
              </w:rPr>
              <w:t>doporučený ročník/semestr</w:t>
            </w:r>
          </w:p>
        </w:tc>
        <w:tc>
          <w:tcPr>
            <w:tcW w:w="668" w:type="dxa"/>
          </w:tcPr>
          <w:p w:rsidR="00956C47" w:rsidRPr="005357CB" w:rsidRDefault="00956C47" w:rsidP="00A62144">
            <w:pPr>
              <w:jc w:val="both"/>
            </w:pPr>
            <w:r>
              <w:t>2</w:t>
            </w:r>
            <w:r w:rsidRPr="005357CB">
              <w:t>/ZS</w:t>
            </w:r>
          </w:p>
        </w:tc>
      </w:tr>
      <w:tr w:rsidR="00956C47" w:rsidTr="00A62144">
        <w:tc>
          <w:tcPr>
            <w:tcW w:w="3086" w:type="dxa"/>
            <w:shd w:val="clear" w:color="auto" w:fill="F7CAAC"/>
          </w:tcPr>
          <w:p w:rsidR="00956C47" w:rsidRDefault="00956C47" w:rsidP="00A62144">
            <w:pPr>
              <w:jc w:val="both"/>
              <w:rPr>
                <w:b/>
              </w:rPr>
            </w:pPr>
            <w:r>
              <w:rPr>
                <w:b/>
              </w:rPr>
              <w:t>Rozsah studijního předmětu</w:t>
            </w:r>
          </w:p>
        </w:tc>
        <w:tc>
          <w:tcPr>
            <w:tcW w:w="1701" w:type="dxa"/>
            <w:gridSpan w:val="2"/>
          </w:tcPr>
          <w:p w:rsidR="00956C47" w:rsidRPr="008D0458" w:rsidRDefault="00956C47" w:rsidP="00A62144">
            <w:pPr>
              <w:autoSpaceDE w:val="0"/>
              <w:autoSpaceDN w:val="0"/>
              <w:adjustRightInd w:val="0"/>
              <w:rPr>
                <w:color w:val="44546A" w:themeColor="text2"/>
                <w:sz w:val="16"/>
                <w:szCs w:val="16"/>
              </w:rPr>
            </w:pPr>
            <w:r>
              <w:rPr>
                <w:rFonts w:eastAsia="Calibri"/>
              </w:rPr>
              <w:t>26c</w:t>
            </w:r>
          </w:p>
        </w:tc>
        <w:tc>
          <w:tcPr>
            <w:tcW w:w="889" w:type="dxa"/>
            <w:shd w:val="clear" w:color="auto" w:fill="F7CAAC"/>
          </w:tcPr>
          <w:p w:rsidR="00956C47" w:rsidRDefault="00956C47" w:rsidP="00A62144">
            <w:pPr>
              <w:jc w:val="both"/>
              <w:rPr>
                <w:b/>
              </w:rPr>
            </w:pPr>
            <w:r>
              <w:rPr>
                <w:b/>
              </w:rPr>
              <w:t xml:space="preserve">hod. </w:t>
            </w:r>
          </w:p>
        </w:tc>
        <w:tc>
          <w:tcPr>
            <w:tcW w:w="816" w:type="dxa"/>
          </w:tcPr>
          <w:p w:rsidR="00956C47" w:rsidRPr="00037DA6" w:rsidRDefault="00956C47" w:rsidP="00A62144">
            <w:pPr>
              <w:jc w:val="both"/>
            </w:pPr>
            <w:r>
              <w:t>26</w:t>
            </w:r>
            <w:r w:rsidRPr="00037DA6">
              <w:t xml:space="preserve"> </w:t>
            </w:r>
          </w:p>
        </w:tc>
        <w:tc>
          <w:tcPr>
            <w:tcW w:w="2156" w:type="dxa"/>
            <w:shd w:val="clear" w:color="auto" w:fill="F7CAAC"/>
          </w:tcPr>
          <w:p w:rsidR="00956C47" w:rsidRDefault="00956C47" w:rsidP="00A62144">
            <w:pPr>
              <w:jc w:val="both"/>
              <w:rPr>
                <w:b/>
              </w:rPr>
            </w:pPr>
            <w:r>
              <w:rPr>
                <w:b/>
              </w:rPr>
              <w:t>kreditů</w:t>
            </w:r>
          </w:p>
        </w:tc>
        <w:tc>
          <w:tcPr>
            <w:tcW w:w="1207" w:type="dxa"/>
            <w:gridSpan w:val="2"/>
          </w:tcPr>
          <w:p w:rsidR="00956C47" w:rsidRPr="005357CB" w:rsidRDefault="00956C47" w:rsidP="00A62144">
            <w:pPr>
              <w:jc w:val="both"/>
            </w:pPr>
            <w:r>
              <w:t>1</w:t>
            </w:r>
          </w:p>
        </w:tc>
      </w:tr>
      <w:tr w:rsidR="00956C47" w:rsidTr="00A62144">
        <w:tc>
          <w:tcPr>
            <w:tcW w:w="3086" w:type="dxa"/>
            <w:shd w:val="clear" w:color="auto" w:fill="F7CAAC"/>
          </w:tcPr>
          <w:p w:rsidR="00956C47" w:rsidRDefault="00956C47" w:rsidP="00A62144">
            <w:pPr>
              <w:rPr>
                <w:b/>
                <w:sz w:val="22"/>
              </w:rPr>
            </w:pPr>
            <w:r>
              <w:rPr>
                <w:b/>
              </w:rPr>
              <w:t>Prerekvizity, korekvizity, ekvivalence</w:t>
            </w:r>
          </w:p>
        </w:tc>
        <w:tc>
          <w:tcPr>
            <w:tcW w:w="6769" w:type="dxa"/>
            <w:gridSpan w:val="7"/>
          </w:tcPr>
          <w:p w:rsidR="00956C47" w:rsidRPr="006906D6" w:rsidRDefault="00956C47" w:rsidP="00A62144">
            <w:pPr>
              <w:jc w:val="both"/>
              <w:rPr>
                <w:sz w:val="16"/>
                <w:szCs w:val="16"/>
              </w:rPr>
            </w:pPr>
          </w:p>
        </w:tc>
      </w:tr>
      <w:tr w:rsidR="00956C47" w:rsidTr="00A62144">
        <w:tc>
          <w:tcPr>
            <w:tcW w:w="3086" w:type="dxa"/>
            <w:shd w:val="clear" w:color="auto" w:fill="F7CAAC"/>
          </w:tcPr>
          <w:p w:rsidR="00956C47" w:rsidRDefault="00956C47" w:rsidP="00A62144">
            <w:pPr>
              <w:rPr>
                <w:b/>
              </w:rPr>
            </w:pPr>
            <w:r>
              <w:rPr>
                <w:b/>
              </w:rPr>
              <w:t>Způsob ověření studijních výsledků</w:t>
            </w:r>
          </w:p>
        </w:tc>
        <w:tc>
          <w:tcPr>
            <w:tcW w:w="3406" w:type="dxa"/>
            <w:gridSpan w:val="4"/>
          </w:tcPr>
          <w:p w:rsidR="00956C47" w:rsidRPr="00037DA6" w:rsidRDefault="00956C47" w:rsidP="00A62144">
            <w:pPr>
              <w:jc w:val="both"/>
            </w:pPr>
            <w:r>
              <w:rPr>
                <w:rFonts w:eastAsia="Calibri"/>
              </w:rPr>
              <w:t>zápočet</w:t>
            </w:r>
          </w:p>
        </w:tc>
        <w:tc>
          <w:tcPr>
            <w:tcW w:w="2156" w:type="dxa"/>
            <w:shd w:val="clear" w:color="auto" w:fill="F7CAAC"/>
          </w:tcPr>
          <w:p w:rsidR="00956C47" w:rsidRDefault="00956C47" w:rsidP="00A62144">
            <w:pPr>
              <w:jc w:val="both"/>
              <w:rPr>
                <w:b/>
              </w:rPr>
            </w:pPr>
            <w:r>
              <w:rPr>
                <w:b/>
              </w:rPr>
              <w:t>Forma výuky</w:t>
            </w:r>
          </w:p>
        </w:tc>
        <w:tc>
          <w:tcPr>
            <w:tcW w:w="1207" w:type="dxa"/>
            <w:gridSpan w:val="2"/>
          </w:tcPr>
          <w:p w:rsidR="00956C47" w:rsidRPr="00984755" w:rsidRDefault="00956C47" w:rsidP="00A62144">
            <w:pPr>
              <w:jc w:val="both"/>
            </w:pPr>
            <w:r>
              <w:rPr>
                <w:rFonts w:eastAsia="Calibri"/>
              </w:rPr>
              <w:t>cvičení</w:t>
            </w:r>
          </w:p>
        </w:tc>
      </w:tr>
      <w:tr w:rsidR="00956C47" w:rsidTr="00A62144">
        <w:tc>
          <w:tcPr>
            <w:tcW w:w="3086" w:type="dxa"/>
            <w:shd w:val="clear" w:color="auto" w:fill="F7CAAC"/>
          </w:tcPr>
          <w:p w:rsidR="00956C47" w:rsidRDefault="00956C47" w:rsidP="00A62144">
            <w:pPr>
              <w:rPr>
                <w:b/>
              </w:rPr>
            </w:pPr>
            <w:r>
              <w:rPr>
                <w:b/>
              </w:rPr>
              <w:t>Forma způsobu ověření studijních výsledků a další požadavky na studenta</w:t>
            </w:r>
          </w:p>
        </w:tc>
        <w:tc>
          <w:tcPr>
            <w:tcW w:w="6769" w:type="dxa"/>
            <w:gridSpan w:val="7"/>
            <w:tcBorders>
              <w:bottom w:val="nil"/>
            </w:tcBorders>
          </w:tcPr>
          <w:p w:rsidR="00956C47" w:rsidRDefault="00956C47" w:rsidP="00A62144">
            <w:pPr>
              <w:jc w:val="both"/>
            </w:pPr>
            <w:r>
              <w:t>Ověření studijních výsledků – písemný test</w:t>
            </w:r>
          </w:p>
          <w:p w:rsidR="00956C47" w:rsidRDefault="00956C47" w:rsidP="00A62144">
            <w:pPr>
              <w:jc w:val="both"/>
            </w:pPr>
            <w:r>
              <w:t>Seminární práce – 2 normostrany</w:t>
            </w:r>
          </w:p>
          <w:p w:rsidR="00956C47" w:rsidRDefault="00956C47" w:rsidP="00A62144">
            <w:pPr>
              <w:jc w:val="both"/>
            </w:pPr>
            <w:r>
              <w:t>Praktická část – vypracování 2 stran pracovních listů a vytvoření vlastního animačního programu k vybrané expozici</w:t>
            </w:r>
          </w:p>
          <w:p w:rsidR="00956C47" w:rsidRPr="008D0458" w:rsidRDefault="00956C47" w:rsidP="00A62144">
            <w:pPr>
              <w:jc w:val="both"/>
              <w:rPr>
                <w:color w:val="44546A" w:themeColor="text2"/>
                <w:sz w:val="16"/>
                <w:szCs w:val="16"/>
              </w:rPr>
            </w:pPr>
            <w:r>
              <w:t>Docházka – min. 70 %</w:t>
            </w:r>
          </w:p>
        </w:tc>
      </w:tr>
      <w:tr w:rsidR="00956C47" w:rsidTr="00A62144">
        <w:trPr>
          <w:trHeight w:val="554"/>
        </w:trPr>
        <w:tc>
          <w:tcPr>
            <w:tcW w:w="9855" w:type="dxa"/>
            <w:gridSpan w:val="8"/>
            <w:tcBorders>
              <w:top w:val="nil"/>
            </w:tcBorders>
          </w:tcPr>
          <w:p w:rsidR="00956C47" w:rsidRDefault="00956C47" w:rsidP="00A62144">
            <w:pPr>
              <w:jc w:val="both"/>
            </w:pPr>
          </w:p>
        </w:tc>
      </w:tr>
      <w:tr w:rsidR="00956C47" w:rsidTr="00A62144">
        <w:trPr>
          <w:trHeight w:val="197"/>
        </w:trPr>
        <w:tc>
          <w:tcPr>
            <w:tcW w:w="3086" w:type="dxa"/>
            <w:tcBorders>
              <w:top w:val="nil"/>
            </w:tcBorders>
            <w:shd w:val="clear" w:color="auto" w:fill="F7CAAC"/>
          </w:tcPr>
          <w:p w:rsidR="00956C47" w:rsidRDefault="00956C47" w:rsidP="00A62144">
            <w:pPr>
              <w:jc w:val="both"/>
              <w:rPr>
                <w:b/>
              </w:rPr>
            </w:pPr>
            <w:r>
              <w:rPr>
                <w:b/>
              </w:rPr>
              <w:t>Garant předmětu</w:t>
            </w:r>
          </w:p>
        </w:tc>
        <w:tc>
          <w:tcPr>
            <w:tcW w:w="6769" w:type="dxa"/>
            <w:gridSpan w:val="7"/>
            <w:tcBorders>
              <w:top w:val="nil"/>
            </w:tcBorders>
          </w:tcPr>
          <w:p w:rsidR="00956C47" w:rsidRPr="00A7428C" w:rsidRDefault="00956C47" w:rsidP="00A62144">
            <w:pPr>
              <w:jc w:val="both"/>
            </w:pPr>
            <w:r>
              <w:rPr>
                <w:rFonts w:eastAsia="Calibri"/>
              </w:rPr>
              <w:t>MgA. Martin Čada</w:t>
            </w:r>
          </w:p>
        </w:tc>
      </w:tr>
      <w:tr w:rsidR="00956C47" w:rsidRPr="008D0458" w:rsidTr="00A62144">
        <w:trPr>
          <w:trHeight w:val="243"/>
        </w:trPr>
        <w:tc>
          <w:tcPr>
            <w:tcW w:w="3086" w:type="dxa"/>
            <w:tcBorders>
              <w:top w:val="nil"/>
            </w:tcBorders>
            <w:shd w:val="clear" w:color="auto" w:fill="F7CAAC"/>
          </w:tcPr>
          <w:p w:rsidR="00956C47" w:rsidRDefault="00956C47" w:rsidP="00A62144">
            <w:pPr>
              <w:rPr>
                <w:b/>
              </w:rPr>
            </w:pPr>
            <w:r>
              <w:rPr>
                <w:b/>
              </w:rPr>
              <w:t>Zapojení garanta do výuky předmětu</w:t>
            </w:r>
          </w:p>
        </w:tc>
        <w:tc>
          <w:tcPr>
            <w:tcW w:w="6769" w:type="dxa"/>
            <w:gridSpan w:val="7"/>
            <w:tcBorders>
              <w:top w:val="nil"/>
            </w:tcBorders>
          </w:tcPr>
          <w:p w:rsidR="00956C47" w:rsidRPr="00A7428C" w:rsidRDefault="00956C47" w:rsidP="00A62144">
            <w:pPr>
              <w:jc w:val="both"/>
              <w:rPr>
                <w:color w:val="44546A" w:themeColor="text2"/>
              </w:rPr>
            </w:pPr>
            <w:r w:rsidRPr="00A7428C">
              <w:rPr>
                <w:rFonts w:eastAsia="Calibri"/>
              </w:rPr>
              <w:t>100 %</w:t>
            </w:r>
          </w:p>
        </w:tc>
      </w:tr>
      <w:tr w:rsidR="00956C47" w:rsidTr="00A62144">
        <w:tc>
          <w:tcPr>
            <w:tcW w:w="3086" w:type="dxa"/>
            <w:shd w:val="clear" w:color="auto" w:fill="F7CAAC"/>
          </w:tcPr>
          <w:p w:rsidR="00956C47" w:rsidRDefault="00956C47" w:rsidP="00A62144">
            <w:pPr>
              <w:jc w:val="both"/>
              <w:rPr>
                <w:b/>
              </w:rPr>
            </w:pPr>
            <w:r>
              <w:rPr>
                <w:b/>
              </w:rPr>
              <w:t>Vyučující</w:t>
            </w:r>
          </w:p>
        </w:tc>
        <w:tc>
          <w:tcPr>
            <w:tcW w:w="6769" w:type="dxa"/>
            <w:gridSpan w:val="7"/>
            <w:tcBorders>
              <w:bottom w:val="nil"/>
            </w:tcBorders>
          </w:tcPr>
          <w:p w:rsidR="00956C47" w:rsidRPr="00A7428C" w:rsidRDefault="00956C47" w:rsidP="00A62144">
            <w:pPr>
              <w:jc w:val="both"/>
            </w:pPr>
            <w:r>
              <w:rPr>
                <w:rFonts w:eastAsia="Calibri"/>
              </w:rPr>
              <w:t>MgA. Martin Čada</w:t>
            </w:r>
          </w:p>
        </w:tc>
      </w:tr>
      <w:tr w:rsidR="00956C47" w:rsidTr="00A62144">
        <w:trPr>
          <w:trHeight w:val="554"/>
        </w:trPr>
        <w:tc>
          <w:tcPr>
            <w:tcW w:w="9855" w:type="dxa"/>
            <w:gridSpan w:val="8"/>
            <w:tcBorders>
              <w:top w:val="nil"/>
            </w:tcBorders>
          </w:tcPr>
          <w:p w:rsidR="00956C47" w:rsidRDefault="00956C47" w:rsidP="00A62144">
            <w:pPr>
              <w:jc w:val="both"/>
            </w:pPr>
          </w:p>
        </w:tc>
      </w:tr>
      <w:tr w:rsidR="00956C47" w:rsidTr="00A62144">
        <w:tc>
          <w:tcPr>
            <w:tcW w:w="3086" w:type="dxa"/>
            <w:shd w:val="clear" w:color="auto" w:fill="F7CAAC"/>
          </w:tcPr>
          <w:p w:rsidR="00956C47" w:rsidRDefault="00956C47" w:rsidP="00A62144">
            <w:pPr>
              <w:jc w:val="both"/>
              <w:rPr>
                <w:b/>
              </w:rPr>
            </w:pPr>
            <w:r>
              <w:rPr>
                <w:b/>
              </w:rPr>
              <w:t>Stručná anotace předmětu</w:t>
            </w:r>
          </w:p>
        </w:tc>
        <w:tc>
          <w:tcPr>
            <w:tcW w:w="6769" w:type="dxa"/>
            <w:gridSpan w:val="7"/>
            <w:tcBorders>
              <w:bottom w:val="nil"/>
            </w:tcBorders>
          </w:tcPr>
          <w:p w:rsidR="00956C47" w:rsidRDefault="00956C47" w:rsidP="00A62144">
            <w:pPr>
              <w:jc w:val="both"/>
              <w:rPr>
                <w:sz w:val="16"/>
                <w:szCs w:val="16"/>
              </w:rPr>
            </w:pPr>
          </w:p>
          <w:p w:rsidR="00956C47" w:rsidRPr="00A908E0" w:rsidRDefault="00956C47" w:rsidP="00A62144">
            <w:pPr>
              <w:jc w:val="both"/>
              <w:rPr>
                <w:sz w:val="16"/>
                <w:szCs w:val="16"/>
              </w:rPr>
            </w:pPr>
          </w:p>
        </w:tc>
      </w:tr>
      <w:tr w:rsidR="00956C47" w:rsidTr="00A62144">
        <w:trPr>
          <w:trHeight w:val="3146"/>
        </w:trPr>
        <w:tc>
          <w:tcPr>
            <w:tcW w:w="9855" w:type="dxa"/>
            <w:gridSpan w:val="8"/>
            <w:tcBorders>
              <w:top w:val="nil"/>
              <w:bottom w:val="single" w:sz="12" w:space="0" w:color="auto"/>
            </w:tcBorders>
          </w:tcPr>
          <w:p w:rsidR="00956C47" w:rsidRDefault="00956C47" w:rsidP="00A62144"/>
          <w:p w:rsidR="00956C47" w:rsidRDefault="00956C47" w:rsidP="00A62144">
            <w:r>
              <w:t>1. Definice umění, definice animace, terminologie, současná s</w:t>
            </w:r>
            <w:r w:rsidRPr="00D260D8">
              <w:t xml:space="preserve">ituace umění </w:t>
            </w:r>
            <w:r>
              <w:t>ve vztahu k veřejnosti</w:t>
            </w:r>
            <w:r w:rsidRPr="00D260D8">
              <w:t xml:space="preserve"> </w:t>
            </w:r>
          </w:p>
          <w:p w:rsidR="00956C47" w:rsidRDefault="00956C47" w:rsidP="00A62144">
            <w:r>
              <w:t>2. Historie provozu umění, první veřejné sbírky, nové typy muzejních a galerijních expozic</w:t>
            </w:r>
          </w:p>
          <w:p w:rsidR="00956C47" w:rsidRDefault="00956C47" w:rsidP="00A62144">
            <w:r>
              <w:t>3. Formy prezentace umění: kurzy, ateliéry, dílny, animace, besedy, workshopy…</w:t>
            </w:r>
          </w:p>
          <w:p w:rsidR="00956C47" w:rsidRDefault="00956C47" w:rsidP="00A62144">
            <w:r>
              <w:t xml:space="preserve">4. Expozice jako animační médium </w:t>
            </w:r>
          </w:p>
          <w:p w:rsidR="00956C47" w:rsidRDefault="00956C47" w:rsidP="00A62144">
            <w:r>
              <w:t>5. Cílová skupina, galerie a veřejnost, galerie a škola</w:t>
            </w:r>
          </w:p>
          <w:p w:rsidR="00956C47" w:rsidRDefault="00956C47" w:rsidP="00A62144">
            <w:r>
              <w:t>6. Opory a autority galerijní a muzejní pedagogiky</w:t>
            </w:r>
          </w:p>
          <w:p w:rsidR="00956C47" w:rsidRDefault="00956C47" w:rsidP="00A62144">
            <w:r>
              <w:t>7. Galerijní lektor - pedagog či umělec, kompetence galerijního lektora, struktura animačního programu</w:t>
            </w:r>
          </w:p>
          <w:p w:rsidR="00956C47" w:rsidRDefault="00956C47" w:rsidP="00A62144">
            <w:r>
              <w:t>8. Druhy animačních programů a jejich základní rozdělení</w:t>
            </w:r>
          </w:p>
          <w:p w:rsidR="00956C47" w:rsidRDefault="00956C47" w:rsidP="00A62144">
            <w:r>
              <w:t>9. Praktické ukázky animačních programů v Krajské galerii výtvarného umění ve Zlíně – exkurze</w:t>
            </w:r>
          </w:p>
          <w:p w:rsidR="00956C47" w:rsidRDefault="00956C47" w:rsidP="00A62144">
            <w:r>
              <w:t>10. Doplňující animační materiály, metodické a pracovní listy, samoobslužné pracovní listy Aktivizující metody v průběhu animačního programu</w:t>
            </w:r>
          </w:p>
          <w:p w:rsidR="00956C47" w:rsidRDefault="00956C47" w:rsidP="00A62144">
            <w:r>
              <w:t xml:space="preserve">11. Prezentace vlastního animačního programu </w:t>
            </w:r>
          </w:p>
          <w:p w:rsidR="00956C47" w:rsidRDefault="00956C47" w:rsidP="00A62144"/>
        </w:tc>
      </w:tr>
      <w:tr w:rsidR="00956C47" w:rsidTr="0063715E">
        <w:trPr>
          <w:trHeight w:val="265"/>
        </w:trPr>
        <w:tc>
          <w:tcPr>
            <w:tcW w:w="3653" w:type="dxa"/>
            <w:gridSpan w:val="2"/>
            <w:tcBorders>
              <w:top w:val="nil"/>
              <w:bottom w:val="single" w:sz="4" w:space="0" w:color="auto"/>
            </w:tcBorders>
            <w:shd w:val="clear" w:color="auto" w:fill="F7CAAC"/>
          </w:tcPr>
          <w:p w:rsidR="00956C47" w:rsidRDefault="00956C47" w:rsidP="00A62144">
            <w:pPr>
              <w:jc w:val="both"/>
            </w:pPr>
            <w:r>
              <w:rPr>
                <w:b/>
              </w:rPr>
              <w:t>Studijní literatura a studijní pomůcky</w:t>
            </w:r>
          </w:p>
        </w:tc>
        <w:tc>
          <w:tcPr>
            <w:tcW w:w="6202" w:type="dxa"/>
            <w:gridSpan w:val="6"/>
            <w:tcBorders>
              <w:top w:val="nil"/>
              <w:bottom w:val="nil"/>
            </w:tcBorders>
          </w:tcPr>
          <w:p w:rsidR="00956C47" w:rsidRDefault="00956C47" w:rsidP="00A62144">
            <w:pPr>
              <w:jc w:val="both"/>
            </w:pPr>
          </w:p>
        </w:tc>
      </w:tr>
      <w:tr w:rsidR="00956C47" w:rsidTr="0063715E">
        <w:trPr>
          <w:trHeight w:val="1497"/>
        </w:trPr>
        <w:tc>
          <w:tcPr>
            <w:tcW w:w="9855" w:type="dxa"/>
            <w:gridSpan w:val="8"/>
            <w:tcBorders>
              <w:top w:val="nil"/>
            </w:tcBorders>
          </w:tcPr>
          <w:p w:rsidR="00956C47" w:rsidRDefault="00956C47" w:rsidP="00A62144">
            <w:pPr>
              <w:jc w:val="both"/>
            </w:pPr>
          </w:p>
          <w:p w:rsidR="00B14297" w:rsidRPr="00B14297" w:rsidRDefault="00B14297" w:rsidP="00A62144">
            <w:pPr>
              <w:rPr>
                <w:b/>
              </w:rPr>
            </w:pPr>
            <w:r w:rsidRPr="00B14297">
              <w:rPr>
                <w:b/>
              </w:rPr>
              <w:t>Povinná:</w:t>
            </w:r>
          </w:p>
          <w:p w:rsidR="00956C47" w:rsidRDefault="00956C47" w:rsidP="00A62144">
            <w:r>
              <w:t xml:space="preserve">FULKOVÁ, Marie. </w:t>
            </w:r>
            <w:r>
              <w:rPr>
                <w:i/>
              </w:rPr>
              <w:t xml:space="preserve">Diskurz umění a vzdělávání. </w:t>
            </w:r>
            <w:r>
              <w:t>2008. Praha: H&amp;H Vyšehradská, s.r.o. 335 s. ISBN 978-80-7319-076-7</w:t>
            </w:r>
          </w:p>
          <w:p w:rsidR="00956C47" w:rsidRDefault="00956C47" w:rsidP="00A62144">
            <w:r>
              <w:t xml:space="preserve">HORÁČEK, Radek. </w:t>
            </w:r>
            <w:r>
              <w:rPr>
                <w:i/>
              </w:rPr>
              <w:t>Galerijní animace a zprostředkování umění.</w:t>
            </w:r>
            <w:r>
              <w:t xml:space="preserve"> 1998. Praha: Cerm. 139 s. ISBN 80-7204-084-7</w:t>
            </w:r>
          </w:p>
          <w:p w:rsidR="00956C47" w:rsidRDefault="00956C47" w:rsidP="00A62144">
            <w:r>
              <w:t xml:space="preserve">BRABCOVÁ, Alexandra. </w:t>
            </w:r>
            <w:r>
              <w:rPr>
                <w:i/>
              </w:rPr>
              <w:t>Brána muzea otevřená. Průvodce na cestě muzea k lidem a lidí do muzea</w:t>
            </w:r>
            <w:r>
              <w:t>. 2008. Náchod: JUKO. 583 s. ISBN 80-86213-28-5</w:t>
            </w:r>
          </w:p>
          <w:p w:rsidR="00956C47" w:rsidRDefault="00956C47" w:rsidP="00A62144">
            <w:r>
              <w:t xml:space="preserve">SLAVÍK, Jan a CHRZ, Vladimír a ŠTECH, Stanislav a kol. </w:t>
            </w:r>
            <w:r>
              <w:rPr>
                <w:i/>
              </w:rPr>
              <w:t>Tvorba jako způsob poznávání.</w:t>
            </w:r>
            <w:r>
              <w:t xml:space="preserve"> – Vyd.  1.</w:t>
            </w:r>
            <w:r>
              <w:rPr>
                <w:i/>
              </w:rPr>
              <w:t xml:space="preserve"> </w:t>
            </w:r>
            <w:r>
              <w:t>2003. Praha: Karolinum. 538 s. ISBN 978-80-246-2335-1</w:t>
            </w:r>
          </w:p>
          <w:p w:rsidR="00956C47" w:rsidRDefault="00956C47" w:rsidP="00A62144">
            <w:r>
              <w:t xml:space="preserve">STEHLÍKOVÁ-BABYRÁDOVÁ, Hana a kol. </w:t>
            </w:r>
            <w:r>
              <w:rPr>
                <w:i/>
              </w:rPr>
              <w:t>Vize v umění a ve výchově uměním.</w:t>
            </w:r>
            <w:r>
              <w:t xml:space="preserve"> 2016, Brno: Barrister&amp;Principal. 198 s. ISBN 978-80-7485-112-4</w:t>
            </w:r>
          </w:p>
          <w:p w:rsidR="00956C47" w:rsidRDefault="00956C47" w:rsidP="00A62144">
            <w:r>
              <w:t xml:space="preserve">FIŠER, Zbyněk a HAVLÍK, Vladimír a HORÁČEK, Radek. </w:t>
            </w:r>
            <w:r>
              <w:rPr>
                <w:i/>
              </w:rPr>
              <w:t>Slovem akcí obrazem – příspěvek k interdisciplinaritě tvůrčího procesu.</w:t>
            </w:r>
            <w:r>
              <w:t xml:space="preserve"> 2012. Brno: Masarykova univerzita. 208 s. ISBN 978-80-210-5389-2</w:t>
            </w:r>
          </w:p>
          <w:p w:rsidR="00956C47" w:rsidRDefault="00956C47" w:rsidP="00A62144">
            <w:r>
              <w:t xml:space="preserve">FULKOVÁ, Marie a HAJDUŠÍKOVÁ, Lucie a SEHNALÍKOVÁ, Vladimíra. </w:t>
            </w:r>
            <w:r>
              <w:rPr>
                <w:i/>
              </w:rPr>
              <w:t>Galerijní a muzejní edukace 1.</w:t>
            </w:r>
            <w:r>
              <w:t xml:space="preserve"> 2012. Praha: Univerzita Karlova v Praze, Pedagogická fakulta a Uměleckoprůmyslové museum v Praze. 315 s. ISBN 978-80-7290-535-5 a ISBN 978-80-7101-111-8</w:t>
            </w:r>
          </w:p>
          <w:p w:rsidR="00956C47" w:rsidRDefault="00956C47" w:rsidP="00A62144">
            <w:r>
              <w:t xml:space="preserve">FULKOVÁ, Marie a JAKUBCOVÁ, Lucie a KITZBERGEROVÁ, Leonora a  SEHNALÍKOVÁ, Vladimíra. </w:t>
            </w:r>
            <w:r>
              <w:rPr>
                <w:i/>
              </w:rPr>
              <w:t>Galerijní a muzejní edukace 2</w:t>
            </w:r>
            <w:r>
              <w:t>. 2013. Praha: Univerzita Karlova v Praze, Pedagogická fakulta a Uměleckoprůmyslové museum v Praze. 351 s. ISBN 978-80-7290-700-7 a ISBN 978-80-7101-127-09</w:t>
            </w:r>
          </w:p>
          <w:p w:rsidR="00956C47" w:rsidRDefault="00956C47" w:rsidP="00A62144">
            <w:pPr>
              <w:rPr>
                <w:ins w:id="396" w:author="Ponížilová Hana" w:date="2019-05-21T13:03:00Z"/>
              </w:rPr>
            </w:pPr>
            <w:r>
              <w:t xml:space="preserve">HORÁČEK, Radek a BABYRÁDOVÁ, Hana a HAVLÍK, Vladimír a kol. </w:t>
            </w:r>
            <w:r>
              <w:rPr>
                <w:i/>
              </w:rPr>
              <w:t xml:space="preserve">Umění v dialogu s veřejností – Sborník z mezinárodního sympozia o zprostředkování současného umění. </w:t>
            </w:r>
            <w:r>
              <w:t>1999. Brno: Dům umění města Brna. 119 s. ISBN 80-7009-119-3</w:t>
            </w:r>
          </w:p>
          <w:p w:rsidR="00956C47" w:rsidRDefault="00956C47" w:rsidP="00A62144">
            <w:r>
              <w:lastRenderedPageBreak/>
              <w:t xml:space="preserve">ŠOBÁŇOVÁ, Petra. </w:t>
            </w:r>
            <w:r>
              <w:rPr>
                <w:i/>
              </w:rPr>
              <w:t xml:space="preserve">Muzejní expozice jako edukační médium 2. díl – Výzkum současných českých expozic. </w:t>
            </w:r>
            <w:r>
              <w:t>2014. Olomouc: Univerzita Palackého. 467 s. ISBN 978-80-244-4394-2</w:t>
            </w:r>
          </w:p>
          <w:p w:rsidR="00B14297" w:rsidRDefault="00B14297" w:rsidP="00A62144"/>
          <w:p w:rsidR="00B14297" w:rsidRPr="00B14297" w:rsidRDefault="00B14297" w:rsidP="00A62144">
            <w:pPr>
              <w:rPr>
                <w:b/>
              </w:rPr>
            </w:pPr>
            <w:r w:rsidRPr="00B14297">
              <w:rPr>
                <w:b/>
              </w:rPr>
              <w:t>Doporučená:</w:t>
            </w:r>
          </w:p>
          <w:p w:rsidR="00956C47" w:rsidRDefault="00956C47" w:rsidP="00A62144">
            <w:r>
              <w:t>DYDRTOVÁ, Kateřina. Interpretace a metody ve vizuálních oborech. 2013. Ústí nad Labem: Univerzita J. E. Purkyně. 248 s. ISBN 978-80-7414-250-5</w:t>
            </w:r>
          </w:p>
          <w:p w:rsidR="003B4932" w:rsidRDefault="003B4932" w:rsidP="003B4932">
            <w:r>
              <w:t>HORÁČEK, Radek a ZÁLEŠÁK, Jan a kol</w:t>
            </w:r>
            <w:r>
              <w:rPr>
                <w:i/>
              </w:rPr>
              <w:t>. Aktuální otázky zprostředkování umění – Teorie a praxe galerijní pedagogiky, vizuální kultura a výtvarná výchova</w:t>
            </w:r>
            <w:r>
              <w:t>. 2007. Brno: Masarykova univerzita. 190 s. ISBN 978-80-210-4371-8</w:t>
            </w:r>
          </w:p>
          <w:p w:rsidR="00956C47" w:rsidRDefault="00956C47" w:rsidP="00A62144">
            <w:r>
              <w:t xml:space="preserve">SLAVÍK, Jan. </w:t>
            </w:r>
            <w:r>
              <w:rPr>
                <w:i/>
              </w:rPr>
              <w:t>Umění zážitku, zážitek umění – teorie a praxe artefiletiky – 1. díl.</w:t>
            </w:r>
            <w:r>
              <w:t xml:space="preserve"> 2. Vyd. 2011. Praha: Univerzita Karlova. 282 s. ISBN 978-80-7290-498-3</w:t>
            </w:r>
          </w:p>
          <w:p w:rsidR="00956C47" w:rsidRDefault="00956C47" w:rsidP="00A62144">
            <w:r>
              <w:t xml:space="preserve">SLAVÍK, Jan a Wawrosz, Petr. </w:t>
            </w:r>
            <w:r>
              <w:rPr>
                <w:i/>
              </w:rPr>
              <w:t>Umění zážitku, zážitek umění – teorie a praxe artefiletiky – 2. díl.</w:t>
            </w:r>
            <w:r>
              <w:t xml:space="preserve"> 2. Vyd. 2010. Praha: Univerzita Karlova. 303 s. ISBN 978-80-7290-499-0</w:t>
            </w:r>
          </w:p>
          <w:p w:rsidR="003B4932" w:rsidRDefault="003B4932" w:rsidP="003B4932">
            <w:r>
              <w:t xml:space="preserve">ŠOBÁŇOVÁ, Petra. </w:t>
            </w:r>
            <w:r>
              <w:rPr>
                <w:i/>
              </w:rPr>
              <w:t xml:space="preserve">Muzejní expozice jako edukační médium 1. díl – Přístupy k tvorbě expozic a jejich inovace. </w:t>
            </w:r>
            <w:r>
              <w:t>2014. Olomouc: Univerzita Palackého. 361 s. ISBN 978-80-244-4302-7</w:t>
            </w:r>
          </w:p>
          <w:p w:rsidR="00956C47" w:rsidRDefault="00956C47" w:rsidP="00A62144">
            <w:pPr>
              <w:jc w:val="both"/>
            </w:pPr>
          </w:p>
        </w:tc>
      </w:tr>
    </w:tbl>
    <w:p w:rsidR="00B0295E" w:rsidRDefault="00B0295E"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956C47" w:rsidRDefault="00956C47"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lastRenderedPageBreak/>
              <w:br w:type="page"/>
            </w:r>
            <w:r>
              <w:rPr>
                <w:b/>
                <w:sz w:val="28"/>
              </w:rPr>
              <w:t>B-III – Charakteristika studijního předmětu</w:t>
            </w:r>
          </w:p>
        </w:tc>
      </w:tr>
      <w:tr w:rsidR="0074352B" w:rsidTr="00A62144">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5357CB" w:rsidRDefault="0074352B" w:rsidP="00A62144">
            <w:pPr>
              <w:jc w:val="both"/>
              <w:rPr>
                <w:color w:val="44546A" w:themeColor="text2"/>
              </w:rPr>
            </w:pPr>
            <w:r>
              <w:t>Kurátorství I</w:t>
            </w:r>
          </w:p>
        </w:tc>
      </w:tr>
      <w:tr w:rsidR="0074352B" w:rsidTr="00A62144">
        <w:tc>
          <w:tcPr>
            <w:tcW w:w="3086" w:type="dxa"/>
            <w:shd w:val="clear" w:color="auto" w:fill="F7CAAC"/>
          </w:tcPr>
          <w:p w:rsidR="0074352B" w:rsidRDefault="0074352B" w:rsidP="00A62144">
            <w:pPr>
              <w:rPr>
                <w:b/>
              </w:rPr>
            </w:pPr>
            <w:r>
              <w:rPr>
                <w:b/>
              </w:rPr>
              <w:t>Typ předmětu</w:t>
            </w:r>
          </w:p>
        </w:tc>
        <w:tc>
          <w:tcPr>
            <w:tcW w:w="3406" w:type="dxa"/>
            <w:gridSpan w:val="4"/>
          </w:tcPr>
          <w:p w:rsidR="0074352B" w:rsidRPr="005357CB" w:rsidRDefault="0074352B" w:rsidP="00A62144">
            <w:pPr>
              <w:autoSpaceDE w:val="0"/>
              <w:autoSpaceDN w:val="0"/>
              <w:adjustRightInd w:val="0"/>
            </w:pPr>
            <w:r>
              <w:rPr>
                <w:rFonts w:eastAsia="Calibri"/>
              </w:rPr>
              <w:t>povinn</w:t>
            </w:r>
            <w:ins w:id="397" w:author="Ponížilová Hana" w:date="2019-05-31T07:01:00Z">
              <w:r w:rsidR="00DE22DC">
                <w:rPr>
                  <w:rFonts w:eastAsia="Calibri"/>
                </w:rPr>
                <w:t>ě volitelný</w:t>
              </w:r>
            </w:ins>
            <w:del w:id="398" w:author="Ponížilová Hana" w:date="2019-05-31T07:01:00Z">
              <w:r w:rsidDel="00DE22DC">
                <w:rPr>
                  <w:rFonts w:eastAsia="Calibri"/>
                </w:rPr>
                <w:delText>ý</w:delText>
              </w:r>
            </w:del>
            <w:r w:rsidRPr="005357CB">
              <w:rPr>
                <w:rFonts w:eastAsia="Calibri"/>
              </w:rPr>
              <w:t xml:space="preserve">, </w:t>
            </w:r>
            <w:r>
              <w:rPr>
                <w:rFonts w:eastAsia="Calibri"/>
                <w:bCs/>
              </w:rPr>
              <w:t>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5357CB" w:rsidRDefault="0074352B" w:rsidP="00A62144">
            <w:pPr>
              <w:jc w:val="both"/>
            </w:pPr>
            <w:r>
              <w:t>1</w:t>
            </w:r>
            <w:r w:rsidRPr="005357CB">
              <w:t>/ZS</w:t>
            </w:r>
          </w:p>
        </w:tc>
      </w:tr>
      <w:tr w:rsidR="0074352B" w:rsidTr="00A62144">
        <w:tc>
          <w:tcPr>
            <w:tcW w:w="3086" w:type="dxa"/>
            <w:shd w:val="clear" w:color="auto" w:fill="F7CAAC"/>
          </w:tcPr>
          <w:p w:rsidR="0074352B" w:rsidRDefault="0074352B" w:rsidP="00A62144">
            <w:pPr>
              <w:jc w:val="both"/>
              <w:rPr>
                <w:b/>
              </w:rPr>
            </w:pPr>
            <w:r>
              <w:rPr>
                <w:b/>
              </w:rPr>
              <w:t>Rozsah studijního předmětu</w:t>
            </w:r>
          </w:p>
        </w:tc>
        <w:tc>
          <w:tcPr>
            <w:tcW w:w="1701" w:type="dxa"/>
            <w:gridSpan w:val="2"/>
          </w:tcPr>
          <w:p w:rsidR="0074352B" w:rsidRPr="008D0458" w:rsidRDefault="0074352B" w:rsidP="00A62144">
            <w:pPr>
              <w:autoSpaceDE w:val="0"/>
              <w:autoSpaceDN w:val="0"/>
              <w:adjustRightInd w:val="0"/>
              <w:rPr>
                <w:color w:val="44546A" w:themeColor="text2"/>
                <w:sz w:val="16"/>
                <w:szCs w:val="16"/>
              </w:rPr>
            </w:pPr>
            <w:r>
              <w:rPr>
                <w:rFonts w:eastAsia="Calibri"/>
              </w:rPr>
              <w:t>13p+13c</w:t>
            </w:r>
          </w:p>
        </w:tc>
        <w:tc>
          <w:tcPr>
            <w:tcW w:w="889" w:type="dxa"/>
            <w:shd w:val="clear" w:color="auto" w:fill="F7CAAC"/>
          </w:tcPr>
          <w:p w:rsidR="0074352B" w:rsidRDefault="0074352B" w:rsidP="00A62144">
            <w:pPr>
              <w:jc w:val="both"/>
              <w:rPr>
                <w:b/>
              </w:rPr>
            </w:pPr>
            <w:r>
              <w:rPr>
                <w:b/>
              </w:rPr>
              <w:t xml:space="preserve">hod. </w:t>
            </w:r>
          </w:p>
        </w:tc>
        <w:tc>
          <w:tcPr>
            <w:tcW w:w="816" w:type="dxa"/>
          </w:tcPr>
          <w:p w:rsidR="0074352B" w:rsidRPr="00037DA6" w:rsidRDefault="0074352B" w:rsidP="00A62144">
            <w:pPr>
              <w:jc w:val="both"/>
            </w:pPr>
            <w:r>
              <w:t>26</w:t>
            </w:r>
            <w:r w:rsidRPr="00037DA6">
              <w:t xml:space="preserve"> </w:t>
            </w:r>
          </w:p>
        </w:tc>
        <w:tc>
          <w:tcPr>
            <w:tcW w:w="2156" w:type="dxa"/>
            <w:shd w:val="clear" w:color="auto" w:fill="F7CAAC"/>
          </w:tcPr>
          <w:p w:rsidR="0074352B" w:rsidRDefault="0074352B" w:rsidP="00A62144">
            <w:pPr>
              <w:jc w:val="both"/>
              <w:rPr>
                <w:b/>
              </w:rPr>
            </w:pPr>
            <w:r>
              <w:rPr>
                <w:b/>
              </w:rPr>
              <w:t>kreditů</w:t>
            </w:r>
          </w:p>
        </w:tc>
        <w:tc>
          <w:tcPr>
            <w:tcW w:w="1207" w:type="dxa"/>
            <w:gridSpan w:val="2"/>
          </w:tcPr>
          <w:p w:rsidR="0074352B" w:rsidRPr="005357CB" w:rsidRDefault="0074352B" w:rsidP="00A62144">
            <w:pPr>
              <w:jc w:val="both"/>
            </w:pPr>
            <w:r>
              <w:t>2</w:t>
            </w:r>
          </w:p>
        </w:tc>
      </w:tr>
      <w:tr w:rsidR="0074352B" w:rsidTr="00A62144">
        <w:tc>
          <w:tcPr>
            <w:tcW w:w="3086" w:type="dxa"/>
            <w:shd w:val="clear" w:color="auto" w:fill="F7CAAC"/>
          </w:tcPr>
          <w:p w:rsidR="0074352B" w:rsidRDefault="0074352B" w:rsidP="00A62144">
            <w:pPr>
              <w:rPr>
                <w:b/>
                <w:sz w:val="22"/>
              </w:rPr>
            </w:pPr>
            <w:r>
              <w:rPr>
                <w:b/>
              </w:rPr>
              <w:t>Prerekvizity, korekvizity, ekvivalence</w:t>
            </w:r>
          </w:p>
        </w:tc>
        <w:tc>
          <w:tcPr>
            <w:tcW w:w="6769" w:type="dxa"/>
            <w:gridSpan w:val="7"/>
          </w:tcPr>
          <w:p w:rsidR="0074352B" w:rsidRPr="006906D6" w:rsidRDefault="0074352B" w:rsidP="00A62144">
            <w:pPr>
              <w:jc w:val="both"/>
              <w:rPr>
                <w:sz w:val="16"/>
                <w:szCs w:val="16"/>
              </w:rPr>
            </w:pPr>
          </w:p>
        </w:tc>
      </w:tr>
      <w:tr w:rsidR="0074352B" w:rsidTr="00A62144">
        <w:tc>
          <w:tcPr>
            <w:tcW w:w="3086" w:type="dxa"/>
            <w:shd w:val="clear" w:color="auto" w:fill="F7CAAC"/>
          </w:tcPr>
          <w:p w:rsidR="0074352B" w:rsidRDefault="0074352B" w:rsidP="00A62144">
            <w:pPr>
              <w:rPr>
                <w:b/>
              </w:rPr>
            </w:pPr>
            <w:r>
              <w:rPr>
                <w:b/>
              </w:rPr>
              <w:t>Způsob ověření studijních výsledků</w:t>
            </w:r>
          </w:p>
        </w:tc>
        <w:tc>
          <w:tcPr>
            <w:tcW w:w="3406" w:type="dxa"/>
            <w:gridSpan w:val="4"/>
          </w:tcPr>
          <w:p w:rsidR="0074352B" w:rsidRPr="00037DA6" w:rsidRDefault="0074352B" w:rsidP="00A62144">
            <w:pPr>
              <w:jc w:val="both"/>
            </w:pPr>
            <w:r>
              <w:rPr>
                <w:rFonts w:eastAsia="Calibri"/>
              </w:rPr>
              <w:t>klasifikovaný zápočet</w:t>
            </w:r>
          </w:p>
        </w:tc>
        <w:tc>
          <w:tcPr>
            <w:tcW w:w="2156" w:type="dxa"/>
            <w:shd w:val="clear" w:color="auto" w:fill="F7CAAC"/>
          </w:tcPr>
          <w:p w:rsidR="0074352B" w:rsidRDefault="0074352B" w:rsidP="00A62144">
            <w:pPr>
              <w:jc w:val="both"/>
              <w:rPr>
                <w:b/>
              </w:rPr>
            </w:pPr>
            <w:r>
              <w:rPr>
                <w:b/>
              </w:rPr>
              <w:t>Forma výuky</w:t>
            </w:r>
          </w:p>
        </w:tc>
        <w:tc>
          <w:tcPr>
            <w:tcW w:w="1207" w:type="dxa"/>
            <w:gridSpan w:val="2"/>
          </w:tcPr>
          <w:p w:rsidR="0074352B" w:rsidRPr="00984755" w:rsidRDefault="0074352B" w:rsidP="00A62144">
            <w:pPr>
              <w:jc w:val="both"/>
            </w:pPr>
            <w:r>
              <w:rPr>
                <w:rFonts w:eastAsia="Calibri"/>
              </w:rPr>
              <w:t>přednáška, cvičení</w:t>
            </w:r>
          </w:p>
        </w:tc>
      </w:tr>
      <w:tr w:rsidR="0074352B" w:rsidTr="00A62144">
        <w:tc>
          <w:tcPr>
            <w:tcW w:w="3086" w:type="dxa"/>
            <w:shd w:val="clear" w:color="auto" w:fill="F7CAAC"/>
          </w:tcPr>
          <w:p w:rsidR="0074352B" w:rsidRDefault="0074352B" w:rsidP="00A62144">
            <w:pPr>
              <w:rPr>
                <w:b/>
              </w:rPr>
            </w:pPr>
            <w:r>
              <w:rPr>
                <w:b/>
              </w:rPr>
              <w:t>Forma způsobu ověření studijních výsledků a další požadavky na studenta</w:t>
            </w:r>
          </w:p>
        </w:tc>
        <w:tc>
          <w:tcPr>
            <w:tcW w:w="6769" w:type="dxa"/>
            <w:gridSpan w:val="7"/>
            <w:tcBorders>
              <w:bottom w:val="nil"/>
            </w:tcBorders>
          </w:tcPr>
          <w:p w:rsidR="0074352B" w:rsidRDefault="0074352B" w:rsidP="00A62144">
            <w:pPr>
              <w:rPr>
                <w:u w:color="FF0000"/>
              </w:rPr>
            </w:pPr>
            <w:r>
              <w:rPr>
                <w:u w:color="FF0000"/>
              </w:rPr>
              <w:t>Ústní pohovor</w:t>
            </w:r>
          </w:p>
          <w:p w:rsidR="0074352B" w:rsidRPr="008D0458" w:rsidRDefault="0074352B" w:rsidP="00A62144">
            <w:pPr>
              <w:jc w:val="both"/>
              <w:rPr>
                <w:color w:val="44546A" w:themeColor="text2"/>
                <w:sz w:val="16"/>
                <w:szCs w:val="16"/>
              </w:rPr>
            </w:pPr>
            <w:r>
              <w:rPr>
                <w:lang w:val="en-US"/>
              </w:rPr>
              <w:t>Odevzdání praktické práce</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rPr>
          <w:trHeight w:val="197"/>
        </w:trPr>
        <w:tc>
          <w:tcPr>
            <w:tcW w:w="3086" w:type="dxa"/>
            <w:tcBorders>
              <w:top w:val="nil"/>
            </w:tcBorders>
            <w:shd w:val="clear" w:color="auto" w:fill="F7CAAC"/>
          </w:tcPr>
          <w:p w:rsidR="0074352B" w:rsidRDefault="0074352B" w:rsidP="00A62144">
            <w:pPr>
              <w:jc w:val="both"/>
              <w:rPr>
                <w:b/>
              </w:rPr>
            </w:pPr>
            <w:r>
              <w:rPr>
                <w:b/>
              </w:rPr>
              <w:t>Garant předmětu</w:t>
            </w:r>
          </w:p>
        </w:tc>
        <w:tc>
          <w:tcPr>
            <w:tcW w:w="6769" w:type="dxa"/>
            <w:gridSpan w:val="7"/>
            <w:tcBorders>
              <w:top w:val="nil"/>
            </w:tcBorders>
          </w:tcPr>
          <w:p w:rsidR="0074352B" w:rsidRPr="00A7428C" w:rsidRDefault="0074352B" w:rsidP="00A62144">
            <w:pPr>
              <w:jc w:val="both"/>
            </w:pPr>
            <w:r>
              <w:rPr>
                <w:rFonts w:eastAsia="Calibri"/>
              </w:rPr>
              <w:t>Mgr. Ladislav Daněk</w:t>
            </w:r>
          </w:p>
        </w:tc>
      </w:tr>
      <w:tr w:rsidR="0074352B" w:rsidRPr="008D0458" w:rsidTr="00A62144">
        <w:trPr>
          <w:trHeight w:val="243"/>
        </w:trPr>
        <w:tc>
          <w:tcPr>
            <w:tcW w:w="3086" w:type="dxa"/>
            <w:tcBorders>
              <w:top w:val="nil"/>
            </w:tcBorders>
            <w:shd w:val="clear" w:color="auto" w:fill="F7CAAC"/>
          </w:tcPr>
          <w:p w:rsidR="0074352B" w:rsidRDefault="0074352B" w:rsidP="00A62144">
            <w:pPr>
              <w:rPr>
                <w:b/>
              </w:rPr>
            </w:pPr>
            <w:r>
              <w:rPr>
                <w:b/>
              </w:rPr>
              <w:t>Zapojení garanta do výuky předmětu</w:t>
            </w:r>
          </w:p>
        </w:tc>
        <w:tc>
          <w:tcPr>
            <w:tcW w:w="6769" w:type="dxa"/>
            <w:gridSpan w:val="7"/>
            <w:tcBorders>
              <w:top w:val="nil"/>
            </w:tcBorders>
          </w:tcPr>
          <w:p w:rsidR="0074352B" w:rsidRPr="00A7428C" w:rsidRDefault="0074352B" w:rsidP="00A62144">
            <w:pPr>
              <w:jc w:val="both"/>
              <w:rPr>
                <w:color w:val="44546A" w:themeColor="text2"/>
              </w:rPr>
            </w:pPr>
            <w:r w:rsidRPr="00A7428C">
              <w:rPr>
                <w:rFonts w:eastAsia="Calibri"/>
              </w:rPr>
              <w:t>100 %</w:t>
            </w:r>
          </w:p>
        </w:tc>
      </w:tr>
      <w:tr w:rsidR="0074352B" w:rsidTr="00A62144">
        <w:tc>
          <w:tcPr>
            <w:tcW w:w="3086" w:type="dxa"/>
            <w:shd w:val="clear" w:color="auto" w:fill="F7CAAC"/>
          </w:tcPr>
          <w:p w:rsidR="0074352B" w:rsidRDefault="0074352B" w:rsidP="00A62144">
            <w:pPr>
              <w:jc w:val="both"/>
              <w:rPr>
                <w:b/>
              </w:rPr>
            </w:pPr>
            <w:r>
              <w:rPr>
                <w:b/>
              </w:rPr>
              <w:t>Vyučující</w:t>
            </w:r>
          </w:p>
        </w:tc>
        <w:tc>
          <w:tcPr>
            <w:tcW w:w="6769" w:type="dxa"/>
            <w:gridSpan w:val="7"/>
            <w:tcBorders>
              <w:bottom w:val="nil"/>
            </w:tcBorders>
          </w:tcPr>
          <w:p w:rsidR="0074352B" w:rsidRPr="00A7428C" w:rsidRDefault="0074352B" w:rsidP="00A62144">
            <w:pPr>
              <w:jc w:val="both"/>
            </w:pPr>
            <w:r>
              <w:rPr>
                <w:rFonts w:eastAsia="Calibri"/>
              </w:rPr>
              <w:t>Mgr. Ladislav Daněk</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c>
          <w:tcPr>
            <w:tcW w:w="3086" w:type="dxa"/>
            <w:shd w:val="clear" w:color="auto" w:fill="F7CAAC"/>
          </w:tcPr>
          <w:p w:rsidR="0074352B" w:rsidRDefault="0074352B" w:rsidP="00A62144">
            <w:pPr>
              <w:jc w:val="both"/>
              <w:rPr>
                <w:b/>
              </w:rPr>
            </w:pPr>
            <w:r>
              <w:rPr>
                <w:b/>
              </w:rPr>
              <w:t>Stručná anotace předmětu</w:t>
            </w:r>
          </w:p>
        </w:tc>
        <w:tc>
          <w:tcPr>
            <w:tcW w:w="6769" w:type="dxa"/>
            <w:gridSpan w:val="7"/>
            <w:tcBorders>
              <w:bottom w:val="nil"/>
            </w:tcBorders>
          </w:tcPr>
          <w:p w:rsidR="0074352B" w:rsidRPr="00A908E0" w:rsidRDefault="0074352B" w:rsidP="00A62144">
            <w:pPr>
              <w:jc w:val="both"/>
              <w:rPr>
                <w:sz w:val="16"/>
                <w:szCs w:val="16"/>
              </w:rPr>
            </w:pPr>
          </w:p>
        </w:tc>
      </w:tr>
      <w:tr w:rsidR="0074352B" w:rsidTr="00A62144">
        <w:trPr>
          <w:trHeight w:val="2075"/>
        </w:trPr>
        <w:tc>
          <w:tcPr>
            <w:tcW w:w="9855" w:type="dxa"/>
            <w:gridSpan w:val="8"/>
            <w:tcBorders>
              <w:top w:val="nil"/>
              <w:bottom w:val="single" w:sz="12" w:space="0" w:color="auto"/>
            </w:tcBorders>
          </w:tcPr>
          <w:p w:rsidR="0074352B" w:rsidRDefault="0074352B" w:rsidP="00A62144">
            <w:pPr>
              <w:jc w:val="both"/>
            </w:pPr>
          </w:p>
          <w:p w:rsidR="0074352B" w:rsidRDefault="0074352B" w:rsidP="00A62144">
            <w:pPr>
              <w:rPr>
                <w:lang w:val="en-US"/>
              </w:rPr>
            </w:pPr>
            <w:r>
              <w:rPr>
                <w:lang w:val="en-US"/>
              </w:rPr>
              <w:t xml:space="preserve">Získání teoretických a praktických znalostí a dovedností v oblasti galerijní kurátorské praxe. </w:t>
            </w:r>
          </w:p>
          <w:p w:rsidR="0074352B" w:rsidRDefault="0074352B" w:rsidP="00A62144">
            <w:pPr>
              <w:rPr>
                <w:lang w:val="en-US"/>
              </w:rPr>
            </w:pPr>
          </w:p>
          <w:p w:rsidR="0074352B" w:rsidRDefault="0074352B" w:rsidP="00A62144">
            <w:r>
              <w:t>1/ Stručné dějiny sběratelství, způsoby schraňování uměleckých děl</w:t>
            </w:r>
            <w:ins w:id="399" w:author="Ponížilová Hana" w:date="2019-05-21T09:19:00Z">
              <w:r w:rsidR="00EB7E57">
                <w:t xml:space="preserve">, </w:t>
              </w:r>
            </w:ins>
            <w:del w:id="400" w:author="Ponížilová Hana" w:date="2019-05-21T09:19:00Z">
              <w:r w:rsidDel="00EB7E57">
                <w:delText xml:space="preserve"> a </w:delText>
              </w:r>
            </w:del>
            <w:r>
              <w:t xml:space="preserve">jejich prezentace </w:t>
            </w:r>
            <w:ins w:id="401" w:author="Ponížilová Hana" w:date="2019-05-21T09:19:00Z">
              <w:r w:rsidR="00EB7E57">
                <w:t>a uchovávání</w:t>
              </w:r>
            </w:ins>
          </w:p>
          <w:p w:rsidR="0074352B" w:rsidRDefault="0074352B" w:rsidP="00A62144">
            <w:r>
              <w:t xml:space="preserve">2/ Stručné dějiny veřejného vystavování uměleckých děl </w:t>
            </w:r>
          </w:p>
          <w:p w:rsidR="0074352B" w:rsidRDefault="0074352B" w:rsidP="00A62144">
            <w:r>
              <w:t>3/ Proměny vystavování uměleckých děl ve 20. století, muzejní a galerijní typologie</w:t>
            </w:r>
          </w:p>
          <w:p w:rsidR="0074352B" w:rsidRDefault="0074352B" w:rsidP="00A62144">
            <w:r>
              <w:t>4/ Definice kurátorství a jeho vývoj ve 20. století</w:t>
            </w:r>
          </w:p>
          <w:p w:rsidR="0074352B" w:rsidRDefault="0074352B" w:rsidP="00A62144">
            <w:r>
              <w:t>5/ Současný stav kurátorského oboru; povinnosti a práva kurátora</w:t>
            </w:r>
          </w:p>
          <w:p w:rsidR="0074352B" w:rsidRDefault="0074352B" w:rsidP="00A62144">
            <w:pPr>
              <w:jc w:val="both"/>
            </w:pPr>
          </w:p>
        </w:tc>
      </w:tr>
      <w:tr w:rsidR="0074352B" w:rsidTr="00A62144">
        <w:trPr>
          <w:trHeight w:val="265"/>
        </w:trPr>
        <w:tc>
          <w:tcPr>
            <w:tcW w:w="3653" w:type="dxa"/>
            <w:gridSpan w:val="2"/>
            <w:tcBorders>
              <w:top w:val="nil"/>
            </w:tcBorders>
            <w:shd w:val="clear" w:color="auto" w:fill="F7CAAC"/>
          </w:tcPr>
          <w:p w:rsidR="0074352B" w:rsidRDefault="0074352B" w:rsidP="00A62144">
            <w:pPr>
              <w:jc w:val="both"/>
            </w:pPr>
            <w:r>
              <w:rPr>
                <w:b/>
              </w:rPr>
              <w:t>Studijní literatura a studijní pomůcky</w:t>
            </w:r>
          </w:p>
        </w:tc>
        <w:tc>
          <w:tcPr>
            <w:tcW w:w="6202" w:type="dxa"/>
            <w:gridSpan w:val="6"/>
            <w:tcBorders>
              <w:top w:val="nil"/>
              <w:bottom w:val="nil"/>
            </w:tcBorders>
          </w:tcPr>
          <w:p w:rsidR="0074352B" w:rsidRDefault="0074352B" w:rsidP="00A62144">
            <w:pPr>
              <w:jc w:val="both"/>
            </w:pPr>
          </w:p>
        </w:tc>
      </w:tr>
      <w:tr w:rsidR="0074352B" w:rsidTr="00A62144">
        <w:trPr>
          <w:trHeight w:val="1497"/>
        </w:trPr>
        <w:tc>
          <w:tcPr>
            <w:tcW w:w="9855" w:type="dxa"/>
            <w:gridSpan w:val="8"/>
            <w:tcBorders>
              <w:top w:val="nil"/>
            </w:tcBorders>
          </w:tcPr>
          <w:p w:rsidR="0074352B" w:rsidRDefault="0074352B" w:rsidP="00A62144">
            <w:pPr>
              <w:jc w:val="both"/>
            </w:pPr>
          </w:p>
          <w:p w:rsidR="00BD483A" w:rsidRPr="00BD483A" w:rsidRDefault="00BD483A"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BD483A">
              <w:rPr>
                <w:rFonts w:ascii="Times New Roman" w:hAnsi="Times New Roman"/>
                <w:b/>
                <w:sz w:val="20"/>
                <w:szCs w:val="20"/>
              </w:rPr>
              <w:t>Povinná:</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w:t>
            </w:r>
            <w:r>
              <w:rPr>
                <w:rFonts w:ascii="Times New Roman" w:hAnsi="Times New Roman"/>
                <w:i/>
                <w:iCs/>
                <w:sz w:val="20"/>
                <w:szCs w:val="20"/>
              </w:rPr>
              <w:t>Muzeum umění v digitální době : vnímání obrazů a prožitek umění v soudob</w:t>
            </w:r>
            <w:r>
              <w:rPr>
                <w:rFonts w:ascii="Times New Roman" w:hAnsi="Times New Roman"/>
                <w:i/>
                <w:iCs/>
                <w:sz w:val="20"/>
                <w:szCs w:val="20"/>
                <w:lang w:val="fr-FR"/>
              </w:rPr>
              <w:t xml:space="preserve">é </w:t>
            </w:r>
            <w:r>
              <w:rPr>
                <w:rFonts w:ascii="Times New Roman" w:hAnsi="Times New Roman"/>
                <w:i/>
                <w:iCs/>
                <w:sz w:val="20"/>
                <w:szCs w:val="20"/>
              </w:rPr>
              <w:t>společnosti</w:t>
            </w:r>
            <w:r>
              <w:rPr>
                <w:rFonts w:ascii="Times New Roman" w:hAnsi="Times New Roman"/>
                <w:sz w:val="20"/>
                <w:szCs w:val="20"/>
              </w:rPr>
              <w:t>. Vyd. 1. V Praze: Argo, 2000. 259 s. ISBN 8070351551</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32"/>
                <w:szCs w:val="32"/>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́č. 2. vyd. Praha: Torst, 2000. 292 s. ISBN 80- 7215-128-2</w:t>
            </w:r>
            <w:r>
              <w:rPr>
                <w:rFonts w:ascii="Times New Roman" w:hAnsi="Times New Roman"/>
                <w:sz w:val="32"/>
                <w:szCs w:val="32"/>
              </w:rPr>
              <w:t xml:space="preserve">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 xml:space="preserve">́ho kraje, 2012. 202 s. ISBN 978-80-7056-167-6 </w:t>
            </w:r>
          </w:p>
          <w:p w:rsidR="0074352B" w:rsidRDefault="0074352B" w:rsidP="00A62144">
            <w:pPr>
              <w:jc w:val="both"/>
            </w:pPr>
          </w:p>
        </w:tc>
      </w:tr>
    </w:tbl>
    <w:p w:rsidR="00956C47" w:rsidRDefault="00956C47" w:rsidP="00B0295E"/>
    <w:p w:rsidR="0074352B" w:rsidRDefault="0074352B" w:rsidP="00B0295E"/>
    <w:p w:rsidR="0074352B" w:rsidRDefault="0074352B" w:rsidP="00B0295E"/>
    <w:p w:rsidR="0074352B" w:rsidRDefault="0074352B" w:rsidP="00B0295E"/>
    <w:p w:rsidR="0074352B" w:rsidRDefault="0074352B" w:rsidP="00B0295E"/>
    <w:p w:rsidR="0074352B" w:rsidRDefault="0074352B" w:rsidP="00B0295E"/>
    <w:p w:rsidR="00C75B6B" w:rsidRDefault="00C75B6B" w:rsidP="00B0295E"/>
    <w:p w:rsidR="00C75B6B" w:rsidRDefault="00C75B6B" w:rsidP="00B0295E"/>
    <w:p w:rsidR="00522CDC" w:rsidRDefault="00522CDC"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74352B" w:rsidRDefault="0074352B"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lastRenderedPageBreak/>
              <w:br w:type="page"/>
            </w:r>
            <w:r>
              <w:rPr>
                <w:b/>
                <w:sz w:val="28"/>
              </w:rPr>
              <w:t>B-III – Charakteristika studijního předmětu</w:t>
            </w:r>
          </w:p>
        </w:tc>
      </w:tr>
      <w:tr w:rsidR="0074352B" w:rsidTr="00A62144">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5357CB" w:rsidRDefault="0074352B" w:rsidP="00A62144">
            <w:pPr>
              <w:jc w:val="both"/>
              <w:rPr>
                <w:color w:val="44546A" w:themeColor="text2"/>
              </w:rPr>
            </w:pPr>
            <w:r>
              <w:t>Kurátorství II</w:t>
            </w:r>
          </w:p>
        </w:tc>
      </w:tr>
      <w:tr w:rsidR="0074352B" w:rsidTr="00A62144">
        <w:tc>
          <w:tcPr>
            <w:tcW w:w="3086" w:type="dxa"/>
            <w:shd w:val="clear" w:color="auto" w:fill="F7CAAC"/>
          </w:tcPr>
          <w:p w:rsidR="0074352B" w:rsidRDefault="0074352B" w:rsidP="00A62144">
            <w:pPr>
              <w:rPr>
                <w:b/>
              </w:rPr>
            </w:pPr>
            <w:r>
              <w:rPr>
                <w:b/>
              </w:rPr>
              <w:t>Typ předmětu</w:t>
            </w:r>
          </w:p>
        </w:tc>
        <w:tc>
          <w:tcPr>
            <w:tcW w:w="3406" w:type="dxa"/>
            <w:gridSpan w:val="4"/>
          </w:tcPr>
          <w:p w:rsidR="0074352B" w:rsidRPr="005357CB" w:rsidRDefault="0074352B" w:rsidP="00A62144">
            <w:pPr>
              <w:autoSpaceDE w:val="0"/>
              <w:autoSpaceDN w:val="0"/>
              <w:adjustRightInd w:val="0"/>
            </w:pPr>
            <w:r>
              <w:rPr>
                <w:rFonts w:eastAsia="Calibri"/>
              </w:rPr>
              <w:t>povinn</w:t>
            </w:r>
            <w:ins w:id="402" w:author="Ponížilová Hana" w:date="2019-05-31T07:03:00Z">
              <w:r w:rsidR="00DE22DC">
                <w:rPr>
                  <w:rFonts w:eastAsia="Calibri"/>
                </w:rPr>
                <w:t>ě volitelný</w:t>
              </w:r>
            </w:ins>
            <w:del w:id="403" w:author="Ponížilová Hana" w:date="2019-05-31T07:03:00Z">
              <w:r w:rsidDel="00DE22DC">
                <w:rPr>
                  <w:rFonts w:eastAsia="Calibri"/>
                </w:rPr>
                <w:delText>ý</w:delText>
              </w:r>
            </w:del>
            <w:r w:rsidRPr="005357CB">
              <w:rPr>
                <w:rFonts w:eastAsia="Calibri"/>
              </w:rPr>
              <w:t xml:space="preserve">, </w:t>
            </w:r>
            <w:r>
              <w:rPr>
                <w:rFonts w:eastAsia="Calibri"/>
                <w:bCs/>
              </w:rPr>
              <w:t>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5357CB" w:rsidRDefault="0074352B" w:rsidP="00A62144">
            <w:pPr>
              <w:jc w:val="both"/>
            </w:pPr>
            <w:r>
              <w:t>1/L</w:t>
            </w:r>
            <w:r w:rsidRPr="005357CB">
              <w:t>S</w:t>
            </w:r>
          </w:p>
        </w:tc>
      </w:tr>
      <w:tr w:rsidR="0074352B" w:rsidTr="00A62144">
        <w:tc>
          <w:tcPr>
            <w:tcW w:w="3086" w:type="dxa"/>
            <w:shd w:val="clear" w:color="auto" w:fill="F7CAAC"/>
          </w:tcPr>
          <w:p w:rsidR="0074352B" w:rsidRDefault="0074352B" w:rsidP="00A62144">
            <w:pPr>
              <w:jc w:val="both"/>
              <w:rPr>
                <w:b/>
              </w:rPr>
            </w:pPr>
            <w:r>
              <w:rPr>
                <w:b/>
              </w:rPr>
              <w:t>Rozsah studijního předmětu</w:t>
            </w:r>
          </w:p>
        </w:tc>
        <w:tc>
          <w:tcPr>
            <w:tcW w:w="1701" w:type="dxa"/>
            <w:gridSpan w:val="2"/>
          </w:tcPr>
          <w:p w:rsidR="0074352B" w:rsidRPr="008D0458" w:rsidRDefault="0074352B" w:rsidP="00A62144">
            <w:pPr>
              <w:autoSpaceDE w:val="0"/>
              <w:autoSpaceDN w:val="0"/>
              <w:adjustRightInd w:val="0"/>
              <w:rPr>
                <w:color w:val="44546A" w:themeColor="text2"/>
                <w:sz w:val="16"/>
                <w:szCs w:val="16"/>
              </w:rPr>
            </w:pPr>
            <w:r>
              <w:rPr>
                <w:rFonts w:eastAsia="Calibri"/>
              </w:rPr>
              <w:t>13p+13c</w:t>
            </w:r>
          </w:p>
        </w:tc>
        <w:tc>
          <w:tcPr>
            <w:tcW w:w="889" w:type="dxa"/>
            <w:shd w:val="clear" w:color="auto" w:fill="F7CAAC"/>
          </w:tcPr>
          <w:p w:rsidR="0074352B" w:rsidRDefault="0074352B" w:rsidP="00A62144">
            <w:pPr>
              <w:jc w:val="both"/>
              <w:rPr>
                <w:b/>
              </w:rPr>
            </w:pPr>
            <w:r>
              <w:rPr>
                <w:b/>
              </w:rPr>
              <w:t xml:space="preserve">hod. </w:t>
            </w:r>
          </w:p>
        </w:tc>
        <w:tc>
          <w:tcPr>
            <w:tcW w:w="816" w:type="dxa"/>
          </w:tcPr>
          <w:p w:rsidR="0074352B" w:rsidRPr="00037DA6" w:rsidRDefault="0074352B" w:rsidP="00A62144">
            <w:pPr>
              <w:jc w:val="both"/>
            </w:pPr>
            <w:r>
              <w:t>26</w:t>
            </w:r>
            <w:r w:rsidRPr="00037DA6">
              <w:t xml:space="preserve"> </w:t>
            </w:r>
          </w:p>
        </w:tc>
        <w:tc>
          <w:tcPr>
            <w:tcW w:w="2156" w:type="dxa"/>
            <w:shd w:val="clear" w:color="auto" w:fill="F7CAAC"/>
          </w:tcPr>
          <w:p w:rsidR="0074352B" w:rsidRDefault="0074352B" w:rsidP="00A62144">
            <w:pPr>
              <w:jc w:val="both"/>
              <w:rPr>
                <w:b/>
              </w:rPr>
            </w:pPr>
            <w:r>
              <w:rPr>
                <w:b/>
              </w:rPr>
              <w:t>kreditů</w:t>
            </w:r>
          </w:p>
        </w:tc>
        <w:tc>
          <w:tcPr>
            <w:tcW w:w="1207" w:type="dxa"/>
            <w:gridSpan w:val="2"/>
          </w:tcPr>
          <w:p w:rsidR="0074352B" w:rsidRPr="005357CB" w:rsidRDefault="0074352B" w:rsidP="00A62144">
            <w:pPr>
              <w:jc w:val="both"/>
            </w:pPr>
            <w:r>
              <w:t>2</w:t>
            </w:r>
          </w:p>
        </w:tc>
      </w:tr>
      <w:tr w:rsidR="0074352B" w:rsidTr="00A62144">
        <w:tc>
          <w:tcPr>
            <w:tcW w:w="3086" w:type="dxa"/>
            <w:shd w:val="clear" w:color="auto" w:fill="F7CAAC"/>
          </w:tcPr>
          <w:p w:rsidR="0074352B" w:rsidRDefault="0074352B" w:rsidP="00A62144">
            <w:pPr>
              <w:rPr>
                <w:b/>
                <w:sz w:val="22"/>
              </w:rPr>
            </w:pPr>
            <w:r>
              <w:rPr>
                <w:b/>
              </w:rPr>
              <w:t>Prerekvizity, korekvizity, ekvivalence</w:t>
            </w:r>
          </w:p>
        </w:tc>
        <w:tc>
          <w:tcPr>
            <w:tcW w:w="6769" w:type="dxa"/>
            <w:gridSpan w:val="7"/>
          </w:tcPr>
          <w:p w:rsidR="0074352B" w:rsidRPr="006906D6" w:rsidRDefault="0074352B" w:rsidP="00A62144">
            <w:pPr>
              <w:jc w:val="both"/>
              <w:rPr>
                <w:sz w:val="16"/>
                <w:szCs w:val="16"/>
              </w:rPr>
            </w:pPr>
          </w:p>
        </w:tc>
      </w:tr>
      <w:tr w:rsidR="0074352B" w:rsidTr="00A62144">
        <w:tc>
          <w:tcPr>
            <w:tcW w:w="3086" w:type="dxa"/>
            <w:shd w:val="clear" w:color="auto" w:fill="F7CAAC"/>
          </w:tcPr>
          <w:p w:rsidR="0074352B" w:rsidRDefault="0074352B" w:rsidP="00A62144">
            <w:pPr>
              <w:rPr>
                <w:b/>
              </w:rPr>
            </w:pPr>
            <w:r>
              <w:rPr>
                <w:b/>
              </w:rPr>
              <w:t>Způsob ověření studijních výsledků</w:t>
            </w:r>
          </w:p>
        </w:tc>
        <w:tc>
          <w:tcPr>
            <w:tcW w:w="3406" w:type="dxa"/>
            <w:gridSpan w:val="4"/>
          </w:tcPr>
          <w:p w:rsidR="0074352B" w:rsidRPr="00037DA6" w:rsidRDefault="0074352B" w:rsidP="00A62144">
            <w:pPr>
              <w:jc w:val="both"/>
            </w:pPr>
            <w:r>
              <w:rPr>
                <w:rFonts w:eastAsia="Calibri"/>
              </w:rPr>
              <w:t>klasifikovaný zápočet</w:t>
            </w:r>
          </w:p>
        </w:tc>
        <w:tc>
          <w:tcPr>
            <w:tcW w:w="2156" w:type="dxa"/>
            <w:shd w:val="clear" w:color="auto" w:fill="F7CAAC"/>
          </w:tcPr>
          <w:p w:rsidR="0074352B" w:rsidRDefault="0074352B" w:rsidP="00A62144">
            <w:pPr>
              <w:jc w:val="both"/>
              <w:rPr>
                <w:b/>
              </w:rPr>
            </w:pPr>
            <w:r>
              <w:rPr>
                <w:b/>
              </w:rPr>
              <w:t>Forma výuky</w:t>
            </w:r>
          </w:p>
        </w:tc>
        <w:tc>
          <w:tcPr>
            <w:tcW w:w="1207" w:type="dxa"/>
            <w:gridSpan w:val="2"/>
          </w:tcPr>
          <w:p w:rsidR="0074352B" w:rsidRPr="00984755" w:rsidRDefault="0074352B" w:rsidP="00A62144">
            <w:pPr>
              <w:jc w:val="both"/>
            </w:pPr>
            <w:r>
              <w:rPr>
                <w:rFonts w:eastAsia="Calibri"/>
              </w:rPr>
              <w:t>přednáška, cvičení</w:t>
            </w:r>
          </w:p>
        </w:tc>
      </w:tr>
      <w:tr w:rsidR="0074352B" w:rsidTr="00A62144">
        <w:tc>
          <w:tcPr>
            <w:tcW w:w="3086" w:type="dxa"/>
            <w:shd w:val="clear" w:color="auto" w:fill="F7CAAC"/>
          </w:tcPr>
          <w:p w:rsidR="0074352B" w:rsidRDefault="0074352B" w:rsidP="00A62144">
            <w:pPr>
              <w:rPr>
                <w:b/>
              </w:rPr>
            </w:pPr>
            <w:r>
              <w:rPr>
                <w:b/>
              </w:rPr>
              <w:t>Forma způsobu ověření studijních výsledků a další požadavky na studenta</w:t>
            </w:r>
          </w:p>
        </w:tc>
        <w:tc>
          <w:tcPr>
            <w:tcW w:w="6769" w:type="dxa"/>
            <w:gridSpan w:val="7"/>
            <w:tcBorders>
              <w:bottom w:val="nil"/>
            </w:tcBorders>
          </w:tcPr>
          <w:p w:rsidR="0074352B" w:rsidRDefault="0074352B" w:rsidP="00A62144">
            <w:pPr>
              <w:rPr>
                <w:u w:color="FF0000"/>
              </w:rPr>
            </w:pPr>
            <w:r>
              <w:rPr>
                <w:u w:color="FF0000"/>
              </w:rPr>
              <w:t>Ústní pohovor</w:t>
            </w:r>
          </w:p>
          <w:p w:rsidR="0074352B" w:rsidRPr="008D0458" w:rsidRDefault="0074352B" w:rsidP="00A62144">
            <w:pPr>
              <w:jc w:val="both"/>
              <w:rPr>
                <w:color w:val="44546A" w:themeColor="text2"/>
                <w:sz w:val="16"/>
                <w:szCs w:val="16"/>
              </w:rPr>
            </w:pPr>
            <w:r>
              <w:rPr>
                <w:rFonts w:eastAsia="Arial Unicode MS" w:cs="Arial Unicode MS"/>
                <w:color w:val="000000"/>
                <w:u w:color="000000"/>
              </w:rPr>
              <w:t>Odevzdání praktické práce (písemné libreto výstavy – rozsah 5 normostran)</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rPr>
          <w:trHeight w:val="197"/>
        </w:trPr>
        <w:tc>
          <w:tcPr>
            <w:tcW w:w="3086" w:type="dxa"/>
            <w:tcBorders>
              <w:top w:val="nil"/>
            </w:tcBorders>
            <w:shd w:val="clear" w:color="auto" w:fill="F7CAAC"/>
          </w:tcPr>
          <w:p w:rsidR="0074352B" w:rsidRDefault="0074352B" w:rsidP="00A62144">
            <w:pPr>
              <w:jc w:val="both"/>
              <w:rPr>
                <w:b/>
              </w:rPr>
            </w:pPr>
            <w:r>
              <w:rPr>
                <w:b/>
              </w:rPr>
              <w:t>Garant předmětu</w:t>
            </w:r>
          </w:p>
        </w:tc>
        <w:tc>
          <w:tcPr>
            <w:tcW w:w="6769" w:type="dxa"/>
            <w:gridSpan w:val="7"/>
            <w:tcBorders>
              <w:top w:val="nil"/>
            </w:tcBorders>
          </w:tcPr>
          <w:p w:rsidR="0074352B" w:rsidRPr="00A7428C" w:rsidRDefault="0074352B" w:rsidP="00A62144">
            <w:pPr>
              <w:jc w:val="both"/>
            </w:pPr>
            <w:r>
              <w:rPr>
                <w:rFonts w:eastAsia="Calibri"/>
              </w:rPr>
              <w:t>Mgr. Ladislav Daněk</w:t>
            </w:r>
          </w:p>
        </w:tc>
      </w:tr>
      <w:tr w:rsidR="0074352B" w:rsidRPr="008D0458" w:rsidTr="00A62144">
        <w:trPr>
          <w:trHeight w:val="243"/>
        </w:trPr>
        <w:tc>
          <w:tcPr>
            <w:tcW w:w="3086" w:type="dxa"/>
            <w:tcBorders>
              <w:top w:val="nil"/>
            </w:tcBorders>
            <w:shd w:val="clear" w:color="auto" w:fill="F7CAAC"/>
          </w:tcPr>
          <w:p w:rsidR="0074352B" w:rsidRDefault="0074352B" w:rsidP="00A62144">
            <w:pPr>
              <w:rPr>
                <w:b/>
              </w:rPr>
            </w:pPr>
            <w:r>
              <w:rPr>
                <w:b/>
              </w:rPr>
              <w:t>Zapojení garanta do výuky předmětu</w:t>
            </w:r>
          </w:p>
        </w:tc>
        <w:tc>
          <w:tcPr>
            <w:tcW w:w="6769" w:type="dxa"/>
            <w:gridSpan w:val="7"/>
            <w:tcBorders>
              <w:top w:val="nil"/>
            </w:tcBorders>
          </w:tcPr>
          <w:p w:rsidR="0074352B" w:rsidRPr="00A7428C" w:rsidRDefault="0074352B" w:rsidP="00A62144">
            <w:pPr>
              <w:jc w:val="both"/>
              <w:rPr>
                <w:color w:val="44546A" w:themeColor="text2"/>
              </w:rPr>
            </w:pPr>
            <w:r w:rsidRPr="00A7428C">
              <w:rPr>
                <w:rFonts w:eastAsia="Calibri"/>
              </w:rPr>
              <w:t>100 %</w:t>
            </w:r>
          </w:p>
        </w:tc>
      </w:tr>
      <w:tr w:rsidR="0074352B" w:rsidTr="00A62144">
        <w:tc>
          <w:tcPr>
            <w:tcW w:w="3086" w:type="dxa"/>
            <w:shd w:val="clear" w:color="auto" w:fill="F7CAAC"/>
          </w:tcPr>
          <w:p w:rsidR="0074352B" w:rsidRDefault="0074352B" w:rsidP="00A62144">
            <w:pPr>
              <w:jc w:val="both"/>
              <w:rPr>
                <w:b/>
              </w:rPr>
            </w:pPr>
            <w:r>
              <w:rPr>
                <w:b/>
              </w:rPr>
              <w:t>Vyučující</w:t>
            </w:r>
          </w:p>
        </w:tc>
        <w:tc>
          <w:tcPr>
            <w:tcW w:w="6769" w:type="dxa"/>
            <w:gridSpan w:val="7"/>
            <w:tcBorders>
              <w:bottom w:val="nil"/>
            </w:tcBorders>
          </w:tcPr>
          <w:p w:rsidR="0074352B" w:rsidRPr="00A7428C" w:rsidRDefault="0074352B" w:rsidP="00A62144">
            <w:pPr>
              <w:jc w:val="both"/>
            </w:pPr>
            <w:r>
              <w:rPr>
                <w:rFonts w:eastAsia="Calibri"/>
              </w:rPr>
              <w:t>Mgr. Ladislav Daněk</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c>
          <w:tcPr>
            <w:tcW w:w="3086" w:type="dxa"/>
            <w:shd w:val="clear" w:color="auto" w:fill="F7CAAC"/>
          </w:tcPr>
          <w:p w:rsidR="0074352B" w:rsidRDefault="0074352B" w:rsidP="00A62144">
            <w:pPr>
              <w:jc w:val="both"/>
              <w:rPr>
                <w:b/>
              </w:rPr>
            </w:pPr>
            <w:r>
              <w:rPr>
                <w:b/>
              </w:rPr>
              <w:t>Stručná anotace předmětu</w:t>
            </w:r>
          </w:p>
        </w:tc>
        <w:tc>
          <w:tcPr>
            <w:tcW w:w="6769" w:type="dxa"/>
            <w:gridSpan w:val="7"/>
            <w:tcBorders>
              <w:bottom w:val="nil"/>
            </w:tcBorders>
          </w:tcPr>
          <w:p w:rsidR="0074352B" w:rsidRPr="00A908E0" w:rsidRDefault="0074352B" w:rsidP="00A62144">
            <w:pPr>
              <w:jc w:val="both"/>
              <w:rPr>
                <w:sz w:val="16"/>
                <w:szCs w:val="16"/>
              </w:rPr>
            </w:pPr>
          </w:p>
        </w:tc>
      </w:tr>
      <w:tr w:rsidR="0074352B" w:rsidTr="00A62144">
        <w:trPr>
          <w:trHeight w:val="1346"/>
        </w:trPr>
        <w:tc>
          <w:tcPr>
            <w:tcW w:w="9855" w:type="dxa"/>
            <w:gridSpan w:val="8"/>
            <w:tcBorders>
              <w:top w:val="nil"/>
              <w:bottom w:val="single" w:sz="12" w:space="0" w:color="auto"/>
            </w:tcBorders>
          </w:tcPr>
          <w:p w:rsidR="0074352B" w:rsidRDefault="0074352B" w:rsidP="00A62144">
            <w:pPr>
              <w:jc w:val="both"/>
            </w:pPr>
          </w:p>
          <w:p w:rsidR="0074352B" w:rsidRDefault="0074352B" w:rsidP="00A62144">
            <w:r>
              <w:rPr>
                <w:rFonts w:eastAsia="Arial Unicode MS" w:cs="Arial Unicode MS"/>
                <w:color w:val="000000"/>
                <w:u w:color="000000"/>
              </w:rPr>
              <w:t>Získání teoretických a praktických znalostí a dovedností v oblasti galerijní kurátorské praxe. Zaměření semestru bude na různé kurátorské pozice v současném uměleckém provozu. Větší část cvičení však bude věnována praktiku: návštěvy a hodnocení výstav, diskuse o probíhajících výstavních projektech a zejména příprava vlastního projektu.</w:t>
            </w:r>
          </w:p>
          <w:p w:rsidR="0074352B" w:rsidRDefault="0074352B" w:rsidP="00A62144">
            <w:pPr>
              <w:rPr>
                <w:rFonts w:eastAsia="Arial Unicode MS" w:cs="Arial Unicode MS"/>
                <w:color w:val="000000"/>
                <w:u w:color="000000"/>
              </w:rPr>
            </w:pPr>
            <w:r>
              <w:rPr>
                <w:rFonts w:eastAsia="Arial Unicode MS" w:cs="Arial Unicode MS"/>
                <w:color w:val="000000"/>
                <w:u w:color="000000"/>
              </w:rPr>
              <w:t>Zaměření je na předpokládanou budoucí specializaci v oblasti moderního nebo současného umění.</w:t>
            </w:r>
          </w:p>
          <w:p w:rsidR="0074352B" w:rsidRDefault="0074352B" w:rsidP="00A62144">
            <w:pPr>
              <w:rPr>
                <w:rFonts w:eastAsia="Arial Unicode MS" w:cs="Arial Unicode MS"/>
                <w:color w:val="000000"/>
                <w:u w:color="000000"/>
              </w:rPr>
            </w:pPr>
          </w:p>
          <w:p w:rsidR="0074352B" w:rsidRDefault="0074352B" w:rsidP="00A62144">
            <w:r>
              <w:t>1/ Formy výstav – muzejní, galerijní, státní instituce, soukromé instituce</w:t>
            </w:r>
          </w:p>
          <w:p w:rsidR="0074352B" w:rsidRDefault="0074352B" w:rsidP="00A62144">
            <w:r>
              <w:t>2/ Jednotlivé funkce muzea umění jako paměťové instituce</w:t>
            </w:r>
          </w:p>
          <w:p w:rsidR="0074352B" w:rsidRDefault="0074352B" w:rsidP="00A62144">
            <w:r>
              <w:t>3/ Jednotlivé formy výstavních projektů a jejich realizace – tzv. malý, střední a velký formát</w:t>
            </w:r>
          </w:p>
          <w:p w:rsidR="0074352B" w:rsidRDefault="0074352B" w:rsidP="00A62144">
            <w:r>
              <w:t>4/ Příprava a realizace velké tematické výstavy</w:t>
            </w:r>
          </w:p>
          <w:p w:rsidR="0074352B" w:rsidRDefault="0074352B" w:rsidP="00A62144">
            <w:r>
              <w:t>5/ Příprava stálé expozice jako vrcholná forma kurátorské profese</w:t>
            </w:r>
          </w:p>
          <w:p w:rsidR="0074352B" w:rsidRDefault="0074352B" w:rsidP="00A62144">
            <w:r>
              <w:t>6/ Manuál pro úspěšnou přípravu výstavy</w:t>
            </w:r>
          </w:p>
          <w:p w:rsidR="0074352B" w:rsidRDefault="0074352B" w:rsidP="00A62144">
            <w:r>
              <w:t>7/ Formy mediální podpory výstavy; doprovodné programy k výstavě</w:t>
            </w:r>
          </w:p>
          <w:p w:rsidR="0074352B" w:rsidRDefault="0074352B" w:rsidP="00A62144">
            <w:pPr>
              <w:jc w:val="both"/>
            </w:pPr>
          </w:p>
        </w:tc>
      </w:tr>
      <w:tr w:rsidR="0074352B" w:rsidTr="00A62144">
        <w:trPr>
          <w:trHeight w:val="265"/>
        </w:trPr>
        <w:tc>
          <w:tcPr>
            <w:tcW w:w="3653" w:type="dxa"/>
            <w:gridSpan w:val="2"/>
            <w:tcBorders>
              <w:top w:val="nil"/>
            </w:tcBorders>
            <w:shd w:val="clear" w:color="auto" w:fill="F7CAAC"/>
          </w:tcPr>
          <w:p w:rsidR="0074352B" w:rsidRDefault="0074352B" w:rsidP="00A62144">
            <w:pPr>
              <w:jc w:val="both"/>
            </w:pPr>
            <w:r>
              <w:rPr>
                <w:b/>
              </w:rPr>
              <w:t>Studijní literatura a studijní pomůcky</w:t>
            </w:r>
          </w:p>
        </w:tc>
        <w:tc>
          <w:tcPr>
            <w:tcW w:w="6202" w:type="dxa"/>
            <w:gridSpan w:val="6"/>
            <w:tcBorders>
              <w:top w:val="nil"/>
              <w:bottom w:val="nil"/>
            </w:tcBorders>
          </w:tcPr>
          <w:p w:rsidR="0074352B" w:rsidRDefault="0074352B" w:rsidP="00A62144">
            <w:pPr>
              <w:jc w:val="both"/>
            </w:pPr>
          </w:p>
        </w:tc>
      </w:tr>
      <w:tr w:rsidR="0074352B" w:rsidTr="00A62144">
        <w:trPr>
          <w:trHeight w:val="1497"/>
        </w:trPr>
        <w:tc>
          <w:tcPr>
            <w:tcW w:w="9855" w:type="dxa"/>
            <w:gridSpan w:val="8"/>
            <w:tcBorders>
              <w:top w:val="nil"/>
            </w:tcBorders>
          </w:tcPr>
          <w:p w:rsidR="0074352B" w:rsidRDefault="0074352B" w:rsidP="00A62144">
            <w:pPr>
              <w:jc w:val="both"/>
            </w:pPr>
          </w:p>
          <w:p w:rsidR="005242EC" w:rsidRPr="005242EC" w:rsidRDefault="005242EC"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242EC">
              <w:rPr>
                <w:rFonts w:ascii="Times New Roman" w:hAnsi="Times New Roman"/>
                <w:b/>
                <w:sz w:val="20"/>
                <w:szCs w:val="20"/>
              </w:rPr>
              <w:t>Povinná:</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74352B" w:rsidRDefault="0074352B" w:rsidP="00A62144">
            <w:pPr>
              <w:rPr>
                <w:u w:color="FF0000"/>
              </w:rPr>
            </w:pPr>
            <w:r>
              <w:rPr>
                <w:u w:color="FF0000"/>
                <w:lang w:val="de-DE"/>
              </w:rPr>
              <w:t>KESNER, Ladislav. Muzeum um</w:t>
            </w:r>
            <w:r>
              <w:rPr>
                <w:u w:color="FF0000"/>
              </w:rPr>
              <w:t>ění v digitální době : vnímání obrazů a prožitek umění v soudob</w:t>
            </w:r>
            <w:r>
              <w:rPr>
                <w:u w:color="FF0000"/>
                <w:lang w:val="fr-FR"/>
              </w:rPr>
              <w:t xml:space="preserve">é </w:t>
            </w:r>
            <w:r>
              <w:rPr>
                <w:u w:color="FF0000"/>
              </w:rPr>
              <w:t>společnosti. Vyd. 1. V Praze: Argo, 2000. 259 s. ISBN 8070351551</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 xml:space="preserve">́č. 2. vyd. Praha: Torst, 2000. 292 s. ISBN 80- 7215-128-2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w:eastAsia="Times" w:hAnsi="Times" w:cs="Times"/>
                <w:sz w:val="24"/>
                <w:szCs w:val="24"/>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́ho kraje, 2012. 202 s. ISBN 978-80-7056-167-6</w:t>
            </w:r>
            <w:r>
              <w:rPr>
                <w:rFonts w:ascii="Times New Roman" w:hAnsi="Times New Roman"/>
                <w:sz w:val="32"/>
                <w:szCs w:val="32"/>
              </w:rPr>
              <w:t xml:space="preserve"> </w:t>
            </w:r>
          </w:p>
          <w:p w:rsidR="0074352B" w:rsidRDefault="0074352B" w:rsidP="00A62144">
            <w:pPr>
              <w:jc w:val="both"/>
            </w:pPr>
          </w:p>
        </w:tc>
      </w:tr>
    </w:tbl>
    <w:p w:rsidR="0074352B" w:rsidRDefault="0074352B" w:rsidP="00B0295E"/>
    <w:p w:rsidR="0074352B" w:rsidRDefault="0074352B" w:rsidP="00B0295E"/>
    <w:p w:rsidR="0074352B" w:rsidRDefault="0074352B"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lastRenderedPageBreak/>
              <w:br w:type="page"/>
            </w:r>
            <w:r>
              <w:rPr>
                <w:b/>
                <w:sz w:val="28"/>
              </w:rPr>
              <w:t>B-III – Charakteristika studijního předmětu</w:t>
            </w:r>
          </w:p>
        </w:tc>
      </w:tr>
      <w:tr w:rsidR="0074352B" w:rsidTr="00A62144">
        <w:trPr>
          <w:trHeight w:val="20"/>
        </w:trPr>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4C1EBE" w:rsidRDefault="0074352B" w:rsidP="00A62144">
            <w:pPr>
              <w:jc w:val="both"/>
            </w:pPr>
            <w:r>
              <w:t>Management umění</w:t>
            </w:r>
          </w:p>
        </w:tc>
      </w:tr>
      <w:tr w:rsidR="0074352B" w:rsidTr="00A62144">
        <w:trPr>
          <w:trHeight w:val="20"/>
        </w:trPr>
        <w:tc>
          <w:tcPr>
            <w:tcW w:w="3086" w:type="dxa"/>
            <w:shd w:val="clear" w:color="auto" w:fill="F7CAAC"/>
          </w:tcPr>
          <w:p w:rsidR="0074352B" w:rsidRDefault="0074352B" w:rsidP="00A62144">
            <w:pPr>
              <w:rPr>
                <w:b/>
              </w:rPr>
            </w:pPr>
            <w:r>
              <w:rPr>
                <w:b/>
              </w:rPr>
              <w:t>Typ předmětu</w:t>
            </w:r>
          </w:p>
        </w:tc>
        <w:tc>
          <w:tcPr>
            <w:tcW w:w="3406" w:type="dxa"/>
            <w:gridSpan w:val="4"/>
          </w:tcPr>
          <w:p w:rsidR="0074352B" w:rsidRDefault="0074352B" w:rsidP="00A62144">
            <w:pPr>
              <w:jc w:val="both"/>
            </w:pPr>
            <w:r>
              <w:t>povinný, 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4C1EBE" w:rsidRDefault="0074352B" w:rsidP="00A62144">
            <w:pPr>
              <w:jc w:val="both"/>
            </w:pPr>
            <w:r>
              <w:t>2</w:t>
            </w:r>
            <w:r w:rsidRPr="004C1EBE">
              <w:t>/ZS</w:t>
            </w:r>
          </w:p>
        </w:tc>
      </w:tr>
      <w:tr w:rsidR="0074352B" w:rsidRPr="00FE3E25" w:rsidTr="00A62144">
        <w:trPr>
          <w:trHeight w:val="20"/>
        </w:trPr>
        <w:tc>
          <w:tcPr>
            <w:tcW w:w="3086" w:type="dxa"/>
            <w:shd w:val="clear" w:color="auto" w:fill="F7CAAC"/>
          </w:tcPr>
          <w:p w:rsidR="0074352B" w:rsidRPr="00FE3E25" w:rsidRDefault="0074352B" w:rsidP="00A62144">
            <w:pPr>
              <w:contextualSpacing/>
              <w:jc w:val="both"/>
              <w:rPr>
                <w:b/>
              </w:rPr>
            </w:pPr>
            <w:r w:rsidRPr="00FE3E25">
              <w:rPr>
                <w:b/>
              </w:rPr>
              <w:t>Rozsah studijního předmětu</w:t>
            </w:r>
          </w:p>
        </w:tc>
        <w:tc>
          <w:tcPr>
            <w:tcW w:w="1701" w:type="dxa"/>
            <w:gridSpan w:val="2"/>
          </w:tcPr>
          <w:p w:rsidR="0074352B" w:rsidRPr="00FE3E25" w:rsidRDefault="0074352B" w:rsidP="00A62144">
            <w:pPr>
              <w:autoSpaceDE w:val="0"/>
              <w:autoSpaceDN w:val="0"/>
              <w:adjustRightInd w:val="0"/>
              <w:contextualSpacing/>
            </w:pPr>
            <w:r w:rsidRPr="00FE3E25">
              <w:rPr>
                <w:rFonts w:eastAsia="Calibri"/>
              </w:rPr>
              <w:t>13p+13s</w:t>
            </w:r>
          </w:p>
        </w:tc>
        <w:tc>
          <w:tcPr>
            <w:tcW w:w="889" w:type="dxa"/>
            <w:shd w:val="clear" w:color="auto" w:fill="F7CAAC"/>
          </w:tcPr>
          <w:p w:rsidR="0074352B" w:rsidRPr="00FE3E25" w:rsidRDefault="0074352B" w:rsidP="00A62144">
            <w:pPr>
              <w:contextualSpacing/>
              <w:jc w:val="both"/>
              <w:rPr>
                <w:b/>
              </w:rPr>
            </w:pPr>
            <w:r w:rsidRPr="00FE3E25">
              <w:rPr>
                <w:b/>
              </w:rPr>
              <w:t xml:space="preserve">hod. </w:t>
            </w:r>
          </w:p>
        </w:tc>
        <w:tc>
          <w:tcPr>
            <w:tcW w:w="816" w:type="dxa"/>
          </w:tcPr>
          <w:p w:rsidR="0074352B" w:rsidRPr="00FE3E25" w:rsidRDefault="0074352B" w:rsidP="00A62144">
            <w:pPr>
              <w:contextualSpacing/>
              <w:jc w:val="both"/>
            </w:pPr>
            <w:r w:rsidRPr="00FE3E25">
              <w:rPr>
                <w:rFonts w:eastAsia="Calibri"/>
              </w:rPr>
              <w:t>26</w:t>
            </w:r>
          </w:p>
        </w:tc>
        <w:tc>
          <w:tcPr>
            <w:tcW w:w="2156" w:type="dxa"/>
            <w:shd w:val="clear" w:color="auto" w:fill="F7CAAC"/>
          </w:tcPr>
          <w:p w:rsidR="0074352B" w:rsidRPr="00FE3E25" w:rsidRDefault="0074352B" w:rsidP="00A62144">
            <w:pPr>
              <w:contextualSpacing/>
              <w:jc w:val="both"/>
              <w:rPr>
                <w:b/>
              </w:rPr>
            </w:pPr>
            <w:r w:rsidRPr="00FE3E25">
              <w:rPr>
                <w:b/>
              </w:rPr>
              <w:t>kreditů</w:t>
            </w:r>
          </w:p>
        </w:tc>
        <w:tc>
          <w:tcPr>
            <w:tcW w:w="1207" w:type="dxa"/>
            <w:gridSpan w:val="2"/>
          </w:tcPr>
          <w:p w:rsidR="0074352B" w:rsidRPr="00FE3E25" w:rsidRDefault="0074352B" w:rsidP="00A62144">
            <w:pPr>
              <w:contextualSpacing/>
              <w:jc w:val="both"/>
            </w:pPr>
            <w:r w:rsidRPr="00FE3E25">
              <w:t>2</w:t>
            </w:r>
          </w:p>
        </w:tc>
      </w:tr>
      <w:tr w:rsidR="0074352B" w:rsidRPr="00FE3E25" w:rsidTr="00A62144">
        <w:tc>
          <w:tcPr>
            <w:tcW w:w="3086" w:type="dxa"/>
            <w:shd w:val="clear" w:color="auto" w:fill="F7CAAC"/>
          </w:tcPr>
          <w:p w:rsidR="0074352B" w:rsidRPr="00FE3E25" w:rsidRDefault="0074352B" w:rsidP="00A62144">
            <w:pPr>
              <w:contextualSpacing/>
              <w:rPr>
                <w:b/>
              </w:rPr>
            </w:pPr>
            <w:r w:rsidRPr="00FE3E25">
              <w:rPr>
                <w:b/>
              </w:rPr>
              <w:t>Prerekvizity, korekvizity, ekvivalence</w:t>
            </w:r>
          </w:p>
        </w:tc>
        <w:tc>
          <w:tcPr>
            <w:tcW w:w="6769" w:type="dxa"/>
            <w:gridSpan w:val="7"/>
          </w:tcPr>
          <w:p w:rsidR="0074352B" w:rsidRPr="00FE3E25" w:rsidRDefault="0074352B" w:rsidP="00A62144">
            <w:pPr>
              <w:contextualSpacing/>
              <w:jc w:val="both"/>
            </w:pPr>
          </w:p>
        </w:tc>
      </w:tr>
      <w:tr w:rsidR="0074352B" w:rsidRPr="00FE3E25" w:rsidTr="00A62144">
        <w:tc>
          <w:tcPr>
            <w:tcW w:w="3086" w:type="dxa"/>
            <w:shd w:val="clear" w:color="auto" w:fill="F7CAAC"/>
          </w:tcPr>
          <w:p w:rsidR="0074352B" w:rsidRPr="00FE3E25" w:rsidRDefault="0074352B" w:rsidP="00A62144">
            <w:pPr>
              <w:contextualSpacing/>
              <w:rPr>
                <w:b/>
              </w:rPr>
            </w:pPr>
            <w:r w:rsidRPr="00FE3E25">
              <w:rPr>
                <w:b/>
              </w:rPr>
              <w:t>Způsob ověření studijních výsledků</w:t>
            </w:r>
          </w:p>
        </w:tc>
        <w:tc>
          <w:tcPr>
            <w:tcW w:w="3406" w:type="dxa"/>
            <w:gridSpan w:val="4"/>
          </w:tcPr>
          <w:p w:rsidR="0074352B" w:rsidRPr="00FE3E25" w:rsidRDefault="0074352B" w:rsidP="00A62144">
            <w:pPr>
              <w:contextualSpacing/>
              <w:jc w:val="both"/>
            </w:pPr>
            <w:r w:rsidRPr="00FE3E25">
              <w:rPr>
                <w:rFonts w:eastAsia="Calibri"/>
              </w:rPr>
              <w:t xml:space="preserve">klasifikovaný zápočet </w:t>
            </w:r>
          </w:p>
        </w:tc>
        <w:tc>
          <w:tcPr>
            <w:tcW w:w="2156" w:type="dxa"/>
            <w:shd w:val="clear" w:color="auto" w:fill="F7CAAC"/>
          </w:tcPr>
          <w:p w:rsidR="0074352B" w:rsidRPr="00FE3E25" w:rsidRDefault="0074352B" w:rsidP="00A62144">
            <w:pPr>
              <w:contextualSpacing/>
              <w:jc w:val="both"/>
              <w:rPr>
                <w:b/>
              </w:rPr>
            </w:pPr>
            <w:r w:rsidRPr="00FE3E25">
              <w:rPr>
                <w:b/>
              </w:rPr>
              <w:t>Forma výuky</w:t>
            </w:r>
          </w:p>
        </w:tc>
        <w:tc>
          <w:tcPr>
            <w:tcW w:w="1207" w:type="dxa"/>
            <w:gridSpan w:val="2"/>
          </w:tcPr>
          <w:p w:rsidR="0074352B" w:rsidRPr="00FE3E25" w:rsidRDefault="0074352B" w:rsidP="00A62144">
            <w:pPr>
              <w:contextualSpacing/>
              <w:jc w:val="both"/>
            </w:pPr>
            <w:r w:rsidRPr="00FE3E25">
              <w:rPr>
                <w:rFonts w:eastAsia="Calibri"/>
              </w:rPr>
              <w:t>přednáška, seminář</w:t>
            </w:r>
          </w:p>
        </w:tc>
      </w:tr>
      <w:tr w:rsidR="0074352B" w:rsidRPr="00FE3E25" w:rsidTr="00A62144">
        <w:tc>
          <w:tcPr>
            <w:tcW w:w="3086" w:type="dxa"/>
            <w:shd w:val="clear" w:color="auto" w:fill="F7CAAC"/>
          </w:tcPr>
          <w:p w:rsidR="0074352B" w:rsidRPr="00FE3E25" w:rsidRDefault="0074352B" w:rsidP="00A62144">
            <w:pPr>
              <w:contextualSpacing/>
              <w:rPr>
                <w:b/>
              </w:rPr>
            </w:pPr>
            <w:r w:rsidRPr="00FE3E25">
              <w:rPr>
                <w:b/>
              </w:rPr>
              <w:t>Forma způsobu ověření studijních výsledků a další požadavky na studenta</w:t>
            </w:r>
          </w:p>
        </w:tc>
        <w:tc>
          <w:tcPr>
            <w:tcW w:w="6769" w:type="dxa"/>
            <w:gridSpan w:val="7"/>
            <w:tcBorders>
              <w:bottom w:val="nil"/>
            </w:tcBorders>
          </w:tcPr>
          <w:p w:rsidR="0074352B" w:rsidRPr="00FE3E25" w:rsidRDefault="0074352B" w:rsidP="00A62144">
            <w:pPr>
              <w:contextualSpacing/>
              <w:jc w:val="both"/>
            </w:pPr>
            <w:r w:rsidRPr="00FE3E25">
              <w:rPr>
                <w:shd w:val="clear" w:color="auto" w:fill="FFFFFF"/>
              </w:rPr>
              <w:t>Od studenta(ky) je vyžadována alespoň 80% účast v rámci výuky. Zakončení předmětů je podmíněno vypracováním vlastního (vyučujícím předběžně odsouhlaseného) projektu. V rámci rozpracovanosti projektů jsou nezbytné minimálně dvě individuální konzultace. Předmět je zakončen klasifikovaným zápočtem a to písemnou formou. </w:t>
            </w:r>
          </w:p>
        </w:tc>
      </w:tr>
      <w:tr w:rsidR="0074352B" w:rsidRPr="00FE3E25" w:rsidTr="00A62144">
        <w:trPr>
          <w:trHeight w:val="554"/>
        </w:trPr>
        <w:tc>
          <w:tcPr>
            <w:tcW w:w="9855" w:type="dxa"/>
            <w:gridSpan w:val="8"/>
            <w:tcBorders>
              <w:top w:val="nil"/>
            </w:tcBorders>
          </w:tcPr>
          <w:p w:rsidR="0074352B" w:rsidRPr="00FE3E25" w:rsidRDefault="0074352B" w:rsidP="00A62144">
            <w:pPr>
              <w:contextualSpacing/>
              <w:jc w:val="both"/>
            </w:pPr>
          </w:p>
        </w:tc>
      </w:tr>
      <w:tr w:rsidR="0074352B" w:rsidRPr="00FE3E25" w:rsidTr="00A62144">
        <w:trPr>
          <w:trHeight w:val="197"/>
        </w:trPr>
        <w:tc>
          <w:tcPr>
            <w:tcW w:w="3086" w:type="dxa"/>
            <w:tcBorders>
              <w:top w:val="nil"/>
            </w:tcBorders>
            <w:shd w:val="clear" w:color="auto" w:fill="F7CAAC"/>
          </w:tcPr>
          <w:p w:rsidR="0074352B" w:rsidRPr="00FE3E25" w:rsidRDefault="0074352B" w:rsidP="00A62144">
            <w:pPr>
              <w:contextualSpacing/>
              <w:jc w:val="both"/>
              <w:rPr>
                <w:b/>
              </w:rPr>
            </w:pPr>
            <w:r w:rsidRPr="00FE3E25">
              <w:rPr>
                <w:b/>
              </w:rPr>
              <w:t>Garant předmětu</w:t>
            </w:r>
          </w:p>
        </w:tc>
        <w:tc>
          <w:tcPr>
            <w:tcW w:w="6769" w:type="dxa"/>
            <w:gridSpan w:val="7"/>
            <w:tcBorders>
              <w:top w:val="nil"/>
            </w:tcBorders>
          </w:tcPr>
          <w:p w:rsidR="0074352B" w:rsidRPr="00FE3E25" w:rsidRDefault="0074352B" w:rsidP="00A62144">
            <w:pPr>
              <w:contextualSpacing/>
              <w:jc w:val="both"/>
            </w:pPr>
            <w:r w:rsidRPr="00FE3E25">
              <w:rPr>
                <w:rFonts w:eastAsia="Calibri"/>
              </w:rPr>
              <w:t>PhDr. BcA. Darina Hlinková, Ph.D.</w:t>
            </w:r>
          </w:p>
        </w:tc>
      </w:tr>
      <w:tr w:rsidR="0074352B" w:rsidRPr="00FE3E25" w:rsidTr="00A62144">
        <w:trPr>
          <w:trHeight w:val="243"/>
        </w:trPr>
        <w:tc>
          <w:tcPr>
            <w:tcW w:w="3086" w:type="dxa"/>
            <w:tcBorders>
              <w:top w:val="nil"/>
            </w:tcBorders>
            <w:shd w:val="clear" w:color="auto" w:fill="F7CAAC"/>
          </w:tcPr>
          <w:p w:rsidR="0074352B" w:rsidRPr="00FE3E25" w:rsidRDefault="0074352B" w:rsidP="00A62144">
            <w:pPr>
              <w:contextualSpacing/>
              <w:rPr>
                <w:b/>
              </w:rPr>
            </w:pPr>
            <w:r w:rsidRPr="00FE3E25">
              <w:rPr>
                <w:b/>
              </w:rPr>
              <w:t>Zapojení garanta do výuky předmětu</w:t>
            </w:r>
          </w:p>
        </w:tc>
        <w:tc>
          <w:tcPr>
            <w:tcW w:w="6769" w:type="dxa"/>
            <w:gridSpan w:val="7"/>
            <w:tcBorders>
              <w:top w:val="nil"/>
            </w:tcBorders>
          </w:tcPr>
          <w:p w:rsidR="0074352B" w:rsidRPr="00FE3E25" w:rsidRDefault="0074352B" w:rsidP="00A62144">
            <w:pPr>
              <w:contextualSpacing/>
              <w:jc w:val="both"/>
            </w:pPr>
            <w:r w:rsidRPr="00FE3E25">
              <w:rPr>
                <w:rFonts w:eastAsia="Calibri"/>
              </w:rPr>
              <w:t>100%</w:t>
            </w:r>
          </w:p>
        </w:tc>
      </w:tr>
      <w:tr w:rsidR="0074352B" w:rsidRPr="00FE3E25" w:rsidTr="00A62144">
        <w:tc>
          <w:tcPr>
            <w:tcW w:w="3086" w:type="dxa"/>
            <w:shd w:val="clear" w:color="auto" w:fill="F7CAAC"/>
          </w:tcPr>
          <w:p w:rsidR="0074352B" w:rsidRPr="00FE3E25" w:rsidRDefault="0074352B" w:rsidP="00A62144">
            <w:pPr>
              <w:contextualSpacing/>
              <w:jc w:val="both"/>
              <w:rPr>
                <w:b/>
              </w:rPr>
            </w:pPr>
            <w:r w:rsidRPr="00FE3E25">
              <w:rPr>
                <w:b/>
              </w:rPr>
              <w:t>Vyučující</w:t>
            </w:r>
          </w:p>
        </w:tc>
        <w:tc>
          <w:tcPr>
            <w:tcW w:w="6769" w:type="dxa"/>
            <w:gridSpan w:val="7"/>
            <w:tcBorders>
              <w:bottom w:val="nil"/>
            </w:tcBorders>
          </w:tcPr>
          <w:p w:rsidR="0074352B" w:rsidRPr="00FE3E25" w:rsidRDefault="0074352B" w:rsidP="00A62144">
            <w:pPr>
              <w:contextualSpacing/>
              <w:jc w:val="both"/>
            </w:pPr>
            <w:r w:rsidRPr="00FE3E25">
              <w:rPr>
                <w:rFonts w:eastAsia="Calibri"/>
              </w:rPr>
              <w:t>PhDr. BcA. Darina Hlinková, Ph.D.</w:t>
            </w:r>
          </w:p>
        </w:tc>
      </w:tr>
      <w:tr w:rsidR="0074352B" w:rsidRPr="00FE3E25" w:rsidTr="00A62144">
        <w:trPr>
          <w:trHeight w:val="554"/>
        </w:trPr>
        <w:tc>
          <w:tcPr>
            <w:tcW w:w="9855" w:type="dxa"/>
            <w:gridSpan w:val="8"/>
            <w:tcBorders>
              <w:top w:val="nil"/>
            </w:tcBorders>
          </w:tcPr>
          <w:p w:rsidR="0074352B" w:rsidRPr="00FE3E25" w:rsidRDefault="0074352B" w:rsidP="00A62144">
            <w:pPr>
              <w:contextualSpacing/>
              <w:jc w:val="both"/>
            </w:pPr>
          </w:p>
        </w:tc>
      </w:tr>
      <w:tr w:rsidR="0074352B" w:rsidRPr="00FE3E25" w:rsidTr="00A62144">
        <w:tc>
          <w:tcPr>
            <w:tcW w:w="3086" w:type="dxa"/>
            <w:shd w:val="clear" w:color="auto" w:fill="F7CAAC"/>
          </w:tcPr>
          <w:p w:rsidR="0074352B" w:rsidRPr="00FE3E25" w:rsidRDefault="0074352B" w:rsidP="00A62144">
            <w:pPr>
              <w:contextualSpacing/>
              <w:jc w:val="both"/>
              <w:rPr>
                <w:b/>
              </w:rPr>
            </w:pPr>
            <w:r w:rsidRPr="00FE3E25">
              <w:rPr>
                <w:b/>
              </w:rPr>
              <w:t>Stručná anotace předmětu</w:t>
            </w:r>
          </w:p>
        </w:tc>
        <w:tc>
          <w:tcPr>
            <w:tcW w:w="6769" w:type="dxa"/>
            <w:gridSpan w:val="7"/>
            <w:tcBorders>
              <w:bottom w:val="nil"/>
            </w:tcBorders>
          </w:tcPr>
          <w:p w:rsidR="0074352B" w:rsidRPr="00FE3E25" w:rsidRDefault="0074352B" w:rsidP="00A62144">
            <w:pPr>
              <w:pStyle w:val="Odstavecseseznamem"/>
              <w:jc w:val="both"/>
            </w:pPr>
          </w:p>
        </w:tc>
      </w:tr>
      <w:tr w:rsidR="0074352B" w:rsidRPr="00FE3E25" w:rsidTr="00A62144">
        <w:trPr>
          <w:trHeight w:val="290"/>
        </w:trPr>
        <w:tc>
          <w:tcPr>
            <w:tcW w:w="9855" w:type="dxa"/>
            <w:gridSpan w:val="8"/>
            <w:tcBorders>
              <w:top w:val="nil"/>
              <w:bottom w:val="single" w:sz="12" w:space="0" w:color="auto"/>
            </w:tcBorders>
          </w:tcPr>
          <w:p w:rsidR="0074352B" w:rsidRDefault="0074352B" w:rsidP="00A62144">
            <w:pPr>
              <w:contextualSpacing/>
              <w:rPr>
                <w:shd w:val="clear" w:color="auto" w:fill="FFFFFF"/>
              </w:rPr>
            </w:pPr>
          </w:p>
          <w:p w:rsidR="0074352B" w:rsidRPr="00FE3E25" w:rsidRDefault="0074352B" w:rsidP="00A62144">
            <w:pPr>
              <w:contextualSpacing/>
              <w:rPr>
                <w:shd w:val="clear" w:color="auto" w:fill="FFFFFF"/>
              </w:rPr>
            </w:pPr>
            <w:r w:rsidRPr="00FE3E25">
              <w:rPr>
                <w:shd w:val="clear" w:color="auto" w:fill="FFFFFF"/>
              </w:rPr>
              <w:t>Cílem předmětu je zprostředkovat studentům přehled o fungování domácího uměleckého provozu na institucionální i individuální úrovni. Studenti se seznámí se základními pojmy a strategiemi, které budou doplněny o veliké množství konkrétních příkladů ze současné praxe a dějin vizuální postmoderní kultury.</w:t>
            </w:r>
          </w:p>
          <w:p w:rsidR="0074352B" w:rsidRPr="00CB0F26" w:rsidRDefault="0074352B" w:rsidP="00A62144">
            <w:pPr>
              <w:contextualSpacing/>
              <w:rPr>
                <w:shd w:val="clear" w:color="auto" w:fill="FFFFFF"/>
              </w:rPr>
            </w:pPr>
            <w:r w:rsidRPr="00FE3E25">
              <w:rPr>
                <w:shd w:val="clear" w:color="auto" w:fill="FFFFFF"/>
              </w:rPr>
              <w:t xml:space="preserve">Předmět je doplněn o seminář, ve kterém studenti budou rozvíjet získané poznatky v rámci skupinové práce, diskuze a </w:t>
            </w:r>
            <w:r w:rsidRPr="00CB0F26">
              <w:rPr>
                <w:shd w:val="clear" w:color="auto" w:fill="FFFFFF"/>
              </w:rPr>
              <w:t>kreativního myšlení.</w:t>
            </w:r>
            <w:ins w:id="404" w:author="Ponížilová Hana" w:date="2019-05-21T09:24:00Z">
              <w:r w:rsidR="006030DC">
                <w:rPr>
                  <w:shd w:val="clear" w:color="auto" w:fill="FFFFFF"/>
                </w:rPr>
                <w:t xml:space="preserve"> </w:t>
              </w:r>
              <w:r w:rsidR="006030DC" w:rsidRPr="00EC72FB">
                <w:rPr>
                  <w:color w:val="FF0000"/>
                  <w:shd w:val="clear" w:color="auto" w:fill="FFFFFF"/>
                </w:rPr>
                <w:t xml:space="preserve">Ekonomický aspekt řízení je podpořen interaktivním přístupem, kdy studenti volí strategii pro uplatnění vlastního kulturního podniku tak, aby se prosadili na trhu s kulturou a uměním. </w:t>
              </w:r>
              <w:r w:rsidR="006030DC">
                <w:rPr>
                  <w:color w:val="FF0000"/>
                  <w:shd w:val="clear" w:color="auto" w:fill="FFFFFF"/>
                </w:rPr>
                <w:t xml:space="preserve">Trh přitom tvoří ostatní spoluhráči na trhu tak, aby všichni hráči měli stejné vstupní podmínky a mohli strategicky rozhodovat o svém dalším byznysu. </w:t>
              </w:r>
              <w:r w:rsidR="006030DC" w:rsidRPr="00EC72FB">
                <w:rPr>
                  <w:color w:val="FF0000"/>
                  <w:shd w:val="clear" w:color="auto" w:fill="FFFFFF"/>
                </w:rPr>
                <w:t xml:space="preserve">Vzniká tak ekonomická a manažerská performance, která je v souladu s kreativním </w:t>
              </w:r>
              <w:r w:rsidR="006030DC">
                <w:rPr>
                  <w:color w:val="FF0000"/>
                  <w:shd w:val="clear" w:color="auto" w:fill="FFFFFF"/>
                </w:rPr>
                <w:t xml:space="preserve">myšlením a uplatňuje systémové aspekty </w:t>
              </w:r>
              <w:r w:rsidR="006030DC" w:rsidRPr="00EC72FB">
                <w:rPr>
                  <w:color w:val="FF0000"/>
                  <w:shd w:val="clear" w:color="auto" w:fill="FFFFFF"/>
                </w:rPr>
                <w:t>myšlení kulturních manažerů.</w:t>
              </w:r>
            </w:ins>
          </w:p>
          <w:p w:rsidR="0074352B" w:rsidRPr="00CB0F26" w:rsidRDefault="0074352B" w:rsidP="00A62144">
            <w:pPr>
              <w:contextualSpacing/>
              <w:rPr>
                <w:shd w:val="clear" w:color="auto" w:fill="FFFFFF"/>
              </w:rPr>
            </w:pPr>
            <w:r w:rsidRPr="00CB0F26">
              <w:rPr>
                <w:shd w:val="clear" w:color="auto" w:fill="FFFFFF"/>
              </w:rPr>
              <w:t xml:space="preserve"> </w:t>
            </w:r>
          </w:p>
          <w:p w:rsidR="0074352B" w:rsidRPr="00CB0F26" w:rsidRDefault="0074352B" w:rsidP="00700C85">
            <w:pPr>
              <w:numPr>
                <w:ilvl w:val="0"/>
                <w:numId w:val="5"/>
              </w:numPr>
              <w:contextualSpacing/>
              <w:rPr>
                <w:shd w:val="clear" w:color="auto" w:fill="FFFFFF"/>
              </w:rPr>
            </w:pPr>
            <w:r w:rsidRPr="00CB0F26">
              <w:rPr>
                <w:shd w:val="clear" w:color="auto" w:fill="FFFFFF"/>
              </w:rPr>
              <w:t xml:space="preserve">Úvod do managementu umění </w:t>
            </w:r>
          </w:p>
          <w:p w:rsidR="0074352B" w:rsidRPr="00CB0F26" w:rsidRDefault="0074352B" w:rsidP="00700C85">
            <w:pPr>
              <w:numPr>
                <w:ilvl w:val="0"/>
                <w:numId w:val="5"/>
              </w:numPr>
              <w:contextualSpacing/>
              <w:rPr>
                <w:shd w:val="clear" w:color="auto" w:fill="FFFFFF"/>
              </w:rPr>
            </w:pPr>
            <w:r w:rsidRPr="00CB0F26">
              <w:rPr>
                <w:shd w:val="clear" w:color="auto" w:fill="FFFFFF"/>
              </w:rPr>
              <w:t xml:space="preserve">Kulturní politika </w:t>
            </w:r>
          </w:p>
          <w:p w:rsidR="0074352B" w:rsidRPr="00CB0F26" w:rsidRDefault="0074352B" w:rsidP="00700C85">
            <w:pPr>
              <w:numPr>
                <w:ilvl w:val="0"/>
                <w:numId w:val="5"/>
              </w:numPr>
              <w:contextualSpacing/>
            </w:pPr>
            <w:r w:rsidRPr="00CB0F26">
              <w:rPr>
                <w:shd w:val="clear" w:color="auto" w:fill="FFFFFF"/>
              </w:rPr>
              <w:t>PR strategie, práce s médii a veřejností</w:t>
            </w:r>
          </w:p>
          <w:p w:rsidR="0074352B" w:rsidRPr="00CB0F26" w:rsidRDefault="0074352B" w:rsidP="00700C85">
            <w:pPr>
              <w:numPr>
                <w:ilvl w:val="0"/>
                <w:numId w:val="5"/>
              </w:numPr>
              <w:contextualSpacing/>
            </w:pPr>
            <w:r w:rsidRPr="00CB0F26">
              <w:t>Projektový cyklus</w:t>
            </w:r>
          </w:p>
          <w:p w:rsidR="0074352B" w:rsidRPr="00CB0F26" w:rsidRDefault="0074352B" w:rsidP="00700C85">
            <w:pPr>
              <w:numPr>
                <w:ilvl w:val="0"/>
                <w:numId w:val="5"/>
              </w:numPr>
              <w:contextualSpacing/>
            </w:pPr>
            <w:r w:rsidRPr="00CB0F26">
              <w:t>Fundraising</w:t>
            </w:r>
          </w:p>
          <w:p w:rsidR="0074352B" w:rsidRPr="00CB0F26" w:rsidRDefault="0074352B" w:rsidP="00700C85">
            <w:pPr>
              <w:numPr>
                <w:ilvl w:val="0"/>
                <w:numId w:val="5"/>
              </w:numPr>
              <w:contextualSpacing/>
            </w:pPr>
            <w:r w:rsidRPr="00CB0F26">
              <w:rPr>
                <w:shd w:val="clear" w:color="auto" w:fill="FFFFFF"/>
              </w:rPr>
              <w:t>Branding</w:t>
            </w:r>
          </w:p>
          <w:p w:rsidR="0074352B" w:rsidRPr="00CB0F26" w:rsidRDefault="0074352B" w:rsidP="00700C85">
            <w:pPr>
              <w:pStyle w:val="Odstavecseseznamem"/>
              <w:widowControl/>
              <w:numPr>
                <w:ilvl w:val="0"/>
                <w:numId w:val="5"/>
              </w:numPr>
              <w:autoSpaceDE/>
              <w:autoSpaceDN/>
              <w:adjustRightInd/>
              <w:jc w:val="both"/>
              <w:rPr>
                <w:rFonts w:ascii="Times New Roman" w:hAnsi="Times New Roman" w:cs="Times New Roman"/>
              </w:rPr>
            </w:pPr>
            <w:r w:rsidRPr="00CB0F26">
              <w:rPr>
                <w:rFonts w:ascii="Times New Roman" w:hAnsi="Times New Roman" w:cs="Times New Roman"/>
              </w:rPr>
              <w:t>Organizace a strategické plánování</w:t>
            </w:r>
          </w:p>
          <w:p w:rsidR="0074352B" w:rsidRPr="00FE3E25" w:rsidRDefault="0074352B" w:rsidP="00A62144">
            <w:pPr>
              <w:pStyle w:val="Odstavecseseznamem"/>
              <w:jc w:val="both"/>
            </w:pPr>
          </w:p>
        </w:tc>
      </w:tr>
      <w:tr w:rsidR="0074352B" w:rsidRPr="00FE3E25" w:rsidTr="0063715E">
        <w:trPr>
          <w:trHeight w:val="265"/>
        </w:trPr>
        <w:tc>
          <w:tcPr>
            <w:tcW w:w="3653" w:type="dxa"/>
            <w:gridSpan w:val="2"/>
            <w:tcBorders>
              <w:top w:val="nil"/>
              <w:bottom w:val="single" w:sz="4" w:space="0" w:color="auto"/>
            </w:tcBorders>
            <w:shd w:val="clear" w:color="auto" w:fill="F7CAAC"/>
          </w:tcPr>
          <w:p w:rsidR="0074352B" w:rsidRPr="00FE3E25" w:rsidRDefault="0074352B" w:rsidP="00A62144">
            <w:pPr>
              <w:contextualSpacing/>
              <w:jc w:val="both"/>
            </w:pPr>
            <w:r w:rsidRPr="00FE3E25">
              <w:rPr>
                <w:b/>
              </w:rPr>
              <w:t>Studijní literatura a studijní pomůcky</w:t>
            </w:r>
          </w:p>
        </w:tc>
        <w:tc>
          <w:tcPr>
            <w:tcW w:w="6202" w:type="dxa"/>
            <w:gridSpan w:val="6"/>
            <w:tcBorders>
              <w:top w:val="nil"/>
              <w:bottom w:val="nil"/>
            </w:tcBorders>
          </w:tcPr>
          <w:p w:rsidR="0074352B" w:rsidRPr="00FE3E25" w:rsidRDefault="0074352B" w:rsidP="00A62144">
            <w:pPr>
              <w:contextualSpacing/>
              <w:jc w:val="both"/>
            </w:pPr>
          </w:p>
        </w:tc>
      </w:tr>
      <w:tr w:rsidR="0074352B" w:rsidRPr="00FE3E25" w:rsidTr="0063715E">
        <w:trPr>
          <w:trHeight w:val="1497"/>
        </w:trPr>
        <w:tc>
          <w:tcPr>
            <w:tcW w:w="9855" w:type="dxa"/>
            <w:gridSpan w:val="8"/>
            <w:tcBorders>
              <w:top w:val="nil"/>
            </w:tcBorders>
          </w:tcPr>
          <w:p w:rsidR="0074352B" w:rsidRDefault="0074352B" w:rsidP="00A62144">
            <w:pPr>
              <w:autoSpaceDE w:val="0"/>
              <w:autoSpaceDN w:val="0"/>
              <w:adjustRightInd w:val="0"/>
              <w:contextualSpacing/>
              <w:rPr>
                <w:rFonts w:eastAsia="Calibri"/>
                <w:iCs/>
              </w:rPr>
            </w:pPr>
          </w:p>
          <w:p w:rsidR="00727FDD" w:rsidRDefault="00727FDD" w:rsidP="00A62144">
            <w:pPr>
              <w:autoSpaceDE w:val="0"/>
              <w:autoSpaceDN w:val="0"/>
              <w:adjustRightInd w:val="0"/>
              <w:contextualSpacing/>
              <w:rPr>
                <w:rFonts w:eastAsia="Calibri"/>
                <w:b/>
                <w:iCs/>
              </w:rPr>
            </w:pPr>
            <w:r>
              <w:rPr>
                <w:rFonts w:eastAsia="Calibri"/>
                <w:b/>
                <w:iCs/>
              </w:rPr>
              <w:t>Povinná:</w:t>
            </w:r>
          </w:p>
          <w:p w:rsidR="00727FDD" w:rsidRPr="00FE3E25" w:rsidRDefault="00727FDD" w:rsidP="00727FDD">
            <w:pPr>
              <w:autoSpaceDE w:val="0"/>
              <w:autoSpaceDN w:val="0"/>
              <w:adjustRightInd w:val="0"/>
              <w:contextualSpacing/>
              <w:rPr>
                <w:rFonts w:eastAsia="Calibri"/>
              </w:rPr>
            </w:pPr>
            <w:r w:rsidRPr="00FE3E25">
              <w:rPr>
                <w:rFonts w:eastAsia="Calibri"/>
              </w:rPr>
              <w:t xml:space="preserve">BRAY, Ilona. </w:t>
            </w:r>
            <w:r w:rsidRPr="00FE3E25">
              <w:rPr>
                <w:rFonts w:eastAsia="Calibri"/>
                <w:i/>
                <w:iCs/>
              </w:rPr>
              <w:t>Effective Fundraising for Nonprofits: Real-World Strategies That Work</w:t>
            </w:r>
            <w:r w:rsidRPr="00FE3E25">
              <w:rPr>
                <w:rFonts w:eastAsia="Calibri"/>
              </w:rPr>
              <w:t>. Berkley:</w:t>
            </w:r>
          </w:p>
          <w:p w:rsidR="00727FDD" w:rsidRPr="00FE3E25" w:rsidRDefault="00727FDD" w:rsidP="00727FDD">
            <w:pPr>
              <w:autoSpaceDE w:val="0"/>
              <w:autoSpaceDN w:val="0"/>
              <w:adjustRightInd w:val="0"/>
              <w:contextualSpacing/>
              <w:rPr>
                <w:rFonts w:eastAsia="Calibri"/>
              </w:rPr>
            </w:pPr>
            <w:r w:rsidRPr="00FE3E25">
              <w:rPr>
                <w:rFonts w:eastAsia="Calibri"/>
              </w:rPr>
              <w:t>NOLO, 2013. ISBN 978-1413319231.</w:t>
            </w:r>
          </w:p>
          <w:p w:rsidR="00727FDD" w:rsidRPr="00FE3E25" w:rsidRDefault="00727FDD" w:rsidP="00727FDD">
            <w:pPr>
              <w:autoSpaceDE w:val="0"/>
              <w:autoSpaceDN w:val="0"/>
              <w:adjustRightInd w:val="0"/>
              <w:contextualSpacing/>
              <w:rPr>
                <w:rFonts w:eastAsia="Calibri"/>
              </w:rPr>
            </w:pPr>
            <w:r w:rsidRPr="00FE3E25">
              <w:rPr>
                <w:rFonts w:eastAsia="Calibri"/>
              </w:rPr>
              <w:t xml:space="preserve">HAGOORT, Giep. </w:t>
            </w:r>
            <w:r w:rsidRPr="00FE3E25">
              <w:rPr>
                <w:rFonts w:eastAsia="Calibri"/>
                <w:i/>
              </w:rPr>
              <w:t>Umělecký management v podnikatelském stylu</w:t>
            </w:r>
            <w:r w:rsidRPr="00FE3E25">
              <w:rPr>
                <w:rFonts w:eastAsia="Calibri"/>
              </w:rPr>
              <w:t>. Praha: KANT, 2010. ISBN 978-80-7437-008-3.</w:t>
            </w:r>
          </w:p>
          <w:p w:rsidR="00727FDD" w:rsidRDefault="00727FDD" w:rsidP="00A62144">
            <w:pPr>
              <w:autoSpaceDE w:val="0"/>
              <w:autoSpaceDN w:val="0"/>
              <w:adjustRightInd w:val="0"/>
              <w:contextualSpacing/>
              <w:rPr>
                <w:rFonts w:eastAsia="Calibri"/>
                <w:b/>
                <w:iCs/>
              </w:rPr>
            </w:pPr>
          </w:p>
          <w:p w:rsidR="0074352B" w:rsidRPr="00727FDD" w:rsidRDefault="00727FDD" w:rsidP="00A62144">
            <w:pPr>
              <w:autoSpaceDE w:val="0"/>
              <w:autoSpaceDN w:val="0"/>
              <w:adjustRightInd w:val="0"/>
              <w:contextualSpacing/>
              <w:rPr>
                <w:rFonts w:eastAsia="Calibri"/>
                <w:b/>
                <w:iCs/>
              </w:rPr>
            </w:pPr>
            <w:r w:rsidRPr="00727FDD">
              <w:rPr>
                <w:rFonts w:eastAsia="Calibri"/>
                <w:b/>
                <w:iCs/>
              </w:rPr>
              <w:t>Doporučená:</w:t>
            </w:r>
          </w:p>
          <w:p w:rsidR="0074352B" w:rsidRPr="00FE3E25" w:rsidRDefault="0074352B" w:rsidP="00A62144">
            <w:pPr>
              <w:autoSpaceDE w:val="0"/>
              <w:autoSpaceDN w:val="0"/>
              <w:adjustRightInd w:val="0"/>
              <w:contextualSpacing/>
              <w:rPr>
                <w:rFonts w:eastAsia="Calibri"/>
              </w:rPr>
            </w:pPr>
            <w:r w:rsidRPr="00FE3E25">
              <w:rPr>
                <w:rFonts w:eastAsia="Calibri"/>
                <w:i/>
                <w:iCs/>
              </w:rPr>
              <w:t>Antologie textů k teorii a dějinám designu, Design: aktualita, nebo věčnost?</w:t>
            </w:r>
            <w:r w:rsidRPr="00FE3E25">
              <w:rPr>
                <w:rFonts w:eastAsia="Calibri"/>
              </w:rPr>
              <w:t>. Praha: UMPRUM, 2005.</w:t>
            </w:r>
          </w:p>
          <w:p w:rsidR="0074352B" w:rsidRPr="00FE3E25" w:rsidRDefault="0074352B" w:rsidP="00A62144">
            <w:pPr>
              <w:autoSpaceDE w:val="0"/>
              <w:autoSpaceDN w:val="0"/>
              <w:adjustRightInd w:val="0"/>
              <w:contextualSpacing/>
              <w:rPr>
                <w:rFonts w:eastAsia="Calibri"/>
              </w:rPr>
            </w:pPr>
            <w:r w:rsidRPr="00FE3E25">
              <w:rPr>
                <w:rFonts w:eastAsia="Calibri"/>
              </w:rPr>
              <w:t>ISBN 80-86863-05-0.</w:t>
            </w:r>
          </w:p>
          <w:p w:rsidR="0074352B" w:rsidRPr="00FE3E25" w:rsidRDefault="0074352B" w:rsidP="00A62144">
            <w:pPr>
              <w:autoSpaceDE w:val="0"/>
              <w:autoSpaceDN w:val="0"/>
              <w:adjustRightInd w:val="0"/>
              <w:contextualSpacing/>
              <w:rPr>
                <w:rFonts w:eastAsia="Calibri"/>
                <w:i/>
                <w:iCs/>
              </w:rPr>
            </w:pPr>
            <w:r w:rsidRPr="00FE3E25">
              <w:rPr>
                <w:rFonts w:eastAsia="Calibri"/>
              </w:rPr>
              <w:t xml:space="preserve">ARANDA, Julieta, WOOD, Brian Kuan, VIDOKLE, Anton (eds.). </w:t>
            </w:r>
            <w:r w:rsidRPr="00FE3E25">
              <w:rPr>
                <w:rFonts w:eastAsia="Calibri"/>
                <w:i/>
                <w:iCs/>
              </w:rPr>
              <w:t>Are You Working Too Much?</w:t>
            </w:r>
          </w:p>
          <w:p w:rsidR="0074352B" w:rsidRPr="00FE3E25" w:rsidRDefault="0074352B" w:rsidP="00A62144">
            <w:pPr>
              <w:autoSpaceDE w:val="0"/>
              <w:autoSpaceDN w:val="0"/>
              <w:adjustRightInd w:val="0"/>
              <w:contextualSpacing/>
              <w:rPr>
                <w:rFonts w:eastAsia="Calibri"/>
              </w:rPr>
            </w:pPr>
            <w:r w:rsidRPr="00FE3E25">
              <w:rPr>
                <w:rFonts w:eastAsia="Calibri"/>
                <w:i/>
                <w:iCs/>
              </w:rPr>
              <w:t>Post-Fordism, Precarity, and the Labor of Art</w:t>
            </w:r>
            <w:r w:rsidRPr="00FE3E25">
              <w:rPr>
                <w:rFonts w:eastAsia="Calibri"/>
              </w:rPr>
              <w:t>. New York: E-flux, 2011. ISBN 978-1-934105-31-3.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STAMENKOVIĆ, Marco. </w:t>
            </w:r>
            <w:r w:rsidRPr="00FE3E25">
              <w:rPr>
                <w:rFonts w:eastAsia="Calibri"/>
                <w:i/>
                <w:iCs/>
              </w:rPr>
              <w:t>Art-e-conom</w:t>
            </w:r>
            <w:r w:rsidRPr="00FE3E25">
              <w:rPr>
                <w:rFonts w:eastAsia="Calibri"/>
              </w:rPr>
              <w:t>. Bělehrad: Sanimex, 2007. ISBN 978-86-910467-0-5.</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BALADRÁN, Zbyněk, HAVRÁNEK, Vít, KREJČOVÁ, Věra(eds.). </w:t>
            </w:r>
            <w:r w:rsidRPr="00FE3E25">
              <w:rPr>
                <w:rFonts w:eastAsia="Calibri"/>
                <w:i/>
                <w:iCs/>
              </w:rPr>
              <w:t>Atlas transformace</w:t>
            </w:r>
            <w:r w:rsidRPr="00FE3E25">
              <w:rPr>
                <w:rFonts w:eastAsia="Calibri"/>
              </w:rPr>
              <w:t>. Praha:</w:t>
            </w:r>
          </w:p>
          <w:p w:rsidR="0074352B" w:rsidRPr="00FE3E25" w:rsidRDefault="0074352B" w:rsidP="00A62144">
            <w:pPr>
              <w:autoSpaceDE w:val="0"/>
              <w:autoSpaceDN w:val="0"/>
              <w:adjustRightInd w:val="0"/>
              <w:contextualSpacing/>
              <w:rPr>
                <w:rFonts w:eastAsia="Calibri"/>
              </w:rPr>
            </w:pPr>
            <w:r w:rsidRPr="00FE3E25">
              <w:rPr>
                <w:rFonts w:eastAsia="Calibri"/>
              </w:rPr>
              <w:t>Tranzit, 2009. ISBN 978-80-87259-03-0.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NEUMEIER, Marty. </w:t>
            </w:r>
            <w:r w:rsidRPr="00FE3E25">
              <w:rPr>
                <w:rFonts w:eastAsia="Calibri"/>
                <w:i/>
                <w:iCs/>
              </w:rPr>
              <w:t>Brand Gap</w:t>
            </w:r>
            <w:r w:rsidRPr="00FE3E25">
              <w:rPr>
                <w:rFonts w:eastAsia="Calibri"/>
              </w:rPr>
              <w:t>. Litomyšl: H.R.G. s.r.o., 2005. ISBN 978-80-254-2150-5.</w:t>
            </w:r>
          </w:p>
          <w:p w:rsidR="0074352B" w:rsidRPr="00FE3E25" w:rsidRDefault="0074352B" w:rsidP="00A62144">
            <w:pPr>
              <w:autoSpaceDE w:val="0"/>
              <w:autoSpaceDN w:val="0"/>
              <w:adjustRightInd w:val="0"/>
              <w:contextualSpacing/>
              <w:rPr>
                <w:rFonts w:eastAsia="Calibri"/>
              </w:rPr>
            </w:pPr>
            <w:r w:rsidRPr="00FE3E25">
              <w:rPr>
                <w:rFonts w:eastAsia="Calibri"/>
              </w:rPr>
              <w:t>MORGANOVÁ, Pavlína, NEKVINDOVÁ, Terezie, SVATOŠOVÁ, Dagmar, ŠEVČÍK, Jiří (eds.</w:t>
            </w:r>
          </w:p>
          <w:p w:rsidR="0074352B" w:rsidRPr="00FE3E25" w:rsidRDefault="0074352B" w:rsidP="00A62144">
            <w:pPr>
              <w:autoSpaceDE w:val="0"/>
              <w:autoSpaceDN w:val="0"/>
              <w:adjustRightInd w:val="0"/>
              <w:contextualSpacing/>
              <w:rPr>
                <w:rFonts w:eastAsia="Calibri"/>
              </w:rPr>
            </w:pPr>
            <w:r w:rsidRPr="00FE3E25">
              <w:rPr>
                <w:rFonts w:eastAsia="Calibri"/>
                <w:i/>
                <w:iCs/>
              </w:rPr>
              <w:lastRenderedPageBreak/>
              <w:t>České umění 1980 ? 2010</w:t>
            </w:r>
            <w:r w:rsidRPr="00FE3E25">
              <w:rPr>
                <w:rFonts w:eastAsia="Calibri"/>
              </w:rPr>
              <w:t>. Praha: Akademie výtvarných umění, 2012. ISBN 978-80-87108-26-0.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McLUHAN, Marshall. </w:t>
            </w:r>
            <w:r w:rsidRPr="00FE3E25">
              <w:rPr>
                <w:rFonts w:eastAsia="Calibri"/>
                <w:i/>
                <w:iCs/>
              </w:rPr>
              <w:t>Člověk, media a elektronická kultura</w:t>
            </w:r>
            <w:r w:rsidRPr="00FE3E25">
              <w:rPr>
                <w:rFonts w:eastAsia="Calibri"/>
              </w:rPr>
              <w:t>. Brno Jota, 2008. ISBN 978-80-7217-</w:t>
            </w:r>
          </w:p>
          <w:p w:rsidR="0074352B" w:rsidRPr="00FE3E25" w:rsidRDefault="0074352B" w:rsidP="00A62144">
            <w:pPr>
              <w:autoSpaceDE w:val="0"/>
              <w:autoSpaceDN w:val="0"/>
              <w:adjustRightInd w:val="0"/>
              <w:contextualSpacing/>
              <w:rPr>
                <w:rFonts w:eastAsia="Calibri"/>
              </w:rPr>
            </w:pPr>
            <w:r w:rsidRPr="00FE3E25">
              <w:rPr>
                <w:rFonts w:eastAsia="Calibri"/>
              </w:rPr>
              <w:t>128-6.</w:t>
            </w:r>
          </w:p>
          <w:p w:rsidR="0074352B" w:rsidRPr="00FE3E25" w:rsidRDefault="0074352B" w:rsidP="00A62144">
            <w:pPr>
              <w:autoSpaceDE w:val="0"/>
              <w:autoSpaceDN w:val="0"/>
              <w:adjustRightInd w:val="0"/>
              <w:contextualSpacing/>
              <w:rPr>
                <w:rFonts w:eastAsia="Calibri"/>
              </w:rPr>
            </w:pPr>
            <w:r w:rsidRPr="00FE3E25">
              <w:rPr>
                <w:rFonts w:eastAsia="Calibri"/>
              </w:rPr>
              <w:t xml:space="preserve">Virilio, Paul. </w:t>
            </w:r>
            <w:r w:rsidRPr="00FE3E25">
              <w:rPr>
                <w:rFonts w:eastAsia="Calibri"/>
                <w:i/>
                <w:iCs/>
              </w:rPr>
              <w:t>Informatická bomba</w:t>
            </w:r>
            <w:r w:rsidRPr="00FE3E25">
              <w:rPr>
                <w:rFonts w:eastAsia="Calibri"/>
              </w:rPr>
              <w:t>. Červený Kostelec : Pavel Mervart, 2004. ISBN 80-86818-04-7.</w:t>
            </w:r>
          </w:p>
          <w:p w:rsidR="0074352B" w:rsidRPr="00FE3E25" w:rsidRDefault="0074352B" w:rsidP="00A62144">
            <w:pPr>
              <w:autoSpaceDE w:val="0"/>
              <w:autoSpaceDN w:val="0"/>
              <w:adjustRightInd w:val="0"/>
              <w:contextualSpacing/>
              <w:rPr>
                <w:rFonts w:eastAsia="Calibri"/>
              </w:rPr>
            </w:pPr>
            <w:r w:rsidRPr="00FE3E25">
              <w:rPr>
                <w:rFonts w:eastAsia="Calibri"/>
              </w:rPr>
              <w:t xml:space="preserve">THOMPSON, Dan. </w:t>
            </w:r>
            <w:r w:rsidRPr="00FE3E25">
              <w:rPr>
                <w:rFonts w:eastAsia="Calibri"/>
                <w:i/>
                <w:iCs/>
              </w:rPr>
              <w:t>Jak prodat vycpaného žraloka (za 12 milionů dolarů)</w:t>
            </w:r>
            <w:r w:rsidRPr="00FE3E25">
              <w:rPr>
                <w:rFonts w:eastAsia="Calibri"/>
              </w:rPr>
              <w:t>. Zlín: KNIHA ZLÍN, 2010.</w:t>
            </w:r>
          </w:p>
          <w:p w:rsidR="0074352B" w:rsidRPr="00FE3E25" w:rsidRDefault="0074352B" w:rsidP="00A62144">
            <w:pPr>
              <w:autoSpaceDE w:val="0"/>
              <w:autoSpaceDN w:val="0"/>
              <w:adjustRightInd w:val="0"/>
              <w:contextualSpacing/>
              <w:rPr>
                <w:rFonts w:eastAsia="Calibri"/>
              </w:rPr>
            </w:pPr>
            <w:r w:rsidRPr="00FE3E25">
              <w:rPr>
                <w:rFonts w:eastAsia="Calibri"/>
              </w:rPr>
              <w:t>ISBN 978-80-87162-58-3.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KOLESÁR, Zdeno. </w:t>
            </w:r>
            <w:r w:rsidRPr="00FE3E25">
              <w:rPr>
                <w:rFonts w:eastAsia="Calibri"/>
                <w:i/>
                <w:iCs/>
              </w:rPr>
              <w:t>Kapitoly z dějin designu</w:t>
            </w:r>
            <w:r w:rsidRPr="00FE3E25">
              <w:rPr>
                <w:rFonts w:eastAsia="Calibri"/>
              </w:rPr>
              <w:t>. Praha: UMPRUM, 2009. ISBN 978-80-86863-28-3.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BELTING, Hans. </w:t>
            </w:r>
            <w:r w:rsidRPr="00FE3E25">
              <w:rPr>
                <w:rFonts w:eastAsia="Calibri"/>
                <w:i/>
                <w:iCs/>
              </w:rPr>
              <w:t>Konec dějin umění</w:t>
            </w:r>
            <w:r w:rsidRPr="00FE3E25">
              <w:rPr>
                <w:rFonts w:eastAsia="Calibri"/>
              </w:rPr>
              <w:t>. Praha: Mladá fronta, 2000.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CIKÁNEK, Martin (ed.). </w:t>
            </w:r>
            <w:r w:rsidRPr="00FE3E25">
              <w:rPr>
                <w:rFonts w:eastAsia="Calibri"/>
                <w:i/>
                <w:iCs/>
              </w:rPr>
              <w:t>Kreativní průmysly příležitost pro novou ekonomiku</w:t>
            </w:r>
            <w:r w:rsidRPr="00FE3E25">
              <w:rPr>
                <w:rFonts w:eastAsia="Calibri"/>
              </w:rPr>
              <w:t>. Praha: Divadelní</w:t>
            </w:r>
          </w:p>
          <w:p w:rsidR="0074352B" w:rsidRPr="00FE3E25" w:rsidRDefault="0074352B" w:rsidP="00A62144">
            <w:pPr>
              <w:autoSpaceDE w:val="0"/>
              <w:autoSpaceDN w:val="0"/>
              <w:adjustRightInd w:val="0"/>
              <w:contextualSpacing/>
              <w:rPr>
                <w:rFonts w:eastAsia="Calibri"/>
              </w:rPr>
            </w:pPr>
            <w:r w:rsidRPr="00FE3E25">
              <w:rPr>
                <w:rFonts w:eastAsia="Calibri"/>
              </w:rPr>
              <w:t>ústav, 2013. ISBN 978-80-7008-274-4.</w:t>
            </w:r>
          </w:p>
          <w:p w:rsidR="0074352B" w:rsidRPr="00FE3E25" w:rsidRDefault="0074352B" w:rsidP="00A62144">
            <w:pPr>
              <w:autoSpaceDE w:val="0"/>
              <w:autoSpaceDN w:val="0"/>
              <w:adjustRightInd w:val="0"/>
              <w:contextualSpacing/>
              <w:rPr>
                <w:rFonts w:eastAsia="Calibri"/>
              </w:rPr>
            </w:pPr>
            <w:r w:rsidRPr="00FE3E25">
              <w:rPr>
                <w:rFonts w:eastAsia="Calibri"/>
              </w:rPr>
              <w:t xml:space="preserve">MUIR, Gregor. </w:t>
            </w:r>
            <w:r w:rsidRPr="00FE3E25">
              <w:rPr>
                <w:rFonts w:eastAsia="Calibri"/>
                <w:i/>
                <w:iCs/>
              </w:rPr>
              <w:t>Lucky Kunst: The Story of YBA</w:t>
            </w:r>
            <w:r w:rsidRPr="00FE3E25">
              <w:rPr>
                <w:rFonts w:eastAsia="Calibri"/>
              </w:rPr>
              <w:t>. Londýn: Aurum Press Ltd., 2009. ISBN 1845133900.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Smolíková, M. </w:t>
            </w:r>
            <w:r w:rsidRPr="00FE3E25">
              <w:rPr>
                <w:rFonts w:eastAsia="Calibri"/>
                <w:i/>
                <w:iCs/>
              </w:rPr>
              <w:t>Management umění</w:t>
            </w:r>
            <w:r w:rsidRPr="00FE3E25">
              <w:rPr>
                <w:rFonts w:eastAsia="Calibri"/>
              </w:rPr>
              <w:t>. VŠUP, 2008. ISBN 978-80-86863-24-5.</w:t>
            </w:r>
          </w:p>
          <w:p w:rsidR="0074352B" w:rsidRPr="00FE3E25" w:rsidRDefault="0074352B" w:rsidP="00A62144">
            <w:pPr>
              <w:autoSpaceDE w:val="0"/>
              <w:autoSpaceDN w:val="0"/>
              <w:adjustRightInd w:val="0"/>
              <w:contextualSpacing/>
              <w:rPr>
                <w:rFonts w:eastAsia="Calibri"/>
              </w:rPr>
            </w:pPr>
            <w:r w:rsidRPr="00FE3E25">
              <w:rPr>
                <w:rFonts w:eastAsia="Calibri"/>
              </w:rPr>
              <w:t xml:space="preserve">Johnová, R. </w:t>
            </w:r>
            <w:r w:rsidRPr="00FE3E25">
              <w:rPr>
                <w:rFonts w:eastAsia="Calibri"/>
                <w:i/>
                <w:iCs/>
              </w:rPr>
              <w:t>Marketing kulturního dědictví a umění - Art marketing v praxi</w:t>
            </w:r>
            <w:r w:rsidRPr="00FE3E25">
              <w:rPr>
                <w:rFonts w:eastAsia="Calibri"/>
              </w:rPr>
              <w:t>. Praha: Grada Publishing,</w:t>
            </w:r>
          </w:p>
          <w:p w:rsidR="0074352B" w:rsidRPr="00FE3E25" w:rsidRDefault="0074352B" w:rsidP="00A62144">
            <w:pPr>
              <w:autoSpaceDE w:val="0"/>
              <w:autoSpaceDN w:val="0"/>
              <w:adjustRightInd w:val="0"/>
              <w:contextualSpacing/>
              <w:rPr>
                <w:rFonts w:eastAsia="Calibri"/>
              </w:rPr>
            </w:pPr>
            <w:r w:rsidRPr="00FE3E25">
              <w:rPr>
                <w:rFonts w:eastAsia="Calibri"/>
              </w:rPr>
              <w:t>a.s., 2008. ISBN 978-80-247-2724-0.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KORECKÝ, David (ed.). </w:t>
            </w:r>
            <w:r w:rsidRPr="00FE3E25">
              <w:rPr>
                <w:rFonts w:eastAsia="Calibri"/>
                <w:i/>
                <w:iCs/>
              </w:rPr>
              <w:t>Médium kurátor - Role kurátora v současném českém umění</w:t>
            </w:r>
            <w:r w:rsidRPr="00FE3E25">
              <w:rPr>
                <w:rFonts w:eastAsia="Calibri"/>
              </w:rPr>
              <w:t>. Praha:</w:t>
            </w:r>
          </w:p>
          <w:p w:rsidR="0074352B" w:rsidRPr="00FE3E25" w:rsidRDefault="0074352B" w:rsidP="00A62144">
            <w:pPr>
              <w:autoSpaceDE w:val="0"/>
              <w:autoSpaceDN w:val="0"/>
              <w:adjustRightInd w:val="0"/>
              <w:contextualSpacing/>
              <w:rPr>
                <w:rFonts w:eastAsia="Calibri"/>
              </w:rPr>
            </w:pPr>
            <w:r w:rsidRPr="00FE3E25">
              <w:rPr>
                <w:rFonts w:eastAsia="Calibri"/>
              </w:rPr>
              <w:t>Agite/Fra, 2009. ISBN 8086603512.</w:t>
            </w:r>
          </w:p>
          <w:p w:rsidR="0074352B" w:rsidRPr="00FE3E25" w:rsidRDefault="0074352B" w:rsidP="00A62144">
            <w:pPr>
              <w:autoSpaceDE w:val="0"/>
              <w:autoSpaceDN w:val="0"/>
              <w:adjustRightInd w:val="0"/>
              <w:contextualSpacing/>
              <w:rPr>
                <w:rFonts w:eastAsia="Calibri"/>
              </w:rPr>
            </w:pPr>
            <w:r w:rsidRPr="00FE3E25">
              <w:rPr>
                <w:rFonts w:eastAsia="Calibri"/>
              </w:rPr>
              <w:t xml:space="preserve">JANOŠČÍK, Václav (ed.). </w:t>
            </w:r>
            <w:r w:rsidRPr="00FE3E25">
              <w:rPr>
                <w:rFonts w:eastAsia="Calibri"/>
                <w:i/>
                <w:iCs/>
              </w:rPr>
              <w:t>Objekt</w:t>
            </w:r>
            <w:r w:rsidRPr="00FE3E25">
              <w:rPr>
                <w:rFonts w:eastAsia="Calibri"/>
              </w:rPr>
              <w:t>. Praha: Kvalitář, 2015. ISBN 978-80-260-8639-0.</w:t>
            </w:r>
          </w:p>
          <w:p w:rsidR="0074352B" w:rsidRPr="00FE3E25" w:rsidRDefault="0074352B" w:rsidP="00A62144">
            <w:pPr>
              <w:autoSpaceDE w:val="0"/>
              <w:autoSpaceDN w:val="0"/>
              <w:adjustRightInd w:val="0"/>
              <w:contextualSpacing/>
              <w:rPr>
                <w:rFonts w:eastAsia="Calibri"/>
                <w:i/>
                <w:iCs/>
              </w:rPr>
            </w:pPr>
            <w:r w:rsidRPr="00FE3E25">
              <w:rPr>
                <w:rFonts w:eastAsia="Calibri"/>
              </w:rPr>
              <w:t xml:space="preserve">SRPOVÁ, Jitka, SVOBODOVÁ, Ivana, SKOPAL, Pavel, ORLÍK, Toma?s?. </w:t>
            </w:r>
            <w:r w:rsidRPr="00FE3E25">
              <w:rPr>
                <w:rFonts w:eastAsia="Calibri"/>
                <w:i/>
                <w:iCs/>
              </w:rPr>
              <w:t>Podnikatelsky? pla?n a</w:t>
            </w:r>
          </w:p>
          <w:p w:rsidR="0074352B" w:rsidRPr="00FE3E25" w:rsidRDefault="0074352B" w:rsidP="00A62144">
            <w:pPr>
              <w:autoSpaceDE w:val="0"/>
              <w:autoSpaceDN w:val="0"/>
              <w:adjustRightInd w:val="0"/>
              <w:contextualSpacing/>
              <w:rPr>
                <w:rFonts w:eastAsia="Calibri"/>
              </w:rPr>
            </w:pPr>
            <w:r w:rsidRPr="00FE3E25">
              <w:rPr>
                <w:rFonts w:eastAsia="Calibri"/>
                <w:i/>
                <w:iCs/>
              </w:rPr>
              <w:t>strategie</w:t>
            </w:r>
            <w:r w:rsidRPr="00FE3E25">
              <w:rPr>
                <w:rFonts w:eastAsia="Calibri"/>
              </w:rPr>
              <w:t>. Pardubice: Rada Publishing, a.s., 2011. ISBN 978-80-247-4103-1.</w:t>
            </w:r>
          </w:p>
          <w:p w:rsidR="0074352B" w:rsidRPr="00FE3E25" w:rsidRDefault="0074352B" w:rsidP="00A62144">
            <w:pPr>
              <w:autoSpaceDE w:val="0"/>
              <w:autoSpaceDN w:val="0"/>
              <w:adjustRightInd w:val="0"/>
              <w:contextualSpacing/>
              <w:rPr>
                <w:rFonts w:eastAsia="Calibri"/>
              </w:rPr>
            </w:pPr>
            <w:r w:rsidRPr="00FE3E25">
              <w:rPr>
                <w:rFonts w:eastAsia="Calibri"/>
              </w:rPr>
              <w:t xml:space="preserve">Doležal, J., Máchal, P., Lacko, B. a kol. </w:t>
            </w:r>
            <w:r w:rsidRPr="00FE3E25">
              <w:rPr>
                <w:rFonts w:eastAsia="Calibri"/>
                <w:i/>
                <w:iCs/>
              </w:rPr>
              <w:t>Projektový management podle IPMA</w:t>
            </w:r>
            <w:r w:rsidRPr="00FE3E25">
              <w:rPr>
                <w:rFonts w:eastAsia="Calibri"/>
              </w:rPr>
              <w:t>. Praha: Grada, 2009.</w:t>
            </w:r>
          </w:p>
          <w:p w:rsidR="0074352B" w:rsidRPr="00FE3E25" w:rsidRDefault="0074352B" w:rsidP="00A62144">
            <w:pPr>
              <w:autoSpaceDE w:val="0"/>
              <w:autoSpaceDN w:val="0"/>
              <w:adjustRightInd w:val="0"/>
              <w:contextualSpacing/>
              <w:rPr>
                <w:rFonts w:eastAsia="Calibri"/>
              </w:rPr>
            </w:pPr>
            <w:r w:rsidRPr="00FE3E25">
              <w:rPr>
                <w:rFonts w:eastAsia="Calibri"/>
              </w:rPr>
              <w:t>ISBN 978-80-247-2848-3.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ADORNO, Theodore W., HORKHEIMER Max. </w:t>
            </w:r>
            <w:r w:rsidRPr="00FE3E25">
              <w:rPr>
                <w:rFonts w:eastAsia="Calibri"/>
                <w:i/>
                <w:iCs/>
              </w:rPr>
              <w:t>Schéma masové kultury</w:t>
            </w:r>
            <w:r w:rsidRPr="00FE3E25">
              <w:rPr>
                <w:rFonts w:eastAsia="Calibri"/>
              </w:rPr>
              <w:t>. Praha: Oikoymenh, 2009.</w:t>
            </w:r>
          </w:p>
          <w:p w:rsidR="0074352B" w:rsidRPr="00FE3E25" w:rsidRDefault="0074352B" w:rsidP="00A62144">
            <w:pPr>
              <w:autoSpaceDE w:val="0"/>
              <w:autoSpaceDN w:val="0"/>
              <w:adjustRightInd w:val="0"/>
              <w:contextualSpacing/>
              <w:rPr>
                <w:rFonts w:eastAsia="Calibri"/>
              </w:rPr>
            </w:pPr>
            <w:r w:rsidRPr="00FE3E25">
              <w:rPr>
                <w:rFonts w:eastAsia="Calibri"/>
              </w:rPr>
              <w:t>ISBN 978-80-7298-406-3.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ALLISON, Michael, KAYE, Jude. </w:t>
            </w:r>
            <w:r w:rsidRPr="00FE3E25">
              <w:rPr>
                <w:rFonts w:eastAsia="Calibri"/>
                <w:i/>
                <w:iCs/>
              </w:rPr>
              <w:t>Strategic Planning for Nonprofit Organizations</w:t>
            </w:r>
            <w:r w:rsidRPr="00FE3E25">
              <w:rPr>
                <w:rFonts w:eastAsia="Calibri"/>
              </w:rPr>
              <w:t>. San Francisco:</w:t>
            </w:r>
          </w:p>
          <w:p w:rsidR="0074352B" w:rsidRPr="00FE3E25" w:rsidRDefault="0074352B" w:rsidP="00A62144">
            <w:pPr>
              <w:autoSpaceDE w:val="0"/>
              <w:autoSpaceDN w:val="0"/>
              <w:adjustRightInd w:val="0"/>
              <w:contextualSpacing/>
              <w:rPr>
                <w:rFonts w:eastAsia="Calibri"/>
              </w:rPr>
            </w:pPr>
            <w:r w:rsidRPr="00FE3E25">
              <w:rPr>
                <w:rFonts w:eastAsia="Calibri"/>
              </w:rPr>
              <w:t>Wiley, 2005. ISBN 0471711594.</w:t>
            </w:r>
          </w:p>
          <w:p w:rsidR="0074352B" w:rsidRPr="00FE3E25" w:rsidRDefault="0074352B" w:rsidP="00A62144">
            <w:pPr>
              <w:autoSpaceDE w:val="0"/>
              <w:autoSpaceDN w:val="0"/>
              <w:adjustRightInd w:val="0"/>
              <w:contextualSpacing/>
              <w:rPr>
                <w:rFonts w:eastAsia="Calibri"/>
              </w:rPr>
            </w:pPr>
            <w:r w:rsidRPr="00FE3E25">
              <w:rPr>
                <w:rFonts w:eastAsia="Calibri"/>
              </w:rPr>
              <w:t xml:space="preserve">THOMPSON, Dan. </w:t>
            </w:r>
            <w:r w:rsidRPr="00FE3E25">
              <w:rPr>
                <w:rFonts w:eastAsia="Calibri"/>
                <w:i/>
                <w:iCs/>
              </w:rPr>
              <w:t>Supermodelka a krabice Brillo</w:t>
            </w:r>
            <w:r w:rsidRPr="00FE3E25">
              <w:rPr>
                <w:rFonts w:eastAsia="Calibri"/>
              </w:rPr>
              <w:t>. Zlín: KNIHA ZLÍN, 2014. ISBN 978-80-7473-</w:t>
            </w:r>
          </w:p>
          <w:p w:rsidR="0074352B" w:rsidRPr="00FE3E25" w:rsidRDefault="0074352B" w:rsidP="00A62144">
            <w:pPr>
              <w:autoSpaceDE w:val="0"/>
              <w:autoSpaceDN w:val="0"/>
              <w:adjustRightInd w:val="0"/>
              <w:contextualSpacing/>
              <w:rPr>
                <w:rFonts w:eastAsia="Calibri"/>
              </w:rPr>
            </w:pPr>
            <w:r w:rsidRPr="00FE3E25">
              <w:rPr>
                <w:rFonts w:eastAsia="Calibri"/>
              </w:rPr>
              <w:t>160-0.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KOLEČEK, Michal, ZÁLEŠÁK, Jan (eds.). </w:t>
            </w:r>
            <w:r w:rsidRPr="00FE3E25">
              <w:rPr>
                <w:rFonts w:eastAsia="Calibri"/>
                <w:i/>
                <w:iCs/>
              </w:rPr>
              <w:t>Školy umění</w:t>
            </w:r>
            <w:r w:rsidRPr="00FE3E25">
              <w:rPr>
                <w:rFonts w:eastAsia="Calibri"/>
              </w:rPr>
              <w:t>. Ústí nad Labem: Fakulta umění a designu</w:t>
            </w:r>
          </w:p>
          <w:p w:rsidR="0074352B" w:rsidRPr="00FE3E25" w:rsidRDefault="0074352B" w:rsidP="00A62144">
            <w:pPr>
              <w:autoSpaceDE w:val="0"/>
              <w:autoSpaceDN w:val="0"/>
              <w:adjustRightInd w:val="0"/>
              <w:contextualSpacing/>
              <w:rPr>
                <w:rFonts w:eastAsia="Calibri"/>
              </w:rPr>
            </w:pPr>
            <w:r w:rsidRPr="00FE3E25">
              <w:rPr>
                <w:rFonts w:eastAsia="Calibri"/>
              </w:rPr>
              <w:t>Univerzity Jana Evangelisty Purkyně v Ústí nad Labem, 2012. ISBN 978-80-7414-542-1.</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BAUDRILLARD, Jean. </w:t>
            </w:r>
            <w:r w:rsidRPr="00FE3E25">
              <w:rPr>
                <w:rFonts w:eastAsia="Calibri"/>
                <w:i/>
                <w:iCs/>
              </w:rPr>
              <w:t>The Conspiracy of Art</w:t>
            </w:r>
            <w:r w:rsidRPr="00FE3E25">
              <w:rPr>
                <w:rFonts w:eastAsia="Calibri"/>
              </w:rPr>
              <w:t>. New York: SEMIOTEXT(E),, 2005. ISBN</w:t>
            </w:r>
          </w:p>
          <w:p w:rsidR="0074352B" w:rsidRPr="00FE3E25" w:rsidRDefault="0074352B" w:rsidP="00A62144">
            <w:pPr>
              <w:autoSpaceDE w:val="0"/>
              <w:autoSpaceDN w:val="0"/>
              <w:adjustRightInd w:val="0"/>
              <w:contextualSpacing/>
              <w:rPr>
                <w:rFonts w:eastAsia="Calibri"/>
              </w:rPr>
            </w:pPr>
            <w:r w:rsidRPr="00FE3E25">
              <w:rPr>
                <w:rFonts w:eastAsia="Calibri"/>
              </w:rPr>
              <w:t>1584350288.</w:t>
            </w:r>
          </w:p>
          <w:p w:rsidR="0074352B" w:rsidRPr="00FE3E25" w:rsidRDefault="0074352B" w:rsidP="00A62144">
            <w:pPr>
              <w:autoSpaceDE w:val="0"/>
              <w:autoSpaceDN w:val="0"/>
              <w:adjustRightInd w:val="0"/>
              <w:contextualSpacing/>
              <w:rPr>
                <w:rFonts w:eastAsia="Calibri"/>
                <w:i/>
                <w:iCs/>
              </w:rPr>
            </w:pPr>
            <w:r w:rsidRPr="00FE3E25">
              <w:rPr>
                <w:rFonts w:eastAsia="Calibri"/>
              </w:rPr>
              <w:t xml:space="preserve">BARTKOVÁ, Alena, JOHANSSON, Barbora, ŠVADLENKOVÁ, Zdenka (eds.). </w:t>
            </w:r>
            <w:r w:rsidRPr="00FE3E25">
              <w:rPr>
                <w:rFonts w:eastAsia="Calibri"/>
                <w:i/>
                <w:iCs/>
              </w:rPr>
              <w:t>Umělec, vila a</w:t>
            </w:r>
          </w:p>
          <w:p w:rsidR="0074352B" w:rsidRPr="00FE3E25" w:rsidRDefault="0074352B" w:rsidP="00A62144">
            <w:pPr>
              <w:autoSpaceDE w:val="0"/>
              <w:autoSpaceDN w:val="0"/>
              <w:adjustRightInd w:val="0"/>
              <w:contextualSpacing/>
              <w:rPr>
                <w:rFonts w:eastAsia="Calibri"/>
              </w:rPr>
            </w:pPr>
            <w:r w:rsidRPr="00FE3E25">
              <w:rPr>
                <w:rFonts w:eastAsia="Calibri"/>
                <w:i/>
                <w:iCs/>
              </w:rPr>
              <w:t>bazén</w:t>
            </w:r>
            <w:r w:rsidRPr="00FE3E25">
              <w:rPr>
                <w:rFonts w:eastAsia="Calibri"/>
              </w:rPr>
              <w:t>. Praha: PageFive, 2014. ISBN 978-80-260-5843-4.</w:t>
            </w:r>
          </w:p>
          <w:p w:rsidR="0074352B" w:rsidRPr="00FE3E25" w:rsidRDefault="0074352B" w:rsidP="00A62144">
            <w:pPr>
              <w:autoSpaceDE w:val="0"/>
              <w:autoSpaceDN w:val="0"/>
              <w:adjustRightInd w:val="0"/>
              <w:contextualSpacing/>
              <w:rPr>
                <w:rFonts w:eastAsia="Calibri"/>
              </w:rPr>
            </w:pPr>
            <w:r w:rsidRPr="00FE3E25">
              <w:rPr>
                <w:rFonts w:eastAsia="Calibri"/>
              </w:rPr>
              <w:t xml:space="preserve">TŘEŠTÍK, Michael. </w:t>
            </w:r>
            <w:r w:rsidRPr="00FE3E25">
              <w:rPr>
                <w:rFonts w:eastAsia="Calibri"/>
                <w:i/>
                <w:iCs/>
              </w:rPr>
              <w:t>Umění sbírat umění</w:t>
            </w:r>
            <w:r w:rsidRPr="00FE3E25">
              <w:rPr>
                <w:rFonts w:eastAsia="Calibri"/>
              </w:rPr>
              <w:t>. Praha: Gasset, 2010. ISBN 978-80-87079-09-0.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HORÁČEK, Radek (ed.). </w:t>
            </w:r>
            <w:r w:rsidRPr="00FE3E25">
              <w:rPr>
                <w:rFonts w:eastAsia="Calibri"/>
                <w:i/>
                <w:iCs/>
              </w:rPr>
              <w:t>Veřejný diskurz výtvarného umění</w:t>
            </w:r>
            <w:r w:rsidRPr="00FE3E25">
              <w:rPr>
                <w:rFonts w:eastAsia="Calibri"/>
              </w:rPr>
              <w:t>. Brno: Masarykova univerzita, 2012.</w:t>
            </w:r>
          </w:p>
          <w:p w:rsidR="0074352B" w:rsidRDefault="0074352B" w:rsidP="00A62144">
            <w:pPr>
              <w:contextualSpacing/>
              <w:jc w:val="both"/>
              <w:rPr>
                <w:rFonts w:eastAsia="Calibri"/>
              </w:rPr>
            </w:pPr>
            <w:r w:rsidRPr="00FE3E25">
              <w:rPr>
                <w:rFonts w:eastAsia="Calibri"/>
              </w:rPr>
              <w:t>ISBN 978-80-210-6133-0.</w:t>
            </w:r>
          </w:p>
          <w:p w:rsidR="0074352B" w:rsidRPr="00FE3E25" w:rsidRDefault="0074352B" w:rsidP="00A62144">
            <w:pPr>
              <w:contextualSpacing/>
              <w:jc w:val="both"/>
            </w:pPr>
          </w:p>
        </w:tc>
      </w:tr>
    </w:tbl>
    <w:p w:rsidR="0074352B" w:rsidRDefault="0074352B"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522CDC" w:rsidRDefault="00522CDC" w:rsidP="00B0295E"/>
    <w:p w:rsidR="00522CDC" w:rsidRDefault="00522CDC" w:rsidP="00B0295E"/>
    <w:p w:rsidR="00522CDC" w:rsidRDefault="00522CDC" w:rsidP="00B0295E"/>
    <w:p w:rsidR="00522CDC" w:rsidRDefault="00522CDC"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lastRenderedPageBreak/>
              <w:br w:type="page"/>
            </w:r>
            <w:r>
              <w:rPr>
                <w:b/>
                <w:sz w:val="28"/>
              </w:rPr>
              <w:t>B-III – Charakteristika studijního předmětu</w:t>
            </w:r>
          </w:p>
        </w:tc>
      </w:tr>
      <w:tr w:rsidR="0074352B" w:rsidTr="00A62144">
        <w:trPr>
          <w:trHeight w:val="20"/>
        </w:trPr>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4C1EBE" w:rsidRDefault="0074352B" w:rsidP="00A62144">
            <w:pPr>
              <w:jc w:val="both"/>
            </w:pPr>
            <w:r>
              <w:t>Metodika výstav</w:t>
            </w:r>
          </w:p>
        </w:tc>
      </w:tr>
      <w:tr w:rsidR="0074352B" w:rsidTr="00A62144">
        <w:trPr>
          <w:trHeight w:val="20"/>
        </w:trPr>
        <w:tc>
          <w:tcPr>
            <w:tcW w:w="3086" w:type="dxa"/>
            <w:shd w:val="clear" w:color="auto" w:fill="F7CAAC"/>
          </w:tcPr>
          <w:p w:rsidR="0074352B" w:rsidRDefault="0074352B" w:rsidP="00A62144">
            <w:pPr>
              <w:rPr>
                <w:b/>
              </w:rPr>
            </w:pPr>
            <w:r>
              <w:rPr>
                <w:b/>
              </w:rPr>
              <w:t>Typ předmětu</w:t>
            </w:r>
          </w:p>
        </w:tc>
        <w:tc>
          <w:tcPr>
            <w:tcW w:w="3406" w:type="dxa"/>
            <w:gridSpan w:val="4"/>
          </w:tcPr>
          <w:p w:rsidR="0074352B" w:rsidRDefault="0074352B" w:rsidP="00A62144">
            <w:pPr>
              <w:jc w:val="both"/>
            </w:pPr>
            <w:r>
              <w:t>povinný, 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4C1EBE" w:rsidRDefault="0074352B" w:rsidP="00A62144">
            <w:pPr>
              <w:jc w:val="both"/>
            </w:pPr>
            <w:r w:rsidRPr="004C1EBE">
              <w:t>1/ZS</w:t>
            </w:r>
          </w:p>
        </w:tc>
      </w:tr>
      <w:tr w:rsidR="0074352B" w:rsidRPr="001640DA" w:rsidTr="00A62144">
        <w:trPr>
          <w:trHeight w:val="20"/>
        </w:trPr>
        <w:tc>
          <w:tcPr>
            <w:tcW w:w="3086" w:type="dxa"/>
            <w:shd w:val="clear" w:color="auto" w:fill="F7CAAC"/>
          </w:tcPr>
          <w:p w:rsidR="0074352B" w:rsidRPr="001640DA" w:rsidRDefault="0074352B" w:rsidP="00A62144">
            <w:pPr>
              <w:jc w:val="both"/>
              <w:rPr>
                <w:b/>
              </w:rPr>
            </w:pPr>
            <w:r w:rsidRPr="001640DA">
              <w:rPr>
                <w:b/>
              </w:rPr>
              <w:t>Rozsah studijního předmětu</w:t>
            </w:r>
          </w:p>
        </w:tc>
        <w:tc>
          <w:tcPr>
            <w:tcW w:w="1701" w:type="dxa"/>
            <w:gridSpan w:val="2"/>
          </w:tcPr>
          <w:p w:rsidR="0074352B" w:rsidRPr="001640DA" w:rsidRDefault="0074352B" w:rsidP="00A62144">
            <w:pPr>
              <w:autoSpaceDE w:val="0"/>
              <w:autoSpaceDN w:val="0"/>
              <w:adjustRightInd w:val="0"/>
            </w:pPr>
            <w:r w:rsidRPr="001640DA">
              <w:rPr>
                <w:rFonts w:eastAsia="Calibri"/>
              </w:rPr>
              <w:t xml:space="preserve"> 26c</w:t>
            </w:r>
          </w:p>
        </w:tc>
        <w:tc>
          <w:tcPr>
            <w:tcW w:w="889" w:type="dxa"/>
            <w:shd w:val="clear" w:color="auto" w:fill="F7CAAC"/>
          </w:tcPr>
          <w:p w:rsidR="0074352B" w:rsidRPr="001640DA" w:rsidRDefault="0074352B" w:rsidP="00A62144">
            <w:pPr>
              <w:jc w:val="both"/>
              <w:rPr>
                <w:b/>
              </w:rPr>
            </w:pPr>
            <w:r w:rsidRPr="001640DA">
              <w:rPr>
                <w:b/>
              </w:rPr>
              <w:t xml:space="preserve">hod. </w:t>
            </w:r>
          </w:p>
        </w:tc>
        <w:tc>
          <w:tcPr>
            <w:tcW w:w="816" w:type="dxa"/>
          </w:tcPr>
          <w:p w:rsidR="0074352B" w:rsidRPr="001640DA" w:rsidRDefault="0074352B" w:rsidP="00A62144">
            <w:pPr>
              <w:jc w:val="both"/>
            </w:pPr>
            <w:r w:rsidRPr="001640DA">
              <w:rPr>
                <w:rFonts w:eastAsia="Calibri"/>
              </w:rPr>
              <w:t>26</w:t>
            </w:r>
          </w:p>
        </w:tc>
        <w:tc>
          <w:tcPr>
            <w:tcW w:w="2156" w:type="dxa"/>
            <w:shd w:val="clear" w:color="auto" w:fill="F7CAAC"/>
          </w:tcPr>
          <w:p w:rsidR="0074352B" w:rsidRPr="001640DA" w:rsidRDefault="0074352B" w:rsidP="00A62144">
            <w:pPr>
              <w:jc w:val="both"/>
              <w:rPr>
                <w:b/>
              </w:rPr>
            </w:pPr>
            <w:r w:rsidRPr="001640DA">
              <w:rPr>
                <w:b/>
              </w:rPr>
              <w:t>kreditů</w:t>
            </w:r>
          </w:p>
        </w:tc>
        <w:tc>
          <w:tcPr>
            <w:tcW w:w="1207" w:type="dxa"/>
            <w:gridSpan w:val="2"/>
          </w:tcPr>
          <w:p w:rsidR="0074352B" w:rsidRPr="001640DA" w:rsidRDefault="0074352B" w:rsidP="00A62144">
            <w:pPr>
              <w:jc w:val="both"/>
            </w:pPr>
            <w:r w:rsidRPr="001640DA">
              <w:t>2</w:t>
            </w:r>
          </w:p>
        </w:tc>
      </w:tr>
      <w:tr w:rsidR="0074352B" w:rsidRPr="001640DA" w:rsidTr="00A62144">
        <w:tc>
          <w:tcPr>
            <w:tcW w:w="3086" w:type="dxa"/>
            <w:shd w:val="clear" w:color="auto" w:fill="F7CAAC"/>
          </w:tcPr>
          <w:p w:rsidR="0074352B" w:rsidRPr="001640DA" w:rsidRDefault="0074352B" w:rsidP="00A62144">
            <w:pPr>
              <w:rPr>
                <w:b/>
              </w:rPr>
            </w:pPr>
            <w:r w:rsidRPr="001640DA">
              <w:rPr>
                <w:b/>
              </w:rPr>
              <w:t>Prerekvizity, korekvizity, ekvivalence</w:t>
            </w:r>
          </w:p>
        </w:tc>
        <w:tc>
          <w:tcPr>
            <w:tcW w:w="6769" w:type="dxa"/>
            <w:gridSpan w:val="7"/>
          </w:tcPr>
          <w:p w:rsidR="0074352B" w:rsidRPr="001640DA" w:rsidRDefault="0074352B" w:rsidP="00A62144">
            <w:pPr>
              <w:jc w:val="both"/>
            </w:pPr>
          </w:p>
        </w:tc>
      </w:tr>
      <w:tr w:rsidR="0074352B" w:rsidRPr="001640DA" w:rsidTr="00A62144">
        <w:tc>
          <w:tcPr>
            <w:tcW w:w="3086" w:type="dxa"/>
            <w:shd w:val="clear" w:color="auto" w:fill="F7CAAC"/>
          </w:tcPr>
          <w:p w:rsidR="0074352B" w:rsidRPr="001640DA" w:rsidRDefault="0074352B" w:rsidP="00A62144">
            <w:pPr>
              <w:rPr>
                <w:b/>
              </w:rPr>
            </w:pPr>
            <w:r w:rsidRPr="001640DA">
              <w:rPr>
                <w:b/>
              </w:rPr>
              <w:t>Způsob ověření studijních výsledků</w:t>
            </w:r>
          </w:p>
        </w:tc>
        <w:tc>
          <w:tcPr>
            <w:tcW w:w="3406" w:type="dxa"/>
            <w:gridSpan w:val="4"/>
          </w:tcPr>
          <w:p w:rsidR="0074352B" w:rsidRPr="001640DA" w:rsidRDefault="0074352B" w:rsidP="00A62144">
            <w:pPr>
              <w:jc w:val="both"/>
            </w:pPr>
            <w:r w:rsidRPr="001640DA">
              <w:rPr>
                <w:rFonts w:eastAsia="Calibri"/>
              </w:rPr>
              <w:t xml:space="preserve">klasifikovaný zápočet </w:t>
            </w:r>
          </w:p>
        </w:tc>
        <w:tc>
          <w:tcPr>
            <w:tcW w:w="2156" w:type="dxa"/>
            <w:shd w:val="clear" w:color="auto" w:fill="F7CAAC"/>
          </w:tcPr>
          <w:p w:rsidR="0074352B" w:rsidRPr="001640DA" w:rsidRDefault="0074352B" w:rsidP="00A62144">
            <w:pPr>
              <w:jc w:val="both"/>
              <w:rPr>
                <w:b/>
              </w:rPr>
            </w:pPr>
            <w:r w:rsidRPr="001640DA">
              <w:rPr>
                <w:b/>
              </w:rPr>
              <w:t>Forma výuky</w:t>
            </w:r>
          </w:p>
        </w:tc>
        <w:tc>
          <w:tcPr>
            <w:tcW w:w="1207" w:type="dxa"/>
            <w:gridSpan w:val="2"/>
          </w:tcPr>
          <w:p w:rsidR="0074352B" w:rsidRPr="001640DA" w:rsidRDefault="0074352B" w:rsidP="00A62144">
            <w:pPr>
              <w:jc w:val="both"/>
            </w:pPr>
            <w:r w:rsidRPr="001640DA">
              <w:rPr>
                <w:rFonts w:eastAsia="Calibri"/>
              </w:rPr>
              <w:t>cvičení</w:t>
            </w:r>
          </w:p>
        </w:tc>
      </w:tr>
      <w:tr w:rsidR="0074352B" w:rsidRPr="001640DA" w:rsidTr="00A62144">
        <w:tc>
          <w:tcPr>
            <w:tcW w:w="3086" w:type="dxa"/>
            <w:shd w:val="clear" w:color="auto" w:fill="F7CAAC"/>
          </w:tcPr>
          <w:p w:rsidR="0074352B" w:rsidRPr="001640DA" w:rsidRDefault="0074352B" w:rsidP="00A62144">
            <w:pPr>
              <w:rPr>
                <w:b/>
              </w:rPr>
            </w:pPr>
            <w:r w:rsidRPr="001640DA">
              <w:rPr>
                <w:b/>
              </w:rPr>
              <w:t>Forma způsobu ověření studijních výsledků a další požadavky na studenta</w:t>
            </w:r>
          </w:p>
        </w:tc>
        <w:tc>
          <w:tcPr>
            <w:tcW w:w="6769" w:type="dxa"/>
            <w:gridSpan w:val="7"/>
            <w:tcBorders>
              <w:bottom w:val="nil"/>
            </w:tcBorders>
          </w:tcPr>
          <w:p w:rsidR="0074352B" w:rsidRPr="001640DA" w:rsidRDefault="0074352B" w:rsidP="00A62144">
            <w:pPr>
              <w:jc w:val="both"/>
              <w:rPr>
                <w:color w:val="44546A" w:themeColor="text2"/>
              </w:rPr>
            </w:pPr>
            <w:r w:rsidRPr="001640DA">
              <w:rPr>
                <w:color w:val="000000"/>
                <w:shd w:val="clear" w:color="auto" w:fill="FFFFFF"/>
              </w:rPr>
              <w:t>Od studenta(ky) je vyžadována alespoň 80% účast v rámci výuky. Zakončení předmětů je podmíněno vypracováním vlastního (vyučujícím předběžně odsouhlaseného) projektu. V rámci rozpracovanosti projektů jsou nezbytnými minimálně dvě individuální konzultace. Předmět je zakončen klasifikovaným zápočtem</w:t>
            </w:r>
            <w:r>
              <w:rPr>
                <w:color w:val="000000"/>
                <w:shd w:val="clear" w:color="auto" w:fill="FFFFFF"/>
              </w:rPr>
              <w:t>,</w:t>
            </w:r>
            <w:r w:rsidRPr="001640DA">
              <w:rPr>
                <w:color w:val="000000"/>
                <w:shd w:val="clear" w:color="auto" w:fill="FFFFFF"/>
              </w:rPr>
              <w:t> a to písemnou formou.</w:t>
            </w:r>
          </w:p>
        </w:tc>
      </w:tr>
      <w:tr w:rsidR="0074352B" w:rsidRPr="001640DA" w:rsidTr="00A62144">
        <w:trPr>
          <w:trHeight w:val="554"/>
        </w:trPr>
        <w:tc>
          <w:tcPr>
            <w:tcW w:w="9855" w:type="dxa"/>
            <w:gridSpan w:val="8"/>
            <w:tcBorders>
              <w:top w:val="nil"/>
            </w:tcBorders>
          </w:tcPr>
          <w:p w:rsidR="0074352B" w:rsidRPr="001640DA" w:rsidRDefault="0074352B" w:rsidP="00A62144">
            <w:pPr>
              <w:jc w:val="both"/>
            </w:pPr>
            <w:r w:rsidRPr="001640DA">
              <w:rPr>
                <w:color w:val="000000"/>
                <w:shd w:val="clear" w:color="auto" w:fill="FFFFFF"/>
              </w:rPr>
              <w:t> </w:t>
            </w:r>
          </w:p>
        </w:tc>
      </w:tr>
      <w:tr w:rsidR="0074352B" w:rsidRPr="001640DA" w:rsidTr="00A62144">
        <w:trPr>
          <w:trHeight w:val="197"/>
        </w:trPr>
        <w:tc>
          <w:tcPr>
            <w:tcW w:w="3086" w:type="dxa"/>
            <w:tcBorders>
              <w:top w:val="nil"/>
            </w:tcBorders>
            <w:shd w:val="clear" w:color="auto" w:fill="F7CAAC"/>
          </w:tcPr>
          <w:p w:rsidR="0074352B" w:rsidRPr="001640DA" w:rsidRDefault="0074352B" w:rsidP="00A62144">
            <w:pPr>
              <w:jc w:val="both"/>
              <w:rPr>
                <w:b/>
              </w:rPr>
            </w:pPr>
            <w:r w:rsidRPr="001640DA">
              <w:rPr>
                <w:b/>
              </w:rPr>
              <w:t>Garant předmětu</w:t>
            </w:r>
          </w:p>
        </w:tc>
        <w:tc>
          <w:tcPr>
            <w:tcW w:w="6769" w:type="dxa"/>
            <w:gridSpan w:val="7"/>
            <w:tcBorders>
              <w:top w:val="nil"/>
            </w:tcBorders>
          </w:tcPr>
          <w:p w:rsidR="0074352B" w:rsidRPr="001640DA" w:rsidRDefault="0074352B" w:rsidP="00A62144">
            <w:pPr>
              <w:jc w:val="both"/>
            </w:pPr>
            <w:r w:rsidRPr="001640DA">
              <w:rPr>
                <w:rFonts w:eastAsia="Calibri"/>
              </w:rPr>
              <w:t>PhDr. BcA. Darina Hlinková, Ph.D.</w:t>
            </w:r>
          </w:p>
        </w:tc>
      </w:tr>
      <w:tr w:rsidR="0074352B" w:rsidRPr="001640DA" w:rsidTr="00A62144">
        <w:trPr>
          <w:trHeight w:val="243"/>
        </w:trPr>
        <w:tc>
          <w:tcPr>
            <w:tcW w:w="3086" w:type="dxa"/>
            <w:tcBorders>
              <w:top w:val="nil"/>
            </w:tcBorders>
            <w:shd w:val="clear" w:color="auto" w:fill="F7CAAC"/>
          </w:tcPr>
          <w:p w:rsidR="0074352B" w:rsidRPr="001640DA" w:rsidRDefault="0074352B" w:rsidP="00A62144">
            <w:pPr>
              <w:rPr>
                <w:b/>
              </w:rPr>
            </w:pPr>
            <w:r w:rsidRPr="001640DA">
              <w:rPr>
                <w:b/>
              </w:rPr>
              <w:t>Zapojení garanta do výuky předmětu</w:t>
            </w:r>
          </w:p>
        </w:tc>
        <w:tc>
          <w:tcPr>
            <w:tcW w:w="6769" w:type="dxa"/>
            <w:gridSpan w:val="7"/>
            <w:tcBorders>
              <w:top w:val="nil"/>
            </w:tcBorders>
          </w:tcPr>
          <w:p w:rsidR="0074352B" w:rsidRPr="001640DA" w:rsidRDefault="0074352B" w:rsidP="00A62144">
            <w:pPr>
              <w:jc w:val="both"/>
            </w:pPr>
            <w:r w:rsidRPr="001640DA">
              <w:rPr>
                <w:rFonts w:eastAsia="Calibri"/>
              </w:rPr>
              <w:t>100%</w:t>
            </w:r>
          </w:p>
        </w:tc>
      </w:tr>
      <w:tr w:rsidR="0074352B" w:rsidRPr="001640DA" w:rsidTr="00A62144">
        <w:tc>
          <w:tcPr>
            <w:tcW w:w="3086" w:type="dxa"/>
            <w:shd w:val="clear" w:color="auto" w:fill="F7CAAC"/>
          </w:tcPr>
          <w:p w:rsidR="0074352B" w:rsidRPr="001640DA" w:rsidRDefault="0074352B" w:rsidP="00A62144">
            <w:pPr>
              <w:jc w:val="both"/>
              <w:rPr>
                <w:b/>
              </w:rPr>
            </w:pPr>
            <w:r w:rsidRPr="001640DA">
              <w:rPr>
                <w:b/>
              </w:rPr>
              <w:t>Vyučující</w:t>
            </w:r>
          </w:p>
        </w:tc>
        <w:tc>
          <w:tcPr>
            <w:tcW w:w="6769" w:type="dxa"/>
            <w:gridSpan w:val="7"/>
            <w:tcBorders>
              <w:bottom w:val="nil"/>
            </w:tcBorders>
          </w:tcPr>
          <w:p w:rsidR="0074352B" w:rsidRPr="001640DA" w:rsidRDefault="0074352B" w:rsidP="00A62144">
            <w:pPr>
              <w:jc w:val="both"/>
              <w:rPr>
                <w:rFonts w:eastAsia="Calibri"/>
              </w:rPr>
            </w:pPr>
            <w:r w:rsidRPr="001640DA">
              <w:rPr>
                <w:rFonts w:eastAsia="Calibri"/>
              </w:rPr>
              <w:t>PhDr. BcA. Darina Hlinková, Ph.D.</w:t>
            </w:r>
          </w:p>
        </w:tc>
      </w:tr>
      <w:tr w:rsidR="0074352B" w:rsidRPr="001640DA" w:rsidTr="00A62144">
        <w:trPr>
          <w:trHeight w:val="554"/>
        </w:trPr>
        <w:tc>
          <w:tcPr>
            <w:tcW w:w="9855" w:type="dxa"/>
            <w:gridSpan w:val="8"/>
            <w:tcBorders>
              <w:top w:val="nil"/>
            </w:tcBorders>
          </w:tcPr>
          <w:p w:rsidR="0074352B" w:rsidRPr="001640DA" w:rsidRDefault="0074352B" w:rsidP="00A62144">
            <w:pPr>
              <w:jc w:val="both"/>
            </w:pPr>
          </w:p>
        </w:tc>
      </w:tr>
      <w:tr w:rsidR="0074352B" w:rsidRPr="001640DA" w:rsidTr="00A62144">
        <w:tc>
          <w:tcPr>
            <w:tcW w:w="3086" w:type="dxa"/>
            <w:shd w:val="clear" w:color="auto" w:fill="F7CAAC"/>
          </w:tcPr>
          <w:p w:rsidR="0074352B" w:rsidRPr="001640DA" w:rsidRDefault="0074352B" w:rsidP="00A62144">
            <w:pPr>
              <w:jc w:val="both"/>
              <w:rPr>
                <w:b/>
              </w:rPr>
            </w:pPr>
            <w:r w:rsidRPr="001640DA">
              <w:rPr>
                <w:b/>
              </w:rPr>
              <w:t>Stručná anotace předmětu</w:t>
            </w:r>
          </w:p>
        </w:tc>
        <w:tc>
          <w:tcPr>
            <w:tcW w:w="6769" w:type="dxa"/>
            <w:gridSpan w:val="7"/>
            <w:tcBorders>
              <w:bottom w:val="nil"/>
            </w:tcBorders>
          </w:tcPr>
          <w:p w:rsidR="0074352B" w:rsidRPr="001640DA" w:rsidRDefault="0074352B" w:rsidP="00A62144">
            <w:pPr>
              <w:ind w:left="720"/>
              <w:jc w:val="both"/>
              <w:rPr>
                <w:rFonts w:eastAsia="Calibri"/>
                <w:color w:val="FF0000"/>
              </w:rPr>
            </w:pPr>
            <w:r w:rsidRPr="001640DA">
              <w:rPr>
                <w:rFonts w:eastAsia="Calibri"/>
                <w:color w:val="FF0000"/>
              </w:rPr>
              <w:t xml:space="preserve"> </w:t>
            </w:r>
          </w:p>
        </w:tc>
      </w:tr>
      <w:tr w:rsidR="0074352B" w:rsidRPr="001640DA" w:rsidTr="00A62144">
        <w:trPr>
          <w:trHeight w:val="3662"/>
        </w:trPr>
        <w:tc>
          <w:tcPr>
            <w:tcW w:w="9855" w:type="dxa"/>
            <w:gridSpan w:val="8"/>
            <w:tcBorders>
              <w:top w:val="nil"/>
              <w:bottom w:val="single" w:sz="12" w:space="0" w:color="auto"/>
            </w:tcBorders>
          </w:tcPr>
          <w:p w:rsidR="0074352B" w:rsidRDefault="0074352B" w:rsidP="00A62144">
            <w:pPr>
              <w:jc w:val="both"/>
              <w:rPr>
                <w:rFonts w:eastAsia="Calibri"/>
                <w:color w:val="FF0000"/>
              </w:rPr>
            </w:pPr>
          </w:p>
          <w:p w:rsidR="0074352B" w:rsidRPr="00522CDC" w:rsidRDefault="0074352B" w:rsidP="00A62144">
            <w:pPr>
              <w:jc w:val="both"/>
              <w:rPr>
                <w:rFonts w:eastAsia="Calibri"/>
              </w:rPr>
            </w:pPr>
            <w:r w:rsidRPr="00522CDC">
              <w:rPr>
                <w:rFonts w:eastAsia="Calibri"/>
              </w:rPr>
              <w:t>Cílem předmětu je seznámit student(k)y s procesem tvorby výstav, se současnými trendy a kauzami, které jsou spojené s výstavním designem, managementem a organizací výstavních počinů nejen v kontextu postmoderního umění a designu.</w:t>
            </w:r>
          </w:p>
          <w:p w:rsidR="0074352B" w:rsidRPr="00522CDC" w:rsidRDefault="0074352B" w:rsidP="00A62144">
            <w:pPr>
              <w:jc w:val="both"/>
              <w:rPr>
                <w:rFonts w:eastAsia="Calibri"/>
              </w:rPr>
            </w:pP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Obecná terminologie</w:t>
            </w: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Muzeum a muzejní výstavnictví</w:t>
            </w:r>
            <w:r w:rsidRPr="00522CDC">
              <w:rPr>
                <w:rFonts w:ascii="Times New Roman" w:eastAsia="Calibri" w:hAnsi="Times New Roman" w:cs="Times New Roman"/>
              </w:rPr>
              <w:tab/>
            </w: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Výstava versus expozice</w:t>
            </w:r>
            <w:r w:rsidRPr="00522CDC">
              <w:rPr>
                <w:rFonts w:ascii="Times New Roman" w:eastAsia="Calibri" w:hAnsi="Times New Roman" w:cs="Times New Roman"/>
              </w:rPr>
              <w:tab/>
            </w: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Muzeum a edukace</w:t>
            </w:r>
            <w:r w:rsidRPr="00522CDC">
              <w:rPr>
                <w:rFonts w:ascii="Times New Roman" w:eastAsia="Calibri" w:hAnsi="Times New Roman" w:cs="Times New Roman"/>
              </w:rPr>
              <w:tab/>
            </w: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Sbírka a sbírkotvorný proces/Muzeálie, muzealita a muzealizace</w:t>
            </w: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Ochrana sbírkových předmětů v kontextu výstavy</w:t>
            </w:r>
            <w:r w:rsidRPr="00522CDC">
              <w:rPr>
                <w:rFonts w:ascii="Times New Roman" w:eastAsia="Calibri" w:hAnsi="Times New Roman" w:cs="Times New Roman"/>
              </w:rPr>
              <w:tab/>
            </w: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 xml:space="preserve">Historické souvislosti muzejního výstavnictví a vystavování </w:t>
            </w:r>
            <w:r w:rsidRPr="00522CDC">
              <w:rPr>
                <w:rFonts w:ascii="Times New Roman" w:eastAsia="Calibri" w:hAnsi="Times New Roman" w:cs="Times New Roman"/>
              </w:rPr>
              <w:tab/>
            </w: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Tvorba výstavy</w:t>
            </w:r>
            <w:r w:rsidRPr="00522CDC">
              <w:rPr>
                <w:rFonts w:ascii="Times New Roman" w:eastAsia="Calibri" w:hAnsi="Times New Roman" w:cs="Times New Roman"/>
              </w:rPr>
              <w:tab/>
            </w: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Návrh, námět, libreto, scénář</w:t>
            </w:r>
            <w:r w:rsidRPr="00522CDC">
              <w:rPr>
                <w:rFonts w:ascii="Times New Roman" w:eastAsia="Calibri" w:hAnsi="Times New Roman" w:cs="Times New Roman"/>
              </w:rPr>
              <w:tab/>
            </w:r>
          </w:p>
          <w:p w:rsidR="0074352B" w:rsidRPr="00522CDC" w:rsidRDefault="0074352B" w:rsidP="00700C85">
            <w:pPr>
              <w:pStyle w:val="Odstavecseseznamem"/>
              <w:widowControl/>
              <w:numPr>
                <w:ilvl w:val="0"/>
                <w:numId w:val="6"/>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Realizace výstavy/Technické řešení výstavy</w:t>
            </w:r>
            <w:r w:rsidRPr="00522CDC">
              <w:rPr>
                <w:rFonts w:ascii="Times New Roman" w:eastAsia="Calibri" w:hAnsi="Times New Roman" w:cs="Times New Roman"/>
              </w:rPr>
              <w:tab/>
            </w:r>
          </w:p>
          <w:p w:rsidR="0074352B" w:rsidRPr="00F4284D" w:rsidRDefault="0074352B" w:rsidP="00700C85">
            <w:pPr>
              <w:pStyle w:val="Odstavecseseznamem"/>
              <w:widowControl/>
              <w:numPr>
                <w:ilvl w:val="0"/>
                <w:numId w:val="6"/>
              </w:numPr>
              <w:autoSpaceDE/>
              <w:autoSpaceDN/>
              <w:adjustRightInd/>
              <w:jc w:val="both"/>
              <w:rPr>
                <w:rFonts w:eastAsia="Calibri"/>
                <w:color w:val="FF0000"/>
              </w:rPr>
            </w:pPr>
            <w:r w:rsidRPr="00522CDC">
              <w:rPr>
                <w:rFonts w:ascii="Times New Roman" w:eastAsia="Calibri" w:hAnsi="Times New Roman" w:cs="Times New Roman"/>
              </w:rPr>
              <w:t>Evaluace a závěrečná fáze výstavy</w:t>
            </w:r>
          </w:p>
        </w:tc>
      </w:tr>
      <w:tr w:rsidR="0074352B" w:rsidRPr="001640DA" w:rsidTr="0063715E">
        <w:trPr>
          <w:trHeight w:val="265"/>
        </w:trPr>
        <w:tc>
          <w:tcPr>
            <w:tcW w:w="3653" w:type="dxa"/>
            <w:gridSpan w:val="2"/>
            <w:tcBorders>
              <w:top w:val="nil"/>
              <w:bottom w:val="single" w:sz="4" w:space="0" w:color="auto"/>
            </w:tcBorders>
            <w:shd w:val="clear" w:color="auto" w:fill="F7CAAC"/>
          </w:tcPr>
          <w:p w:rsidR="0074352B" w:rsidRPr="001640DA" w:rsidRDefault="0074352B" w:rsidP="00A62144">
            <w:pPr>
              <w:jc w:val="both"/>
            </w:pPr>
            <w:r w:rsidRPr="001640DA">
              <w:rPr>
                <w:b/>
              </w:rPr>
              <w:t>Studijní literatura a studijní pomůcky</w:t>
            </w:r>
          </w:p>
        </w:tc>
        <w:tc>
          <w:tcPr>
            <w:tcW w:w="6202" w:type="dxa"/>
            <w:gridSpan w:val="6"/>
            <w:tcBorders>
              <w:top w:val="nil"/>
              <w:bottom w:val="nil"/>
            </w:tcBorders>
          </w:tcPr>
          <w:p w:rsidR="0074352B" w:rsidRPr="001640DA" w:rsidRDefault="0074352B" w:rsidP="00A62144">
            <w:pPr>
              <w:jc w:val="both"/>
            </w:pPr>
          </w:p>
        </w:tc>
      </w:tr>
      <w:tr w:rsidR="0074352B" w:rsidRPr="001640DA" w:rsidTr="0063715E">
        <w:trPr>
          <w:trHeight w:val="1497"/>
        </w:trPr>
        <w:tc>
          <w:tcPr>
            <w:tcW w:w="9855" w:type="dxa"/>
            <w:gridSpan w:val="8"/>
            <w:tcBorders>
              <w:top w:val="nil"/>
            </w:tcBorders>
          </w:tcPr>
          <w:p w:rsidR="0074352B" w:rsidRDefault="0074352B" w:rsidP="00A62144">
            <w:pPr>
              <w:ind w:left="360"/>
              <w:rPr>
                <w:color w:val="000000"/>
              </w:rPr>
            </w:pPr>
          </w:p>
          <w:p w:rsidR="00727FDD" w:rsidRPr="00727FDD" w:rsidRDefault="00727FDD" w:rsidP="00A62144">
            <w:pPr>
              <w:ind w:left="360"/>
              <w:rPr>
                <w:b/>
                <w:color w:val="000000"/>
              </w:rPr>
            </w:pPr>
            <w:r w:rsidRPr="00727FDD">
              <w:rPr>
                <w:b/>
                <w:color w:val="000000"/>
              </w:rPr>
              <w:t>Povinná:</w:t>
            </w:r>
          </w:p>
          <w:p w:rsidR="0074352B" w:rsidRPr="001640DA" w:rsidRDefault="0074352B" w:rsidP="00A62144">
            <w:pPr>
              <w:ind w:left="360"/>
              <w:rPr>
                <w:color w:val="000000"/>
              </w:rPr>
            </w:pPr>
            <w:r w:rsidRPr="001640DA">
              <w:rPr>
                <w:color w:val="000000"/>
              </w:rPr>
              <w:t>DEAN, David. </w:t>
            </w:r>
            <w:r w:rsidRPr="001640DA">
              <w:rPr>
                <w:i/>
                <w:iCs/>
                <w:color w:val="000000"/>
              </w:rPr>
              <w:t>Museum exhibition : theory and practice</w:t>
            </w:r>
            <w:r w:rsidRPr="001640DA">
              <w:rPr>
                <w:color w:val="000000"/>
              </w:rPr>
              <w:t xml:space="preserve">. London: Routledge, 1996. xi, 177. ISBN 0415080177.  </w:t>
            </w:r>
          </w:p>
          <w:p w:rsidR="00727FDD" w:rsidRDefault="0074352B" w:rsidP="00A62144">
            <w:pPr>
              <w:ind w:left="360"/>
              <w:rPr>
                <w:color w:val="000000"/>
              </w:rPr>
            </w:pPr>
            <w:r w:rsidRPr="001640DA">
              <w:rPr>
                <w:i/>
                <w:iCs/>
                <w:color w:val="000000"/>
              </w:rPr>
              <w:t>Texte in Museen und Ausstellungen : ein Paxisleitfaden</w:t>
            </w:r>
            <w:r w:rsidRPr="001640DA">
              <w:rPr>
                <w:color w:val="000000"/>
              </w:rPr>
              <w:t>. Edited by Evelyn Dawid - Robert Schlesinger. Bielefeld: Transcript, 2002. 172 s. ISBN 3899421078.</w:t>
            </w:r>
          </w:p>
          <w:p w:rsidR="00727FDD" w:rsidRPr="001640DA" w:rsidRDefault="00727FDD" w:rsidP="00727FDD">
            <w:pPr>
              <w:ind w:left="360"/>
              <w:rPr>
                <w:color w:val="000000"/>
              </w:rPr>
            </w:pPr>
            <w:r w:rsidRPr="001640DA">
              <w:rPr>
                <w:color w:val="000000"/>
              </w:rPr>
              <w:t>DERNIE, David. </w:t>
            </w:r>
            <w:r w:rsidRPr="001640DA">
              <w:rPr>
                <w:i/>
                <w:iCs/>
                <w:color w:val="000000"/>
              </w:rPr>
              <w:t>Exhibition design</w:t>
            </w:r>
            <w:r w:rsidRPr="001640DA">
              <w:rPr>
                <w:color w:val="000000"/>
              </w:rPr>
              <w:t xml:space="preserve">. London: Laurence King Publishing, 2006. 192 s. ISBN 1856694305.  </w:t>
            </w:r>
          </w:p>
          <w:p w:rsidR="00727FDD" w:rsidRPr="001640DA" w:rsidRDefault="00727FDD" w:rsidP="00727FDD">
            <w:pPr>
              <w:ind w:left="360"/>
              <w:rPr>
                <w:color w:val="000000"/>
              </w:rPr>
            </w:pPr>
            <w:r w:rsidRPr="001640DA">
              <w:rPr>
                <w:i/>
                <w:iCs/>
                <w:color w:val="000000"/>
              </w:rPr>
              <w:t>New exhibition design 01</w:t>
            </w:r>
            <w:r w:rsidRPr="001640DA">
              <w:rPr>
                <w:color w:val="000000"/>
              </w:rPr>
              <w:t xml:space="preserve">. Edited by Uwe J. Reinhardt - Philipp Teufel. Ludwigsburg: Avedition, 2008. 407 s. ISBN 9783899860283.  </w:t>
            </w:r>
          </w:p>
          <w:p w:rsidR="00727FDD" w:rsidRPr="001640DA" w:rsidRDefault="00727FDD" w:rsidP="00727FDD">
            <w:pPr>
              <w:ind w:left="360"/>
              <w:rPr>
                <w:color w:val="000000"/>
              </w:rPr>
            </w:pPr>
            <w:r w:rsidRPr="001640DA">
              <w:rPr>
                <w:color w:val="000000"/>
              </w:rPr>
              <w:t>Horáček, R. &amp; Zálešák, J. (2007) Aktuální otázka zprostředkování umění. Teorie a praxe galerijní pedagogiky, vizuální kultura a výtvarná výchova. Brno: Masarykova univerzita.</w:t>
            </w:r>
          </w:p>
          <w:p w:rsidR="0074352B" w:rsidRPr="00727FDD" w:rsidRDefault="0074352B" w:rsidP="00A62144">
            <w:pPr>
              <w:ind w:left="360"/>
              <w:rPr>
                <w:b/>
                <w:color w:val="000000"/>
              </w:rPr>
            </w:pPr>
          </w:p>
          <w:p w:rsidR="00727FDD" w:rsidRPr="00727FDD" w:rsidRDefault="00727FDD" w:rsidP="00A62144">
            <w:pPr>
              <w:ind w:left="360"/>
              <w:rPr>
                <w:b/>
                <w:color w:val="000000"/>
              </w:rPr>
            </w:pPr>
            <w:r w:rsidRPr="00727FDD">
              <w:rPr>
                <w:b/>
                <w:color w:val="000000"/>
              </w:rPr>
              <w:t>Doporučená:</w:t>
            </w:r>
          </w:p>
          <w:p w:rsidR="0074352B" w:rsidRPr="001640DA" w:rsidRDefault="0074352B" w:rsidP="00A62144">
            <w:pPr>
              <w:ind w:left="360"/>
              <w:rPr>
                <w:color w:val="000000"/>
              </w:rPr>
            </w:pPr>
            <w:r w:rsidRPr="001640DA">
              <w:rPr>
                <w:color w:val="000000"/>
              </w:rPr>
              <w:t>BERTRON, Aurelia, Ulrich SCHWARZ a Claudia FREY. </w:t>
            </w:r>
            <w:r w:rsidRPr="001640DA">
              <w:rPr>
                <w:i/>
                <w:iCs/>
                <w:color w:val="000000"/>
              </w:rPr>
              <w:t>Ausstellungen entwerfen : Kompendium für Architekten, Gestalter und Museologen</w:t>
            </w:r>
            <w:r w:rsidRPr="001640DA">
              <w:rPr>
                <w:color w:val="000000"/>
              </w:rPr>
              <w:t xml:space="preserve">. Basel: Birkhäuser-publisher for architecture, 2006. 264 s. ISBN 3764372079.  </w:t>
            </w:r>
          </w:p>
          <w:p w:rsidR="0074352B" w:rsidRPr="001640DA" w:rsidRDefault="0074352B" w:rsidP="00A62144">
            <w:pPr>
              <w:ind w:left="360"/>
              <w:rPr>
                <w:color w:val="000000"/>
              </w:rPr>
            </w:pPr>
            <w:r w:rsidRPr="001640DA">
              <w:rPr>
                <w:color w:val="000000"/>
              </w:rPr>
              <w:t>George, A. (2016). The Curator's Handbook.</w:t>
            </w:r>
          </w:p>
          <w:p w:rsidR="0074352B" w:rsidRPr="001640DA" w:rsidRDefault="0074352B" w:rsidP="00A62144">
            <w:pPr>
              <w:ind w:left="360"/>
              <w:rPr>
                <w:color w:val="000000"/>
              </w:rPr>
            </w:pPr>
            <w:r w:rsidRPr="001640DA">
              <w:rPr>
                <w:color w:val="000000"/>
              </w:rPr>
              <w:t>Bookchin, N. (2014). ♯mm net art - internetové umění ve virtuálním a fyzickém prostoru prezentace (Vyd. 1.). Olomouc: Pastiche Filmz.</w:t>
            </w:r>
          </w:p>
          <w:p w:rsidR="0074352B" w:rsidRPr="001640DA" w:rsidRDefault="0074352B" w:rsidP="00A62144">
            <w:pPr>
              <w:ind w:left="360"/>
              <w:rPr>
                <w:color w:val="000000"/>
              </w:rPr>
            </w:pPr>
            <w:r w:rsidRPr="001640DA">
              <w:rPr>
                <w:color w:val="000000"/>
              </w:rPr>
              <w:t xml:space="preserve">HORÁČEK, Radek. Galerijní animace a zprostředkování umění. 1. vyd. Brno: CERM, 1998. 142 s. neoznačeno. ISBN 80-7204-084-7. </w:t>
            </w:r>
          </w:p>
          <w:p w:rsidR="0074352B" w:rsidRPr="001640DA" w:rsidRDefault="0074352B" w:rsidP="00A62144">
            <w:pPr>
              <w:ind w:left="360"/>
              <w:rPr>
                <w:color w:val="000000"/>
              </w:rPr>
            </w:pPr>
            <w:r w:rsidRPr="001640DA">
              <w:rPr>
                <w:color w:val="000000"/>
              </w:rPr>
              <w:lastRenderedPageBreak/>
              <w:t>KESNER, Ladislav. Marketing a management muzeí a památek. Praha: Grada, 2005. 304 s. ISBN 80-247-1104-4.</w:t>
            </w:r>
          </w:p>
          <w:p w:rsidR="0074352B" w:rsidRPr="001640DA" w:rsidRDefault="0074352B" w:rsidP="00A62144">
            <w:pPr>
              <w:ind w:left="360"/>
              <w:rPr>
                <w:color w:val="000000"/>
              </w:rPr>
            </w:pPr>
            <w:r w:rsidRPr="001640DA">
              <w:rPr>
                <w:color w:val="000000"/>
              </w:rPr>
              <w:t>Krammer, Sibylle.  Exhibition Desing. Braun Publishing, 2014. 272 s. ISBN 9783037681701.</w:t>
            </w:r>
          </w:p>
          <w:p w:rsidR="0074352B" w:rsidRPr="001640DA" w:rsidRDefault="0074352B" w:rsidP="00A62144">
            <w:pPr>
              <w:ind w:left="360"/>
              <w:rPr>
                <w:color w:val="000000"/>
              </w:rPr>
            </w:pPr>
            <w:r w:rsidRPr="001640DA">
              <w:rPr>
                <w:color w:val="000000"/>
              </w:rPr>
              <w:t>Dolák, J. K některým obecným aspektům tvorby muzejních expozic. In: I. Chovančíková (ed.). Muzejní výstavní tvorba. Hodonín: Masarykovo muzeum v Hodoníně, 2008, s. 87-93.</w:t>
            </w:r>
          </w:p>
          <w:p w:rsidR="0074352B" w:rsidRPr="001640DA" w:rsidRDefault="0074352B" w:rsidP="00A62144">
            <w:pPr>
              <w:ind w:left="360"/>
              <w:rPr>
                <w:color w:val="000000"/>
              </w:rPr>
            </w:pPr>
            <w:r w:rsidRPr="001640DA">
              <w:rPr>
                <w:color w:val="000000"/>
              </w:rPr>
              <w:t>Dolák, J. Expozice jako prostředek muzejní komunikace. In: A. Komárková – M. Buriánková (ed.), Muzeum a změna III. Praha: Asociace muzeí a galerií České republiky, 2009, s. 59-67.</w:t>
            </w:r>
          </w:p>
          <w:p w:rsidR="0074352B" w:rsidRPr="001640DA" w:rsidRDefault="0074352B" w:rsidP="00A62144">
            <w:pPr>
              <w:ind w:left="360"/>
              <w:rPr>
                <w:color w:val="000000"/>
              </w:rPr>
            </w:pPr>
            <w:r w:rsidRPr="001640DA">
              <w:rPr>
                <w:color w:val="000000"/>
              </w:rPr>
              <w:t>Douša, P. Text ve výstavě. In: I. Chovančíková (ed.). Muzejní výstavní tvorba. Hodonín: Masarykovo muzeum v Hodoníně, 2008, s. 24-30.</w:t>
            </w:r>
          </w:p>
          <w:p w:rsidR="0074352B" w:rsidRPr="001640DA" w:rsidRDefault="0074352B" w:rsidP="00A62144">
            <w:pPr>
              <w:ind w:left="360"/>
              <w:rPr>
                <w:color w:val="000000"/>
              </w:rPr>
            </w:pPr>
            <w:r w:rsidRPr="001640DA">
              <w:rPr>
                <w:i/>
                <w:iCs/>
                <w:color w:val="000000"/>
              </w:rPr>
              <w:t>Úvod do studia muzeologie : určeno pro posluchače muzeologie, International Summer School of Museology - ISSOM a zájemce o toto studium</w:t>
            </w:r>
            <w:r w:rsidRPr="001640DA">
              <w:rPr>
                <w:color w:val="000000"/>
              </w:rPr>
              <w:t xml:space="preserve">. Edited by Zbyněk Stránský. 2. aktualiz. a podstatně ro. Brno: Masarykova univerzita pro Letní školu muzeologie UNESCO, 2000. 169 s. ISBN 8021012722.  </w:t>
            </w:r>
          </w:p>
          <w:p w:rsidR="0074352B" w:rsidRPr="001640DA" w:rsidRDefault="0074352B" w:rsidP="00A62144">
            <w:pPr>
              <w:ind w:left="360"/>
              <w:rPr>
                <w:color w:val="000000"/>
              </w:rPr>
            </w:pPr>
            <w:r w:rsidRPr="001640DA">
              <w:rPr>
                <w:color w:val="000000"/>
              </w:rPr>
              <w:t>ŠOBÁŇOVÁ, Petra. </w:t>
            </w:r>
            <w:r w:rsidRPr="001640DA">
              <w:rPr>
                <w:i/>
                <w:iCs/>
                <w:color w:val="000000"/>
              </w:rPr>
              <w:t>Muzejní expozice jako edukační médium.</w:t>
            </w:r>
            <w:r w:rsidRPr="001640DA">
              <w:rPr>
                <w:color w:val="000000"/>
              </w:rPr>
              <w:t xml:space="preserve"> 1. vydání. 467 stran. ISBN 9788024443942.  </w:t>
            </w:r>
          </w:p>
          <w:p w:rsidR="0074352B" w:rsidRPr="001640DA" w:rsidRDefault="0074352B" w:rsidP="00A62144">
            <w:pPr>
              <w:ind w:left="360"/>
              <w:rPr>
                <w:color w:val="000000"/>
              </w:rPr>
            </w:pPr>
            <w:r w:rsidRPr="001640DA">
              <w:rPr>
                <w:color w:val="000000"/>
              </w:rPr>
              <w:t>WAIDACHER, Friedrich. </w:t>
            </w:r>
            <w:r w:rsidRPr="001640DA">
              <w:rPr>
                <w:i/>
                <w:iCs/>
                <w:color w:val="000000"/>
              </w:rPr>
              <w:t>Príručka všeobecnej muzeológie</w:t>
            </w:r>
            <w:r w:rsidRPr="001640DA">
              <w:rPr>
                <w:color w:val="000000"/>
              </w:rPr>
              <w:t xml:space="preserve">. Translated by Alojz Habovštiak. Bratislava: Slovenské národné múzeum, 1999. 477 s. ISBN 8080600155.  </w:t>
            </w:r>
          </w:p>
          <w:p w:rsidR="0074352B" w:rsidRPr="001640DA" w:rsidRDefault="0074352B" w:rsidP="00A62144">
            <w:pPr>
              <w:jc w:val="both"/>
            </w:pPr>
          </w:p>
        </w:tc>
      </w:tr>
    </w:tbl>
    <w:p w:rsidR="00B0295E" w:rsidRDefault="00B0295E"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F84F54" w:rsidRDefault="00F84F54" w:rsidP="00B0295E"/>
    <w:p w:rsidR="00F84F54" w:rsidRDefault="00F84F54" w:rsidP="00B0295E"/>
    <w:p w:rsidR="00B04069" w:rsidRDefault="00B04069" w:rsidP="00B0295E"/>
    <w:p w:rsidR="00F84F54" w:rsidRDefault="00F84F54"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50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Galerijní provoz a praxe</w:t>
            </w:r>
          </w:p>
        </w:tc>
      </w:tr>
      <w:tr w:rsidR="00F84F54" w:rsidTr="00A62144">
        <w:trPr>
          <w:trHeight w:val="269"/>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w:t>
            </w:r>
            <w:r w:rsidR="008D19B9">
              <w:t>ě volitelný</w:t>
            </w:r>
            <w:r>
              <w:t>, PZ</w:t>
            </w:r>
          </w:p>
        </w:tc>
        <w:tc>
          <w:tcPr>
            <w:tcW w:w="2695" w:type="dxa"/>
            <w:gridSpan w:val="2"/>
            <w:shd w:val="clear" w:color="auto" w:fill="F7CAAC"/>
          </w:tcPr>
          <w:p w:rsidR="00F84F54" w:rsidRDefault="00F84F54" w:rsidP="00A62144">
            <w:pPr>
              <w:jc w:val="both"/>
              <w:rPr>
                <w:b/>
              </w:rPr>
            </w:pPr>
            <w:r>
              <w:rPr>
                <w:b/>
              </w:rPr>
              <w:t>doporučený ročník/semestr</w:t>
            </w:r>
          </w:p>
          <w:p w:rsidR="00F84F54" w:rsidRDefault="00F84F54" w:rsidP="00A62144">
            <w:pPr>
              <w:jc w:val="both"/>
            </w:pPr>
          </w:p>
        </w:tc>
        <w:tc>
          <w:tcPr>
            <w:tcW w:w="668" w:type="dxa"/>
          </w:tcPr>
          <w:p w:rsidR="00F84F54" w:rsidRPr="00493FB8" w:rsidRDefault="00F84F54" w:rsidP="00A62144">
            <w:pPr>
              <w:jc w:val="both"/>
            </w:pPr>
            <w:r w:rsidRPr="00493FB8">
              <w:t>1/LS</w:t>
            </w:r>
          </w:p>
        </w:tc>
      </w:tr>
      <w:tr w:rsidR="00F84F54" w:rsidTr="00A62144">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13s+13c</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26</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2</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klasifikovaný zápočet</w:t>
            </w:r>
          </w:p>
          <w:p w:rsidR="00F84F54" w:rsidRPr="00085AF0" w:rsidRDefault="00F84F54" w:rsidP="00A62144">
            <w:pPr>
              <w:jc w:val="both"/>
            </w:pP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Pr="00085AF0" w:rsidRDefault="00F84F54" w:rsidP="00A62144">
            <w:pPr>
              <w:jc w:val="both"/>
            </w:pPr>
            <w:r>
              <w:rPr>
                <w:rFonts w:eastAsia="Calibri"/>
              </w:rPr>
              <w:t>seminář, cvičení</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Default="00F84F54" w:rsidP="00A62144">
            <w:pPr>
              <w:jc w:val="both"/>
            </w:pPr>
          </w:p>
          <w:p w:rsidR="00F84F54" w:rsidRDefault="00F84F54" w:rsidP="00A62144">
            <w:pPr>
              <w:jc w:val="both"/>
            </w:pPr>
            <w:r>
              <w:t>Vypracování a autorská prezentace seminární práce na zadané téma, dílčí úkoly v průběhu semestru.</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1699"/>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1. Úvod do problematiky, vymezení pojmu galerie / muzeum umění, práce sbírkotvorných institucí</w:t>
            </w:r>
          </w:p>
          <w:p w:rsidR="00F84F54" w:rsidRDefault="00F84F54" w:rsidP="00A62144">
            <w:pPr>
              <w:jc w:val="both"/>
            </w:pPr>
            <w:r>
              <w:t xml:space="preserve">2. Historický kontext vystavování, výstavní formáty a významné výstavní projekty </w:t>
            </w:r>
          </w:p>
          <w:p w:rsidR="00F84F54" w:rsidRDefault="00F84F54" w:rsidP="00A62144">
            <w:pPr>
              <w:jc w:val="both"/>
            </w:pPr>
            <w:r>
              <w:t>3. Definice práce kurátora a klíčové osobnosti oboru, etika</w:t>
            </w:r>
          </w:p>
          <w:p w:rsidR="00F84F54" w:rsidRDefault="00F84F54" w:rsidP="00A62144">
            <w:pPr>
              <w:jc w:val="both"/>
            </w:pPr>
            <w:r>
              <w:t xml:space="preserve">5. Proces vzniku výstavy, technické postupy </w:t>
            </w:r>
          </w:p>
          <w:p w:rsidR="00F84F54" w:rsidRDefault="00F84F54" w:rsidP="00A62144">
            <w:pPr>
              <w:jc w:val="both"/>
            </w:pPr>
            <w:r>
              <w:t>6. Exkurze a analýza vybrané výstavy</w:t>
            </w:r>
          </w:p>
          <w:p w:rsidR="00F84F54" w:rsidRDefault="00F84F54" w:rsidP="00A62144">
            <w:pPr>
              <w:jc w:val="both"/>
            </w:pPr>
            <w:r>
              <w:t>7. Příprava vlastního konceptu výstavy</w:t>
            </w:r>
          </w:p>
          <w:p w:rsidR="00F84F54" w:rsidRDefault="00F84F54" w:rsidP="00A62144">
            <w:pPr>
              <w:jc w:val="both"/>
            </w:pPr>
          </w:p>
        </w:tc>
      </w:tr>
      <w:tr w:rsidR="00F84F54" w:rsidTr="0063715E">
        <w:trPr>
          <w:trHeight w:val="265"/>
        </w:trPr>
        <w:tc>
          <w:tcPr>
            <w:tcW w:w="3653" w:type="dxa"/>
            <w:gridSpan w:val="2"/>
            <w:tcBorders>
              <w:top w:val="nil"/>
              <w:bottom w:val="single" w:sz="4" w:space="0" w:color="auto"/>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63715E">
        <w:trPr>
          <w:trHeight w:val="1133"/>
        </w:trPr>
        <w:tc>
          <w:tcPr>
            <w:tcW w:w="9855" w:type="dxa"/>
            <w:gridSpan w:val="8"/>
            <w:tcBorders>
              <w:top w:val="nil"/>
            </w:tcBorders>
          </w:tcPr>
          <w:p w:rsidR="003B4932" w:rsidRDefault="003B4932" w:rsidP="00A62144">
            <w:pPr>
              <w:jc w:val="both"/>
              <w:rPr>
                <w:b/>
              </w:rPr>
            </w:pPr>
          </w:p>
          <w:p w:rsidR="00F84F54" w:rsidRPr="003B4932" w:rsidRDefault="003B4932" w:rsidP="00A62144">
            <w:pPr>
              <w:jc w:val="both"/>
              <w:rPr>
                <w:b/>
              </w:rPr>
            </w:pPr>
            <w:r w:rsidRPr="003B4932">
              <w:rPr>
                <w:b/>
              </w:rPr>
              <w:t>Povinná:</w:t>
            </w:r>
          </w:p>
          <w:p w:rsidR="00F84F54" w:rsidRPr="00C83588" w:rsidRDefault="00F84F54" w:rsidP="00A62144">
            <w:pPr>
              <w:jc w:val="both"/>
            </w:pPr>
            <w:r w:rsidRPr="00C83588">
              <w:t xml:space="preserve">BRABCOVÁ, Alexandra. </w:t>
            </w:r>
            <w:r w:rsidRPr="00C83588">
              <w:rPr>
                <w:i/>
              </w:rPr>
              <w:t>Brána muzea otevřená. Průvodce na cestě muzea k lidem a lidí do muzea</w:t>
            </w:r>
            <w:r w:rsidRPr="00C83588">
              <w:t>. 2008. Náchod:</w:t>
            </w:r>
          </w:p>
          <w:p w:rsidR="00F84F54" w:rsidRPr="00C83588" w:rsidRDefault="00F84F54" w:rsidP="00A62144">
            <w:pPr>
              <w:jc w:val="both"/>
            </w:pPr>
            <w:r w:rsidRPr="00C83588">
              <w:t xml:space="preserve">JUKO. 583 s. </w:t>
            </w:r>
          </w:p>
          <w:p w:rsidR="00F84F54" w:rsidRPr="00C83588" w:rsidRDefault="00F84F54" w:rsidP="00A62144">
            <w:pPr>
              <w:jc w:val="both"/>
            </w:pPr>
            <w:r w:rsidRPr="00C83588">
              <w:rPr>
                <w:caps/>
              </w:rPr>
              <w:t>Buriánková</w:t>
            </w:r>
            <w:r w:rsidRPr="00C83588">
              <w:t xml:space="preserve">, Michaela, ed., </w:t>
            </w:r>
            <w:r w:rsidRPr="00C83588">
              <w:rPr>
                <w:caps/>
              </w:rPr>
              <w:t>Komárková</w:t>
            </w:r>
            <w:r w:rsidRPr="00C83588">
              <w:t xml:space="preserve">, Anna, ed. a </w:t>
            </w:r>
            <w:r w:rsidRPr="00C83588">
              <w:rPr>
                <w:caps/>
              </w:rPr>
              <w:t>Šebek</w:t>
            </w:r>
            <w:r w:rsidRPr="00C83588">
              <w:t xml:space="preserve">, František, ed. </w:t>
            </w:r>
            <w:r w:rsidRPr="00C83588">
              <w:rPr>
                <w:i/>
                <w:iCs/>
              </w:rPr>
              <w:t>Úvod do muzejní praxe: učební texty základního kurzu Školy muzejní propedeutiky Asociace muzeí a galerií České republiky</w:t>
            </w:r>
            <w:r w:rsidRPr="00C83588">
              <w:t>. Vyd. 1. Praha: Asociace muzeí a galerií České republiky, 2010. 405 s.</w:t>
            </w:r>
          </w:p>
          <w:p w:rsidR="003B4932" w:rsidRPr="00C83588" w:rsidRDefault="003B4932" w:rsidP="003B4932">
            <w:pPr>
              <w:jc w:val="both"/>
            </w:pPr>
            <w:r w:rsidRPr="00C83588">
              <w:rPr>
                <w:caps/>
              </w:rPr>
              <w:t>Orišková</w:t>
            </w:r>
            <w:r w:rsidRPr="00C83588">
              <w:t xml:space="preserve">, Mária, ed. </w:t>
            </w:r>
            <w:r w:rsidRPr="00C83588">
              <w:rPr>
                <w:i/>
                <w:iCs/>
              </w:rPr>
              <w:t>Efekt múzea: predmety, praktiky, publikum</w:t>
            </w:r>
            <w:r w:rsidRPr="00C83588">
              <w:t xml:space="preserve">. Bratislava: Afad Press, 2006. 287 s. </w:t>
            </w:r>
          </w:p>
          <w:p w:rsidR="003B4932" w:rsidRDefault="003B4932" w:rsidP="003B4932">
            <w:pPr>
              <w:jc w:val="both"/>
            </w:pPr>
            <w:r w:rsidRPr="00C83588">
              <w:t xml:space="preserve">STEHLÍKOVÁ-BABYRÁDOVÁ, Hana a kol. Vize v umění a ve výchově uměním. 2016, Brno: Barrister&amp;Principal. </w:t>
            </w:r>
          </w:p>
          <w:p w:rsidR="003B4932" w:rsidRDefault="003B4932" w:rsidP="003B4932">
            <w:pPr>
              <w:jc w:val="both"/>
            </w:pPr>
            <w:r w:rsidRPr="00C83588">
              <w:t>198 s.</w:t>
            </w:r>
          </w:p>
          <w:p w:rsidR="00F1259F" w:rsidRPr="00C83588" w:rsidRDefault="00F1259F" w:rsidP="00F1259F">
            <w:pPr>
              <w:jc w:val="both"/>
            </w:pPr>
            <w:r w:rsidRPr="00C83588">
              <w:t xml:space="preserve">ŠOBÁŇOVÁ, Petra. </w:t>
            </w:r>
            <w:r w:rsidRPr="00C83588">
              <w:rPr>
                <w:i/>
              </w:rPr>
              <w:t xml:space="preserve">Muzejní expozice jako edukační médium 1. díl – Přístupy k tvorbě expozic a jejich inovace. </w:t>
            </w:r>
            <w:r w:rsidRPr="00C83588">
              <w:t xml:space="preserve">2014. Olomouc: Univerzita Palackého. 361 s. </w:t>
            </w:r>
          </w:p>
          <w:p w:rsidR="00F1259F" w:rsidRPr="00C83588" w:rsidRDefault="00F1259F" w:rsidP="00F1259F">
            <w:pPr>
              <w:jc w:val="both"/>
            </w:pPr>
            <w:r w:rsidRPr="00C83588">
              <w:t xml:space="preserve">ŠOBÁŇOVÁ, Petra. </w:t>
            </w:r>
            <w:r w:rsidRPr="00C83588">
              <w:rPr>
                <w:i/>
              </w:rPr>
              <w:t xml:space="preserve">Muzejní expozice jako edukační médium 2. díl – Výzkum současných českých expozic. </w:t>
            </w:r>
            <w:r w:rsidRPr="00C83588">
              <w:t xml:space="preserve">2014. Olomouc: Univerzita Palackého. 467 s. </w:t>
            </w:r>
          </w:p>
          <w:p w:rsidR="003B4932" w:rsidRDefault="003B4932" w:rsidP="00A62144">
            <w:pPr>
              <w:jc w:val="both"/>
            </w:pPr>
          </w:p>
          <w:p w:rsidR="003B4932" w:rsidRPr="003B4932" w:rsidRDefault="003B4932" w:rsidP="00A62144">
            <w:pPr>
              <w:jc w:val="both"/>
              <w:rPr>
                <w:b/>
              </w:rPr>
            </w:pPr>
            <w:r w:rsidRPr="003B4932">
              <w:rPr>
                <w:b/>
              </w:rPr>
              <w:t>Doporučená:</w:t>
            </w:r>
          </w:p>
          <w:p w:rsidR="00F84F54" w:rsidRPr="00C83588" w:rsidRDefault="00F84F54" w:rsidP="00A62144">
            <w:pPr>
              <w:jc w:val="both"/>
            </w:pPr>
            <w:r w:rsidRPr="00C83588">
              <w:t xml:space="preserve">FULKOVÁ, Marie. Diskurz umění a vzdělávání. 2008. Praha: H&amp;H Vyšehradská, s.r.o. 335 s. </w:t>
            </w:r>
          </w:p>
          <w:p w:rsidR="00F84F54" w:rsidRPr="00C83588" w:rsidRDefault="00F84F54" w:rsidP="00A62144">
            <w:pPr>
              <w:jc w:val="both"/>
            </w:pPr>
            <w:r w:rsidRPr="00C83588">
              <w:t xml:space="preserve">HORÁČEK, Radek a BABYRÁDOVÁ, Hana a HAVLÍK, Vladimír a kol. </w:t>
            </w:r>
            <w:r w:rsidRPr="00C83588">
              <w:rPr>
                <w:i/>
              </w:rPr>
              <w:t xml:space="preserve">Umění v dialogu s veřejností – Sborník z mezinárodního sympozia o zprostředkování současného umění. </w:t>
            </w:r>
            <w:r w:rsidRPr="00C83588">
              <w:t xml:space="preserve">1999. Brno: Dům umění města Brna. 119 s. </w:t>
            </w:r>
          </w:p>
          <w:p w:rsidR="00F84F54" w:rsidRPr="00C83588" w:rsidRDefault="00F84F54" w:rsidP="00A62144">
            <w:pPr>
              <w:jc w:val="both"/>
            </w:pPr>
            <w:r w:rsidRPr="00C83588">
              <w:t>HORÁČEK, Radek a ZÁLEŠÁK, Jan a kol</w:t>
            </w:r>
            <w:r w:rsidRPr="00C83588">
              <w:rPr>
                <w:i/>
              </w:rPr>
              <w:t>. Aktuální otázky zprostředkování umění – Teorie a praxe galerijní pedagogiky, vizuální kultura a výtvarná výchova</w:t>
            </w:r>
            <w:r w:rsidRPr="00C83588">
              <w:t xml:space="preserve">. 2007. Brno: Masarykova univerzita. 190 s. </w:t>
            </w:r>
          </w:p>
          <w:p w:rsidR="00F84F54" w:rsidRPr="00C83588" w:rsidRDefault="00F84F54" w:rsidP="00A62144">
            <w:pPr>
              <w:jc w:val="both"/>
            </w:pPr>
            <w:r w:rsidRPr="00C83588">
              <w:rPr>
                <w:caps/>
              </w:rPr>
              <w:t>Kesner</w:t>
            </w:r>
            <w:r w:rsidRPr="00C83588">
              <w:t xml:space="preserve">, Ladislav. </w:t>
            </w:r>
            <w:r w:rsidRPr="00C83588">
              <w:rPr>
                <w:i/>
                <w:iCs/>
              </w:rPr>
              <w:t>Muzeum umění v digitální době: vnímání obrazů a prožitek umění v soudobé společnosti</w:t>
            </w:r>
            <w:r w:rsidRPr="00C83588">
              <w:t>. Vyd. 1. V Praze: Národní galerie, 2000. 259 s.</w:t>
            </w:r>
          </w:p>
          <w:p w:rsidR="00F84F54" w:rsidRPr="00C83588" w:rsidRDefault="00F84F54" w:rsidP="00A62144">
            <w:pPr>
              <w:jc w:val="both"/>
            </w:pPr>
            <w:r w:rsidRPr="00C83588">
              <w:rPr>
                <w:caps/>
              </w:rPr>
              <w:t>Korecký</w:t>
            </w:r>
            <w:r w:rsidRPr="00C83588">
              <w:t xml:space="preserve">, David, ed. </w:t>
            </w:r>
            <w:r w:rsidRPr="00C83588">
              <w:rPr>
                <w:i/>
                <w:iCs/>
              </w:rPr>
              <w:t>Médium kurátor: role kurátora v současném českém umění</w:t>
            </w:r>
            <w:r w:rsidRPr="00C83588">
              <w:t>. Vyd. 1. Praha: Agite/Fra ve spolupráci s VŠUP Praha, 2009. 276 s.</w:t>
            </w:r>
          </w:p>
          <w:p w:rsidR="00F84F54" w:rsidRPr="00C83588" w:rsidRDefault="00F84F54" w:rsidP="00A62144">
            <w:pPr>
              <w:jc w:val="both"/>
            </w:pPr>
            <w:r w:rsidRPr="008434B2">
              <w:rPr>
                <w:caps/>
              </w:rPr>
              <w:t>O'Doherty</w:t>
            </w:r>
            <w:r w:rsidRPr="008434B2">
              <w:t xml:space="preserve">, Brian. </w:t>
            </w:r>
            <w:r w:rsidRPr="008434B2">
              <w:rPr>
                <w:i/>
                <w:iCs/>
              </w:rPr>
              <w:t>Uvnitř bílé krychle: ideologie galerijního prostoru</w:t>
            </w:r>
            <w:r w:rsidRPr="008434B2">
              <w:t xml:space="preserve">. Vyd. 1. Praha: tranzit.cz, 2014. 103 s. Navigace; sv. 14. </w:t>
            </w:r>
          </w:p>
          <w:p w:rsidR="00F84F54" w:rsidRPr="00C83588" w:rsidRDefault="00F84F54" w:rsidP="00A62144">
            <w:pPr>
              <w:jc w:val="both"/>
            </w:pPr>
            <w:r w:rsidRPr="00C83588">
              <w:rPr>
                <w:caps/>
              </w:rPr>
              <w:lastRenderedPageBreak/>
              <w:t>Obrist</w:t>
            </w:r>
            <w:r w:rsidRPr="00C83588">
              <w:t xml:space="preserve">, Hans Ulrich. </w:t>
            </w:r>
            <w:r w:rsidRPr="00C83588">
              <w:rPr>
                <w:i/>
                <w:iCs/>
              </w:rPr>
              <w:t>Stručná historie kurátorství</w:t>
            </w:r>
            <w:r w:rsidRPr="00C83588">
              <w:t xml:space="preserve">. V českém jazyce vyd. 1. Kutná Hora: GASK - Galerie Středočeského kraje, 2012. 201 s. Document; 1. </w:t>
            </w:r>
          </w:p>
          <w:p w:rsidR="00F84F54" w:rsidRPr="00C83588" w:rsidRDefault="00F84F54" w:rsidP="00A62144">
            <w:pPr>
              <w:jc w:val="both"/>
            </w:pPr>
            <w:r w:rsidRPr="00C83588">
              <w:rPr>
                <w:caps/>
              </w:rPr>
              <w:t>Sýkorová</w:t>
            </w:r>
            <w:r w:rsidRPr="00C83588">
              <w:t xml:space="preserve">, Lenka. </w:t>
            </w:r>
            <w:r w:rsidRPr="00C83588">
              <w:rPr>
                <w:i/>
                <w:iCs/>
              </w:rPr>
              <w:t>Nezávislé kurátorství ve volném čase: nezávislý kurátor a umělec-kurátor na české vizuální scéně 2000-2016</w:t>
            </w:r>
            <w:r w:rsidRPr="00C83588">
              <w:t xml:space="preserve">. Překlad Zuzana Dussel Jurgens. Vydání: první. V Ústí nad Labem: Fakulta umění a designu Univerzity Jana Evangelisty Purkyně, [2016], 193 stran. Projekty. </w:t>
            </w:r>
          </w:p>
          <w:p w:rsidR="00F84F54" w:rsidRDefault="00F84F54" w:rsidP="00522CDC">
            <w:pPr>
              <w:jc w:val="both"/>
            </w:pPr>
            <w:r w:rsidRPr="00C83588">
              <w:rPr>
                <w:caps/>
              </w:rPr>
              <w:t>Veselá</w:t>
            </w:r>
            <w:r w:rsidRPr="00C83588">
              <w:t xml:space="preserve">, Romana, ed. </w:t>
            </w:r>
            <w:r w:rsidRPr="00C83588">
              <w:rPr>
                <w:i/>
                <w:iCs/>
              </w:rPr>
              <w:t>Pozice kurátor: poznámky správců umění a designu</w:t>
            </w:r>
            <w:r w:rsidRPr="00C83588">
              <w:t>. První vydání. V Ústí nad Labem: Fakulta umění a designu Univerzity Jana Evangelisty Purkyně, 2016. 118 stran. Projekty.</w:t>
            </w:r>
          </w:p>
          <w:p w:rsidR="00DF1B4A" w:rsidRDefault="00DF1B4A" w:rsidP="00522CDC">
            <w:pPr>
              <w:jc w:val="both"/>
            </w:pPr>
          </w:p>
        </w:tc>
      </w:tr>
    </w:tbl>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2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Současné tendence designu I</w:t>
            </w:r>
          </w:p>
        </w:tc>
      </w:tr>
      <w:tr w:rsidR="00F84F54" w:rsidTr="00A62144">
        <w:trPr>
          <w:trHeight w:val="20"/>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povinný, ZT</w:t>
            </w:r>
          </w:p>
        </w:tc>
        <w:tc>
          <w:tcPr>
            <w:tcW w:w="2695" w:type="dxa"/>
            <w:gridSpan w:val="2"/>
            <w:shd w:val="clear" w:color="auto" w:fill="F7CAAC"/>
          </w:tcPr>
          <w:p w:rsidR="00F84F54" w:rsidRDefault="00F84F54" w:rsidP="00A62144">
            <w:pPr>
              <w:jc w:val="both"/>
            </w:pPr>
            <w:r>
              <w:rPr>
                <w:b/>
              </w:rPr>
              <w:t>doporučený ročník/semestr</w:t>
            </w:r>
          </w:p>
        </w:tc>
        <w:tc>
          <w:tcPr>
            <w:tcW w:w="668" w:type="dxa"/>
          </w:tcPr>
          <w:p w:rsidR="00F84F54" w:rsidRPr="00097A72" w:rsidRDefault="00F84F54" w:rsidP="00A62144">
            <w:pPr>
              <w:jc w:val="both"/>
            </w:pPr>
            <w:r w:rsidRPr="00097A72">
              <w:t>1/ZS</w:t>
            </w:r>
          </w:p>
        </w:tc>
      </w:tr>
      <w:tr w:rsidR="00F84F54" w:rsidTr="00A62144">
        <w:trPr>
          <w:trHeight w:val="20"/>
        </w:trPr>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13p</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13</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3</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zkouška</w:t>
            </w: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Pr="00085AF0" w:rsidRDefault="00F84F54" w:rsidP="00A62144">
            <w:pPr>
              <w:jc w:val="both"/>
            </w:pPr>
            <w:r>
              <w:rPr>
                <w:rFonts w:eastAsia="Calibri"/>
              </w:rPr>
              <w:t>přednáška</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Pr="008D0458" w:rsidRDefault="00F84F54" w:rsidP="00A62144">
            <w:pPr>
              <w:jc w:val="both"/>
              <w:rPr>
                <w:color w:val="44546A" w:themeColor="text2"/>
                <w:sz w:val="16"/>
                <w:szCs w:val="16"/>
              </w:rPr>
            </w:pPr>
            <w:r>
              <w:t>Způsob zakončení předmětu - aktivní účast na daném předmětu, 80% účast ve výuce, zpracování a autorská prezentace seminární práce na zadané téma, test.</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3938"/>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F84F54" w:rsidRDefault="00F84F54" w:rsidP="00A62144">
            <w:pPr>
              <w:jc w:val="both"/>
            </w:pPr>
          </w:p>
          <w:p w:rsidR="00F84F54" w:rsidRDefault="00F84F54" w:rsidP="00A62144">
            <w:pPr>
              <w:jc w:val="both"/>
            </w:pPr>
            <w:r>
              <w:t>V kurzu se těmito problémy a ještě dalšími současnými tendencemi budeme zabývat v rozsahu našeho území a z pohledu naší společnosti v souvislosti s nejhlubšími tradicemi českého průmyslového, produktového a grafického designu a architektury. Součástí výuky bude také seznámení s aktuální tvorbou českých designérů.</w:t>
            </w:r>
          </w:p>
          <w:p w:rsidR="00F84F54" w:rsidRDefault="00F84F54" w:rsidP="00A62144">
            <w:pPr>
              <w:jc w:val="both"/>
            </w:pPr>
          </w:p>
          <w:p w:rsidR="00F84F54" w:rsidRDefault="00F84F54" w:rsidP="00A62144">
            <w:pPr>
              <w:jc w:val="both"/>
            </w:pPr>
            <w:r>
              <w:t>1. Teoretický úvod do problematiky</w:t>
            </w:r>
          </w:p>
          <w:p w:rsidR="00F84F54" w:rsidRDefault="00F84F54" w:rsidP="00A62144">
            <w:pPr>
              <w:jc w:val="both"/>
            </w:pPr>
            <w:r>
              <w:t>2. Hlavní témata v současném českém designu</w:t>
            </w:r>
          </w:p>
          <w:p w:rsidR="00F84F54" w:rsidRDefault="00F84F54" w:rsidP="00A62144">
            <w:pPr>
              <w:jc w:val="both"/>
            </w:pPr>
            <w:r>
              <w:t>3. Nejstarší generace designérů</w:t>
            </w:r>
          </w:p>
          <w:p w:rsidR="00F84F54" w:rsidRDefault="00F84F54" w:rsidP="00A62144">
            <w:pPr>
              <w:jc w:val="both"/>
            </w:pPr>
            <w:r>
              <w:t>4. Střední a mladá generace designérů a designérských studií</w:t>
            </w:r>
          </w:p>
          <w:p w:rsidR="00F84F54" w:rsidRDefault="00F84F54" w:rsidP="00A62144">
            <w:pPr>
              <w:jc w:val="both"/>
            </w:pPr>
            <w:r>
              <w:t>5. Nejvýznamnější producenti</w:t>
            </w:r>
          </w:p>
          <w:p w:rsidR="00F84F54" w:rsidRDefault="00F84F54" w:rsidP="00A62144">
            <w:pPr>
              <w:jc w:val="both"/>
            </w:pPr>
            <w:r>
              <w:t>6. Prezentace designu v současnosti</w:t>
            </w:r>
          </w:p>
          <w:p w:rsidR="00F84F54" w:rsidRDefault="00F84F54" w:rsidP="00A62144">
            <w:pPr>
              <w:jc w:val="both"/>
            </w:pPr>
          </w:p>
        </w:tc>
      </w:tr>
      <w:tr w:rsidR="00F84F54" w:rsidTr="0063715E">
        <w:trPr>
          <w:trHeight w:val="265"/>
        </w:trPr>
        <w:tc>
          <w:tcPr>
            <w:tcW w:w="3653" w:type="dxa"/>
            <w:gridSpan w:val="2"/>
            <w:tcBorders>
              <w:top w:val="nil"/>
              <w:bottom w:val="single" w:sz="4" w:space="0" w:color="auto"/>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7F0312" w:rsidRDefault="007F0312" w:rsidP="00A62144">
            <w:pPr>
              <w:jc w:val="both"/>
            </w:pPr>
          </w:p>
        </w:tc>
      </w:tr>
      <w:tr w:rsidR="00F84F54" w:rsidTr="0063715E">
        <w:trPr>
          <w:trHeight w:val="1497"/>
        </w:trPr>
        <w:tc>
          <w:tcPr>
            <w:tcW w:w="9855" w:type="dxa"/>
            <w:gridSpan w:val="8"/>
            <w:tcBorders>
              <w:top w:val="nil"/>
            </w:tcBorders>
          </w:tcPr>
          <w:p w:rsidR="00F84F54" w:rsidRDefault="00F84F54" w:rsidP="00A62144">
            <w:pPr>
              <w:jc w:val="both"/>
            </w:pPr>
          </w:p>
          <w:p w:rsidR="00787F35" w:rsidRPr="00787F35" w:rsidRDefault="00787F35" w:rsidP="00A62144">
            <w:pPr>
              <w:jc w:val="both"/>
              <w:rPr>
                <w:b/>
              </w:rPr>
            </w:pPr>
            <w:r w:rsidRPr="00787F35">
              <w:rPr>
                <w:b/>
              </w:rPr>
              <w:t>Povinná:</w:t>
            </w:r>
          </w:p>
          <w:p w:rsidR="00787F35" w:rsidRDefault="00787F35" w:rsidP="00787F35">
            <w:pPr>
              <w:jc w:val="both"/>
            </w:pPr>
            <w:r>
              <w:t>FAIRS, Marcus. Design 21. století : nové ikony designu : od masového trhu k avantgardě. V Praze : Slovart, 2007.</w:t>
            </w:r>
          </w:p>
          <w:p w:rsidR="00787F35" w:rsidRDefault="00787F35" w:rsidP="00787F35">
            <w:pPr>
              <w:jc w:val="both"/>
            </w:pPr>
            <w:r>
              <w:t xml:space="preserve">BRAMSTON, Dave. </w:t>
            </w:r>
            <w:r>
              <w:rPr>
                <w:rStyle w:val="sourcedocument"/>
              </w:rPr>
              <w:t>Design výrobků: hledání inspirace.</w:t>
            </w:r>
            <w:r>
              <w:t xml:space="preserve"> Vyd. 1. Brno: Computer Press, 2010. 175 s. Základy designu.</w:t>
            </w:r>
          </w:p>
          <w:p w:rsidR="00787F35" w:rsidRDefault="00787F35" w:rsidP="00787F35">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787F35" w:rsidRDefault="00787F35" w:rsidP="00787F35">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787F35" w:rsidRDefault="00787F35" w:rsidP="00787F35">
            <w:pPr>
              <w:jc w:val="both"/>
            </w:pPr>
            <w:r>
              <w:t xml:space="preserve">PELCL, Jiří. </w:t>
            </w:r>
            <w:r w:rsidRPr="00FB71D7">
              <w:rPr>
                <w:i/>
              </w:rPr>
              <w:t>Design: od myšlenky k realizaci = from idea to realization.</w:t>
            </w:r>
            <w:r>
              <w:t xml:space="preserve"> V Praze: Vysoká škola uměleckoprůmyslová v Praze, c2012. 255 s.</w:t>
            </w:r>
          </w:p>
          <w:p w:rsidR="00787F35" w:rsidRDefault="00787F35" w:rsidP="00787F35">
            <w:pPr>
              <w:jc w:val="both"/>
            </w:pPr>
            <w:r>
              <w:t xml:space="preserve">SPARKE, Penny. </w:t>
            </w:r>
            <w:r>
              <w:rPr>
                <w:rStyle w:val="sourcedocument"/>
              </w:rPr>
              <w:t>Století designu: průkopníci designu 20. století.</w:t>
            </w:r>
            <w:r>
              <w:t xml:space="preserve"> 1. čes. vyd. Praha: Slovart, 1999. 272 s.</w:t>
            </w:r>
          </w:p>
          <w:p w:rsidR="00787F35" w:rsidRDefault="00787F35" w:rsidP="00787F35">
            <w:pPr>
              <w:jc w:val="both"/>
            </w:pPr>
          </w:p>
          <w:p w:rsidR="00787F35" w:rsidRDefault="00787F35" w:rsidP="00A62144">
            <w:pPr>
              <w:jc w:val="both"/>
            </w:pPr>
            <w:r w:rsidRPr="00787F35">
              <w:rPr>
                <w:b/>
              </w:rPr>
              <w:t>Doporučená</w:t>
            </w:r>
            <w:r>
              <w:t>:</w:t>
            </w:r>
          </w:p>
          <w:p w:rsidR="00F84F54" w:rsidRDefault="00F84F54" w:rsidP="00A62144">
            <w:pPr>
              <w:jc w:val="both"/>
            </w:pPr>
            <w:r>
              <w:t>OLIVETI, Chiara. Design. Praha : Slovart ; Warszawa : Solis ; Budapest : Vince kiadó, 2009.</w:t>
            </w:r>
          </w:p>
          <w:p w:rsidR="00F84F54" w:rsidRDefault="00F84F54" w:rsidP="00A62144">
            <w:pPr>
              <w:jc w:val="both"/>
            </w:pPr>
            <w:r>
              <w:t xml:space="preserve">FIELLOVI, Charlotte &amp; Peter. Design - Ikony (20. století). Slovart, Taschen, 2006. </w:t>
            </w:r>
          </w:p>
          <w:p w:rsidR="00F84F54" w:rsidRDefault="00F84F54" w:rsidP="00A62144">
            <w:pPr>
              <w:jc w:val="both"/>
            </w:pPr>
            <w:r>
              <w:t xml:space="preserve">HERRIOTT, Luke. Design pro 21. století. Slovart, 2007. </w:t>
            </w:r>
          </w:p>
          <w:p w:rsidR="00F84F54" w:rsidRDefault="00F84F54" w:rsidP="00A62144">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F84F54" w:rsidRDefault="00F84F54" w:rsidP="00A62144">
            <w:pPr>
              <w:jc w:val="both"/>
            </w:pPr>
            <w:r>
              <w:lastRenderedPageBreak/>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F84F54" w:rsidRDefault="00F84F54" w:rsidP="00A62144">
            <w:pPr>
              <w:jc w:val="both"/>
            </w:pPr>
            <w:r>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F84F54" w:rsidRDefault="00F84F54" w:rsidP="00A62144">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F84F54" w:rsidRDefault="00F84F54" w:rsidP="00A62144">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F84F54" w:rsidRDefault="00F84F54" w:rsidP="00A62144">
            <w:pPr>
              <w:jc w:val="both"/>
            </w:pPr>
            <w:r>
              <w:rPr>
                <w:caps/>
              </w:rPr>
              <w:t>Kolesár</w:t>
            </w:r>
            <w:r>
              <w:t xml:space="preserve">, Zdeno, ed. et al. </w:t>
            </w:r>
            <w:r>
              <w:rPr>
                <w:i/>
                <w:iCs/>
              </w:rPr>
              <w:t>Art dizajn. František Burian a študenti</w:t>
            </w:r>
            <w:r>
              <w:t>. Prvé slovenské vydanie. Bratislava: Vydavateľstvo SLOVART, 2017. 319 stran.</w:t>
            </w:r>
          </w:p>
          <w:p w:rsidR="00F84F54" w:rsidRDefault="00F84F54" w:rsidP="00A62144">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F84F54" w:rsidRDefault="00F84F54" w:rsidP="00A62144">
            <w:pPr>
              <w:jc w:val="both"/>
            </w:pPr>
            <w:r>
              <w:rPr>
                <w:caps/>
              </w:rPr>
              <w:t>Kolesár</w:t>
            </w:r>
            <w:r>
              <w:t xml:space="preserve">, Zdeno. </w:t>
            </w:r>
            <w:r>
              <w:rPr>
                <w:i/>
                <w:iCs/>
              </w:rPr>
              <w:t>Kapitoly z dejín grafického dizajnu</w:t>
            </w:r>
            <w:r>
              <w:t>. 1. vyd. Bratislava: Slovenské centrum dizajnu, 2006. 224 s.</w:t>
            </w:r>
          </w:p>
          <w:p w:rsidR="00F84F54" w:rsidRDefault="00F84F54" w:rsidP="00A62144">
            <w:pPr>
              <w:jc w:val="both"/>
            </w:pPr>
            <w:r>
              <w:rPr>
                <w:caps/>
              </w:rPr>
              <w:t>Koudelková</w:t>
            </w:r>
            <w:r>
              <w:t xml:space="preserve">, Dagmar et al. </w:t>
            </w:r>
            <w:r>
              <w:rPr>
                <w:i/>
                <w:iCs/>
              </w:rPr>
              <w:t>Atika 1987-1992: emoce a forma = emotion and form</w:t>
            </w:r>
            <w:r>
              <w:t>. Vyd. 1. Brno: ERA, 2007. 173 s</w:t>
            </w:r>
            <w:r w:rsidRPr="00FB71D7">
              <w:t xml:space="preserve"> </w:t>
            </w:r>
          </w:p>
          <w:p w:rsidR="00F84F54" w:rsidRDefault="00F84F54" w:rsidP="00A62144">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F84F54" w:rsidRDefault="00F84F54" w:rsidP="00A62144">
            <w:pPr>
              <w:jc w:val="both"/>
            </w:pPr>
            <w:r>
              <w:t>PAULY,</w:t>
            </w:r>
            <w:r w:rsidRPr="00772AB7">
              <w:t xml:space="preserve"> Jana a </w:t>
            </w:r>
            <w:r>
              <w:t>HULÁK</w:t>
            </w:r>
            <w:r w:rsidRPr="00772AB7">
              <w:t xml:space="preserve">, Jiří. Český průmyslový design 1990-2010. Vyd. 1. [Roztoky u Prahy]: Signum, ©2010. 334 s. </w:t>
            </w:r>
          </w:p>
          <w:p w:rsidR="00F84F54" w:rsidRDefault="00F84F54" w:rsidP="00A62144">
            <w:pPr>
              <w:jc w:val="both"/>
            </w:pPr>
            <w:r>
              <w:rPr>
                <w:caps/>
              </w:rPr>
              <w:t>Velčovský</w:t>
            </w:r>
            <w:r>
              <w:t xml:space="preserve">, Maxim. </w:t>
            </w:r>
            <w:r>
              <w:rPr>
                <w:i/>
                <w:iCs/>
              </w:rPr>
              <w:t>Maxim Velčovský: vše za 39 = Maxim Velcovsky: everything by 39: 11/3-22/5 2016, Moravská galerie</w:t>
            </w:r>
            <w:r>
              <w:t>. Překlad Irma Charvátová a Tony Long. V Brně: Moravská galerie, 2016. 287 stran, 16 nečíslovaných stran.</w:t>
            </w:r>
          </w:p>
          <w:p w:rsidR="00F84F54" w:rsidRDefault="00F84F54" w:rsidP="00A62144">
            <w:pPr>
              <w:jc w:val="both"/>
            </w:pPr>
            <w:r>
              <w:t xml:space="preserve"> </w:t>
            </w:r>
          </w:p>
        </w:tc>
      </w:tr>
    </w:tbl>
    <w:p w:rsidR="00F84F54" w:rsidRDefault="00F84F54" w:rsidP="00B0295E"/>
    <w:p w:rsidR="00CB0F26" w:rsidRDefault="00CB0F26"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514085" w:rsidRDefault="00514085" w:rsidP="00B0295E"/>
    <w:p w:rsidR="00514085" w:rsidRDefault="00514085" w:rsidP="00B0295E"/>
    <w:p w:rsidR="00CB0F26" w:rsidRDefault="00CB0F26" w:rsidP="00B0295E"/>
    <w:p w:rsidR="00CB0F26" w:rsidRDefault="00CB0F26"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2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Současné tendence designu II</w:t>
            </w:r>
          </w:p>
        </w:tc>
      </w:tr>
      <w:tr w:rsidR="00F84F54" w:rsidTr="00A62144">
        <w:trPr>
          <w:trHeight w:val="20"/>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povinný, ZT</w:t>
            </w:r>
          </w:p>
        </w:tc>
        <w:tc>
          <w:tcPr>
            <w:tcW w:w="2695" w:type="dxa"/>
            <w:gridSpan w:val="2"/>
            <w:shd w:val="clear" w:color="auto" w:fill="F7CAAC"/>
          </w:tcPr>
          <w:p w:rsidR="00F84F54" w:rsidRDefault="00F84F54" w:rsidP="00A62144">
            <w:pPr>
              <w:jc w:val="both"/>
            </w:pPr>
            <w:r>
              <w:rPr>
                <w:b/>
              </w:rPr>
              <w:t>doporučený ročník/semestr</w:t>
            </w:r>
          </w:p>
        </w:tc>
        <w:tc>
          <w:tcPr>
            <w:tcW w:w="668" w:type="dxa"/>
          </w:tcPr>
          <w:p w:rsidR="00F84F54" w:rsidRPr="00971B48" w:rsidRDefault="00F84F54" w:rsidP="00A62144">
            <w:pPr>
              <w:jc w:val="both"/>
            </w:pPr>
            <w:r w:rsidRPr="00971B48">
              <w:t>1/LS</w:t>
            </w:r>
          </w:p>
        </w:tc>
      </w:tr>
      <w:tr w:rsidR="00F84F54" w:rsidTr="00A62144">
        <w:trPr>
          <w:trHeight w:val="20"/>
        </w:trPr>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13p</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13</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3</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zkouška</w:t>
            </w: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Pr="00085AF0" w:rsidRDefault="00F84F54" w:rsidP="00A62144">
            <w:pPr>
              <w:jc w:val="both"/>
            </w:pPr>
            <w:r>
              <w:rPr>
                <w:rFonts w:eastAsia="Calibri"/>
              </w:rPr>
              <w:t>přednáška</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Pr="008D0458" w:rsidRDefault="00F84F54" w:rsidP="00A62144">
            <w:pPr>
              <w:jc w:val="both"/>
              <w:rPr>
                <w:color w:val="44546A" w:themeColor="text2"/>
                <w:sz w:val="16"/>
                <w:szCs w:val="16"/>
              </w:rPr>
            </w:pPr>
            <w:r>
              <w:t>Způsob zakončení předmětu - aktivní účast na daném předmětu, 80% účast ve výuce, zpracování a autorská prezentace seminární práce na zadané téma, test.</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3938"/>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F84F54" w:rsidRDefault="00F84F54" w:rsidP="00A62144">
            <w:pPr>
              <w:jc w:val="both"/>
            </w:pPr>
          </w:p>
          <w:p w:rsidR="00F84F54" w:rsidRDefault="00F84F54" w:rsidP="00A62144">
            <w:pPr>
              <w:jc w:val="both"/>
            </w:pPr>
            <w:r>
              <w:t xml:space="preserve">V kurzu se těmito problémy a ještě dalšími současnými tendencemi průmyslového designu budeme zabývat v rozsahu celosvětového dění. Součástí výuky bude také seznámení s aktuální tvorbou světových designérů. </w:t>
            </w:r>
          </w:p>
          <w:p w:rsidR="00F84F54" w:rsidRDefault="00F84F54" w:rsidP="00A62144">
            <w:pPr>
              <w:jc w:val="both"/>
            </w:pPr>
          </w:p>
          <w:p w:rsidR="00F84F54" w:rsidRDefault="00F84F54" w:rsidP="00A62144">
            <w:pPr>
              <w:jc w:val="both"/>
            </w:pPr>
            <w:r>
              <w:t>1. Teoretický úvod do problematiky</w:t>
            </w:r>
          </w:p>
          <w:p w:rsidR="00F84F54" w:rsidRDefault="00F84F54" w:rsidP="00A62144">
            <w:pPr>
              <w:jc w:val="both"/>
            </w:pPr>
            <w:r>
              <w:t>2. Hlavní témata a tendence v současném světovém designu</w:t>
            </w:r>
          </w:p>
          <w:p w:rsidR="00F84F54" w:rsidRDefault="00F84F54" w:rsidP="00A62144">
            <w:pPr>
              <w:jc w:val="both"/>
            </w:pPr>
            <w:r>
              <w:t>3. Nejstarší generace designérů</w:t>
            </w:r>
          </w:p>
          <w:p w:rsidR="00F84F54" w:rsidRDefault="00F84F54" w:rsidP="00A62144">
            <w:pPr>
              <w:jc w:val="both"/>
            </w:pPr>
            <w:r>
              <w:t>4. Střední a mladá generace designérů a designérských studií</w:t>
            </w:r>
          </w:p>
          <w:p w:rsidR="00F84F54" w:rsidRDefault="00F84F54" w:rsidP="00A62144">
            <w:pPr>
              <w:jc w:val="both"/>
            </w:pPr>
            <w:r>
              <w:t>5. Nejvýznamnější producenti a aktivity na poli designu</w:t>
            </w:r>
          </w:p>
          <w:p w:rsidR="00F84F54" w:rsidRDefault="00F84F54" w:rsidP="00A62144">
            <w:pPr>
              <w:jc w:val="both"/>
            </w:pPr>
          </w:p>
        </w:tc>
      </w:tr>
      <w:tr w:rsidR="00F84F54" w:rsidTr="0063715E">
        <w:trPr>
          <w:trHeight w:val="265"/>
        </w:trPr>
        <w:tc>
          <w:tcPr>
            <w:tcW w:w="3653" w:type="dxa"/>
            <w:gridSpan w:val="2"/>
            <w:tcBorders>
              <w:top w:val="single" w:sz="4" w:space="0" w:color="auto"/>
              <w:bottom w:val="single" w:sz="4" w:space="0" w:color="auto"/>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63715E">
        <w:trPr>
          <w:trHeight w:val="1124"/>
        </w:trPr>
        <w:tc>
          <w:tcPr>
            <w:tcW w:w="9855" w:type="dxa"/>
            <w:gridSpan w:val="8"/>
            <w:tcBorders>
              <w:top w:val="nil"/>
              <w:bottom w:val="single" w:sz="4" w:space="0" w:color="auto"/>
            </w:tcBorders>
          </w:tcPr>
          <w:p w:rsidR="00F84F54" w:rsidRDefault="00F84F54" w:rsidP="00A62144">
            <w:pPr>
              <w:jc w:val="both"/>
            </w:pPr>
          </w:p>
          <w:p w:rsidR="00345AE5" w:rsidRPr="00787F35" w:rsidRDefault="00345AE5" w:rsidP="00345AE5">
            <w:pPr>
              <w:jc w:val="both"/>
              <w:rPr>
                <w:b/>
              </w:rPr>
            </w:pPr>
            <w:r w:rsidRPr="00787F35">
              <w:rPr>
                <w:b/>
              </w:rPr>
              <w:t>Povinná:</w:t>
            </w:r>
          </w:p>
          <w:p w:rsidR="00345AE5" w:rsidRDefault="00345AE5" w:rsidP="00345AE5">
            <w:pPr>
              <w:jc w:val="both"/>
            </w:pPr>
            <w:r>
              <w:t>FAIRS, Marcus. Design 21. století : nové ikony designu : od masového trhu k avantgardě. V Praze : Slovart, 2007.</w:t>
            </w:r>
          </w:p>
          <w:p w:rsidR="00345AE5" w:rsidRDefault="00345AE5" w:rsidP="00345AE5">
            <w:pPr>
              <w:jc w:val="both"/>
            </w:pPr>
            <w:r>
              <w:t xml:space="preserve">BRAMSTON, Dave. </w:t>
            </w:r>
            <w:r>
              <w:rPr>
                <w:rStyle w:val="sourcedocument"/>
              </w:rPr>
              <w:t>Design výrobků: hledání inspirace.</w:t>
            </w:r>
            <w:r>
              <w:t xml:space="preserve"> Vyd. 1. Brno: Computer Press, 2010. 175 s. Základy designu.</w:t>
            </w:r>
          </w:p>
          <w:p w:rsidR="00345AE5" w:rsidRDefault="00345AE5" w:rsidP="00345AE5">
            <w:pPr>
              <w:jc w:val="both"/>
            </w:pPr>
            <w:r>
              <w:t xml:space="preserve">HERRIOTT, Luke. Design pro 21. století. Slovart, 2007. </w:t>
            </w:r>
          </w:p>
          <w:p w:rsidR="00345AE5" w:rsidRDefault="00345AE5" w:rsidP="00345AE5">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345AE5" w:rsidRDefault="00345AE5" w:rsidP="00345AE5">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345AE5" w:rsidRDefault="00345AE5" w:rsidP="00345AE5">
            <w:pPr>
              <w:jc w:val="both"/>
            </w:pPr>
            <w:r>
              <w:t xml:space="preserve">PELCL, Jiří. </w:t>
            </w:r>
            <w:r w:rsidRPr="00FB71D7">
              <w:rPr>
                <w:i/>
              </w:rPr>
              <w:t>Design: od myšlenky k realizaci = from idea to realization.</w:t>
            </w:r>
            <w:r>
              <w:t xml:space="preserve"> V Praze: Vysoká škola uměleckoprůmyslová v Praze, c2012. 255 s.</w:t>
            </w:r>
          </w:p>
          <w:p w:rsidR="00345AE5" w:rsidRDefault="00345AE5" w:rsidP="00345AE5">
            <w:pPr>
              <w:jc w:val="both"/>
            </w:pPr>
            <w:r>
              <w:t xml:space="preserve">SPARKE, Penny. </w:t>
            </w:r>
            <w:r>
              <w:rPr>
                <w:rStyle w:val="sourcedocument"/>
              </w:rPr>
              <w:t>Století designu: průkopníci designu 20. století.</w:t>
            </w:r>
            <w:r>
              <w:t xml:space="preserve"> 1. čes. vyd. Praha: Slovart, 1999. 272 s.</w:t>
            </w:r>
          </w:p>
          <w:p w:rsidR="00345AE5" w:rsidRDefault="00345AE5" w:rsidP="00345AE5">
            <w:pPr>
              <w:jc w:val="both"/>
            </w:pPr>
          </w:p>
          <w:p w:rsidR="00345AE5" w:rsidRDefault="00345AE5" w:rsidP="00345AE5">
            <w:pPr>
              <w:jc w:val="both"/>
            </w:pPr>
            <w:r w:rsidRPr="00787F35">
              <w:rPr>
                <w:b/>
              </w:rPr>
              <w:t>Doporučená</w:t>
            </w:r>
            <w:r>
              <w:t>:</w:t>
            </w:r>
          </w:p>
          <w:p w:rsidR="00345AE5" w:rsidRDefault="00345AE5" w:rsidP="00345AE5">
            <w:pPr>
              <w:jc w:val="both"/>
            </w:pPr>
            <w:r>
              <w:t>OLIVETI, Chiara. Design. Praha : Slovart ; Warszawa : Solis ; Budapest : Vince kiadó, 2009.</w:t>
            </w:r>
          </w:p>
          <w:p w:rsidR="00345AE5" w:rsidRDefault="00345AE5" w:rsidP="00345AE5">
            <w:pPr>
              <w:jc w:val="both"/>
            </w:pPr>
            <w:r>
              <w:t xml:space="preserve">FIELLOVI, Charlotte &amp; Peter. Design - Ikony (20. století). Slovart, Taschen, 2006. </w:t>
            </w:r>
          </w:p>
          <w:p w:rsidR="00345AE5" w:rsidRDefault="00345AE5" w:rsidP="00345AE5">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345AE5" w:rsidRDefault="00345AE5" w:rsidP="00345AE5">
            <w:pPr>
              <w:jc w:val="both"/>
            </w:pPr>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345AE5" w:rsidRDefault="00345AE5" w:rsidP="00345AE5">
            <w:pPr>
              <w:jc w:val="both"/>
            </w:pPr>
            <w:r>
              <w:lastRenderedPageBreak/>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345AE5" w:rsidRDefault="00345AE5" w:rsidP="00345AE5">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345AE5" w:rsidRDefault="00345AE5" w:rsidP="00345AE5">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345AE5" w:rsidRDefault="00345AE5" w:rsidP="00345AE5">
            <w:pPr>
              <w:jc w:val="both"/>
            </w:pPr>
            <w:r>
              <w:rPr>
                <w:caps/>
              </w:rPr>
              <w:t>Kolesár</w:t>
            </w:r>
            <w:r>
              <w:t xml:space="preserve">, Zdeno, ed. et al. </w:t>
            </w:r>
            <w:r>
              <w:rPr>
                <w:i/>
                <w:iCs/>
              </w:rPr>
              <w:t>Art dizajn. František Burian a študenti</w:t>
            </w:r>
            <w:r>
              <w:t>. Prvé slovenské vydanie. Bratislava: Vydavateľstvo SLOVART, 2017. 319 stran.</w:t>
            </w:r>
          </w:p>
          <w:p w:rsidR="00345AE5" w:rsidRDefault="00345AE5" w:rsidP="00345AE5">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345AE5" w:rsidRDefault="00345AE5" w:rsidP="00345AE5">
            <w:pPr>
              <w:jc w:val="both"/>
            </w:pPr>
            <w:r>
              <w:rPr>
                <w:caps/>
              </w:rPr>
              <w:t>Kolesár</w:t>
            </w:r>
            <w:r>
              <w:t xml:space="preserve">, Zdeno. </w:t>
            </w:r>
            <w:r>
              <w:rPr>
                <w:i/>
                <w:iCs/>
              </w:rPr>
              <w:t>Kapitoly z dejín grafického dizajnu</w:t>
            </w:r>
            <w:r>
              <w:t>. 1. vyd. Bratislava: Slovenské centrum dizajnu, 2006. 224 s.</w:t>
            </w:r>
          </w:p>
          <w:p w:rsidR="00345AE5" w:rsidRDefault="00345AE5" w:rsidP="00345AE5">
            <w:pPr>
              <w:jc w:val="both"/>
            </w:pPr>
            <w:r>
              <w:rPr>
                <w:caps/>
              </w:rPr>
              <w:t>Koudelková</w:t>
            </w:r>
            <w:r>
              <w:t xml:space="preserve">, Dagmar et al. </w:t>
            </w:r>
            <w:r>
              <w:rPr>
                <w:i/>
                <w:iCs/>
              </w:rPr>
              <w:t>Atika 1987-1992: emoce a forma = emotion and form</w:t>
            </w:r>
            <w:r>
              <w:t>. Vyd. 1. Brno: ERA, 2007. 173 s</w:t>
            </w:r>
            <w:r w:rsidRPr="00FB71D7">
              <w:t xml:space="preserve"> </w:t>
            </w:r>
          </w:p>
          <w:p w:rsidR="00345AE5" w:rsidRDefault="00345AE5" w:rsidP="00345AE5">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345AE5" w:rsidRDefault="00345AE5" w:rsidP="00345AE5">
            <w:pPr>
              <w:jc w:val="both"/>
            </w:pPr>
            <w:r>
              <w:t>PAULY,</w:t>
            </w:r>
            <w:r w:rsidRPr="00772AB7">
              <w:t xml:space="preserve"> Jana a </w:t>
            </w:r>
            <w:r>
              <w:t>HULÁK</w:t>
            </w:r>
            <w:r w:rsidRPr="00772AB7">
              <w:t xml:space="preserve">, Jiří. Český průmyslový design 1990-2010. Vyd. 1. [Roztoky u Prahy]: Signum, ©2010. 334 s. </w:t>
            </w:r>
          </w:p>
          <w:p w:rsidR="00F84F54" w:rsidRDefault="00F84F54" w:rsidP="00345AE5">
            <w:pPr>
              <w:jc w:val="both"/>
            </w:pPr>
          </w:p>
        </w:tc>
      </w:tr>
    </w:tbl>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2E4F1C" w:rsidRDefault="002E4F1C" w:rsidP="00B0295E"/>
    <w:p w:rsidR="002E4F1C" w:rsidRDefault="002E4F1C" w:rsidP="00B0295E"/>
    <w:p w:rsidR="002E4F1C" w:rsidRDefault="002E4F1C" w:rsidP="00B0295E"/>
    <w:p w:rsidR="002E4F1C" w:rsidRDefault="002E4F1C" w:rsidP="00B0295E"/>
    <w:p w:rsidR="002E4F1C" w:rsidRDefault="002E4F1C" w:rsidP="00B0295E"/>
    <w:p w:rsidR="002E4F1C" w:rsidRDefault="002E4F1C" w:rsidP="00B0295E"/>
    <w:p w:rsidR="002E4F1C" w:rsidRDefault="002E4F1C" w:rsidP="00B0295E"/>
    <w:p w:rsidR="002E4F1C" w:rsidRDefault="002E4F1C"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2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Teorie a metodologie designu</w:t>
            </w:r>
          </w:p>
        </w:tc>
      </w:tr>
      <w:tr w:rsidR="00F84F54" w:rsidTr="00A62144">
        <w:trPr>
          <w:trHeight w:val="20"/>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povinně volitelný, ZT</w:t>
            </w:r>
          </w:p>
        </w:tc>
        <w:tc>
          <w:tcPr>
            <w:tcW w:w="2695" w:type="dxa"/>
            <w:gridSpan w:val="2"/>
            <w:shd w:val="clear" w:color="auto" w:fill="F7CAAC"/>
          </w:tcPr>
          <w:p w:rsidR="00F84F54" w:rsidRDefault="00F84F54" w:rsidP="00A62144">
            <w:pPr>
              <w:jc w:val="both"/>
            </w:pPr>
            <w:r>
              <w:rPr>
                <w:b/>
              </w:rPr>
              <w:t>doporučený ročník/semestr</w:t>
            </w:r>
          </w:p>
        </w:tc>
        <w:tc>
          <w:tcPr>
            <w:tcW w:w="668" w:type="dxa"/>
          </w:tcPr>
          <w:p w:rsidR="00F84F54" w:rsidRPr="0079661D" w:rsidRDefault="00F84F54" w:rsidP="00A62144">
            <w:pPr>
              <w:jc w:val="both"/>
            </w:pPr>
            <w:r>
              <w:t>1</w:t>
            </w:r>
            <w:r w:rsidRPr="0079661D">
              <w:t>/ZS</w:t>
            </w:r>
          </w:p>
        </w:tc>
      </w:tr>
      <w:tr w:rsidR="00F84F54" w:rsidTr="00A62144">
        <w:trPr>
          <w:trHeight w:val="20"/>
        </w:trPr>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4p + 9c</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13</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2</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klasifikovaný zápočet</w:t>
            </w:r>
          </w:p>
          <w:p w:rsidR="00F84F54" w:rsidRPr="00085AF0" w:rsidRDefault="00F84F54" w:rsidP="00A62144">
            <w:pPr>
              <w:jc w:val="both"/>
            </w:pP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Default="00F84F54" w:rsidP="00A62144">
            <w:pPr>
              <w:jc w:val="both"/>
              <w:rPr>
                <w:rFonts w:eastAsia="Calibri"/>
              </w:rPr>
            </w:pPr>
            <w:r>
              <w:rPr>
                <w:rFonts w:eastAsia="Calibri"/>
              </w:rPr>
              <w:t>přednáška,</w:t>
            </w:r>
          </w:p>
          <w:p w:rsidR="00F84F54" w:rsidRPr="00085AF0" w:rsidRDefault="00F84F54" w:rsidP="00A62144">
            <w:pPr>
              <w:jc w:val="both"/>
            </w:pPr>
            <w:r>
              <w:rPr>
                <w:rFonts w:eastAsia="Calibri"/>
              </w:rPr>
              <w:t>cvičení</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Default="00F84F54" w:rsidP="00A62144">
            <w:pPr>
              <w:jc w:val="both"/>
            </w:pPr>
          </w:p>
          <w:p w:rsidR="00F84F54" w:rsidRPr="008D0458" w:rsidRDefault="00F84F54" w:rsidP="00A62144">
            <w:pPr>
              <w:jc w:val="both"/>
              <w:rPr>
                <w:color w:val="44546A" w:themeColor="text2"/>
                <w:sz w:val="16"/>
                <w:szCs w:val="16"/>
              </w:rPr>
            </w:pPr>
            <w:r>
              <w:t>Písemný test z úvodních přednášek, aktivní účast, hodnotná seminární práce.</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1571"/>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1. Intuitivní metody designerské práce</w:t>
            </w:r>
          </w:p>
          <w:p w:rsidR="00F84F54" w:rsidRDefault="00F84F54" w:rsidP="00A62144">
            <w:pPr>
              <w:jc w:val="both"/>
            </w:pPr>
            <w:r>
              <w:t>2. Metody designerské práce související s meziválečnou funkcionalistickou modernou</w:t>
            </w:r>
          </w:p>
          <w:p w:rsidR="00F84F54" w:rsidRDefault="00F84F54" w:rsidP="00A62144">
            <w:pPr>
              <w:jc w:val="both"/>
            </w:pPr>
            <w:r>
              <w:t>3. Systémové metody 60. let</w:t>
            </w:r>
          </w:p>
          <w:p w:rsidR="00F84F54" w:rsidRDefault="00F84F54" w:rsidP="00A62144">
            <w:pPr>
              <w:jc w:val="both"/>
            </w:pPr>
            <w:r>
              <w:t>4. Kritika systémových metod, současný stav v hodnocení metod designerské práce</w:t>
            </w:r>
          </w:p>
          <w:p w:rsidR="00F84F54" w:rsidRDefault="00F84F54" w:rsidP="00A62144">
            <w:pPr>
              <w:jc w:val="both"/>
            </w:pPr>
            <w:r>
              <w:t>5. Seminární práce</w:t>
            </w:r>
          </w:p>
        </w:tc>
      </w:tr>
      <w:tr w:rsidR="00F84F54" w:rsidTr="00A62144">
        <w:trPr>
          <w:trHeight w:val="265"/>
        </w:trPr>
        <w:tc>
          <w:tcPr>
            <w:tcW w:w="3653" w:type="dxa"/>
            <w:gridSpan w:val="2"/>
            <w:tcBorders>
              <w:top w:val="nil"/>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A62144">
        <w:trPr>
          <w:trHeight w:val="1497"/>
        </w:trPr>
        <w:tc>
          <w:tcPr>
            <w:tcW w:w="9855" w:type="dxa"/>
            <w:gridSpan w:val="8"/>
            <w:tcBorders>
              <w:top w:val="nil"/>
            </w:tcBorders>
          </w:tcPr>
          <w:p w:rsidR="00F84F54" w:rsidRDefault="00F84F54" w:rsidP="00A62144">
            <w:pPr>
              <w:jc w:val="both"/>
            </w:pPr>
          </w:p>
          <w:p w:rsidR="00124968" w:rsidRPr="00124968" w:rsidRDefault="00124968" w:rsidP="00A62144">
            <w:pPr>
              <w:jc w:val="both"/>
              <w:rPr>
                <w:b/>
              </w:rPr>
            </w:pPr>
            <w:r w:rsidRPr="00124968">
              <w:rPr>
                <w:b/>
              </w:rPr>
              <w:t>Povinná:</w:t>
            </w:r>
          </w:p>
          <w:p w:rsidR="00F84F54" w:rsidRDefault="00F84F54" w:rsidP="00A62144">
            <w:pPr>
              <w:jc w:val="both"/>
            </w:pPr>
            <w:r>
              <w:t xml:space="preserve">KOLESÁR, Zdeno. </w:t>
            </w:r>
            <w:r w:rsidRPr="00364A9F">
              <w:rPr>
                <w:i/>
              </w:rPr>
              <w:t>Kapitoly z dějin designu</w:t>
            </w:r>
            <w:r>
              <w:t xml:space="preserve">. Vyd. 1. Praha : Vysoká škola uměleckoprůmyslová, 2004. </w:t>
            </w:r>
          </w:p>
          <w:p w:rsidR="00F84F54" w:rsidRDefault="00F84F54" w:rsidP="00A62144">
            <w:pPr>
              <w:jc w:val="both"/>
            </w:pPr>
            <w:r>
              <w:t xml:space="preserve">KOLESÁR, Zdeno. </w:t>
            </w:r>
            <w:r w:rsidRPr="00364A9F">
              <w:rPr>
                <w:i/>
              </w:rPr>
              <w:t>Kapitoly z dejín dizajnu</w:t>
            </w:r>
            <w:r>
              <w:t>. Bratislava, 2006.</w:t>
            </w:r>
          </w:p>
          <w:p w:rsidR="00F84F54" w:rsidRDefault="00F84F54" w:rsidP="00A62144">
            <w:pPr>
              <w:jc w:val="both"/>
            </w:pPr>
            <w:r>
              <w:t xml:space="preserve">KOLESÁR, Zdeno </w:t>
            </w:r>
            <w:r w:rsidRPr="00364A9F">
              <w:rPr>
                <w:i/>
              </w:rPr>
              <w:t>Kapitoly z dejín grafického dizajnu</w:t>
            </w:r>
            <w:r>
              <w:t>. Bratislava, 2006.</w:t>
            </w:r>
          </w:p>
          <w:p w:rsidR="00F84F54" w:rsidRDefault="00F84F54" w:rsidP="00A62144">
            <w:pPr>
              <w:jc w:val="both"/>
            </w:pPr>
            <w:r>
              <w:t xml:space="preserve">PETRÁNSKY, Ĺubomír. </w:t>
            </w:r>
            <w:r w:rsidRPr="00364A9F">
              <w:rPr>
                <w:i/>
              </w:rPr>
              <w:t>Teória a metodika designu</w:t>
            </w:r>
            <w:r>
              <w:t>. Zvolen : TU, 1994.</w:t>
            </w:r>
          </w:p>
          <w:p w:rsidR="00F84F54" w:rsidRDefault="00F84F54" w:rsidP="00A62144">
            <w:pPr>
              <w:jc w:val="both"/>
            </w:pPr>
            <w:r>
              <w:t xml:space="preserve">SPARKE, Penny. </w:t>
            </w:r>
            <w:r w:rsidRPr="00364A9F">
              <w:rPr>
                <w:rStyle w:val="sourcedocument"/>
                <w:i/>
              </w:rPr>
              <w:t>Století designu: průkopníci designu 20. století</w:t>
            </w:r>
            <w:r>
              <w:rPr>
                <w:rStyle w:val="sourcedocument"/>
              </w:rPr>
              <w:t>.</w:t>
            </w:r>
            <w:r>
              <w:t xml:space="preserve"> 1. čes. vyd. Praha: Slovart, 1999. 272 s.</w:t>
            </w:r>
          </w:p>
          <w:p w:rsidR="00F84F54" w:rsidRDefault="00F84F54" w:rsidP="00A62144">
            <w:pPr>
              <w:jc w:val="both"/>
            </w:pPr>
            <w:r>
              <w:t xml:space="preserve">DUSONG, Jean-Duc. </w:t>
            </w:r>
            <w:r w:rsidRPr="00364A9F">
              <w:rPr>
                <w:i/>
              </w:rPr>
              <w:t>Typografie od olova k počítačům</w:t>
            </w:r>
            <w:r>
              <w:t xml:space="preserve">. 1. vyd. Praha : Svojtka a Vašut, 1997. </w:t>
            </w:r>
          </w:p>
          <w:p w:rsidR="00F84F54" w:rsidRDefault="00F84F54" w:rsidP="00A62144">
            <w:pPr>
              <w:jc w:val="both"/>
            </w:pPr>
            <w:r>
              <w:t xml:space="preserve">FAIRS, Marcus. </w:t>
            </w:r>
            <w:r w:rsidRPr="00364A9F">
              <w:rPr>
                <w:i/>
              </w:rPr>
              <w:t>Design 21. století : nové ikony designu : od masového trhu k avantgardě</w:t>
            </w:r>
            <w:r>
              <w:t>. V Praze : Slovart, 2007.</w:t>
            </w:r>
          </w:p>
          <w:p w:rsidR="00F84F54" w:rsidRDefault="00F84F54" w:rsidP="00A62144">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124968" w:rsidRDefault="00124968" w:rsidP="00A62144">
            <w:pPr>
              <w:jc w:val="both"/>
            </w:pPr>
          </w:p>
          <w:p w:rsidR="00124968" w:rsidRPr="00124968" w:rsidRDefault="00124968" w:rsidP="00A62144">
            <w:pPr>
              <w:jc w:val="both"/>
              <w:rPr>
                <w:b/>
              </w:rPr>
            </w:pPr>
            <w:r w:rsidRPr="00124968">
              <w:rPr>
                <w:b/>
              </w:rPr>
              <w:t>Doporučená:</w:t>
            </w:r>
          </w:p>
          <w:p w:rsidR="00124968" w:rsidRDefault="00124968" w:rsidP="00124968">
            <w:pPr>
              <w:jc w:val="both"/>
            </w:pPr>
            <w:r>
              <w:t xml:space="preserve">CROSS, Nigel. </w:t>
            </w:r>
            <w:r w:rsidRPr="00364A9F">
              <w:rPr>
                <w:i/>
              </w:rPr>
              <w:t>Developments in Design Methodology</w:t>
            </w:r>
            <w:r>
              <w:t>. London, 1984.</w:t>
            </w:r>
          </w:p>
          <w:p w:rsidR="00F84F54" w:rsidRDefault="00F84F54" w:rsidP="00A62144">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124968" w:rsidRDefault="00124968" w:rsidP="00124968">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F84F54" w:rsidRDefault="00F84F54" w:rsidP="00A62144">
            <w:pPr>
              <w:jc w:val="both"/>
            </w:pPr>
            <w:r>
              <w:t xml:space="preserve">PELCL, Jiří. </w:t>
            </w:r>
            <w:r w:rsidRPr="00FB71D7">
              <w:rPr>
                <w:i/>
              </w:rPr>
              <w:t>Design: od myšlenky k realizaci = from idea to realization.</w:t>
            </w:r>
            <w:r>
              <w:t xml:space="preserve"> V Praze: Vysoká škola uměleckoprůmyslová v Praze, c2012. 255 s.</w:t>
            </w:r>
          </w:p>
          <w:p w:rsidR="00F84F54" w:rsidRDefault="00F84F54" w:rsidP="00A62144">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F84F54" w:rsidRDefault="00F84F54" w:rsidP="00A62144">
            <w:pPr>
              <w:jc w:val="both"/>
            </w:pPr>
            <w:r>
              <w:rPr>
                <w:caps/>
              </w:rPr>
              <w:t>Rinker</w:t>
            </w:r>
            <w:r>
              <w:t xml:space="preserve">, Dagmar, ed., </w:t>
            </w:r>
            <w:r>
              <w:rPr>
                <w:caps/>
              </w:rPr>
              <w:t>Quijano</w:t>
            </w:r>
            <w:r>
              <w:t xml:space="preserve">, Marcela, ed. a </w:t>
            </w:r>
            <w:r>
              <w:rPr>
                <w:caps/>
              </w:rPr>
              <w:t>Reinhardt</w:t>
            </w:r>
            <w:r>
              <w:t xml:space="preserve">, Brigitte, ed. </w:t>
            </w:r>
            <w:r>
              <w:rPr>
                <w:i/>
                <w:iCs/>
              </w:rPr>
              <w:t>Ulmer Modelle - Modelle nach Ulm: Hochschule für Gestaltung Ulm 1953-1968</w:t>
            </w:r>
            <w:r>
              <w:t>. Ostfildern-Ruit: Hatje Cantz, [2003], 207 stran.</w:t>
            </w:r>
          </w:p>
          <w:p w:rsidR="00F84F54" w:rsidRDefault="00F84F54" w:rsidP="00A62144">
            <w:pPr>
              <w:jc w:val="both"/>
            </w:pPr>
          </w:p>
        </w:tc>
      </w:tr>
    </w:tbl>
    <w:p w:rsidR="00F84F54" w:rsidRDefault="00F84F54" w:rsidP="00B0295E"/>
    <w:p w:rsidR="00CB0F26" w:rsidRDefault="00CB0F26" w:rsidP="00B0295E"/>
    <w:p w:rsidR="00C561C3" w:rsidRDefault="00C561C3" w:rsidP="00B0295E"/>
    <w:p w:rsidR="00C561C3" w:rsidRDefault="00C561C3" w:rsidP="00B0295E"/>
    <w:p w:rsidR="00CB0F26" w:rsidRDefault="00CB0F26"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9222A" w:rsidTr="00A62144">
        <w:tc>
          <w:tcPr>
            <w:tcW w:w="9855" w:type="dxa"/>
            <w:gridSpan w:val="8"/>
            <w:tcBorders>
              <w:bottom w:val="double" w:sz="4" w:space="0" w:color="auto"/>
            </w:tcBorders>
            <w:shd w:val="clear" w:color="auto" w:fill="BDD6EE"/>
          </w:tcPr>
          <w:p w:rsidR="0029222A" w:rsidRDefault="0029222A" w:rsidP="00A62144">
            <w:pPr>
              <w:jc w:val="both"/>
              <w:rPr>
                <w:b/>
                <w:sz w:val="28"/>
              </w:rPr>
            </w:pPr>
            <w:r>
              <w:lastRenderedPageBreak/>
              <w:br w:type="page"/>
            </w:r>
            <w:r>
              <w:rPr>
                <w:b/>
                <w:sz w:val="28"/>
              </w:rPr>
              <w:t>B-III – Charakteristika studijního předmětu</w:t>
            </w:r>
          </w:p>
        </w:tc>
      </w:tr>
      <w:tr w:rsidR="0029222A" w:rsidTr="00A62144">
        <w:trPr>
          <w:trHeight w:val="20"/>
        </w:trPr>
        <w:tc>
          <w:tcPr>
            <w:tcW w:w="3086" w:type="dxa"/>
            <w:tcBorders>
              <w:top w:val="double" w:sz="4" w:space="0" w:color="auto"/>
            </w:tcBorders>
            <w:shd w:val="clear" w:color="auto" w:fill="F7CAAC"/>
          </w:tcPr>
          <w:p w:rsidR="0029222A" w:rsidRDefault="0029222A" w:rsidP="00A62144">
            <w:pPr>
              <w:jc w:val="both"/>
              <w:rPr>
                <w:b/>
              </w:rPr>
            </w:pPr>
            <w:r>
              <w:rPr>
                <w:b/>
              </w:rPr>
              <w:t>Název studijního předmětu</w:t>
            </w:r>
          </w:p>
        </w:tc>
        <w:tc>
          <w:tcPr>
            <w:tcW w:w="6769" w:type="dxa"/>
            <w:gridSpan w:val="7"/>
            <w:tcBorders>
              <w:top w:val="double" w:sz="4" w:space="0" w:color="auto"/>
            </w:tcBorders>
          </w:tcPr>
          <w:p w:rsidR="0029222A" w:rsidRPr="00085AF0" w:rsidRDefault="0029222A" w:rsidP="00A62144">
            <w:pPr>
              <w:jc w:val="both"/>
              <w:rPr>
                <w:color w:val="44546A" w:themeColor="text2"/>
              </w:rPr>
            </w:pPr>
            <w:r w:rsidRPr="00085AF0">
              <w:t>Efektivní komunikace</w:t>
            </w:r>
          </w:p>
        </w:tc>
      </w:tr>
      <w:tr w:rsidR="0029222A" w:rsidTr="00A62144">
        <w:trPr>
          <w:trHeight w:val="20"/>
        </w:trPr>
        <w:tc>
          <w:tcPr>
            <w:tcW w:w="3086" w:type="dxa"/>
            <w:shd w:val="clear" w:color="auto" w:fill="F7CAAC"/>
          </w:tcPr>
          <w:p w:rsidR="0029222A" w:rsidRDefault="0029222A" w:rsidP="00A62144">
            <w:pPr>
              <w:rPr>
                <w:b/>
              </w:rPr>
            </w:pPr>
            <w:r>
              <w:rPr>
                <w:b/>
              </w:rPr>
              <w:t>Typ předmětu</w:t>
            </w:r>
          </w:p>
        </w:tc>
        <w:tc>
          <w:tcPr>
            <w:tcW w:w="3406" w:type="dxa"/>
            <w:gridSpan w:val="4"/>
          </w:tcPr>
          <w:p w:rsidR="0029222A" w:rsidRDefault="0029222A" w:rsidP="00A62144">
            <w:pPr>
              <w:jc w:val="both"/>
            </w:pPr>
            <w:r>
              <w:t>povinně volitelný</w:t>
            </w:r>
          </w:p>
        </w:tc>
        <w:tc>
          <w:tcPr>
            <w:tcW w:w="2695" w:type="dxa"/>
            <w:gridSpan w:val="2"/>
            <w:shd w:val="clear" w:color="auto" w:fill="F7CAAC"/>
          </w:tcPr>
          <w:p w:rsidR="0029222A" w:rsidRDefault="0029222A" w:rsidP="00A62144">
            <w:pPr>
              <w:jc w:val="both"/>
            </w:pPr>
            <w:r>
              <w:rPr>
                <w:b/>
              </w:rPr>
              <w:t>doporučený ročník/semestr</w:t>
            </w:r>
          </w:p>
        </w:tc>
        <w:tc>
          <w:tcPr>
            <w:tcW w:w="668" w:type="dxa"/>
          </w:tcPr>
          <w:p w:rsidR="0029222A" w:rsidRPr="004C57F7" w:rsidRDefault="0029222A" w:rsidP="00A62144">
            <w:pPr>
              <w:jc w:val="both"/>
            </w:pPr>
            <w:r w:rsidRPr="004C57F7">
              <w:t>1/LS</w:t>
            </w:r>
          </w:p>
        </w:tc>
      </w:tr>
      <w:tr w:rsidR="0029222A" w:rsidTr="00A62144">
        <w:trPr>
          <w:trHeight w:val="20"/>
        </w:trPr>
        <w:tc>
          <w:tcPr>
            <w:tcW w:w="3086" w:type="dxa"/>
            <w:shd w:val="clear" w:color="auto" w:fill="F7CAAC"/>
          </w:tcPr>
          <w:p w:rsidR="0029222A" w:rsidRDefault="0029222A" w:rsidP="00A62144">
            <w:pPr>
              <w:jc w:val="both"/>
              <w:rPr>
                <w:b/>
              </w:rPr>
            </w:pPr>
            <w:r>
              <w:rPr>
                <w:b/>
              </w:rPr>
              <w:t>Rozsah studijního předmětu</w:t>
            </w:r>
          </w:p>
        </w:tc>
        <w:tc>
          <w:tcPr>
            <w:tcW w:w="1701" w:type="dxa"/>
            <w:gridSpan w:val="2"/>
          </w:tcPr>
          <w:p w:rsidR="0029222A" w:rsidRPr="00085AF0" w:rsidRDefault="0029222A" w:rsidP="00A62144">
            <w:pPr>
              <w:jc w:val="both"/>
            </w:pPr>
            <w:r>
              <w:rPr>
                <w:rFonts w:eastAsia="Calibri"/>
              </w:rPr>
              <w:t>13s</w:t>
            </w:r>
          </w:p>
        </w:tc>
        <w:tc>
          <w:tcPr>
            <w:tcW w:w="889" w:type="dxa"/>
            <w:shd w:val="clear" w:color="auto" w:fill="F7CAAC"/>
          </w:tcPr>
          <w:p w:rsidR="0029222A" w:rsidRDefault="0029222A" w:rsidP="00A62144">
            <w:pPr>
              <w:jc w:val="both"/>
              <w:rPr>
                <w:b/>
              </w:rPr>
            </w:pPr>
            <w:r>
              <w:rPr>
                <w:b/>
              </w:rPr>
              <w:t xml:space="preserve">hod. </w:t>
            </w:r>
          </w:p>
        </w:tc>
        <w:tc>
          <w:tcPr>
            <w:tcW w:w="816" w:type="dxa"/>
          </w:tcPr>
          <w:p w:rsidR="0029222A" w:rsidRPr="00085AF0" w:rsidRDefault="0029222A" w:rsidP="00A62144">
            <w:pPr>
              <w:jc w:val="both"/>
            </w:pPr>
            <w:r>
              <w:t>13</w:t>
            </w:r>
          </w:p>
        </w:tc>
        <w:tc>
          <w:tcPr>
            <w:tcW w:w="2156" w:type="dxa"/>
            <w:shd w:val="clear" w:color="auto" w:fill="F7CAAC"/>
          </w:tcPr>
          <w:p w:rsidR="0029222A" w:rsidRPr="00085AF0" w:rsidRDefault="0029222A" w:rsidP="00A62144">
            <w:pPr>
              <w:jc w:val="both"/>
              <w:rPr>
                <w:b/>
              </w:rPr>
            </w:pPr>
            <w:r w:rsidRPr="00085AF0">
              <w:rPr>
                <w:b/>
              </w:rPr>
              <w:t>kreditů</w:t>
            </w:r>
          </w:p>
        </w:tc>
        <w:tc>
          <w:tcPr>
            <w:tcW w:w="1207" w:type="dxa"/>
            <w:gridSpan w:val="2"/>
          </w:tcPr>
          <w:p w:rsidR="0029222A" w:rsidRPr="00085AF0" w:rsidRDefault="0029222A" w:rsidP="00A62144">
            <w:pPr>
              <w:jc w:val="both"/>
            </w:pPr>
            <w:r w:rsidRPr="00085AF0">
              <w:t>2</w:t>
            </w:r>
          </w:p>
        </w:tc>
      </w:tr>
      <w:tr w:rsidR="0029222A" w:rsidTr="00A62144">
        <w:tc>
          <w:tcPr>
            <w:tcW w:w="3086" w:type="dxa"/>
            <w:shd w:val="clear" w:color="auto" w:fill="F7CAAC"/>
          </w:tcPr>
          <w:p w:rsidR="0029222A" w:rsidRDefault="0029222A" w:rsidP="00A62144">
            <w:pPr>
              <w:rPr>
                <w:b/>
                <w:sz w:val="22"/>
              </w:rPr>
            </w:pPr>
            <w:r>
              <w:rPr>
                <w:b/>
              </w:rPr>
              <w:t>Prerekvizity, korekvizity, ekvivalence</w:t>
            </w:r>
          </w:p>
        </w:tc>
        <w:tc>
          <w:tcPr>
            <w:tcW w:w="6769" w:type="dxa"/>
            <w:gridSpan w:val="7"/>
          </w:tcPr>
          <w:p w:rsidR="0029222A" w:rsidRPr="006906D6" w:rsidRDefault="0029222A" w:rsidP="00A62144">
            <w:pPr>
              <w:jc w:val="both"/>
              <w:rPr>
                <w:sz w:val="16"/>
                <w:szCs w:val="16"/>
              </w:rPr>
            </w:pPr>
          </w:p>
        </w:tc>
      </w:tr>
      <w:tr w:rsidR="0029222A" w:rsidTr="00A62144">
        <w:tc>
          <w:tcPr>
            <w:tcW w:w="3086" w:type="dxa"/>
            <w:shd w:val="clear" w:color="auto" w:fill="F7CAAC"/>
          </w:tcPr>
          <w:p w:rsidR="0029222A" w:rsidRDefault="0029222A" w:rsidP="00A62144">
            <w:pPr>
              <w:rPr>
                <w:b/>
              </w:rPr>
            </w:pPr>
            <w:r>
              <w:rPr>
                <w:b/>
              </w:rPr>
              <w:t>Způsob ověření studijních výsledků</w:t>
            </w:r>
          </w:p>
        </w:tc>
        <w:tc>
          <w:tcPr>
            <w:tcW w:w="3406" w:type="dxa"/>
            <w:gridSpan w:val="4"/>
          </w:tcPr>
          <w:p w:rsidR="0029222A" w:rsidRPr="00085AF0" w:rsidRDefault="0029222A" w:rsidP="00A62144">
            <w:pPr>
              <w:jc w:val="both"/>
            </w:pPr>
            <w:r w:rsidRPr="00085AF0">
              <w:rPr>
                <w:rFonts w:eastAsia="Calibri"/>
              </w:rPr>
              <w:t xml:space="preserve">klasifikovaný zápočet </w:t>
            </w:r>
          </w:p>
        </w:tc>
        <w:tc>
          <w:tcPr>
            <w:tcW w:w="2156" w:type="dxa"/>
            <w:shd w:val="clear" w:color="auto" w:fill="F7CAAC"/>
          </w:tcPr>
          <w:p w:rsidR="0029222A" w:rsidRDefault="0029222A" w:rsidP="00A62144">
            <w:pPr>
              <w:jc w:val="both"/>
              <w:rPr>
                <w:b/>
              </w:rPr>
            </w:pPr>
            <w:r>
              <w:rPr>
                <w:b/>
              </w:rPr>
              <w:t>Forma výuky</w:t>
            </w:r>
          </w:p>
        </w:tc>
        <w:tc>
          <w:tcPr>
            <w:tcW w:w="1207" w:type="dxa"/>
            <w:gridSpan w:val="2"/>
          </w:tcPr>
          <w:p w:rsidR="0029222A" w:rsidRPr="00085AF0" w:rsidRDefault="0029222A" w:rsidP="00A62144">
            <w:pPr>
              <w:jc w:val="both"/>
            </w:pPr>
            <w:r w:rsidRPr="00085AF0">
              <w:rPr>
                <w:rFonts w:eastAsia="Calibri"/>
              </w:rPr>
              <w:t>seminář</w:t>
            </w:r>
          </w:p>
        </w:tc>
      </w:tr>
      <w:tr w:rsidR="0029222A" w:rsidTr="00A62144">
        <w:tc>
          <w:tcPr>
            <w:tcW w:w="3086" w:type="dxa"/>
            <w:shd w:val="clear" w:color="auto" w:fill="F7CAAC"/>
          </w:tcPr>
          <w:p w:rsidR="0029222A" w:rsidRDefault="0029222A" w:rsidP="00A62144">
            <w:pPr>
              <w:rPr>
                <w:b/>
              </w:rPr>
            </w:pPr>
            <w:r>
              <w:rPr>
                <w:b/>
              </w:rPr>
              <w:t>Forma způsobu ověření studijních výsledků a další požadavky na studenta</w:t>
            </w:r>
          </w:p>
        </w:tc>
        <w:tc>
          <w:tcPr>
            <w:tcW w:w="6769" w:type="dxa"/>
            <w:gridSpan w:val="7"/>
            <w:tcBorders>
              <w:bottom w:val="nil"/>
            </w:tcBorders>
          </w:tcPr>
          <w:p w:rsidR="0029222A" w:rsidRPr="008D0458" w:rsidRDefault="0029222A" w:rsidP="00A62144">
            <w:pPr>
              <w:jc w:val="both"/>
              <w:rPr>
                <w:color w:val="44546A" w:themeColor="text2"/>
                <w:sz w:val="16"/>
                <w:szCs w:val="16"/>
              </w:rPr>
            </w:pPr>
            <w:r>
              <w:rPr>
                <w:rFonts w:eastAsia="Calibri"/>
              </w:rPr>
              <w:t xml:space="preserve">Pro zakončení předmětu je nutné odevzdat semestrální úkol, který se týká obsahu studijního předmětu, je nutná aktivní účast ve výuce a zapojení do řešení dílčích úkolů a diskuse nad jednotlivými tématy. </w:t>
            </w:r>
          </w:p>
        </w:tc>
      </w:tr>
      <w:tr w:rsidR="0029222A" w:rsidTr="00DF2622">
        <w:trPr>
          <w:trHeight w:val="264"/>
        </w:trPr>
        <w:tc>
          <w:tcPr>
            <w:tcW w:w="9855" w:type="dxa"/>
            <w:gridSpan w:val="8"/>
            <w:tcBorders>
              <w:top w:val="nil"/>
            </w:tcBorders>
          </w:tcPr>
          <w:p w:rsidR="0029222A" w:rsidRDefault="0029222A" w:rsidP="00A62144">
            <w:pPr>
              <w:jc w:val="both"/>
            </w:pPr>
          </w:p>
        </w:tc>
      </w:tr>
      <w:tr w:rsidR="0029222A" w:rsidTr="00A62144">
        <w:trPr>
          <w:trHeight w:val="197"/>
        </w:trPr>
        <w:tc>
          <w:tcPr>
            <w:tcW w:w="3086" w:type="dxa"/>
            <w:tcBorders>
              <w:top w:val="nil"/>
            </w:tcBorders>
            <w:shd w:val="clear" w:color="auto" w:fill="F7CAAC"/>
          </w:tcPr>
          <w:p w:rsidR="0029222A" w:rsidRDefault="0029222A" w:rsidP="00A62144">
            <w:pPr>
              <w:jc w:val="both"/>
              <w:rPr>
                <w:b/>
              </w:rPr>
            </w:pPr>
            <w:r>
              <w:rPr>
                <w:b/>
              </w:rPr>
              <w:t>Garant předmětu</w:t>
            </w:r>
          </w:p>
        </w:tc>
        <w:tc>
          <w:tcPr>
            <w:tcW w:w="6769" w:type="dxa"/>
            <w:gridSpan w:val="7"/>
            <w:tcBorders>
              <w:top w:val="nil"/>
            </w:tcBorders>
          </w:tcPr>
          <w:p w:rsidR="0029222A" w:rsidRPr="00085AF0" w:rsidRDefault="0029222A" w:rsidP="00A62144">
            <w:pPr>
              <w:jc w:val="both"/>
            </w:pPr>
            <w:r w:rsidRPr="00085AF0">
              <w:t>doc. Mgr. Ing. Olga Jurášková, Ph.D.</w:t>
            </w:r>
          </w:p>
        </w:tc>
      </w:tr>
      <w:tr w:rsidR="0029222A" w:rsidRPr="008D0458" w:rsidTr="00A62144">
        <w:trPr>
          <w:trHeight w:val="243"/>
        </w:trPr>
        <w:tc>
          <w:tcPr>
            <w:tcW w:w="3086" w:type="dxa"/>
            <w:tcBorders>
              <w:top w:val="nil"/>
            </w:tcBorders>
            <w:shd w:val="clear" w:color="auto" w:fill="F7CAAC"/>
          </w:tcPr>
          <w:p w:rsidR="0029222A" w:rsidRDefault="0029222A" w:rsidP="00A62144">
            <w:pPr>
              <w:rPr>
                <w:b/>
              </w:rPr>
            </w:pPr>
            <w:r>
              <w:rPr>
                <w:b/>
              </w:rPr>
              <w:t>Zapojení garanta do výuky předmětu</w:t>
            </w:r>
          </w:p>
        </w:tc>
        <w:tc>
          <w:tcPr>
            <w:tcW w:w="6769" w:type="dxa"/>
            <w:gridSpan w:val="7"/>
            <w:tcBorders>
              <w:top w:val="nil"/>
            </w:tcBorders>
          </w:tcPr>
          <w:p w:rsidR="0029222A" w:rsidRPr="00085AF0" w:rsidRDefault="0029222A" w:rsidP="00A62144">
            <w:pPr>
              <w:jc w:val="both"/>
            </w:pPr>
            <w:r w:rsidRPr="00085AF0">
              <w:t>100%</w:t>
            </w:r>
          </w:p>
        </w:tc>
      </w:tr>
      <w:tr w:rsidR="0029222A" w:rsidTr="00A62144">
        <w:tc>
          <w:tcPr>
            <w:tcW w:w="3086" w:type="dxa"/>
            <w:shd w:val="clear" w:color="auto" w:fill="F7CAAC"/>
          </w:tcPr>
          <w:p w:rsidR="0029222A" w:rsidRDefault="0029222A" w:rsidP="00A62144">
            <w:pPr>
              <w:jc w:val="both"/>
              <w:rPr>
                <w:b/>
              </w:rPr>
            </w:pPr>
            <w:r>
              <w:rPr>
                <w:b/>
              </w:rPr>
              <w:t>Vyučující</w:t>
            </w:r>
          </w:p>
        </w:tc>
        <w:tc>
          <w:tcPr>
            <w:tcW w:w="6769" w:type="dxa"/>
            <w:gridSpan w:val="7"/>
            <w:tcBorders>
              <w:bottom w:val="nil"/>
            </w:tcBorders>
          </w:tcPr>
          <w:p w:rsidR="0029222A" w:rsidRPr="00085AF0" w:rsidRDefault="0029222A" w:rsidP="00A62144">
            <w:pPr>
              <w:jc w:val="both"/>
            </w:pPr>
            <w:r w:rsidRPr="00085AF0">
              <w:t>doc. Mgr. Ing. Olga Jurášková, Ph.D.</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Tr="00A62144">
        <w:tc>
          <w:tcPr>
            <w:tcW w:w="3086" w:type="dxa"/>
            <w:shd w:val="clear" w:color="auto" w:fill="F7CAAC"/>
          </w:tcPr>
          <w:p w:rsidR="0029222A" w:rsidRDefault="0029222A" w:rsidP="00A62144">
            <w:pPr>
              <w:jc w:val="both"/>
              <w:rPr>
                <w:b/>
              </w:rPr>
            </w:pPr>
            <w:r>
              <w:rPr>
                <w:b/>
              </w:rPr>
              <w:t>Stručná anotace předmětu</w:t>
            </w:r>
          </w:p>
        </w:tc>
        <w:tc>
          <w:tcPr>
            <w:tcW w:w="6769" w:type="dxa"/>
            <w:gridSpan w:val="7"/>
            <w:tcBorders>
              <w:bottom w:val="nil"/>
            </w:tcBorders>
          </w:tcPr>
          <w:p w:rsidR="0029222A" w:rsidRPr="004A008E" w:rsidRDefault="0029222A" w:rsidP="00A62144">
            <w:pPr>
              <w:jc w:val="both"/>
            </w:pPr>
            <w:r w:rsidRPr="004A008E">
              <w:t xml:space="preserve"> </w:t>
            </w:r>
          </w:p>
        </w:tc>
      </w:tr>
      <w:tr w:rsidR="0029222A" w:rsidTr="00A62144">
        <w:trPr>
          <w:trHeight w:val="3938"/>
        </w:trPr>
        <w:tc>
          <w:tcPr>
            <w:tcW w:w="9855" w:type="dxa"/>
            <w:gridSpan w:val="8"/>
            <w:tcBorders>
              <w:top w:val="nil"/>
              <w:bottom w:val="single" w:sz="12" w:space="0" w:color="auto"/>
            </w:tcBorders>
          </w:tcPr>
          <w:p w:rsidR="0029222A" w:rsidRDefault="0029222A" w:rsidP="00A62144">
            <w:pPr>
              <w:jc w:val="both"/>
            </w:pPr>
          </w:p>
          <w:p w:rsidR="0029222A" w:rsidRPr="00CB0F26" w:rsidRDefault="0029222A" w:rsidP="00A62144">
            <w:pPr>
              <w:jc w:val="both"/>
            </w:pPr>
            <w:r w:rsidRPr="004A008E">
              <w:t>Výuka předmětu probíhá interaktivní formou, kdy jednotlivá témata jsou procvičována fo</w:t>
            </w:r>
            <w:r>
              <w:t xml:space="preserve">rmou </w:t>
            </w:r>
            <w:r w:rsidRPr="004A008E">
              <w:t>zadaných úkolů v rámci seminářů. Studenti jsou do výuky zapojeni také prezentací vlastních řešení zadaných případových studií, prezentací vlastních názorů na jednotlivá témata</w:t>
            </w:r>
            <w:r>
              <w:t xml:space="preserve">. </w:t>
            </w:r>
            <w:r w:rsidRPr="004A008E">
              <w:t xml:space="preserve">V rámci předmětu jsou organizovány odborné workshopy se specialisty z praxe, kteří přinášejí studentům informace o trendech a vývoji </w:t>
            </w:r>
            <w:r>
              <w:t>efektivní komunikace a</w:t>
            </w:r>
            <w:r w:rsidRPr="004A008E">
              <w:t xml:space="preserve"> ukazují aplikaci teoretických poznatků v praxi. Studenti se naučí </w:t>
            </w:r>
            <w:r>
              <w:t>základy efektivní komunikace, základní nástroje efektivní komunikace a je</w:t>
            </w:r>
            <w:r w:rsidRPr="004A008E">
              <w:t>jich využití v </w:t>
            </w:r>
            <w:r w:rsidRPr="00CB0F26">
              <w:t xml:space="preserve">integrované marketingové komunikaci, pochopí principy budování značky jak v případě instituce/organizace, tak v případě osobní značky. </w:t>
            </w:r>
          </w:p>
          <w:p w:rsidR="0029222A" w:rsidRPr="00CB0F26" w:rsidRDefault="0029222A" w:rsidP="00A62144">
            <w:pPr>
              <w:jc w:val="both"/>
            </w:pPr>
          </w:p>
          <w:p w:rsidR="0029222A" w:rsidRPr="00CB0F26" w:rsidRDefault="0029222A" w:rsidP="00A62144">
            <w:pPr>
              <w:jc w:val="both"/>
            </w:pPr>
            <w:r w:rsidRPr="00CB0F26">
              <w:t>Obsah předmětu:</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úvod do problematiky</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historie komunikace</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formy komunikace</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nástroje komunikace</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přímá komunikace a její specifika</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osobní prodej a jeho specifika</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public relations a jeho specifika</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sociální média</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budování značky</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image značky</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komunikace se specifickými cílovými skupinami</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měření efektivity komunikace</w:t>
            </w:r>
          </w:p>
          <w:p w:rsidR="0029222A" w:rsidRPr="00CB0F26" w:rsidRDefault="0029222A" w:rsidP="00700C85">
            <w:pPr>
              <w:pStyle w:val="Odstavecseseznamem"/>
              <w:widowControl/>
              <w:numPr>
                <w:ilvl w:val="0"/>
                <w:numId w:val="7"/>
              </w:numPr>
              <w:autoSpaceDE/>
              <w:autoSpaceDN/>
              <w:adjustRightInd/>
              <w:jc w:val="both"/>
              <w:rPr>
                <w:rFonts w:ascii="Times New Roman" w:hAnsi="Times New Roman" w:cs="Times New Roman"/>
              </w:rPr>
            </w:pPr>
            <w:r w:rsidRPr="00CB0F26">
              <w:rPr>
                <w:rFonts w:ascii="Times New Roman" w:hAnsi="Times New Roman" w:cs="Times New Roman"/>
              </w:rPr>
              <w:t xml:space="preserve">zpětná vazba k předmětu </w:t>
            </w:r>
          </w:p>
          <w:p w:rsidR="0029222A" w:rsidRDefault="0029222A" w:rsidP="00A62144">
            <w:pPr>
              <w:pStyle w:val="Odstavecseseznamem"/>
              <w:jc w:val="both"/>
            </w:pPr>
            <w:r w:rsidRPr="004A008E">
              <w:t xml:space="preserve">  </w:t>
            </w:r>
          </w:p>
        </w:tc>
      </w:tr>
      <w:tr w:rsidR="0029222A" w:rsidTr="00A62144">
        <w:trPr>
          <w:trHeight w:val="265"/>
        </w:trPr>
        <w:tc>
          <w:tcPr>
            <w:tcW w:w="3653" w:type="dxa"/>
            <w:gridSpan w:val="2"/>
            <w:tcBorders>
              <w:top w:val="nil"/>
            </w:tcBorders>
            <w:shd w:val="clear" w:color="auto" w:fill="F7CAAC"/>
          </w:tcPr>
          <w:p w:rsidR="0029222A" w:rsidRDefault="0029222A" w:rsidP="00A62144">
            <w:pPr>
              <w:jc w:val="both"/>
            </w:pPr>
            <w:r>
              <w:rPr>
                <w:b/>
              </w:rPr>
              <w:t>Studijní literatura a studijní pomůcky</w:t>
            </w:r>
          </w:p>
        </w:tc>
        <w:tc>
          <w:tcPr>
            <w:tcW w:w="6202" w:type="dxa"/>
            <w:gridSpan w:val="6"/>
            <w:tcBorders>
              <w:top w:val="nil"/>
              <w:bottom w:val="nil"/>
            </w:tcBorders>
          </w:tcPr>
          <w:p w:rsidR="0029222A" w:rsidRPr="00E21ADF" w:rsidRDefault="0029222A" w:rsidP="00A62144">
            <w:pPr>
              <w:jc w:val="both"/>
            </w:pPr>
          </w:p>
        </w:tc>
      </w:tr>
      <w:tr w:rsidR="0029222A" w:rsidTr="00514085">
        <w:trPr>
          <w:trHeight w:val="425"/>
        </w:trPr>
        <w:tc>
          <w:tcPr>
            <w:tcW w:w="9855" w:type="dxa"/>
            <w:gridSpan w:val="8"/>
            <w:tcBorders>
              <w:top w:val="nil"/>
            </w:tcBorders>
          </w:tcPr>
          <w:p w:rsidR="000F0096" w:rsidRDefault="000F0096" w:rsidP="00A62144">
            <w:pPr>
              <w:pStyle w:val="Textpoznpodarou"/>
              <w:rPr>
                <w:b/>
                <w:lang w:val="cs-CZ"/>
              </w:rPr>
            </w:pPr>
          </w:p>
          <w:p w:rsidR="002D1855" w:rsidRPr="002D1855" w:rsidRDefault="002D1855" w:rsidP="00A62144">
            <w:pPr>
              <w:pStyle w:val="Textpoznpodarou"/>
              <w:rPr>
                <w:b/>
                <w:lang w:val="cs-CZ"/>
              </w:rPr>
            </w:pPr>
            <w:r w:rsidRPr="002D1855">
              <w:rPr>
                <w:b/>
                <w:lang w:val="cs-CZ"/>
              </w:rPr>
              <w:t xml:space="preserve">Povinná: </w:t>
            </w:r>
          </w:p>
          <w:p w:rsidR="0029222A" w:rsidRDefault="0029222A" w:rsidP="00A62144">
            <w:pPr>
              <w:pStyle w:val="Textpoznpodarou"/>
              <w:rPr>
                <w:lang w:val="cs-CZ"/>
              </w:rPr>
            </w:pPr>
            <w:r>
              <w:rPr>
                <w:lang w:val="cs-CZ"/>
              </w:rPr>
              <w:t xml:space="preserve">Plessis, E., </w:t>
            </w:r>
            <w:r w:rsidRPr="006016F2">
              <w:rPr>
                <w:i/>
                <w:lang w:val="cs-CZ"/>
              </w:rPr>
              <w:t>Jak zákazník vnímá značku</w:t>
            </w:r>
            <w:r>
              <w:rPr>
                <w:lang w:val="cs-CZ"/>
              </w:rPr>
              <w:t>, Brno: Computer Press, 2011, ISBN: 978-80-251-3529-7</w:t>
            </w:r>
          </w:p>
          <w:p w:rsidR="0029222A" w:rsidRDefault="0029222A" w:rsidP="00A62144">
            <w:pPr>
              <w:pStyle w:val="Textpoznpodarou"/>
              <w:rPr>
                <w:lang w:val="cs-CZ"/>
              </w:rPr>
            </w:pPr>
            <w:r>
              <w:rPr>
                <w:lang w:val="cs-CZ"/>
              </w:rPr>
              <w:t xml:space="preserve">Borg, J., </w:t>
            </w:r>
            <w:r w:rsidRPr="006016F2">
              <w:rPr>
                <w:i/>
                <w:lang w:val="cs-CZ"/>
              </w:rPr>
              <w:t>Umění přesvědčivé komunikace</w:t>
            </w:r>
            <w:r>
              <w:rPr>
                <w:lang w:val="cs-CZ"/>
              </w:rPr>
              <w:t>, Praha: Grada Publishing, 2013, ISBN: 978-80-247-4821-4</w:t>
            </w:r>
          </w:p>
          <w:p w:rsidR="002D1855" w:rsidRPr="000F0096" w:rsidRDefault="0029222A" w:rsidP="00A62144">
            <w:pPr>
              <w:pStyle w:val="Textpoznpodarou"/>
              <w:rPr>
                <w:lang w:val="cs-CZ"/>
              </w:rPr>
            </w:pPr>
            <w:r w:rsidRPr="00E21ADF">
              <w:rPr>
                <w:lang w:val="cs-CZ"/>
              </w:rPr>
              <w:t xml:space="preserve">Vysekalová, J. a kol., </w:t>
            </w:r>
            <w:r w:rsidRPr="00E21ADF">
              <w:rPr>
                <w:i/>
                <w:lang w:val="cs-CZ"/>
              </w:rPr>
              <w:t>Emoce v marketingu</w:t>
            </w:r>
            <w:r w:rsidRPr="00E21ADF">
              <w:rPr>
                <w:lang w:val="cs-CZ"/>
              </w:rPr>
              <w:t>, Grada Publishing, Praha, 2014, ISBN 978-80-247-</w:t>
            </w:r>
            <w:r w:rsidR="000F0096">
              <w:rPr>
                <w:lang w:val="cs-CZ"/>
              </w:rPr>
              <w:t>4843-6</w:t>
            </w:r>
          </w:p>
          <w:p w:rsidR="00DF2622" w:rsidRDefault="00DF2622" w:rsidP="00A62144">
            <w:pPr>
              <w:pStyle w:val="Textpoznpodarou"/>
              <w:rPr>
                <w:b/>
                <w:lang w:val="cs-CZ"/>
              </w:rPr>
            </w:pPr>
          </w:p>
          <w:p w:rsidR="002D1855" w:rsidRPr="002D1855" w:rsidRDefault="002D1855" w:rsidP="00A62144">
            <w:pPr>
              <w:pStyle w:val="Textpoznpodarou"/>
              <w:rPr>
                <w:b/>
                <w:lang w:val="cs-CZ"/>
              </w:rPr>
            </w:pPr>
            <w:r w:rsidRPr="002D1855">
              <w:rPr>
                <w:b/>
                <w:lang w:val="cs-CZ"/>
              </w:rPr>
              <w:t>Doporučená:</w:t>
            </w:r>
          </w:p>
          <w:p w:rsidR="002D1855" w:rsidRDefault="002D1855" w:rsidP="002D1855">
            <w:pPr>
              <w:pStyle w:val="Textpoznpodarou"/>
              <w:rPr>
                <w:lang w:val="cs-CZ"/>
              </w:rPr>
            </w:pPr>
            <w:r w:rsidRPr="00E21ADF">
              <w:rPr>
                <w:lang w:val="cs-CZ"/>
              </w:rPr>
              <w:t xml:space="preserve">Jurášková, O. a kol., </w:t>
            </w:r>
            <w:r w:rsidRPr="00E21ADF">
              <w:rPr>
                <w:i/>
                <w:lang w:val="cs-CZ"/>
              </w:rPr>
              <w:t>Velký slovník marketingových komunikací</w:t>
            </w:r>
            <w:r w:rsidRPr="00E21ADF">
              <w:rPr>
                <w:lang w:val="cs-CZ"/>
              </w:rPr>
              <w:t xml:space="preserve">, Grada Publishing, Praha, 2012, </w:t>
            </w:r>
          </w:p>
          <w:p w:rsidR="002D1855" w:rsidRPr="00E21ADF" w:rsidRDefault="002D1855" w:rsidP="002D1855">
            <w:pPr>
              <w:pStyle w:val="Textpoznpodarou"/>
              <w:rPr>
                <w:lang w:val="cs-CZ"/>
              </w:rPr>
            </w:pPr>
            <w:r w:rsidRPr="00E21ADF">
              <w:rPr>
                <w:lang w:val="cs-CZ"/>
              </w:rPr>
              <w:t>ISBN 978-80-247-4354-7</w:t>
            </w:r>
          </w:p>
          <w:p w:rsidR="0029222A" w:rsidRPr="00E21ADF" w:rsidRDefault="0029222A" w:rsidP="00A62144">
            <w:pPr>
              <w:pStyle w:val="Textpoznpodarou"/>
              <w:rPr>
                <w:lang w:val="cs-CZ"/>
              </w:rPr>
            </w:pPr>
            <w:r w:rsidRPr="00E21ADF">
              <w:rPr>
                <w:lang w:val="cs-CZ"/>
              </w:rPr>
              <w:t xml:space="preserve">Scott, D., M., </w:t>
            </w:r>
            <w:r w:rsidRPr="00E21ADF">
              <w:rPr>
                <w:i/>
                <w:lang w:val="cs-CZ"/>
              </w:rPr>
              <w:t>Nová pravidla marketingu a PR</w:t>
            </w:r>
            <w:r w:rsidRPr="00E21ADF">
              <w:rPr>
                <w:lang w:val="cs-CZ"/>
              </w:rPr>
              <w:t>, Zoner Press, Brno, 2008, ISBN 978-80-86815-93-0</w:t>
            </w:r>
          </w:p>
          <w:p w:rsidR="0029222A" w:rsidRPr="00E21ADF" w:rsidRDefault="0029222A" w:rsidP="00A62144">
            <w:pPr>
              <w:pStyle w:val="Textpoznpodarou"/>
              <w:rPr>
                <w:lang w:val="cs-CZ"/>
              </w:rPr>
            </w:pPr>
            <w:r w:rsidRPr="00E21ADF">
              <w:t xml:space="preserve">Svoboda, </w:t>
            </w:r>
            <w:r w:rsidRPr="00E21ADF">
              <w:rPr>
                <w:lang w:val="cs-CZ"/>
              </w:rPr>
              <w:t xml:space="preserve">V., </w:t>
            </w:r>
            <w:r w:rsidRPr="00A0563E">
              <w:rPr>
                <w:i/>
              </w:rPr>
              <w:t>Public relations moderně a účinně</w:t>
            </w:r>
            <w:r w:rsidRPr="00E21ADF">
              <w:t>, Grada Publishing</w:t>
            </w:r>
            <w:r w:rsidRPr="00E21ADF">
              <w:rPr>
                <w:lang w:val="cs-CZ"/>
              </w:rPr>
              <w:t>, Praha, 2009, ISBN 978-80-247-2866-7</w:t>
            </w:r>
          </w:p>
          <w:p w:rsidR="002D1855" w:rsidRPr="00E21ADF" w:rsidRDefault="002D1855" w:rsidP="002D1855">
            <w:pPr>
              <w:pStyle w:val="Textpoznpodarou"/>
              <w:rPr>
                <w:lang w:val="cs-CZ"/>
              </w:rPr>
            </w:pPr>
            <w:r w:rsidRPr="00E21ADF">
              <w:rPr>
                <w:lang w:val="cs-CZ"/>
              </w:rPr>
              <w:t xml:space="preserve">Trampota, T., Vojtěchovská, M., </w:t>
            </w:r>
            <w:r w:rsidRPr="00E21ADF">
              <w:rPr>
                <w:i/>
                <w:lang w:val="cs-CZ"/>
              </w:rPr>
              <w:t>Metody výzkumu médií</w:t>
            </w:r>
            <w:r w:rsidRPr="00E21ADF">
              <w:rPr>
                <w:lang w:val="cs-CZ"/>
              </w:rPr>
              <w:t>, portál, Praha, 2010, ISBN 978-80-7367-683-4</w:t>
            </w:r>
          </w:p>
          <w:p w:rsidR="0029222A" w:rsidRDefault="0029222A" w:rsidP="00A62144">
            <w:pPr>
              <w:pStyle w:val="Textpoznpodarou"/>
              <w:rPr>
                <w:lang w:val="cs-CZ"/>
              </w:rPr>
            </w:pPr>
            <w:r w:rsidRPr="00E21ADF">
              <w:rPr>
                <w:lang w:val="cs-CZ"/>
              </w:rPr>
              <w:t xml:space="preserve">Vysekalová, J., Mikeš, J., </w:t>
            </w:r>
            <w:r w:rsidRPr="00E21ADF">
              <w:rPr>
                <w:i/>
                <w:lang w:val="cs-CZ"/>
              </w:rPr>
              <w:t>Image a firemní identita</w:t>
            </w:r>
            <w:r w:rsidRPr="00E21ADF">
              <w:rPr>
                <w:lang w:val="cs-CZ"/>
              </w:rPr>
              <w:t>, Grada Publishing, Praha, 2009, ISBN 978-80-247-2790-5</w:t>
            </w:r>
          </w:p>
          <w:p w:rsidR="0029222A" w:rsidRPr="00C561C3" w:rsidRDefault="0029222A" w:rsidP="00C561C3">
            <w:pPr>
              <w:pStyle w:val="Textpoznpodarou"/>
              <w:rPr>
                <w:lang w:val="cs-CZ"/>
              </w:rPr>
            </w:pPr>
            <w:r w:rsidRPr="00E21ADF">
              <w:rPr>
                <w:lang w:val="cs-CZ"/>
              </w:rPr>
              <w:t xml:space="preserve">Trott, D., </w:t>
            </w:r>
            <w:r w:rsidRPr="00E21ADF">
              <w:rPr>
                <w:i/>
                <w:lang w:val="cs-CZ"/>
              </w:rPr>
              <w:t>Predatory Thinking</w:t>
            </w:r>
            <w:r w:rsidRPr="00E21ADF">
              <w:rPr>
                <w:lang w:val="cs-CZ"/>
              </w:rPr>
              <w:t>, Macmillan, London, 2013, ISBN 978-0-230-77066-9</w:t>
            </w:r>
          </w:p>
        </w:tc>
      </w:tr>
      <w:tr w:rsidR="0029222A" w:rsidTr="00A62144">
        <w:tc>
          <w:tcPr>
            <w:tcW w:w="9855" w:type="dxa"/>
            <w:gridSpan w:val="8"/>
            <w:tcBorders>
              <w:bottom w:val="double" w:sz="4" w:space="0" w:color="auto"/>
            </w:tcBorders>
            <w:shd w:val="clear" w:color="auto" w:fill="BDD6EE"/>
          </w:tcPr>
          <w:p w:rsidR="0029222A" w:rsidRDefault="0029222A" w:rsidP="00A62144">
            <w:pPr>
              <w:jc w:val="both"/>
              <w:rPr>
                <w:b/>
                <w:sz w:val="28"/>
              </w:rPr>
            </w:pPr>
            <w:r>
              <w:lastRenderedPageBreak/>
              <w:br w:type="page"/>
            </w:r>
            <w:r>
              <w:rPr>
                <w:b/>
                <w:sz w:val="28"/>
              </w:rPr>
              <w:t>B-III – Charakteristika studijního předmětu</w:t>
            </w:r>
          </w:p>
        </w:tc>
      </w:tr>
      <w:tr w:rsidR="0029222A" w:rsidRPr="005357CB" w:rsidTr="00A62144">
        <w:tc>
          <w:tcPr>
            <w:tcW w:w="3086" w:type="dxa"/>
            <w:tcBorders>
              <w:top w:val="double" w:sz="4" w:space="0" w:color="auto"/>
            </w:tcBorders>
            <w:shd w:val="clear" w:color="auto" w:fill="F7CAAC"/>
          </w:tcPr>
          <w:p w:rsidR="0029222A" w:rsidRDefault="0029222A" w:rsidP="00A62144">
            <w:pPr>
              <w:jc w:val="both"/>
              <w:rPr>
                <w:b/>
              </w:rPr>
            </w:pPr>
            <w:r>
              <w:rPr>
                <w:b/>
              </w:rPr>
              <w:t>Název studijního předmětu</w:t>
            </w:r>
          </w:p>
        </w:tc>
        <w:tc>
          <w:tcPr>
            <w:tcW w:w="6769" w:type="dxa"/>
            <w:gridSpan w:val="7"/>
            <w:tcBorders>
              <w:top w:val="double" w:sz="4" w:space="0" w:color="auto"/>
            </w:tcBorders>
          </w:tcPr>
          <w:p w:rsidR="0029222A" w:rsidRPr="005357CB" w:rsidRDefault="0029222A" w:rsidP="00A62144">
            <w:pPr>
              <w:jc w:val="both"/>
              <w:rPr>
                <w:color w:val="44546A" w:themeColor="text2"/>
              </w:rPr>
            </w:pPr>
            <w:r>
              <w:t>Interiér a výstavnictví</w:t>
            </w:r>
          </w:p>
        </w:tc>
      </w:tr>
      <w:tr w:rsidR="0029222A" w:rsidRPr="005357CB" w:rsidTr="00A62144">
        <w:tc>
          <w:tcPr>
            <w:tcW w:w="3086" w:type="dxa"/>
            <w:shd w:val="clear" w:color="auto" w:fill="F7CAAC"/>
          </w:tcPr>
          <w:p w:rsidR="0029222A" w:rsidRDefault="0029222A" w:rsidP="00A62144">
            <w:pPr>
              <w:rPr>
                <w:b/>
              </w:rPr>
            </w:pPr>
            <w:r>
              <w:rPr>
                <w:b/>
              </w:rPr>
              <w:t>Typ předmětu</w:t>
            </w:r>
          </w:p>
        </w:tc>
        <w:tc>
          <w:tcPr>
            <w:tcW w:w="3406" w:type="dxa"/>
            <w:gridSpan w:val="4"/>
          </w:tcPr>
          <w:p w:rsidR="0029222A" w:rsidRPr="005357CB" w:rsidRDefault="0029222A" w:rsidP="00A62144">
            <w:pPr>
              <w:autoSpaceDE w:val="0"/>
              <w:autoSpaceDN w:val="0"/>
              <w:adjustRightInd w:val="0"/>
            </w:pPr>
            <w:r>
              <w:rPr>
                <w:rFonts w:eastAsia="Calibri"/>
              </w:rPr>
              <w:t>povinně volitelný, PZ</w:t>
            </w:r>
          </w:p>
        </w:tc>
        <w:tc>
          <w:tcPr>
            <w:tcW w:w="2695" w:type="dxa"/>
            <w:gridSpan w:val="2"/>
            <w:shd w:val="clear" w:color="auto" w:fill="F7CAAC"/>
          </w:tcPr>
          <w:p w:rsidR="0029222A" w:rsidRDefault="0029222A" w:rsidP="00A62144">
            <w:pPr>
              <w:jc w:val="both"/>
            </w:pPr>
            <w:r>
              <w:rPr>
                <w:b/>
              </w:rPr>
              <w:t>doporučený ročník/semestr</w:t>
            </w:r>
          </w:p>
        </w:tc>
        <w:tc>
          <w:tcPr>
            <w:tcW w:w="668" w:type="dxa"/>
          </w:tcPr>
          <w:p w:rsidR="0029222A" w:rsidRPr="005357CB" w:rsidRDefault="0029222A" w:rsidP="00A62144">
            <w:pPr>
              <w:jc w:val="both"/>
            </w:pPr>
            <w:r>
              <w:t>2</w:t>
            </w:r>
            <w:r w:rsidRPr="005357CB">
              <w:t>/ZS</w:t>
            </w:r>
          </w:p>
        </w:tc>
      </w:tr>
      <w:tr w:rsidR="0029222A" w:rsidRPr="005357CB" w:rsidTr="00A62144">
        <w:tc>
          <w:tcPr>
            <w:tcW w:w="3086" w:type="dxa"/>
            <w:shd w:val="clear" w:color="auto" w:fill="F7CAAC"/>
          </w:tcPr>
          <w:p w:rsidR="0029222A" w:rsidRDefault="0029222A" w:rsidP="00A62144">
            <w:pPr>
              <w:jc w:val="both"/>
              <w:rPr>
                <w:b/>
              </w:rPr>
            </w:pPr>
            <w:r>
              <w:rPr>
                <w:b/>
              </w:rPr>
              <w:t>Rozsah studijního předmětu</w:t>
            </w:r>
          </w:p>
        </w:tc>
        <w:tc>
          <w:tcPr>
            <w:tcW w:w="1701" w:type="dxa"/>
            <w:gridSpan w:val="2"/>
          </w:tcPr>
          <w:p w:rsidR="0029222A" w:rsidRPr="00576A55" w:rsidRDefault="0029222A" w:rsidP="00A62144">
            <w:pPr>
              <w:autoSpaceDE w:val="0"/>
              <w:autoSpaceDN w:val="0"/>
              <w:adjustRightInd w:val="0"/>
              <w:rPr>
                <w:rFonts w:eastAsia="Calibri"/>
              </w:rPr>
            </w:pPr>
            <w:r>
              <w:rPr>
                <w:rFonts w:eastAsia="Calibri"/>
              </w:rPr>
              <w:t>26s</w:t>
            </w:r>
          </w:p>
        </w:tc>
        <w:tc>
          <w:tcPr>
            <w:tcW w:w="889" w:type="dxa"/>
            <w:shd w:val="clear" w:color="auto" w:fill="F7CAAC"/>
          </w:tcPr>
          <w:p w:rsidR="0029222A" w:rsidRDefault="0029222A" w:rsidP="00A62144">
            <w:pPr>
              <w:jc w:val="both"/>
              <w:rPr>
                <w:b/>
              </w:rPr>
            </w:pPr>
            <w:r>
              <w:rPr>
                <w:b/>
              </w:rPr>
              <w:t xml:space="preserve">hod. </w:t>
            </w:r>
          </w:p>
        </w:tc>
        <w:tc>
          <w:tcPr>
            <w:tcW w:w="816" w:type="dxa"/>
          </w:tcPr>
          <w:p w:rsidR="0029222A" w:rsidRPr="00037DA6" w:rsidRDefault="0029222A" w:rsidP="00A62144">
            <w:pPr>
              <w:jc w:val="both"/>
            </w:pPr>
            <w:r>
              <w:t>26</w:t>
            </w:r>
            <w:r w:rsidRPr="00037DA6">
              <w:t xml:space="preserve"> </w:t>
            </w:r>
          </w:p>
        </w:tc>
        <w:tc>
          <w:tcPr>
            <w:tcW w:w="2156" w:type="dxa"/>
            <w:shd w:val="clear" w:color="auto" w:fill="F7CAAC"/>
          </w:tcPr>
          <w:p w:rsidR="0029222A" w:rsidRDefault="0029222A" w:rsidP="00A62144">
            <w:pPr>
              <w:jc w:val="both"/>
              <w:rPr>
                <w:b/>
              </w:rPr>
            </w:pPr>
            <w:r>
              <w:rPr>
                <w:b/>
              </w:rPr>
              <w:t>kreditů</w:t>
            </w:r>
          </w:p>
        </w:tc>
        <w:tc>
          <w:tcPr>
            <w:tcW w:w="1207" w:type="dxa"/>
            <w:gridSpan w:val="2"/>
          </w:tcPr>
          <w:p w:rsidR="0029222A" w:rsidRPr="005357CB" w:rsidRDefault="0029222A" w:rsidP="00A62144">
            <w:pPr>
              <w:jc w:val="both"/>
            </w:pPr>
            <w:r>
              <w:t>2</w:t>
            </w:r>
          </w:p>
        </w:tc>
      </w:tr>
      <w:tr w:rsidR="0029222A" w:rsidRPr="006906D6" w:rsidTr="00A62144">
        <w:tc>
          <w:tcPr>
            <w:tcW w:w="3086" w:type="dxa"/>
            <w:shd w:val="clear" w:color="auto" w:fill="F7CAAC"/>
          </w:tcPr>
          <w:p w:rsidR="0029222A" w:rsidRDefault="0029222A" w:rsidP="00A62144">
            <w:pPr>
              <w:rPr>
                <w:b/>
                <w:sz w:val="22"/>
              </w:rPr>
            </w:pPr>
            <w:r>
              <w:rPr>
                <w:b/>
              </w:rPr>
              <w:t>Prerekvizity, korekvizity, ekvivalence</w:t>
            </w:r>
          </w:p>
        </w:tc>
        <w:tc>
          <w:tcPr>
            <w:tcW w:w="6769" w:type="dxa"/>
            <w:gridSpan w:val="7"/>
          </w:tcPr>
          <w:p w:rsidR="0029222A" w:rsidRPr="006906D6" w:rsidRDefault="0029222A" w:rsidP="00A62144">
            <w:pPr>
              <w:jc w:val="both"/>
              <w:rPr>
                <w:sz w:val="16"/>
                <w:szCs w:val="16"/>
              </w:rPr>
            </w:pPr>
          </w:p>
        </w:tc>
      </w:tr>
      <w:tr w:rsidR="0029222A" w:rsidRPr="00984755" w:rsidTr="00A62144">
        <w:tc>
          <w:tcPr>
            <w:tcW w:w="3086" w:type="dxa"/>
            <w:shd w:val="clear" w:color="auto" w:fill="F7CAAC"/>
          </w:tcPr>
          <w:p w:rsidR="0029222A" w:rsidRDefault="0029222A" w:rsidP="00A62144">
            <w:pPr>
              <w:rPr>
                <w:b/>
              </w:rPr>
            </w:pPr>
            <w:r>
              <w:rPr>
                <w:b/>
              </w:rPr>
              <w:t>Způsob ověření studijních výsledků</w:t>
            </w:r>
          </w:p>
        </w:tc>
        <w:tc>
          <w:tcPr>
            <w:tcW w:w="3406" w:type="dxa"/>
            <w:gridSpan w:val="4"/>
          </w:tcPr>
          <w:p w:rsidR="0029222A" w:rsidRPr="00037DA6" w:rsidRDefault="0029222A" w:rsidP="00A62144">
            <w:pPr>
              <w:jc w:val="both"/>
            </w:pPr>
            <w:r>
              <w:rPr>
                <w:rFonts w:eastAsia="Calibri"/>
              </w:rPr>
              <w:t>klasifikovaný zápočet</w:t>
            </w:r>
          </w:p>
        </w:tc>
        <w:tc>
          <w:tcPr>
            <w:tcW w:w="2156" w:type="dxa"/>
            <w:shd w:val="clear" w:color="auto" w:fill="F7CAAC"/>
          </w:tcPr>
          <w:p w:rsidR="0029222A" w:rsidRDefault="0029222A" w:rsidP="00A62144">
            <w:pPr>
              <w:jc w:val="both"/>
              <w:rPr>
                <w:b/>
              </w:rPr>
            </w:pPr>
            <w:r>
              <w:rPr>
                <w:b/>
              </w:rPr>
              <w:t>Forma výuky</w:t>
            </w:r>
          </w:p>
        </w:tc>
        <w:tc>
          <w:tcPr>
            <w:tcW w:w="1207" w:type="dxa"/>
            <w:gridSpan w:val="2"/>
          </w:tcPr>
          <w:p w:rsidR="0029222A" w:rsidRPr="00984755" w:rsidRDefault="0029222A" w:rsidP="00A62144">
            <w:pPr>
              <w:jc w:val="both"/>
            </w:pPr>
            <w:r>
              <w:rPr>
                <w:rFonts w:eastAsia="Calibri"/>
              </w:rPr>
              <w:t>seminář</w:t>
            </w:r>
          </w:p>
        </w:tc>
      </w:tr>
      <w:tr w:rsidR="0029222A" w:rsidRPr="008D0458" w:rsidTr="00A62144">
        <w:tc>
          <w:tcPr>
            <w:tcW w:w="3086" w:type="dxa"/>
            <w:shd w:val="clear" w:color="auto" w:fill="F7CAAC"/>
          </w:tcPr>
          <w:p w:rsidR="0029222A" w:rsidRDefault="0029222A" w:rsidP="00A62144">
            <w:pPr>
              <w:rPr>
                <w:b/>
              </w:rPr>
            </w:pPr>
            <w:r>
              <w:rPr>
                <w:b/>
              </w:rPr>
              <w:t>Forma způsobu ověření studijních výsledků a další požadavky na studenta</w:t>
            </w:r>
          </w:p>
        </w:tc>
        <w:tc>
          <w:tcPr>
            <w:tcW w:w="6769" w:type="dxa"/>
            <w:gridSpan w:val="7"/>
            <w:tcBorders>
              <w:bottom w:val="nil"/>
            </w:tcBorders>
          </w:tcPr>
          <w:p w:rsidR="0029222A" w:rsidRDefault="0029222A" w:rsidP="00A62144">
            <w:pPr>
              <w:jc w:val="both"/>
            </w:pPr>
            <w:r>
              <w:t xml:space="preserve">80% účast na seminářích. </w:t>
            </w:r>
          </w:p>
          <w:p w:rsidR="0029222A" w:rsidRPr="008D0458" w:rsidRDefault="0029222A" w:rsidP="00A62144">
            <w:pPr>
              <w:jc w:val="both"/>
              <w:rPr>
                <w:color w:val="44546A" w:themeColor="text2"/>
                <w:sz w:val="16"/>
                <w:szCs w:val="16"/>
              </w:rPr>
            </w:pPr>
            <w:r>
              <w:t>Odevzdání písemné a grafické práce v předem dohodnutém termínu.</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RPr="00A7428C" w:rsidTr="00A62144">
        <w:trPr>
          <w:trHeight w:val="197"/>
        </w:trPr>
        <w:tc>
          <w:tcPr>
            <w:tcW w:w="3086" w:type="dxa"/>
            <w:tcBorders>
              <w:top w:val="nil"/>
            </w:tcBorders>
            <w:shd w:val="clear" w:color="auto" w:fill="F7CAAC"/>
          </w:tcPr>
          <w:p w:rsidR="0029222A" w:rsidRDefault="0029222A" w:rsidP="00A62144">
            <w:pPr>
              <w:jc w:val="both"/>
              <w:rPr>
                <w:b/>
              </w:rPr>
            </w:pPr>
            <w:r>
              <w:rPr>
                <w:b/>
              </w:rPr>
              <w:t>Garant předmětu</w:t>
            </w:r>
          </w:p>
        </w:tc>
        <w:tc>
          <w:tcPr>
            <w:tcW w:w="6769" w:type="dxa"/>
            <w:gridSpan w:val="7"/>
            <w:tcBorders>
              <w:top w:val="nil"/>
            </w:tcBorders>
          </w:tcPr>
          <w:p w:rsidR="0029222A" w:rsidRPr="00A7428C" w:rsidRDefault="0029222A" w:rsidP="00A62144">
            <w:pPr>
              <w:jc w:val="both"/>
            </w:pPr>
            <w:r>
              <w:rPr>
                <w:rFonts w:eastAsia="Calibri"/>
              </w:rPr>
              <w:t>doc. Ing. arch. Michael Klang, CSc.</w:t>
            </w:r>
          </w:p>
        </w:tc>
      </w:tr>
      <w:tr w:rsidR="0029222A" w:rsidRPr="00A7428C" w:rsidTr="00A62144">
        <w:trPr>
          <w:trHeight w:val="243"/>
        </w:trPr>
        <w:tc>
          <w:tcPr>
            <w:tcW w:w="3086" w:type="dxa"/>
            <w:tcBorders>
              <w:top w:val="nil"/>
            </w:tcBorders>
            <w:shd w:val="clear" w:color="auto" w:fill="F7CAAC"/>
          </w:tcPr>
          <w:p w:rsidR="0029222A" w:rsidRDefault="0029222A" w:rsidP="00A62144">
            <w:pPr>
              <w:rPr>
                <w:b/>
              </w:rPr>
            </w:pPr>
            <w:r>
              <w:rPr>
                <w:b/>
              </w:rPr>
              <w:t>Zapojení garanta do výuky předmětu</w:t>
            </w:r>
          </w:p>
        </w:tc>
        <w:tc>
          <w:tcPr>
            <w:tcW w:w="6769" w:type="dxa"/>
            <w:gridSpan w:val="7"/>
            <w:tcBorders>
              <w:top w:val="nil"/>
            </w:tcBorders>
          </w:tcPr>
          <w:p w:rsidR="0029222A" w:rsidRPr="00A7428C" w:rsidRDefault="0029222A" w:rsidP="00A62144">
            <w:pPr>
              <w:jc w:val="both"/>
              <w:rPr>
                <w:color w:val="44546A" w:themeColor="text2"/>
              </w:rPr>
            </w:pPr>
            <w:r>
              <w:rPr>
                <w:rFonts w:eastAsia="Calibri"/>
              </w:rPr>
              <w:t>5</w:t>
            </w:r>
            <w:r w:rsidRPr="00A7428C">
              <w:rPr>
                <w:rFonts w:eastAsia="Calibri"/>
              </w:rPr>
              <w:t>0 %</w:t>
            </w:r>
          </w:p>
        </w:tc>
      </w:tr>
      <w:tr w:rsidR="0029222A" w:rsidRPr="00A7428C" w:rsidTr="00A62144">
        <w:tc>
          <w:tcPr>
            <w:tcW w:w="3086" w:type="dxa"/>
            <w:shd w:val="clear" w:color="auto" w:fill="F7CAAC"/>
          </w:tcPr>
          <w:p w:rsidR="0029222A" w:rsidRDefault="0029222A" w:rsidP="00A62144">
            <w:pPr>
              <w:jc w:val="both"/>
              <w:rPr>
                <w:b/>
              </w:rPr>
            </w:pPr>
            <w:r>
              <w:rPr>
                <w:b/>
              </w:rPr>
              <w:t>Vyučující</w:t>
            </w:r>
          </w:p>
        </w:tc>
        <w:tc>
          <w:tcPr>
            <w:tcW w:w="6769" w:type="dxa"/>
            <w:gridSpan w:val="7"/>
            <w:tcBorders>
              <w:bottom w:val="nil"/>
            </w:tcBorders>
          </w:tcPr>
          <w:p w:rsidR="0029222A" w:rsidRDefault="0029222A" w:rsidP="00A62144">
            <w:pPr>
              <w:jc w:val="both"/>
              <w:rPr>
                <w:rFonts w:eastAsia="Calibri"/>
              </w:rPr>
            </w:pPr>
            <w:r>
              <w:rPr>
                <w:rFonts w:eastAsia="Calibri"/>
              </w:rPr>
              <w:t>doc. Ing. arch. Michael Klang, CSc. – 50 %</w:t>
            </w:r>
          </w:p>
          <w:p w:rsidR="0029222A" w:rsidRPr="00A7428C" w:rsidRDefault="0029222A" w:rsidP="00A62144">
            <w:pPr>
              <w:jc w:val="both"/>
            </w:pPr>
            <w:r>
              <w:rPr>
                <w:rFonts w:eastAsia="Calibri"/>
              </w:rPr>
              <w:t>Ing. arch. Kamil Koláček – 50 %</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RPr="00A908E0" w:rsidTr="00A62144">
        <w:tc>
          <w:tcPr>
            <w:tcW w:w="3086" w:type="dxa"/>
            <w:shd w:val="clear" w:color="auto" w:fill="F7CAAC"/>
          </w:tcPr>
          <w:p w:rsidR="0029222A" w:rsidRDefault="0029222A" w:rsidP="00A62144">
            <w:pPr>
              <w:jc w:val="both"/>
              <w:rPr>
                <w:b/>
              </w:rPr>
            </w:pPr>
            <w:r>
              <w:rPr>
                <w:b/>
              </w:rPr>
              <w:t>Stručná anotace předmětu</w:t>
            </w:r>
          </w:p>
        </w:tc>
        <w:tc>
          <w:tcPr>
            <w:tcW w:w="6769" w:type="dxa"/>
            <w:gridSpan w:val="7"/>
            <w:tcBorders>
              <w:bottom w:val="nil"/>
            </w:tcBorders>
          </w:tcPr>
          <w:p w:rsidR="0029222A" w:rsidRPr="00A908E0" w:rsidRDefault="0029222A" w:rsidP="00A62144">
            <w:pPr>
              <w:jc w:val="both"/>
              <w:rPr>
                <w:sz w:val="16"/>
                <w:szCs w:val="16"/>
              </w:rPr>
            </w:pPr>
          </w:p>
        </w:tc>
      </w:tr>
      <w:tr w:rsidR="0029222A" w:rsidTr="00A62144">
        <w:trPr>
          <w:trHeight w:val="2802"/>
        </w:trPr>
        <w:tc>
          <w:tcPr>
            <w:tcW w:w="9855" w:type="dxa"/>
            <w:gridSpan w:val="8"/>
            <w:tcBorders>
              <w:top w:val="nil"/>
              <w:bottom w:val="single" w:sz="12" w:space="0" w:color="auto"/>
            </w:tcBorders>
          </w:tcPr>
          <w:p w:rsidR="0029222A" w:rsidRDefault="0029222A" w:rsidP="00A62144"/>
          <w:p w:rsidR="0029222A" w:rsidRDefault="0029222A" w:rsidP="00A62144">
            <w:r>
              <w:t>Cílem předmětu je získání základních znalostí principů tvorby interiéru a jeho prvků, od základního konceptu k detailu. Výstavnictví jako samostatná disciplína, typologie výstavnictví, aktuální informace z oboru.</w:t>
            </w:r>
          </w:p>
          <w:p w:rsidR="0029222A" w:rsidRDefault="0029222A" w:rsidP="00A62144"/>
          <w:p w:rsidR="0029222A" w:rsidRDefault="0029222A" w:rsidP="00A62144">
            <w:pPr>
              <w:contextualSpacing/>
            </w:pPr>
            <w:r>
              <w:t xml:space="preserve">- Interiér veřejný, interiér soukromý </w:t>
            </w:r>
            <w:r>
              <w:br/>
              <w:t xml:space="preserve">- Typologie prostor </w:t>
            </w:r>
            <w:r>
              <w:br/>
              <w:t xml:space="preserve">- Materiály a konstrukce používané při návrhu interiéru </w:t>
            </w:r>
            <w:r>
              <w:br/>
              <w:t xml:space="preserve">- Mobiliář/interiérový nábytek/detail </w:t>
            </w:r>
            <w:r>
              <w:br/>
              <w:t xml:space="preserve">- Osvětlení jako součást interiéru </w:t>
            </w:r>
            <w:ins w:id="405" w:author="Ponížilová Hana" w:date="2019-05-21T09:29:00Z">
              <w:r w:rsidR="006030DC">
                <w:t>a specifika osvětlení v galeriích a výstavních prostorech</w:t>
              </w:r>
            </w:ins>
            <w:r>
              <w:br/>
              <w:t xml:space="preserve">- Výstavnictví - druhy a způsoby výstav, jejich specifika </w:t>
            </w:r>
            <w:r>
              <w:br/>
              <w:t xml:space="preserve">- Výstavní systémy </w:t>
            </w:r>
            <w:r>
              <w:br/>
              <w:t xml:space="preserve">- Materiály, konstrukce, osvětlení </w:t>
            </w:r>
            <w:r>
              <w:br/>
              <w:t>- Návrh a koncepce řešení výstav včetně scénáře</w:t>
            </w:r>
          </w:p>
          <w:p w:rsidR="0029222A" w:rsidRDefault="0029222A" w:rsidP="00A62144">
            <w:pPr>
              <w:contextualSpacing/>
            </w:pPr>
          </w:p>
        </w:tc>
      </w:tr>
      <w:tr w:rsidR="0029222A" w:rsidTr="00A62144">
        <w:trPr>
          <w:trHeight w:val="265"/>
        </w:trPr>
        <w:tc>
          <w:tcPr>
            <w:tcW w:w="3653" w:type="dxa"/>
            <w:gridSpan w:val="2"/>
            <w:tcBorders>
              <w:top w:val="nil"/>
            </w:tcBorders>
            <w:shd w:val="clear" w:color="auto" w:fill="F7CAAC"/>
          </w:tcPr>
          <w:p w:rsidR="0029222A" w:rsidRDefault="0029222A" w:rsidP="00A62144">
            <w:pPr>
              <w:jc w:val="both"/>
            </w:pPr>
            <w:r>
              <w:rPr>
                <w:b/>
              </w:rPr>
              <w:t>Studijní literatura a studijní pomůcky</w:t>
            </w:r>
          </w:p>
        </w:tc>
        <w:tc>
          <w:tcPr>
            <w:tcW w:w="6202" w:type="dxa"/>
            <w:gridSpan w:val="6"/>
            <w:tcBorders>
              <w:top w:val="nil"/>
              <w:bottom w:val="nil"/>
            </w:tcBorders>
          </w:tcPr>
          <w:p w:rsidR="0029222A" w:rsidRDefault="0029222A" w:rsidP="00A62144">
            <w:pPr>
              <w:jc w:val="both"/>
            </w:pPr>
          </w:p>
        </w:tc>
      </w:tr>
      <w:tr w:rsidR="0029222A" w:rsidRPr="0063752A" w:rsidTr="00A62144">
        <w:trPr>
          <w:trHeight w:val="2108"/>
        </w:trPr>
        <w:tc>
          <w:tcPr>
            <w:tcW w:w="9855" w:type="dxa"/>
            <w:gridSpan w:val="8"/>
            <w:tcBorders>
              <w:top w:val="nil"/>
            </w:tcBorders>
          </w:tcPr>
          <w:p w:rsidR="0029222A" w:rsidRDefault="0029222A" w:rsidP="00A62144">
            <w:pPr>
              <w:jc w:val="both"/>
            </w:pPr>
          </w:p>
          <w:p w:rsidR="0029222A" w:rsidRPr="002D1855" w:rsidRDefault="0029222A" w:rsidP="00A62144">
            <w:pPr>
              <w:rPr>
                <w:b/>
              </w:rPr>
            </w:pPr>
            <w:r w:rsidRPr="002D1855">
              <w:rPr>
                <w:b/>
                <w:bCs/>
              </w:rPr>
              <w:t>Doporučená:</w:t>
            </w:r>
            <w:r w:rsidRPr="002D1855">
              <w:rPr>
                <w:b/>
              </w:rPr>
              <w:t xml:space="preserve"> </w:t>
            </w:r>
          </w:p>
          <w:p w:rsidR="0029222A" w:rsidRDefault="0029222A" w:rsidP="00A62144">
            <w:r>
              <w:t xml:space="preserve">Časopisy: </w:t>
            </w:r>
            <w:r>
              <w:rPr>
                <w:i/>
                <w:iCs/>
              </w:rPr>
              <w:t>Design Trend</w:t>
            </w:r>
            <w:r>
              <w:t xml:space="preserve">. </w:t>
            </w:r>
          </w:p>
          <w:p w:rsidR="0029222A" w:rsidRDefault="0029222A" w:rsidP="00A62144">
            <w:r>
              <w:rPr>
                <w:b/>
                <w:bCs/>
              </w:rPr>
              <w:t>S</w:t>
            </w:r>
            <w:r>
              <w:t xml:space="preserve">kripta ČVUT: </w:t>
            </w:r>
            <w:r>
              <w:rPr>
                <w:i/>
                <w:iCs/>
              </w:rPr>
              <w:t>Interiér 10 - výtvarné dílo v architektonických koncepcích</w:t>
            </w:r>
            <w:r>
              <w:t xml:space="preserve">. Praha. </w:t>
            </w:r>
          </w:p>
          <w:p w:rsidR="0029222A" w:rsidRPr="00CB0F26" w:rsidRDefault="00FB00E8" w:rsidP="00A62144">
            <w:pPr>
              <w:rPr>
                <w:rStyle w:val="Hypertextovodkaz"/>
                <w:color w:val="auto"/>
                <w:u w:val="none"/>
              </w:rPr>
            </w:pPr>
            <w:hyperlink r:id="rId16" w:tgtFrame="_blank" w:history="1">
              <w:r w:rsidR="0029222A" w:rsidRPr="00CB0F26">
                <w:rPr>
                  <w:rStyle w:val="Hypertextovodkaz"/>
                  <w:color w:val="auto"/>
                  <w:u w:val="none"/>
                </w:rPr>
                <w:t xml:space="preserve">Neufert, Ernst. </w:t>
              </w:r>
              <w:r w:rsidR="0029222A" w:rsidRPr="00CB0F26">
                <w:rPr>
                  <w:rStyle w:val="Hypertextovodkaz"/>
                  <w:i/>
                  <w:iCs/>
                  <w:color w:val="auto"/>
                  <w:u w:val="none"/>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29222A" w:rsidRPr="00CB0F26">
                <w:rPr>
                  <w:rStyle w:val="Hypertextovodkaz"/>
                  <w:color w:val="auto"/>
                  <w:u w:val="none"/>
                </w:rPr>
                <w:t xml:space="preserve">. 2. české vyd., (35. německé vyd.). Praha: Consultinvest, 2000. ISBN 80-9014866-2. </w:t>
              </w:r>
            </w:hyperlink>
          </w:p>
          <w:p w:rsidR="002D1855" w:rsidRDefault="002D1855" w:rsidP="002D1855">
            <w:pPr>
              <w:jc w:val="both"/>
            </w:pPr>
          </w:p>
          <w:p w:rsidR="002D1855" w:rsidRPr="00BD2A07" w:rsidRDefault="002D1855" w:rsidP="002D1855">
            <w:pPr>
              <w:jc w:val="both"/>
              <w:rPr>
                <w:rStyle w:val="Hypertextovodkaz"/>
                <w:color w:val="auto"/>
                <w:u w:val="none"/>
              </w:rPr>
            </w:pPr>
            <w:r>
              <w:t xml:space="preserve">Studijní materiály jsou doplněny souborem skript a multimediálních výukových podpor, jejichž vypracování bylo financováno v rámci ESF reg. číslo CZ.1.07/2.2.00/15.0451. Materiály najdete na portále </w:t>
            </w:r>
            <w:hyperlink r:id="rId17" w:history="1">
              <w:r w:rsidRPr="00BD2A07">
                <w:rPr>
                  <w:rStyle w:val="Hypertextovodkaz"/>
                  <w:color w:val="auto"/>
                  <w:u w:val="none"/>
                </w:rPr>
                <w:t>http://ads.fmk.utb.cz</w:t>
              </w:r>
            </w:hyperlink>
            <w:r w:rsidRPr="00BD2A07">
              <w:rPr>
                <w:rStyle w:val="Hypertextovodkaz"/>
                <w:color w:val="auto"/>
                <w:u w:val="none"/>
              </w:rPr>
              <w:t>.</w:t>
            </w:r>
          </w:p>
          <w:p w:rsidR="002D1855" w:rsidRDefault="002D1855" w:rsidP="002D1855">
            <w:pPr>
              <w:jc w:val="both"/>
            </w:pPr>
          </w:p>
          <w:p w:rsidR="0029222A" w:rsidRPr="0063752A" w:rsidRDefault="0029222A" w:rsidP="00A62144"/>
        </w:tc>
      </w:tr>
    </w:tbl>
    <w:p w:rsidR="0029222A" w:rsidRDefault="0029222A"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3C5A" w:rsidTr="00A62144">
        <w:tc>
          <w:tcPr>
            <w:tcW w:w="9855" w:type="dxa"/>
            <w:gridSpan w:val="8"/>
            <w:tcBorders>
              <w:bottom w:val="double" w:sz="4" w:space="0" w:color="auto"/>
            </w:tcBorders>
            <w:shd w:val="clear" w:color="auto" w:fill="BDD6EE"/>
          </w:tcPr>
          <w:p w:rsidR="00233C5A" w:rsidRDefault="00233C5A" w:rsidP="00A62144">
            <w:pPr>
              <w:jc w:val="both"/>
              <w:rPr>
                <w:b/>
                <w:sz w:val="28"/>
              </w:rPr>
            </w:pPr>
            <w:r>
              <w:lastRenderedPageBreak/>
              <w:br w:type="page"/>
            </w:r>
            <w:r>
              <w:rPr>
                <w:b/>
                <w:sz w:val="28"/>
              </w:rPr>
              <w:t>B-III – Charakteristika studijního předmětu</w:t>
            </w:r>
          </w:p>
        </w:tc>
      </w:tr>
      <w:tr w:rsidR="00233C5A" w:rsidRPr="00716332" w:rsidTr="00A62144">
        <w:trPr>
          <w:trHeight w:val="20"/>
        </w:trPr>
        <w:tc>
          <w:tcPr>
            <w:tcW w:w="3086" w:type="dxa"/>
            <w:tcBorders>
              <w:top w:val="double" w:sz="4" w:space="0" w:color="auto"/>
            </w:tcBorders>
            <w:shd w:val="clear" w:color="auto" w:fill="F7CAAC"/>
          </w:tcPr>
          <w:p w:rsidR="00233C5A" w:rsidRPr="00716332" w:rsidRDefault="00233C5A" w:rsidP="00A62144">
            <w:pPr>
              <w:jc w:val="both"/>
              <w:rPr>
                <w:b/>
              </w:rPr>
            </w:pPr>
            <w:r w:rsidRPr="00716332">
              <w:rPr>
                <w:b/>
              </w:rPr>
              <w:t>Název studijního předmětu</w:t>
            </w:r>
          </w:p>
        </w:tc>
        <w:tc>
          <w:tcPr>
            <w:tcW w:w="6769" w:type="dxa"/>
            <w:gridSpan w:val="7"/>
            <w:tcBorders>
              <w:top w:val="double" w:sz="4" w:space="0" w:color="auto"/>
            </w:tcBorders>
          </w:tcPr>
          <w:p w:rsidR="00233C5A" w:rsidRPr="00716332" w:rsidRDefault="00233C5A" w:rsidP="00A62144">
            <w:pPr>
              <w:jc w:val="both"/>
              <w:rPr>
                <w:color w:val="44546A" w:themeColor="text2"/>
              </w:rPr>
            </w:pPr>
            <w:r w:rsidRPr="00716332">
              <w:t>Komunikační agentura I</w:t>
            </w:r>
          </w:p>
        </w:tc>
      </w:tr>
      <w:tr w:rsidR="00233C5A" w:rsidRPr="00716332" w:rsidTr="00A62144">
        <w:trPr>
          <w:trHeight w:val="20"/>
        </w:trPr>
        <w:tc>
          <w:tcPr>
            <w:tcW w:w="3086" w:type="dxa"/>
            <w:shd w:val="clear" w:color="auto" w:fill="F7CAAC"/>
          </w:tcPr>
          <w:p w:rsidR="00233C5A" w:rsidRPr="00716332" w:rsidRDefault="00233C5A" w:rsidP="00A62144">
            <w:pPr>
              <w:rPr>
                <w:b/>
              </w:rPr>
            </w:pPr>
            <w:r w:rsidRPr="00716332">
              <w:rPr>
                <w:b/>
              </w:rPr>
              <w:t>Typ předmětu</w:t>
            </w:r>
          </w:p>
        </w:tc>
        <w:tc>
          <w:tcPr>
            <w:tcW w:w="3406" w:type="dxa"/>
            <w:gridSpan w:val="4"/>
          </w:tcPr>
          <w:p w:rsidR="00233C5A" w:rsidRPr="00716332" w:rsidRDefault="00233C5A" w:rsidP="00A62144">
            <w:pPr>
              <w:jc w:val="both"/>
            </w:pPr>
            <w:r w:rsidRPr="00716332">
              <w:t>povinně volitelný</w:t>
            </w:r>
          </w:p>
        </w:tc>
        <w:tc>
          <w:tcPr>
            <w:tcW w:w="2695" w:type="dxa"/>
            <w:gridSpan w:val="2"/>
            <w:shd w:val="clear" w:color="auto" w:fill="F7CAAC"/>
          </w:tcPr>
          <w:p w:rsidR="00233C5A" w:rsidRPr="00716332" w:rsidRDefault="00233C5A" w:rsidP="00A62144">
            <w:pPr>
              <w:jc w:val="both"/>
            </w:pPr>
            <w:r w:rsidRPr="00716332">
              <w:rPr>
                <w:b/>
              </w:rPr>
              <w:t>doporučený ročník/semestr</w:t>
            </w:r>
          </w:p>
        </w:tc>
        <w:tc>
          <w:tcPr>
            <w:tcW w:w="668" w:type="dxa"/>
          </w:tcPr>
          <w:p w:rsidR="00233C5A" w:rsidRPr="00716332" w:rsidRDefault="00233C5A" w:rsidP="00A62144">
            <w:pPr>
              <w:jc w:val="both"/>
            </w:pPr>
            <w:r w:rsidRPr="00716332">
              <w:t>1/ZS</w:t>
            </w:r>
          </w:p>
        </w:tc>
      </w:tr>
      <w:tr w:rsidR="00233C5A" w:rsidRPr="00716332" w:rsidTr="00A62144">
        <w:trPr>
          <w:trHeight w:val="20"/>
        </w:trPr>
        <w:tc>
          <w:tcPr>
            <w:tcW w:w="3086" w:type="dxa"/>
            <w:shd w:val="clear" w:color="auto" w:fill="F7CAAC"/>
          </w:tcPr>
          <w:p w:rsidR="00233C5A" w:rsidRPr="00716332" w:rsidRDefault="00233C5A" w:rsidP="00A62144">
            <w:pPr>
              <w:jc w:val="both"/>
              <w:rPr>
                <w:b/>
              </w:rPr>
            </w:pPr>
            <w:r w:rsidRPr="00716332">
              <w:rPr>
                <w:b/>
              </w:rPr>
              <w:t>Rozsah studijního předmětu</w:t>
            </w:r>
          </w:p>
        </w:tc>
        <w:tc>
          <w:tcPr>
            <w:tcW w:w="1701" w:type="dxa"/>
            <w:gridSpan w:val="2"/>
          </w:tcPr>
          <w:p w:rsidR="00233C5A" w:rsidRPr="00716332" w:rsidRDefault="00233C5A" w:rsidP="00A62144">
            <w:pPr>
              <w:jc w:val="both"/>
            </w:pPr>
            <w:r w:rsidRPr="00716332">
              <w:rPr>
                <w:rFonts w:eastAsia="Calibri"/>
              </w:rPr>
              <w:t>26c</w:t>
            </w:r>
          </w:p>
        </w:tc>
        <w:tc>
          <w:tcPr>
            <w:tcW w:w="889" w:type="dxa"/>
            <w:shd w:val="clear" w:color="auto" w:fill="F7CAAC"/>
          </w:tcPr>
          <w:p w:rsidR="00233C5A" w:rsidRPr="00716332" w:rsidRDefault="00233C5A" w:rsidP="00A62144">
            <w:pPr>
              <w:jc w:val="both"/>
              <w:rPr>
                <w:b/>
              </w:rPr>
            </w:pPr>
            <w:r w:rsidRPr="00716332">
              <w:rPr>
                <w:b/>
              </w:rPr>
              <w:t xml:space="preserve">hod. </w:t>
            </w:r>
          </w:p>
        </w:tc>
        <w:tc>
          <w:tcPr>
            <w:tcW w:w="816" w:type="dxa"/>
          </w:tcPr>
          <w:p w:rsidR="00233C5A" w:rsidRPr="00716332" w:rsidRDefault="00233C5A" w:rsidP="00A62144">
            <w:pPr>
              <w:jc w:val="both"/>
            </w:pPr>
            <w:r w:rsidRPr="00716332">
              <w:t>26</w:t>
            </w:r>
          </w:p>
        </w:tc>
        <w:tc>
          <w:tcPr>
            <w:tcW w:w="2156" w:type="dxa"/>
            <w:shd w:val="clear" w:color="auto" w:fill="F7CAAC"/>
          </w:tcPr>
          <w:p w:rsidR="00233C5A" w:rsidRPr="00716332" w:rsidRDefault="00233C5A" w:rsidP="00A62144">
            <w:pPr>
              <w:jc w:val="both"/>
              <w:rPr>
                <w:b/>
              </w:rPr>
            </w:pPr>
            <w:r w:rsidRPr="00716332">
              <w:rPr>
                <w:b/>
              </w:rPr>
              <w:t>kreditů</w:t>
            </w:r>
          </w:p>
        </w:tc>
        <w:tc>
          <w:tcPr>
            <w:tcW w:w="1207" w:type="dxa"/>
            <w:gridSpan w:val="2"/>
          </w:tcPr>
          <w:p w:rsidR="00233C5A" w:rsidRPr="00716332" w:rsidRDefault="00233C5A" w:rsidP="00A62144">
            <w:pPr>
              <w:jc w:val="both"/>
            </w:pPr>
            <w:r w:rsidRPr="00716332">
              <w:t>3</w:t>
            </w:r>
          </w:p>
        </w:tc>
      </w:tr>
      <w:tr w:rsidR="00233C5A" w:rsidRPr="00716332" w:rsidTr="00A62144">
        <w:tc>
          <w:tcPr>
            <w:tcW w:w="3086" w:type="dxa"/>
            <w:shd w:val="clear" w:color="auto" w:fill="F7CAAC"/>
          </w:tcPr>
          <w:p w:rsidR="00233C5A" w:rsidRPr="00716332" w:rsidRDefault="00233C5A" w:rsidP="00A62144">
            <w:pPr>
              <w:rPr>
                <w:b/>
              </w:rPr>
            </w:pPr>
            <w:r w:rsidRPr="00716332">
              <w:rPr>
                <w:b/>
              </w:rPr>
              <w:t>Prerekvizity, korekvizity, ekvivalence</w:t>
            </w:r>
          </w:p>
        </w:tc>
        <w:tc>
          <w:tcPr>
            <w:tcW w:w="6769" w:type="dxa"/>
            <w:gridSpan w:val="7"/>
          </w:tcPr>
          <w:p w:rsidR="00233C5A" w:rsidRPr="00716332" w:rsidRDefault="00233C5A" w:rsidP="00A62144">
            <w:pPr>
              <w:jc w:val="both"/>
            </w:pPr>
          </w:p>
        </w:tc>
      </w:tr>
      <w:tr w:rsidR="00233C5A" w:rsidRPr="00716332" w:rsidTr="00A62144">
        <w:tc>
          <w:tcPr>
            <w:tcW w:w="3086" w:type="dxa"/>
            <w:shd w:val="clear" w:color="auto" w:fill="F7CAAC"/>
          </w:tcPr>
          <w:p w:rsidR="00233C5A" w:rsidRPr="00716332" w:rsidRDefault="00233C5A" w:rsidP="00A62144">
            <w:pPr>
              <w:rPr>
                <w:b/>
              </w:rPr>
            </w:pPr>
            <w:r w:rsidRPr="00716332">
              <w:rPr>
                <w:b/>
              </w:rPr>
              <w:t>Způsob ověření studijních výsledků</w:t>
            </w:r>
          </w:p>
        </w:tc>
        <w:tc>
          <w:tcPr>
            <w:tcW w:w="3406" w:type="dxa"/>
            <w:gridSpan w:val="4"/>
          </w:tcPr>
          <w:p w:rsidR="00233C5A" w:rsidRPr="00716332" w:rsidRDefault="00233C5A" w:rsidP="00A62144">
            <w:pPr>
              <w:jc w:val="both"/>
            </w:pPr>
            <w:r w:rsidRPr="00716332">
              <w:rPr>
                <w:rFonts w:eastAsia="Calibri"/>
              </w:rPr>
              <w:t xml:space="preserve">zápočet </w:t>
            </w:r>
          </w:p>
        </w:tc>
        <w:tc>
          <w:tcPr>
            <w:tcW w:w="2156" w:type="dxa"/>
            <w:shd w:val="clear" w:color="auto" w:fill="F7CAAC"/>
          </w:tcPr>
          <w:p w:rsidR="00233C5A" w:rsidRPr="00716332" w:rsidRDefault="00233C5A" w:rsidP="00A62144">
            <w:pPr>
              <w:jc w:val="both"/>
              <w:rPr>
                <w:b/>
              </w:rPr>
            </w:pPr>
            <w:r w:rsidRPr="00716332">
              <w:rPr>
                <w:b/>
              </w:rPr>
              <w:t>Forma výuky</w:t>
            </w:r>
          </w:p>
        </w:tc>
        <w:tc>
          <w:tcPr>
            <w:tcW w:w="1207" w:type="dxa"/>
            <w:gridSpan w:val="2"/>
          </w:tcPr>
          <w:p w:rsidR="00233C5A" w:rsidRPr="00716332" w:rsidRDefault="00233C5A" w:rsidP="00A62144">
            <w:pPr>
              <w:jc w:val="both"/>
            </w:pPr>
            <w:r w:rsidRPr="00716332">
              <w:rPr>
                <w:rFonts w:eastAsia="Calibri"/>
              </w:rPr>
              <w:t>cvičení</w:t>
            </w:r>
          </w:p>
        </w:tc>
      </w:tr>
      <w:tr w:rsidR="00233C5A" w:rsidRPr="00716332" w:rsidTr="00A62144">
        <w:tc>
          <w:tcPr>
            <w:tcW w:w="3086" w:type="dxa"/>
            <w:shd w:val="clear" w:color="auto" w:fill="F7CAAC"/>
          </w:tcPr>
          <w:p w:rsidR="00233C5A" w:rsidRPr="00716332" w:rsidRDefault="00233C5A" w:rsidP="00A62144">
            <w:pPr>
              <w:rPr>
                <w:b/>
              </w:rPr>
            </w:pPr>
            <w:r w:rsidRPr="00716332">
              <w:rPr>
                <w:b/>
              </w:rPr>
              <w:t>Forma způsobu ověření studijních výsledků a další požadavky na studenta</w:t>
            </w:r>
          </w:p>
        </w:tc>
        <w:tc>
          <w:tcPr>
            <w:tcW w:w="6769" w:type="dxa"/>
            <w:gridSpan w:val="7"/>
            <w:tcBorders>
              <w:bottom w:val="nil"/>
            </w:tcBorders>
          </w:tcPr>
          <w:p w:rsidR="00233C5A" w:rsidRPr="00716332" w:rsidRDefault="00233C5A" w:rsidP="00A62144">
            <w:pPr>
              <w:jc w:val="both"/>
              <w:rPr>
                <w:color w:val="44546A" w:themeColor="text2"/>
              </w:rPr>
            </w:pPr>
          </w:p>
        </w:tc>
      </w:tr>
      <w:tr w:rsidR="00233C5A" w:rsidRPr="00716332" w:rsidTr="00A62144">
        <w:trPr>
          <w:trHeight w:val="554"/>
        </w:trPr>
        <w:tc>
          <w:tcPr>
            <w:tcW w:w="9855" w:type="dxa"/>
            <w:gridSpan w:val="8"/>
            <w:tcBorders>
              <w:top w:val="nil"/>
            </w:tcBorders>
          </w:tcPr>
          <w:p w:rsidR="00233C5A" w:rsidRDefault="00233C5A" w:rsidP="00A62144">
            <w:pPr>
              <w:rPr>
                <w:color w:val="000000"/>
                <w:shd w:val="clear" w:color="auto" w:fill="FFFFFF"/>
              </w:rPr>
            </w:pPr>
          </w:p>
          <w:p w:rsidR="00233C5A" w:rsidRPr="00716332" w:rsidRDefault="00233C5A" w:rsidP="00A62144">
            <w:pPr>
              <w:rPr>
                <w:color w:val="000000"/>
                <w:shd w:val="clear" w:color="auto" w:fill="FFFFFF"/>
              </w:rPr>
            </w:pPr>
            <w:r w:rsidRPr="00716332">
              <w:rPr>
                <w:color w:val="000000"/>
                <w:shd w:val="clear" w:color="auto" w:fill="FFFFFF"/>
              </w:rPr>
              <w:t>- Aktivní práce v projektovém týmu a splnění všech požadavků, za něž je student v rámci projektu odpovědný</w:t>
            </w:r>
            <w:r w:rsidRPr="00716332">
              <w:rPr>
                <w:color w:val="000000"/>
              </w:rPr>
              <w:br/>
            </w:r>
            <w:r w:rsidRPr="00716332">
              <w:rPr>
                <w:color w:val="000000"/>
                <w:shd w:val="clear" w:color="auto" w:fill="FFFFFF"/>
              </w:rPr>
              <w:t>- Včasné odevzdávání požadované práce ke konzultacím a ke schválení (dle podrobného harmonogramu projektu)</w:t>
            </w:r>
            <w:r w:rsidRPr="00716332">
              <w:rPr>
                <w:color w:val="000000"/>
              </w:rPr>
              <w:br/>
            </w:r>
            <w:r w:rsidRPr="00716332">
              <w:rPr>
                <w:color w:val="000000"/>
                <w:shd w:val="clear" w:color="auto" w:fill="FFFFFF"/>
              </w:rPr>
              <w:t>- Pravidelná komunikace s vedením Komunikační agentury (týká se hlavních vedoucích pozic)</w:t>
            </w:r>
            <w:r w:rsidRPr="00716332">
              <w:rPr>
                <w:color w:val="000000"/>
              </w:rPr>
              <w:br/>
            </w:r>
            <w:r w:rsidRPr="00716332">
              <w:rPr>
                <w:color w:val="000000"/>
                <w:shd w:val="clear" w:color="auto" w:fill="FFFFFF"/>
              </w:rPr>
              <w:t>- Veřejná prezentace o průběhu a výsledcích projektu</w:t>
            </w:r>
            <w:r w:rsidRPr="00716332">
              <w:rPr>
                <w:color w:val="000000"/>
              </w:rPr>
              <w:br/>
            </w:r>
            <w:r w:rsidRPr="00716332">
              <w:rPr>
                <w:color w:val="000000"/>
                <w:shd w:val="clear" w:color="auto" w:fill="FFFFFF"/>
              </w:rPr>
              <w:t>- U vedoucích složek také pravidelné reportování o výsledcích své činnosti (prostřednictvím newsletteru)</w:t>
            </w:r>
          </w:p>
          <w:p w:rsidR="00233C5A" w:rsidRPr="00716332" w:rsidRDefault="00233C5A" w:rsidP="00A62144"/>
        </w:tc>
      </w:tr>
      <w:tr w:rsidR="00233C5A" w:rsidRPr="00716332" w:rsidTr="00A62144">
        <w:trPr>
          <w:trHeight w:val="197"/>
        </w:trPr>
        <w:tc>
          <w:tcPr>
            <w:tcW w:w="3086" w:type="dxa"/>
            <w:tcBorders>
              <w:top w:val="nil"/>
            </w:tcBorders>
            <w:shd w:val="clear" w:color="auto" w:fill="F7CAAC"/>
          </w:tcPr>
          <w:p w:rsidR="00233C5A" w:rsidRPr="00716332" w:rsidRDefault="00233C5A" w:rsidP="00A62144">
            <w:pPr>
              <w:jc w:val="both"/>
              <w:rPr>
                <w:b/>
              </w:rPr>
            </w:pPr>
            <w:r w:rsidRPr="00716332">
              <w:rPr>
                <w:b/>
              </w:rPr>
              <w:t>Garant předmětu</w:t>
            </w:r>
          </w:p>
        </w:tc>
        <w:tc>
          <w:tcPr>
            <w:tcW w:w="6769" w:type="dxa"/>
            <w:gridSpan w:val="7"/>
            <w:tcBorders>
              <w:top w:val="nil"/>
            </w:tcBorders>
          </w:tcPr>
          <w:p w:rsidR="00233C5A" w:rsidRPr="00716332" w:rsidRDefault="00233C5A" w:rsidP="00A62144">
            <w:pPr>
              <w:jc w:val="both"/>
            </w:pPr>
            <w:r w:rsidRPr="00716332">
              <w:t>Mgr. Josef Kocourek, Ph.D.</w:t>
            </w:r>
          </w:p>
        </w:tc>
      </w:tr>
      <w:tr w:rsidR="00233C5A" w:rsidRPr="00716332" w:rsidTr="00A62144">
        <w:trPr>
          <w:trHeight w:val="243"/>
        </w:trPr>
        <w:tc>
          <w:tcPr>
            <w:tcW w:w="3086" w:type="dxa"/>
            <w:tcBorders>
              <w:top w:val="nil"/>
            </w:tcBorders>
            <w:shd w:val="clear" w:color="auto" w:fill="F7CAAC"/>
          </w:tcPr>
          <w:p w:rsidR="00233C5A" w:rsidRPr="00716332" w:rsidRDefault="00233C5A" w:rsidP="00A62144">
            <w:pPr>
              <w:rPr>
                <w:b/>
              </w:rPr>
            </w:pPr>
            <w:r w:rsidRPr="00716332">
              <w:rPr>
                <w:b/>
              </w:rPr>
              <w:t>Zapojení garanta do výuky předmětu</w:t>
            </w:r>
          </w:p>
        </w:tc>
        <w:tc>
          <w:tcPr>
            <w:tcW w:w="6769" w:type="dxa"/>
            <w:gridSpan w:val="7"/>
            <w:tcBorders>
              <w:top w:val="nil"/>
            </w:tcBorders>
          </w:tcPr>
          <w:p w:rsidR="00233C5A" w:rsidRPr="00716332" w:rsidRDefault="00233C5A" w:rsidP="00A62144">
            <w:pPr>
              <w:jc w:val="both"/>
            </w:pPr>
            <w:r w:rsidRPr="00716332">
              <w:t>100</w:t>
            </w:r>
            <w:r>
              <w:t xml:space="preserve"> </w:t>
            </w:r>
            <w:r w:rsidRPr="00716332">
              <w:t>%</w:t>
            </w:r>
          </w:p>
        </w:tc>
      </w:tr>
      <w:tr w:rsidR="00233C5A" w:rsidRPr="00716332" w:rsidTr="00A62144">
        <w:tc>
          <w:tcPr>
            <w:tcW w:w="3086" w:type="dxa"/>
            <w:shd w:val="clear" w:color="auto" w:fill="F7CAAC"/>
          </w:tcPr>
          <w:p w:rsidR="00233C5A" w:rsidRPr="00716332" w:rsidRDefault="00233C5A" w:rsidP="00A62144">
            <w:pPr>
              <w:jc w:val="both"/>
              <w:rPr>
                <w:b/>
              </w:rPr>
            </w:pPr>
            <w:r w:rsidRPr="00716332">
              <w:rPr>
                <w:b/>
              </w:rPr>
              <w:t>Vyučující</w:t>
            </w:r>
          </w:p>
        </w:tc>
        <w:tc>
          <w:tcPr>
            <w:tcW w:w="6769" w:type="dxa"/>
            <w:gridSpan w:val="7"/>
            <w:tcBorders>
              <w:bottom w:val="nil"/>
            </w:tcBorders>
          </w:tcPr>
          <w:p w:rsidR="00233C5A" w:rsidRPr="00716332" w:rsidRDefault="00233C5A" w:rsidP="00A62144">
            <w:pPr>
              <w:jc w:val="both"/>
            </w:pPr>
            <w:r w:rsidRPr="00716332">
              <w:t>Mgr. Josef Kocourek, Ph.D.</w:t>
            </w:r>
          </w:p>
        </w:tc>
      </w:tr>
      <w:tr w:rsidR="00233C5A" w:rsidRPr="00716332" w:rsidTr="00A62144">
        <w:trPr>
          <w:trHeight w:val="554"/>
        </w:trPr>
        <w:tc>
          <w:tcPr>
            <w:tcW w:w="9855" w:type="dxa"/>
            <w:gridSpan w:val="8"/>
            <w:tcBorders>
              <w:top w:val="nil"/>
            </w:tcBorders>
          </w:tcPr>
          <w:p w:rsidR="00233C5A" w:rsidRPr="00716332" w:rsidRDefault="00233C5A" w:rsidP="00A62144">
            <w:pPr>
              <w:jc w:val="both"/>
            </w:pPr>
          </w:p>
        </w:tc>
      </w:tr>
      <w:tr w:rsidR="00233C5A" w:rsidRPr="00716332" w:rsidTr="00A62144">
        <w:tc>
          <w:tcPr>
            <w:tcW w:w="3086" w:type="dxa"/>
            <w:shd w:val="clear" w:color="auto" w:fill="F7CAAC"/>
          </w:tcPr>
          <w:p w:rsidR="00233C5A" w:rsidRPr="00716332" w:rsidRDefault="00233C5A" w:rsidP="00A62144">
            <w:pPr>
              <w:jc w:val="both"/>
              <w:rPr>
                <w:b/>
              </w:rPr>
            </w:pPr>
            <w:r w:rsidRPr="00716332">
              <w:rPr>
                <w:b/>
              </w:rPr>
              <w:t>Stručná anotace předmětu</w:t>
            </w:r>
          </w:p>
        </w:tc>
        <w:tc>
          <w:tcPr>
            <w:tcW w:w="6769" w:type="dxa"/>
            <w:gridSpan w:val="7"/>
            <w:tcBorders>
              <w:bottom w:val="nil"/>
            </w:tcBorders>
          </w:tcPr>
          <w:p w:rsidR="00233C5A" w:rsidRPr="00716332" w:rsidRDefault="00233C5A" w:rsidP="00A62144">
            <w:pPr>
              <w:jc w:val="both"/>
            </w:pPr>
          </w:p>
        </w:tc>
      </w:tr>
      <w:tr w:rsidR="00233C5A" w:rsidRPr="00716332" w:rsidTr="00A62144">
        <w:trPr>
          <w:trHeight w:val="1969"/>
        </w:trPr>
        <w:tc>
          <w:tcPr>
            <w:tcW w:w="9855" w:type="dxa"/>
            <w:gridSpan w:val="8"/>
            <w:tcBorders>
              <w:top w:val="nil"/>
              <w:bottom w:val="single" w:sz="12" w:space="0" w:color="auto"/>
            </w:tcBorders>
          </w:tcPr>
          <w:p w:rsidR="00233C5A" w:rsidRDefault="00233C5A" w:rsidP="00A62144">
            <w:pPr>
              <w:rPr>
                <w:color w:val="000000"/>
                <w:shd w:val="clear" w:color="auto" w:fill="FFFFFF"/>
              </w:rPr>
            </w:pPr>
          </w:p>
          <w:p w:rsidR="00233C5A" w:rsidRPr="00716332" w:rsidRDefault="00233C5A" w:rsidP="00A62144">
            <w:pPr>
              <w:rPr>
                <w:color w:val="000000"/>
                <w:shd w:val="clear" w:color="auto" w:fill="FFFFFF"/>
              </w:rPr>
            </w:pPr>
            <w:r w:rsidRPr="00716332">
              <w:rPr>
                <w:color w:val="000000"/>
                <w:shd w:val="clear" w:color="auto" w:fill="FFFFFF"/>
              </w:rPr>
              <w:t>- Aplikace teoretických znalostí nabytých v jiných předmětech v praxi.</w:t>
            </w:r>
            <w:r w:rsidRPr="00716332">
              <w:rPr>
                <w:color w:val="000000"/>
              </w:rPr>
              <w:br/>
            </w:r>
            <w:r w:rsidRPr="00716332">
              <w:rPr>
                <w:color w:val="000000"/>
                <w:shd w:val="clear" w:color="auto" w:fill="FFFFFF"/>
              </w:rPr>
              <w:t>- Mezioborová spolupráce studentů.</w:t>
            </w:r>
            <w:r w:rsidRPr="00716332">
              <w:rPr>
                <w:color w:val="000000"/>
              </w:rPr>
              <w:br/>
            </w:r>
            <w:r w:rsidRPr="00716332">
              <w:rPr>
                <w:color w:val="000000"/>
                <w:shd w:val="clear" w:color="auto" w:fill="FFFFFF"/>
              </w:rPr>
              <w:t>- Studenti se formují do projektových týmů hierarchicky blízkých skutečnému agenturnímu modelu.</w:t>
            </w:r>
          </w:p>
          <w:p w:rsidR="00233C5A" w:rsidRPr="00716332" w:rsidRDefault="00233C5A" w:rsidP="00A62144">
            <w:pPr>
              <w:rPr>
                <w:color w:val="000000"/>
                <w:shd w:val="clear" w:color="auto" w:fill="FFFFFF"/>
              </w:rPr>
            </w:pPr>
            <w:r w:rsidRPr="00716332">
              <w:rPr>
                <w:color w:val="000000"/>
                <w:shd w:val="clear" w:color="auto" w:fill="FFFFFF"/>
              </w:rPr>
              <w:t>- Student si může zvolit své pracovní zařazení v týmu za předpokladu, že je daná pozice neobsazená.</w:t>
            </w:r>
          </w:p>
          <w:p w:rsidR="00233C5A" w:rsidRDefault="00233C5A" w:rsidP="00A62144">
            <w:pPr>
              <w:rPr>
                <w:color w:val="000000"/>
                <w:shd w:val="clear" w:color="auto" w:fill="FFFFFF"/>
              </w:rPr>
            </w:pPr>
            <w:r w:rsidRPr="00716332">
              <w:rPr>
                <w:color w:val="000000"/>
                <w:shd w:val="clear" w:color="auto" w:fill="FFFFFF"/>
              </w:rPr>
              <w:t>- Každá pracovní pozice v projektovém týmu je samostatně zodpovědná za své specifické kompetence. </w:t>
            </w:r>
            <w:r w:rsidRPr="00716332">
              <w:rPr>
                <w:color w:val="000000"/>
              </w:rPr>
              <w:br/>
            </w:r>
            <w:r w:rsidRPr="00716332">
              <w:rPr>
                <w:color w:val="000000"/>
                <w:shd w:val="clear" w:color="auto" w:fill="FFFFFF"/>
              </w:rPr>
              <w:t>- Studenti si mohou zvolit projekty komerčního, neziskového či uměleckého charakteru. </w:t>
            </w:r>
            <w:r w:rsidRPr="00716332">
              <w:rPr>
                <w:color w:val="000000"/>
              </w:rPr>
              <w:br/>
            </w:r>
            <w:r w:rsidRPr="00716332">
              <w:rPr>
                <w:color w:val="000000"/>
                <w:shd w:val="clear" w:color="auto" w:fill="FFFFFF"/>
              </w:rPr>
              <w:t>- Studenti pod dohledem pedagogů, snaží společnými silami dosáhnout požadovaného výsledku. </w:t>
            </w:r>
          </w:p>
          <w:p w:rsidR="00233C5A" w:rsidRPr="00716332" w:rsidRDefault="00233C5A" w:rsidP="00A62144"/>
        </w:tc>
      </w:tr>
      <w:tr w:rsidR="00233C5A" w:rsidRPr="00716332" w:rsidTr="00A62144">
        <w:trPr>
          <w:trHeight w:val="265"/>
        </w:trPr>
        <w:tc>
          <w:tcPr>
            <w:tcW w:w="3653" w:type="dxa"/>
            <w:gridSpan w:val="2"/>
            <w:tcBorders>
              <w:top w:val="nil"/>
            </w:tcBorders>
            <w:shd w:val="clear" w:color="auto" w:fill="F7CAAC"/>
          </w:tcPr>
          <w:p w:rsidR="00233C5A" w:rsidRPr="00716332" w:rsidRDefault="00233C5A" w:rsidP="00A62144">
            <w:pPr>
              <w:jc w:val="both"/>
            </w:pPr>
            <w:r w:rsidRPr="00716332">
              <w:rPr>
                <w:b/>
              </w:rPr>
              <w:t>Studijní literatura a studijní pomůcky</w:t>
            </w:r>
          </w:p>
        </w:tc>
        <w:tc>
          <w:tcPr>
            <w:tcW w:w="6202" w:type="dxa"/>
            <w:gridSpan w:val="6"/>
            <w:tcBorders>
              <w:top w:val="nil"/>
              <w:bottom w:val="nil"/>
            </w:tcBorders>
          </w:tcPr>
          <w:p w:rsidR="00233C5A" w:rsidRPr="00716332" w:rsidRDefault="00233C5A" w:rsidP="00A62144">
            <w:pPr>
              <w:jc w:val="both"/>
            </w:pPr>
          </w:p>
        </w:tc>
      </w:tr>
      <w:tr w:rsidR="00233C5A" w:rsidRPr="00716332" w:rsidTr="00A62144">
        <w:trPr>
          <w:trHeight w:val="1124"/>
        </w:trPr>
        <w:tc>
          <w:tcPr>
            <w:tcW w:w="9855" w:type="dxa"/>
            <w:gridSpan w:val="8"/>
            <w:tcBorders>
              <w:top w:val="nil"/>
            </w:tcBorders>
          </w:tcPr>
          <w:p w:rsidR="00C61730" w:rsidRDefault="00C61730" w:rsidP="00A62144">
            <w:pPr>
              <w:rPr>
                <w:b/>
              </w:rPr>
            </w:pPr>
          </w:p>
          <w:p w:rsidR="00233C5A" w:rsidRPr="002D1855" w:rsidRDefault="002D1855" w:rsidP="00A62144">
            <w:pPr>
              <w:rPr>
                <w:b/>
              </w:rPr>
            </w:pPr>
            <w:r w:rsidRPr="002D1855">
              <w:rPr>
                <w:b/>
              </w:rPr>
              <w:t>Doporučená:</w:t>
            </w:r>
          </w:p>
          <w:p w:rsidR="00233C5A" w:rsidRPr="00F26260" w:rsidRDefault="00FB00E8" w:rsidP="00A62144">
            <w:hyperlink r:id="rId18" w:tgtFrame="_blank" w:history="1">
              <w:r w:rsidR="00233C5A" w:rsidRPr="00F26260">
                <w:rPr>
                  <w:rStyle w:val="Hypertextovodkaz"/>
                  <w:color w:val="auto"/>
                  <w:u w:val="none"/>
                </w:rPr>
                <w:t>Trout, Jack. Odliš se nebo zemři: jak si zajistit úspěch na trhu jedinečností své nabídky. 1. vyd. Praha: Grada, 2006. ISBN 8024713012. </w:t>
              </w:r>
            </w:hyperlink>
          </w:p>
          <w:p w:rsidR="00233C5A" w:rsidRPr="00F26260" w:rsidRDefault="00FB00E8" w:rsidP="00A62144">
            <w:hyperlink r:id="rId19" w:tgtFrame="_blank" w:history="1">
              <w:r w:rsidR="00233C5A" w:rsidRPr="00F26260">
                <w:rPr>
                  <w:rStyle w:val="Hypertextovodkaz"/>
                  <w:color w:val="auto"/>
                  <w:u w:val="none"/>
                </w:rPr>
                <w:t>Ogilvy, David. Ogilvy o reklamě. 4. vyd. Praha: Management Press, 2007. ISBN 978-80-7261-154-6. </w:t>
              </w:r>
            </w:hyperlink>
          </w:p>
          <w:p w:rsidR="00233C5A" w:rsidRPr="00F26260" w:rsidRDefault="00233C5A" w:rsidP="00A62144">
            <w:r w:rsidRPr="00F26260">
              <w:t>Ries, Al; Trout, Jack. Positioning : The Battle for Your Mind. New York, NY, 2001. ISBN 0-07-135916-8. </w:t>
            </w:r>
          </w:p>
          <w:p w:rsidR="00233C5A" w:rsidRPr="00F26260" w:rsidRDefault="00FB00E8" w:rsidP="00A62144">
            <w:hyperlink r:id="rId20" w:tgtFrame="_blank" w:history="1">
              <w:r w:rsidR="00233C5A" w:rsidRPr="00F26260">
                <w:rPr>
                  <w:rStyle w:val="Hypertextovodkaz"/>
                  <w:color w:val="auto"/>
                  <w:u w:val="none"/>
                </w:rPr>
                <w:t>Kerzner, Harold. Project management: a system approach to planning, scheduling, and controlling. 8th ed. Hoboken, New Jersey: John Wiley &amp; Sons, 2003. ISBN 0-471-22577-0. </w:t>
              </w:r>
            </w:hyperlink>
          </w:p>
          <w:p w:rsidR="00233C5A" w:rsidRPr="00F26260" w:rsidRDefault="00FB00E8" w:rsidP="00A62144">
            <w:hyperlink r:id="rId21" w:tgtFrame="_blank" w:history="1">
              <w:r w:rsidR="00233C5A" w:rsidRPr="00F26260">
                <w:rPr>
                  <w:rStyle w:val="Hypertextovodkaz"/>
                  <w:color w:val="auto"/>
                  <w:u w:val="none"/>
                </w:rPr>
                <w:t>Portny, Stanley E. Project management for dummies. 2nd ed. Indianapolis, IN: Wiley Publishing, 2007. ISBN 978-0-470-04923-5. </w:t>
              </w:r>
            </w:hyperlink>
          </w:p>
          <w:p w:rsidR="00233C5A" w:rsidRPr="00F26260" w:rsidRDefault="00FB00E8" w:rsidP="00A62144">
            <w:hyperlink r:id="rId22" w:tgtFrame="_blank" w:history="1">
              <w:r w:rsidR="00233C5A" w:rsidRPr="00F26260">
                <w:rPr>
                  <w:rStyle w:val="Hypertextovodkaz"/>
                  <w:color w:val="auto"/>
                  <w:u w:val="none"/>
                </w:rPr>
                <w:t>ROSENAU, M.D. Řízení projektů. Brno, 2007. ISBN 978-80-251-1506-0. </w:t>
              </w:r>
            </w:hyperlink>
          </w:p>
          <w:p w:rsidR="00233C5A" w:rsidRPr="00F26260" w:rsidRDefault="00233C5A" w:rsidP="00A62144">
            <w:r w:rsidRPr="00F26260">
              <w:t>Brian M. Carney &amp; Isaac Getz. Svoboda v práci. Praha, 2011. ISBN 978-80-904890-1-1. </w:t>
            </w:r>
          </w:p>
          <w:p w:rsidR="00233C5A" w:rsidRPr="00F26260" w:rsidRDefault="00FB00E8" w:rsidP="00A62144">
            <w:hyperlink r:id="rId23" w:tgtFrame="_blank" w:history="1">
              <w:r w:rsidR="00233C5A" w:rsidRPr="00F26260">
                <w:rPr>
                  <w:rStyle w:val="Hypertextovodkaz"/>
                  <w:color w:val="auto"/>
                  <w:u w:val="none"/>
                </w:rPr>
                <w:t>Neumeier, Marty. The brand gap : how to bridge the distance between business strategy and design : a whiteboard overview. Rev. ed. Berkekley, CA: New Riders, 2006. ISBN 0-321-34810-9. </w:t>
              </w:r>
            </w:hyperlink>
          </w:p>
          <w:p w:rsidR="00233C5A" w:rsidRPr="00F26260" w:rsidRDefault="00FB00E8" w:rsidP="00A62144">
            <w:pPr>
              <w:rPr>
                <w:rStyle w:val="Hypertextovodkaz"/>
                <w:color w:val="auto"/>
                <w:u w:val="none"/>
              </w:rPr>
            </w:pPr>
            <w:hyperlink r:id="rId24" w:tgtFrame="_blank" w:history="1">
              <w:r w:rsidR="00233C5A" w:rsidRPr="00F26260">
                <w:rPr>
                  <w:rStyle w:val="Hypertextovodkaz"/>
                  <w:color w:val="auto"/>
                  <w:u w:val="none"/>
                </w:rPr>
                <w:t>Gruber, David. Time management: rady a tipy jek efektivně hospodařit s časem. Vyd. 1. Praha: Management Press, 2002. ISBN 8072610651. </w:t>
              </w:r>
            </w:hyperlink>
          </w:p>
          <w:p w:rsidR="00233C5A" w:rsidRPr="00716332" w:rsidRDefault="00233C5A" w:rsidP="00A62144"/>
        </w:tc>
      </w:tr>
    </w:tbl>
    <w:p w:rsidR="00233C5A" w:rsidRDefault="00233C5A"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3C5A" w:rsidTr="00A62144">
        <w:tc>
          <w:tcPr>
            <w:tcW w:w="9855" w:type="dxa"/>
            <w:gridSpan w:val="8"/>
            <w:tcBorders>
              <w:bottom w:val="double" w:sz="4" w:space="0" w:color="auto"/>
            </w:tcBorders>
            <w:shd w:val="clear" w:color="auto" w:fill="BDD6EE"/>
          </w:tcPr>
          <w:p w:rsidR="00233C5A" w:rsidRDefault="00233C5A" w:rsidP="00A62144">
            <w:pPr>
              <w:jc w:val="both"/>
              <w:rPr>
                <w:b/>
                <w:sz w:val="28"/>
              </w:rPr>
            </w:pPr>
            <w:r>
              <w:lastRenderedPageBreak/>
              <w:br w:type="page"/>
            </w:r>
            <w:r>
              <w:rPr>
                <w:b/>
                <w:sz w:val="28"/>
              </w:rPr>
              <w:t>B-III – Charakteristika studijního předmětu</w:t>
            </w:r>
          </w:p>
        </w:tc>
      </w:tr>
      <w:tr w:rsidR="00233C5A" w:rsidRPr="00DF5011" w:rsidTr="00A62144">
        <w:trPr>
          <w:trHeight w:val="20"/>
        </w:trPr>
        <w:tc>
          <w:tcPr>
            <w:tcW w:w="3086" w:type="dxa"/>
            <w:tcBorders>
              <w:top w:val="double" w:sz="4" w:space="0" w:color="auto"/>
            </w:tcBorders>
            <w:shd w:val="clear" w:color="auto" w:fill="F7CAAC"/>
          </w:tcPr>
          <w:p w:rsidR="00233C5A" w:rsidRPr="00DF5011" w:rsidRDefault="00233C5A" w:rsidP="00A62144">
            <w:pPr>
              <w:jc w:val="both"/>
              <w:rPr>
                <w:b/>
              </w:rPr>
            </w:pPr>
            <w:r w:rsidRPr="00DF5011">
              <w:rPr>
                <w:b/>
              </w:rPr>
              <w:t>Název studijního předmětu</w:t>
            </w:r>
          </w:p>
        </w:tc>
        <w:tc>
          <w:tcPr>
            <w:tcW w:w="6769" w:type="dxa"/>
            <w:gridSpan w:val="7"/>
            <w:tcBorders>
              <w:top w:val="double" w:sz="4" w:space="0" w:color="auto"/>
            </w:tcBorders>
          </w:tcPr>
          <w:p w:rsidR="00233C5A" w:rsidRPr="00DF5011" w:rsidRDefault="00233C5A" w:rsidP="00A62144">
            <w:pPr>
              <w:jc w:val="both"/>
              <w:rPr>
                <w:color w:val="44546A" w:themeColor="text2"/>
              </w:rPr>
            </w:pPr>
            <w:r w:rsidRPr="00DF5011">
              <w:t>Komunikační agentura II</w:t>
            </w:r>
          </w:p>
        </w:tc>
      </w:tr>
      <w:tr w:rsidR="00233C5A" w:rsidRPr="00DF5011" w:rsidTr="00A62144">
        <w:trPr>
          <w:trHeight w:val="20"/>
        </w:trPr>
        <w:tc>
          <w:tcPr>
            <w:tcW w:w="3086" w:type="dxa"/>
            <w:shd w:val="clear" w:color="auto" w:fill="F7CAAC"/>
          </w:tcPr>
          <w:p w:rsidR="00233C5A" w:rsidRPr="00DF5011" w:rsidRDefault="00233C5A" w:rsidP="00A62144">
            <w:pPr>
              <w:rPr>
                <w:b/>
              </w:rPr>
            </w:pPr>
            <w:r w:rsidRPr="00DF5011">
              <w:rPr>
                <w:b/>
              </w:rPr>
              <w:t>Typ předmětu</w:t>
            </w:r>
          </w:p>
        </w:tc>
        <w:tc>
          <w:tcPr>
            <w:tcW w:w="3406" w:type="dxa"/>
            <w:gridSpan w:val="4"/>
          </w:tcPr>
          <w:p w:rsidR="00233C5A" w:rsidRPr="00DF5011" w:rsidRDefault="00233C5A" w:rsidP="00A62144">
            <w:pPr>
              <w:jc w:val="both"/>
            </w:pPr>
            <w:r w:rsidRPr="00DF5011">
              <w:t>povinně volitelný</w:t>
            </w:r>
          </w:p>
        </w:tc>
        <w:tc>
          <w:tcPr>
            <w:tcW w:w="2695" w:type="dxa"/>
            <w:gridSpan w:val="2"/>
            <w:shd w:val="clear" w:color="auto" w:fill="F7CAAC"/>
          </w:tcPr>
          <w:p w:rsidR="00233C5A" w:rsidRPr="00DF5011" w:rsidRDefault="00233C5A" w:rsidP="00A62144">
            <w:pPr>
              <w:jc w:val="both"/>
            </w:pPr>
            <w:r w:rsidRPr="00DF5011">
              <w:rPr>
                <w:b/>
              </w:rPr>
              <w:t>doporučený ročník/semestr</w:t>
            </w:r>
          </w:p>
        </w:tc>
        <w:tc>
          <w:tcPr>
            <w:tcW w:w="668" w:type="dxa"/>
          </w:tcPr>
          <w:p w:rsidR="00233C5A" w:rsidRPr="00DF5011" w:rsidRDefault="00233C5A" w:rsidP="00A62144">
            <w:pPr>
              <w:jc w:val="both"/>
            </w:pPr>
            <w:r w:rsidRPr="00DF5011">
              <w:t>1/LS</w:t>
            </w:r>
          </w:p>
        </w:tc>
      </w:tr>
      <w:tr w:rsidR="00233C5A" w:rsidRPr="00DF5011" w:rsidTr="00A62144">
        <w:trPr>
          <w:trHeight w:val="20"/>
        </w:trPr>
        <w:tc>
          <w:tcPr>
            <w:tcW w:w="3086" w:type="dxa"/>
            <w:shd w:val="clear" w:color="auto" w:fill="F7CAAC"/>
          </w:tcPr>
          <w:p w:rsidR="00233C5A" w:rsidRPr="00DF5011" w:rsidRDefault="00233C5A" w:rsidP="00A62144">
            <w:pPr>
              <w:jc w:val="both"/>
              <w:rPr>
                <w:b/>
              </w:rPr>
            </w:pPr>
            <w:r w:rsidRPr="00DF5011">
              <w:rPr>
                <w:b/>
              </w:rPr>
              <w:t>Rozsah studijního předmětu</w:t>
            </w:r>
          </w:p>
        </w:tc>
        <w:tc>
          <w:tcPr>
            <w:tcW w:w="1701" w:type="dxa"/>
            <w:gridSpan w:val="2"/>
          </w:tcPr>
          <w:p w:rsidR="00233C5A" w:rsidRPr="00DF5011" w:rsidRDefault="00233C5A" w:rsidP="00A62144">
            <w:pPr>
              <w:jc w:val="both"/>
            </w:pPr>
            <w:r w:rsidRPr="00DF5011">
              <w:rPr>
                <w:rFonts w:eastAsia="Calibri"/>
              </w:rPr>
              <w:t>26c</w:t>
            </w:r>
          </w:p>
        </w:tc>
        <w:tc>
          <w:tcPr>
            <w:tcW w:w="889" w:type="dxa"/>
            <w:shd w:val="clear" w:color="auto" w:fill="F7CAAC"/>
          </w:tcPr>
          <w:p w:rsidR="00233C5A" w:rsidRPr="00DF5011" w:rsidRDefault="00233C5A" w:rsidP="00A62144">
            <w:pPr>
              <w:jc w:val="both"/>
              <w:rPr>
                <w:b/>
              </w:rPr>
            </w:pPr>
            <w:r w:rsidRPr="00DF5011">
              <w:rPr>
                <w:b/>
              </w:rPr>
              <w:t xml:space="preserve">hod. </w:t>
            </w:r>
          </w:p>
        </w:tc>
        <w:tc>
          <w:tcPr>
            <w:tcW w:w="816" w:type="dxa"/>
          </w:tcPr>
          <w:p w:rsidR="00233C5A" w:rsidRPr="00DF5011" w:rsidRDefault="00233C5A" w:rsidP="00A62144">
            <w:pPr>
              <w:jc w:val="both"/>
            </w:pPr>
            <w:r w:rsidRPr="00DF5011">
              <w:t>26</w:t>
            </w:r>
          </w:p>
        </w:tc>
        <w:tc>
          <w:tcPr>
            <w:tcW w:w="2156" w:type="dxa"/>
            <w:shd w:val="clear" w:color="auto" w:fill="F7CAAC"/>
          </w:tcPr>
          <w:p w:rsidR="00233C5A" w:rsidRPr="00DF5011" w:rsidRDefault="00233C5A" w:rsidP="00A62144">
            <w:pPr>
              <w:jc w:val="both"/>
              <w:rPr>
                <w:b/>
              </w:rPr>
            </w:pPr>
            <w:r w:rsidRPr="00DF5011">
              <w:rPr>
                <w:b/>
              </w:rPr>
              <w:t>kreditů</w:t>
            </w:r>
          </w:p>
        </w:tc>
        <w:tc>
          <w:tcPr>
            <w:tcW w:w="1207" w:type="dxa"/>
            <w:gridSpan w:val="2"/>
          </w:tcPr>
          <w:p w:rsidR="00233C5A" w:rsidRPr="00DF5011" w:rsidRDefault="00233C5A" w:rsidP="00A62144">
            <w:pPr>
              <w:jc w:val="both"/>
            </w:pPr>
            <w:r w:rsidRPr="00DF5011">
              <w:t>3</w:t>
            </w:r>
          </w:p>
        </w:tc>
      </w:tr>
      <w:tr w:rsidR="00233C5A" w:rsidRPr="00DF5011" w:rsidTr="00A62144">
        <w:tc>
          <w:tcPr>
            <w:tcW w:w="3086" w:type="dxa"/>
            <w:shd w:val="clear" w:color="auto" w:fill="F7CAAC"/>
          </w:tcPr>
          <w:p w:rsidR="00233C5A" w:rsidRPr="00DF5011" w:rsidRDefault="00233C5A" w:rsidP="00A62144">
            <w:pPr>
              <w:rPr>
                <w:b/>
              </w:rPr>
            </w:pPr>
            <w:r w:rsidRPr="00DF5011">
              <w:rPr>
                <w:b/>
              </w:rPr>
              <w:t>Prerekvizity, korekvizity, ekvivalence</w:t>
            </w:r>
          </w:p>
        </w:tc>
        <w:tc>
          <w:tcPr>
            <w:tcW w:w="6769" w:type="dxa"/>
            <w:gridSpan w:val="7"/>
          </w:tcPr>
          <w:p w:rsidR="00233C5A" w:rsidRPr="00DF5011" w:rsidRDefault="00233C5A" w:rsidP="00A62144">
            <w:pPr>
              <w:jc w:val="both"/>
            </w:pPr>
          </w:p>
        </w:tc>
      </w:tr>
      <w:tr w:rsidR="00233C5A" w:rsidRPr="00DF5011" w:rsidTr="00A62144">
        <w:tc>
          <w:tcPr>
            <w:tcW w:w="3086" w:type="dxa"/>
            <w:shd w:val="clear" w:color="auto" w:fill="F7CAAC"/>
          </w:tcPr>
          <w:p w:rsidR="00233C5A" w:rsidRPr="00DF5011" w:rsidRDefault="00233C5A" w:rsidP="00A62144">
            <w:pPr>
              <w:rPr>
                <w:b/>
              </w:rPr>
            </w:pPr>
            <w:r w:rsidRPr="00DF5011">
              <w:rPr>
                <w:b/>
              </w:rPr>
              <w:t>Způsob ověření studijních výsledků</w:t>
            </w:r>
          </w:p>
        </w:tc>
        <w:tc>
          <w:tcPr>
            <w:tcW w:w="3406" w:type="dxa"/>
            <w:gridSpan w:val="4"/>
          </w:tcPr>
          <w:p w:rsidR="00233C5A" w:rsidRPr="00DF5011" w:rsidRDefault="00233C5A" w:rsidP="00A62144">
            <w:pPr>
              <w:jc w:val="both"/>
            </w:pPr>
            <w:r w:rsidRPr="00DF5011">
              <w:rPr>
                <w:rFonts w:eastAsia="Calibri"/>
              </w:rPr>
              <w:t xml:space="preserve">zápočet </w:t>
            </w:r>
          </w:p>
        </w:tc>
        <w:tc>
          <w:tcPr>
            <w:tcW w:w="2156" w:type="dxa"/>
            <w:shd w:val="clear" w:color="auto" w:fill="F7CAAC"/>
          </w:tcPr>
          <w:p w:rsidR="00233C5A" w:rsidRPr="00DF5011" w:rsidRDefault="00233C5A" w:rsidP="00A62144">
            <w:pPr>
              <w:jc w:val="both"/>
              <w:rPr>
                <w:b/>
              </w:rPr>
            </w:pPr>
            <w:r w:rsidRPr="00DF5011">
              <w:rPr>
                <w:b/>
              </w:rPr>
              <w:t>Forma výuky</w:t>
            </w:r>
          </w:p>
        </w:tc>
        <w:tc>
          <w:tcPr>
            <w:tcW w:w="1207" w:type="dxa"/>
            <w:gridSpan w:val="2"/>
          </w:tcPr>
          <w:p w:rsidR="00233C5A" w:rsidRPr="00DF5011" w:rsidRDefault="00233C5A" w:rsidP="00A62144">
            <w:pPr>
              <w:jc w:val="both"/>
            </w:pPr>
            <w:r w:rsidRPr="00DF5011">
              <w:rPr>
                <w:rFonts w:eastAsia="Calibri"/>
              </w:rPr>
              <w:t>cvičení</w:t>
            </w:r>
          </w:p>
        </w:tc>
      </w:tr>
      <w:tr w:rsidR="00233C5A" w:rsidRPr="00DF5011" w:rsidTr="00A62144">
        <w:tc>
          <w:tcPr>
            <w:tcW w:w="3086" w:type="dxa"/>
            <w:shd w:val="clear" w:color="auto" w:fill="F7CAAC"/>
          </w:tcPr>
          <w:p w:rsidR="00233C5A" w:rsidRPr="00DF5011" w:rsidRDefault="00233C5A" w:rsidP="00A62144">
            <w:pPr>
              <w:rPr>
                <w:b/>
              </w:rPr>
            </w:pPr>
            <w:r w:rsidRPr="00DF5011">
              <w:rPr>
                <w:b/>
              </w:rPr>
              <w:t>Forma způsobu ověření studijních výsledků a další požadavky na studenta</w:t>
            </w:r>
          </w:p>
        </w:tc>
        <w:tc>
          <w:tcPr>
            <w:tcW w:w="6769" w:type="dxa"/>
            <w:gridSpan w:val="7"/>
            <w:tcBorders>
              <w:bottom w:val="nil"/>
            </w:tcBorders>
          </w:tcPr>
          <w:p w:rsidR="00233C5A" w:rsidRPr="00DF5011" w:rsidRDefault="00233C5A" w:rsidP="00A62144">
            <w:pPr>
              <w:jc w:val="both"/>
              <w:rPr>
                <w:color w:val="44546A" w:themeColor="text2"/>
              </w:rPr>
            </w:pPr>
          </w:p>
        </w:tc>
      </w:tr>
      <w:tr w:rsidR="00233C5A" w:rsidRPr="00DF5011" w:rsidTr="00A62144">
        <w:trPr>
          <w:trHeight w:val="554"/>
        </w:trPr>
        <w:tc>
          <w:tcPr>
            <w:tcW w:w="9855" w:type="dxa"/>
            <w:gridSpan w:val="8"/>
            <w:tcBorders>
              <w:top w:val="nil"/>
            </w:tcBorders>
          </w:tcPr>
          <w:p w:rsidR="00233C5A" w:rsidRDefault="00233C5A" w:rsidP="00A62144">
            <w:pPr>
              <w:rPr>
                <w:color w:val="000000"/>
                <w:shd w:val="clear" w:color="auto" w:fill="FFFFFF"/>
              </w:rPr>
            </w:pPr>
          </w:p>
          <w:p w:rsidR="00233C5A" w:rsidRPr="00DF5011" w:rsidRDefault="00233C5A" w:rsidP="00A62144">
            <w:pPr>
              <w:rPr>
                <w:color w:val="000000"/>
                <w:shd w:val="clear" w:color="auto" w:fill="FFFFFF"/>
              </w:rPr>
            </w:pPr>
            <w:r w:rsidRPr="00DF5011">
              <w:rPr>
                <w:color w:val="000000"/>
                <w:shd w:val="clear" w:color="auto" w:fill="FFFFFF"/>
              </w:rPr>
              <w:t>- Aktivní práce v projektovém týmu a splnění všech požadavků, za něž je student v rámci projektu odpovědný</w:t>
            </w:r>
            <w:r w:rsidRPr="00DF5011">
              <w:rPr>
                <w:color w:val="000000"/>
              </w:rPr>
              <w:br/>
            </w:r>
            <w:r w:rsidRPr="00DF5011">
              <w:rPr>
                <w:color w:val="000000"/>
                <w:shd w:val="clear" w:color="auto" w:fill="FFFFFF"/>
              </w:rPr>
              <w:t>- Včasné odevzdávání požadované práce ke konzultacím a ke schválení (dle podrobného harmonogramu projektu)</w:t>
            </w:r>
            <w:r w:rsidRPr="00DF5011">
              <w:rPr>
                <w:color w:val="000000"/>
              </w:rPr>
              <w:br/>
            </w:r>
            <w:r w:rsidRPr="00DF5011">
              <w:rPr>
                <w:color w:val="000000"/>
                <w:shd w:val="clear" w:color="auto" w:fill="FFFFFF"/>
              </w:rPr>
              <w:t>- Pravidelná komunikace s vedením Komunikační agentury (týká se hlavních vedoucích pozic)</w:t>
            </w:r>
            <w:r w:rsidRPr="00DF5011">
              <w:rPr>
                <w:color w:val="000000"/>
              </w:rPr>
              <w:br/>
            </w:r>
            <w:r w:rsidRPr="00DF5011">
              <w:rPr>
                <w:color w:val="000000"/>
                <w:shd w:val="clear" w:color="auto" w:fill="FFFFFF"/>
              </w:rPr>
              <w:t>- Veřejná prezentace o průběhu a výsledcích projektu</w:t>
            </w:r>
            <w:r w:rsidRPr="00DF5011">
              <w:rPr>
                <w:color w:val="000000"/>
              </w:rPr>
              <w:br/>
            </w:r>
            <w:r w:rsidRPr="00DF5011">
              <w:rPr>
                <w:color w:val="000000"/>
                <w:shd w:val="clear" w:color="auto" w:fill="FFFFFF"/>
              </w:rPr>
              <w:t>- U vedoucích složek také pravidelné reportování o výsledcích své činnosti (prostřednictvím newsletteru)</w:t>
            </w:r>
          </w:p>
          <w:p w:rsidR="00233C5A" w:rsidRDefault="00233C5A" w:rsidP="00A62144">
            <w:pPr>
              <w:rPr>
                <w:color w:val="000000"/>
                <w:shd w:val="clear" w:color="auto" w:fill="FFFFFF"/>
              </w:rPr>
            </w:pPr>
            <w:r>
              <w:rPr>
                <w:color w:val="000000"/>
                <w:shd w:val="clear" w:color="auto" w:fill="FFFFFF"/>
              </w:rPr>
              <w:t>- R</w:t>
            </w:r>
            <w:r w:rsidRPr="00DF5011">
              <w:rPr>
                <w:color w:val="000000"/>
                <w:shd w:val="clear" w:color="auto" w:fill="FFFFFF"/>
              </w:rPr>
              <w:t>ealizace připravovaného projektu</w:t>
            </w:r>
          </w:p>
          <w:p w:rsidR="00233C5A" w:rsidRPr="00DF5011" w:rsidRDefault="00233C5A" w:rsidP="00A62144"/>
        </w:tc>
      </w:tr>
      <w:tr w:rsidR="00233C5A" w:rsidRPr="00DF5011" w:rsidTr="00A62144">
        <w:trPr>
          <w:trHeight w:val="197"/>
        </w:trPr>
        <w:tc>
          <w:tcPr>
            <w:tcW w:w="3086" w:type="dxa"/>
            <w:tcBorders>
              <w:top w:val="nil"/>
            </w:tcBorders>
            <w:shd w:val="clear" w:color="auto" w:fill="F7CAAC"/>
          </w:tcPr>
          <w:p w:rsidR="00233C5A" w:rsidRPr="00DF5011" w:rsidRDefault="00233C5A" w:rsidP="00A62144">
            <w:pPr>
              <w:jc w:val="both"/>
              <w:rPr>
                <w:b/>
              </w:rPr>
            </w:pPr>
            <w:r w:rsidRPr="00DF5011">
              <w:rPr>
                <w:b/>
              </w:rPr>
              <w:t>Garant předmětu</w:t>
            </w:r>
          </w:p>
        </w:tc>
        <w:tc>
          <w:tcPr>
            <w:tcW w:w="6769" w:type="dxa"/>
            <w:gridSpan w:val="7"/>
            <w:tcBorders>
              <w:top w:val="nil"/>
            </w:tcBorders>
          </w:tcPr>
          <w:p w:rsidR="00233C5A" w:rsidRPr="00DF5011" w:rsidRDefault="00233C5A" w:rsidP="00A62144">
            <w:pPr>
              <w:jc w:val="both"/>
            </w:pPr>
            <w:r w:rsidRPr="00DF5011">
              <w:t>Mgr. Josef Kocourek, Ph.D.</w:t>
            </w:r>
          </w:p>
        </w:tc>
      </w:tr>
      <w:tr w:rsidR="00233C5A" w:rsidRPr="00DF5011" w:rsidTr="00A62144">
        <w:trPr>
          <w:trHeight w:val="243"/>
        </w:trPr>
        <w:tc>
          <w:tcPr>
            <w:tcW w:w="3086" w:type="dxa"/>
            <w:tcBorders>
              <w:top w:val="nil"/>
            </w:tcBorders>
            <w:shd w:val="clear" w:color="auto" w:fill="F7CAAC"/>
          </w:tcPr>
          <w:p w:rsidR="00233C5A" w:rsidRPr="00DF5011" w:rsidRDefault="00233C5A" w:rsidP="00A62144">
            <w:pPr>
              <w:rPr>
                <w:b/>
              </w:rPr>
            </w:pPr>
            <w:r w:rsidRPr="00DF5011">
              <w:rPr>
                <w:b/>
              </w:rPr>
              <w:t>Zapojení garanta do výuky předmětu</w:t>
            </w:r>
          </w:p>
        </w:tc>
        <w:tc>
          <w:tcPr>
            <w:tcW w:w="6769" w:type="dxa"/>
            <w:gridSpan w:val="7"/>
            <w:tcBorders>
              <w:top w:val="nil"/>
            </w:tcBorders>
          </w:tcPr>
          <w:p w:rsidR="00233C5A" w:rsidRPr="00DF5011" w:rsidRDefault="00233C5A" w:rsidP="00A62144">
            <w:pPr>
              <w:jc w:val="both"/>
            </w:pPr>
            <w:r w:rsidRPr="00DF5011">
              <w:t>100</w:t>
            </w:r>
            <w:r>
              <w:t xml:space="preserve"> </w:t>
            </w:r>
            <w:r w:rsidRPr="00DF5011">
              <w:t>%</w:t>
            </w:r>
          </w:p>
        </w:tc>
      </w:tr>
      <w:tr w:rsidR="00233C5A" w:rsidRPr="00DF5011" w:rsidTr="00A62144">
        <w:tc>
          <w:tcPr>
            <w:tcW w:w="3086" w:type="dxa"/>
            <w:shd w:val="clear" w:color="auto" w:fill="F7CAAC"/>
          </w:tcPr>
          <w:p w:rsidR="00233C5A" w:rsidRPr="00DF5011" w:rsidRDefault="00233C5A" w:rsidP="00A62144">
            <w:pPr>
              <w:jc w:val="both"/>
              <w:rPr>
                <w:b/>
              </w:rPr>
            </w:pPr>
            <w:r w:rsidRPr="00DF5011">
              <w:rPr>
                <w:b/>
              </w:rPr>
              <w:t>Vyučující</w:t>
            </w:r>
          </w:p>
        </w:tc>
        <w:tc>
          <w:tcPr>
            <w:tcW w:w="6769" w:type="dxa"/>
            <w:gridSpan w:val="7"/>
            <w:tcBorders>
              <w:bottom w:val="nil"/>
            </w:tcBorders>
          </w:tcPr>
          <w:p w:rsidR="00233C5A" w:rsidRPr="00DF5011" w:rsidRDefault="00233C5A" w:rsidP="00A62144">
            <w:pPr>
              <w:jc w:val="both"/>
            </w:pPr>
            <w:r w:rsidRPr="00DF5011">
              <w:t>Mgr. Josef Kocourek, Ph.D.</w:t>
            </w:r>
          </w:p>
        </w:tc>
      </w:tr>
      <w:tr w:rsidR="00233C5A" w:rsidRPr="00DF5011" w:rsidTr="00A62144">
        <w:trPr>
          <w:trHeight w:val="554"/>
        </w:trPr>
        <w:tc>
          <w:tcPr>
            <w:tcW w:w="9855" w:type="dxa"/>
            <w:gridSpan w:val="8"/>
            <w:tcBorders>
              <w:top w:val="nil"/>
            </w:tcBorders>
          </w:tcPr>
          <w:p w:rsidR="00233C5A" w:rsidRPr="00DF5011" w:rsidRDefault="00233C5A" w:rsidP="00A62144">
            <w:pPr>
              <w:jc w:val="both"/>
            </w:pPr>
          </w:p>
        </w:tc>
      </w:tr>
      <w:tr w:rsidR="00233C5A" w:rsidRPr="00DF5011" w:rsidTr="00A62144">
        <w:tc>
          <w:tcPr>
            <w:tcW w:w="3086" w:type="dxa"/>
            <w:shd w:val="clear" w:color="auto" w:fill="F7CAAC"/>
          </w:tcPr>
          <w:p w:rsidR="00233C5A" w:rsidRPr="00DF5011" w:rsidRDefault="00233C5A" w:rsidP="00A62144">
            <w:pPr>
              <w:jc w:val="both"/>
              <w:rPr>
                <w:b/>
              </w:rPr>
            </w:pPr>
            <w:r w:rsidRPr="00DF5011">
              <w:rPr>
                <w:b/>
              </w:rPr>
              <w:t>Stručná anotace předmětu</w:t>
            </w:r>
          </w:p>
        </w:tc>
        <w:tc>
          <w:tcPr>
            <w:tcW w:w="6769" w:type="dxa"/>
            <w:gridSpan w:val="7"/>
            <w:tcBorders>
              <w:bottom w:val="nil"/>
            </w:tcBorders>
          </w:tcPr>
          <w:p w:rsidR="00233C5A" w:rsidRPr="00DF5011" w:rsidRDefault="00233C5A" w:rsidP="00A62144">
            <w:pPr>
              <w:jc w:val="both"/>
            </w:pPr>
          </w:p>
        </w:tc>
      </w:tr>
      <w:tr w:rsidR="00233C5A" w:rsidRPr="00DF5011" w:rsidTr="00A62144">
        <w:trPr>
          <w:trHeight w:val="1578"/>
        </w:trPr>
        <w:tc>
          <w:tcPr>
            <w:tcW w:w="9855" w:type="dxa"/>
            <w:gridSpan w:val="8"/>
            <w:tcBorders>
              <w:top w:val="nil"/>
              <w:bottom w:val="single" w:sz="12" w:space="0" w:color="auto"/>
            </w:tcBorders>
          </w:tcPr>
          <w:p w:rsidR="00233C5A" w:rsidRDefault="00233C5A" w:rsidP="00A62144">
            <w:pPr>
              <w:rPr>
                <w:color w:val="000000"/>
                <w:shd w:val="clear" w:color="auto" w:fill="FFFFFF"/>
              </w:rPr>
            </w:pPr>
          </w:p>
          <w:p w:rsidR="00233C5A" w:rsidRDefault="00233C5A" w:rsidP="00A62144">
            <w:pPr>
              <w:rPr>
                <w:color w:val="000000"/>
                <w:shd w:val="clear" w:color="auto" w:fill="FFFFFF"/>
              </w:rPr>
            </w:pPr>
            <w:r w:rsidRPr="00DF5011">
              <w:rPr>
                <w:color w:val="000000"/>
                <w:shd w:val="clear" w:color="auto" w:fill="FFFFFF"/>
              </w:rPr>
              <w:t>- Aplikace teoretických znalostí nabytých v jiných předmětech v praxi. </w:t>
            </w:r>
            <w:r w:rsidRPr="00DF5011">
              <w:rPr>
                <w:color w:val="000000"/>
              </w:rPr>
              <w:br/>
            </w:r>
            <w:r w:rsidRPr="00DF5011">
              <w:rPr>
                <w:color w:val="000000"/>
                <w:shd w:val="clear" w:color="auto" w:fill="FFFFFF"/>
              </w:rPr>
              <w:t>- Mezioborová spolupráce studentů.</w:t>
            </w:r>
            <w:r w:rsidRPr="00DF5011">
              <w:rPr>
                <w:color w:val="000000"/>
              </w:rPr>
              <w:t xml:space="preserve"> </w:t>
            </w:r>
            <w:r w:rsidRPr="00DF5011">
              <w:rPr>
                <w:color w:val="000000"/>
              </w:rPr>
              <w:br/>
            </w:r>
            <w:r w:rsidRPr="00DF5011">
              <w:rPr>
                <w:color w:val="000000"/>
                <w:shd w:val="clear" w:color="auto" w:fill="FFFFFF"/>
              </w:rPr>
              <w:t>- Studenti se formují do projektových týmů hierarchicky blízkých skutečnému agenturnímu modelu. </w:t>
            </w:r>
            <w:r w:rsidRPr="00DF5011">
              <w:rPr>
                <w:color w:val="000000"/>
              </w:rPr>
              <w:br/>
            </w:r>
            <w:r w:rsidRPr="00DF5011">
              <w:rPr>
                <w:color w:val="000000"/>
                <w:shd w:val="clear" w:color="auto" w:fill="FFFFFF"/>
              </w:rPr>
              <w:t>- Student si může zvolit své pracovní zařazení v týmu za předpokladu, že je daná pozice neobsazená. </w:t>
            </w:r>
            <w:r w:rsidRPr="00DF5011">
              <w:rPr>
                <w:color w:val="000000"/>
              </w:rPr>
              <w:br/>
            </w:r>
            <w:r w:rsidRPr="00DF5011">
              <w:rPr>
                <w:color w:val="000000"/>
                <w:shd w:val="clear" w:color="auto" w:fill="FFFFFF"/>
              </w:rPr>
              <w:t>- Každá pracovní pozice v projektovém týmu je samostatně zodpovědná za své specifické kompetence. </w:t>
            </w:r>
            <w:r w:rsidRPr="00DF5011">
              <w:rPr>
                <w:color w:val="000000"/>
              </w:rPr>
              <w:br/>
            </w:r>
            <w:r w:rsidRPr="00DF5011">
              <w:rPr>
                <w:color w:val="000000"/>
                <w:shd w:val="clear" w:color="auto" w:fill="FFFFFF"/>
              </w:rPr>
              <w:t>- Studenti si mohou zvolit projekty komerčního, neziskového či uměleckého charakteru. </w:t>
            </w:r>
            <w:r w:rsidRPr="00DF5011">
              <w:rPr>
                <w:color w:val="000000"/>
              </w:rPr>
              <w:br/>
            </w:r>
            <w:r w:rsidRPr="00DF5011">
              <w:rPr>
                <w:color w:val="000000"/>
                <w:shd w:val="clear" w:color="auto" w:fill="FFFFFF"/>
              </w:rPr>
              <w:t>- Studenti pod dohledem pedagogů, snaží společnými silami dosáhnout požadovaného výsledku. </w:t>
            </w:r>
          </w:p>
          <w:p w:rsidR="00233C5A" w:rsidRPr="00DF5011" w:rsidRDefault="00233C5A" w:rsidP="00A62144"/>
        </w:tc>
      </w:tr>
      <w:tr w:rsidR="00233C5A" w:rsidRPr="00DF5011" w:rsidTr="00A62144">
        <w:trPr>
          <w:trHeight w:val="265"/>
        </w:trPr>
        <w:tc>
          <w:tcPr>
            <w:tcW w:w="3653" w:type="dxa"/>
            <w:gridSpan w:val="2"/>
            <w:tcBorders>
              <w:top w:val="nil"/>
            </w:tcBorders>
            <w:shd w:val="clear" w:color="auto" w:fill="F7CAAC"/>
          </w:tcPr>
          <w:p w:rsidR="00233C5A" w:rsidRPr="00DF5011" w:rsidRDefault="00233C5A" w:rsidP="00A62144">
            <w:pPr>
              <w:jc w:val="both"/>
            </w:pPr>
            <w:r w:rsidRPr="00DF5011">
              <w:rPr>
                <w:b/>
              </w:rPr>
              <w:t>Studijní literatura a studijní pomůcky</w:t>
            </w:r>
          </w:p>
        </w:tc>
        <w:tc>
          <w:tcPr>
            <w:tcW w:w="6202" w:type="dxa"/>
            <w:gridSpan w:val="6"/>
            <w:tcBorders>
              <w:top w:val="nil"/>
              <w:bottom w:val="nil"/>
            </w:tcBorders>
          </w:tcPr>
          <w:p w:rsidR="00233C5A" w:rsidRPr="00DF5011" w:rsidRDefault="00233C5A" w:rsidP="00A62144">
            <w:pPr>
              <w:jc w:val="both"/>
            </w:pPr>
          </w:p>
        </w:tc>
      </w:tr>
      <w:tr w:rsidR="00233C5A" w:rsidRPr="00DF5011" w:rsidTr="00A62144">
        <w:trPr>
          <w:trHeight w:val="1497"/>
        </w:trPr>
        <w:tc>
          <w:tcPr>
            <w:tcW w:w="9855" w:type="dxa"/>
            <w:gridSpan w:val="8"/>
            <w:tcBorders>
              <w:top w:val="nil"/>
            </w:tcBorders>
          </w:tcPr>
          <w:p w:rsidR="00233C5A" w:rsidRPr="003E198D" w:rsidRDefault="00233C5A" w:rsidP="00A62144"/>
          <w:p w:rsidR="002D1855" w:rsidRPr="002D1855" w:rsidRDefault="002D1855" w:rsidP="00A62144">
            <w:pPr>
              <w:rPr>
                <w:b/>
              </w:rPr>
            </w:pPr>
            <w:r w:rsidRPr="002D1855">
              <w:rPr>
                <w:b/>
              </w:rPr>
              <w:t>Doporučená:</w:t>
            </w:r>
          </w:p>
          <w:p w:rsidR="00233C5A" w:rsidRPr="003E198D" w:rsidRDefault="00FB00E8" w:rsidP="00A62144">
            <w:hyperlink r:id="rId25" w:tgtFrame="_blank" w:history="1">
              <w:r w:rsidR="00233C5A" w:rsidRPr="003E198D">
                <w:rPr>
                  <w:rStyle w:val="Hypertextovodkaz"/>
                  <w:color w:val="auto"/>
                  <w:u w:val="none"/>
                </w:rPr>
                <w:t>Trout, Jack. Odliš se nebo zemři: jak si zajistit úspěch na trhu jedinečností své nabídky. 1. vyd. Praha: Grada, 2006. ISBN 8024713012. </w:t>
              </w:r>
            </w:hyperlink>
          </w:p>
          <w:p w:rsidR="00233C5A" w:rsidRPr="003E198D" w:rsidRDefault="00FB00E8" w:rsidP="00A62144">
            <w:hyperlink r:id="rId26" w:tgtFrame="_blank" w:history="1">
              <w:r w:rsidR="00233C5A" w:rsidRPr="003E198D">
                <w:rPr>
                  <w:rStyle w:val="Hypertextovodkaz"/>
                  <w:color w:val="auto"/>
                  <w:u w:val="none"/>
                </w:rPr>
                <w:t>Ogilvy, David. Ogilvy o reklamě. 4. vyd. Praha: Management Press, 2007. ISBN 978-80-7261-154-6. </w:t>
              </w:r>
            </w:hyperlink>
          </w:p>
          <w:p w:rsidR="00233C5A" w:rsidRPr="003E198D" w:rsidRDefault="00233C5A" w:rsidP="00A62144">
            <w:r w:rsidRPr="003E198D">
              <w:t>Ries, Al; Trout, Jack. Positioning : The Battle for Your Mind. New York, NY, 2001. ISBN 0-07-135916-8. </w:t>
            </w:r>
          </w:p>
          <w:p w:rsidR="00233C5A" w:rsidRPr="003E198D" w:rsidRDefault="00FB00E8" w:rsidP="00A62144">
            <w:hyperlink r:id="rId27" w:tgtFrame="_blank" w:history="1">
              <w:r w:rsidR="00233C5A" w:rsidRPr="003E198D">
                <w:rPr>
                  <w:rStyle w:val="Hypertextovodkaz"/>
                  <w:color w:val="auto"/>
                  <w:u w:val="none"/>
                </w:rPr>
                <w:t>Portny, Stanley E. Project management for dummies. 2nd ed. Indianapolis, IN: Wiley Publishing, 2007. ISBN 978-0-470-04923-5. </w:t>
              </w:r>
            </w:hyperlink>
          </w:p>
          <w:p w:rsidR="00233C5A" w:rsidRPr="003E198D" w:rsidRDefault="00FB00E8" w:rsidP="00A62144">
            <w:hyperlink r:id="rId28" w:tgtFrame="_blank" w:history="1">
              <w:r w:rsidR="00233C5A" w:rsidRPr="003E198D">
                <w:rPr>
                  <w:rStyle w:val="Hypertextovodkaz"/>
                  <w:color w:val="auto"/>
                  <w:u w:val="none"/>
                </w:rPr>
                <w:t>ROSENAU, M.D. Řízení projektů. Brno, 2007. ISBN 978-80-251-1506-0. </w:t>
              </w:r>
            </w:hyperlink>
          </w:p>
          <w:p w:rsidR="00233C5A" w:rsidRPr="003E198D" w:rsidRDefault="00233C5A" w:rsidP="00A62144">
            <w:r w:rsidRPr="003E198D">
              <w:t>Brian M. Carney &amp; Isaac Getz. Svoboda v práci. Praha, 2011. ISBN 978-80-904890-1-1. </w:t>
            </w:r>
          </w:p>
          <w:p w:rsidR="00233C5A" w:rsidRPr="003E198D" w:rsidRDefault="00FB00E8" w:rsidP="00A62144">
            <w:hyperlink r:id="rId29" w:tgtFrame="_blank" w:history="1">
              <w:r w:rsidR="00233C5A" w:rsidRPr="003E198D">
                <w:rPr>
                  <w:rStyle w:val="Hypertextovodkaz"/>
                  <w:color w:val="auto"/>
                  <w:u w:val="none"/>
                </w:rPr>
                <w:t>Neumeier, Marty. The brand gap: how to bridge the distance between business strategy and design: a whiteboard overview. Rev. ed. Berkekley, CA: New Riders, 2006. ISBN 0-321-34810-9. </w:t>
              </w:r>
            </w:hyperlink>
          </w:p>
          <w:p w:rsidR="00233C5A" w:rsidRPr="003E198D" w:rsidRDefault="00FB00E8" w:rsidP="00A62144">
            <w:hyperlink r:id="rId30" w:tgtFrame="_blank" w:history="1">
              <w:r w:rsidR="00233C5A" w:rsidRPr="003E198D">
                <w:rPr>
                  <w:rStyle w:val="Hypertextovodkaz"/>
                  <w:color w:val="auto"/>
                  <w:u w:val="none"/>
                </w:rPr>
                <w:t>Gruber, David. Time management: rady a tipy jek efektivně hospodařit s časem. Vyd. 1. Praha: Management Press, 2002. ISBN 8072610651. </w:t>
              </w:r>
            </w:hyperlink>
          </w:p>
          <w:p w:rsidR="00233C5A" w:rsidRPr="003E198D" w:rsidRDefault="00233C5A" w:rsidP="00A62144">
            <w:r w:rsidRPr="003E198D">
              <w:t>OGILVY, D. Vyznání muže reklamy. Parha: Management Press, 1995.</w:t>
            </w:r>
          </w:p>
          <w:p w:rsidR="00233C5A" w:rsidRPr="00DF5011" w:rsidRDefault="00233C5A" w:rsidP="00A62144"/>
        </w:tc>
      </w:tr>
    </w:tbl>
    <w:p w:rsidR="00233C5A" w:rsidRDefault="00233C5A" w:rsidP="00B0295E"/>
    <w:p w:rsidR="00233C5A" w:rsidRDefault="00233C5A" w:rsidP="00B0295E">
      <w:pPr>
        <w:rPr>
          <w:ins w:id="406" w:author="Ponížilová Hana" w:date="2019-05-21T09:58:00Z"/>
        </w:rPr>
      </w:pPr>
    </w:p>
    <w:p w:rsidR="0048481A" w:rsidRDefault="0048481A" w:rsidP="00B0295E"/>
    <w:p w:rsidR="00233C5A" w:rsidRDefault="00233C5A" w:rsidP="00B0295E"/>
    <w:p w:rsidR="00C61730" w:rsidRDefault="00C61730" w:rsidP="00B0295E"/>
    <w:p w:rsidR="00233C5A" w:rsidRDefault="00233C5A"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3C5A" w:rsidTr="00A62144">
        <w:tc>
          <w:tcPr>
            <w:tcW w:w="9855" w:type="dxa"/>
            <w:gridSpan w:val="8"/>
            <w:tcBorders>
              <w:bottom w:val="double" w:sz="4" w:space="0" w:color="auto"/>
            </w:tcBorders>
            <w:shd w:val="clear" w:color="auto" w:fill="BDD6EE"/>
          </w:tcPr>
          <w:p w:rsidR="00233C5A" w:rsidRDefault="00233C5A" w:rsidP="00A62144">
            <w:pPr>
              <w:jc w:val="both"/>
              <w:rPr>
                <w:b/>
                <w:sz w:val="28"/>
              </w:rPr>
            </w:pPr>
            <w:r>
              <w:lastRenderedPageBreak/>
              <w:br w:type="page"/>
            </w:r>
            <w:r>
              <w:rPr>
                <w:b/>
                <w:sz w:val="28"/>
              </w:rPr>
              <w:t>B-III – Charakteristika studijního předmětu</w:t>
            </w:r>
          </w:p>
        </w:tc>
      </w:tr>
      <w:tr w:rsidR="00233C5A" w:rsidTr="00A62144">
        <w:tc>
          <w:tcPr>
            <w:tcW w:w="3086" w:type="dxa"/>
            <w:tcBorders>
              <w:top w:val="double" w:sz="4" w:space="0" w:color="auto"/>
            </w:tcBorders>
            <w:shd w:val="clear" w:color="auto" w:fill="F7CAAC"/>
          </w:tcPr>
          <w:p w:rsidR="00233C5A" w:rsidRDefault="00233C5A" w:rsidP="00A62144">
            <w:pPr>
              <w:jc w:val="both"/>
              <w:rPr>
                <w:b/>
              </w:rPr>
            </w:pPr>
            <w:r>
              <w:rPr>
                <w:b/>
              </w:rPr>
              <w:t>Název studijního předmětu</w:t>
            </w:r>
          </w:p>
        </w:tc>
        <w:tc>
          <w:tcPr>
            <w:tcW w:w="6769" w:type="dxa"/>
            <w:gridSpan w:val="7"/>
            <w:tcBorders>
              <w:top w:val="double" w:sz="4" w:space="0" w:color="auto"/>
            </w:tcBorders>
          </w:tcPr>
          <w:p w:rsidR="00233C5A" w:rsidRPr="00E4026E" w:rsidRDefault="00233C5A" w:rsidP="00A62144">
            <w:pPr>
              <w:jc w:val="both"/>
              <w:rPr>
                <w:color w:val="44546A" w:themeColor="text2"/>
              </w:rPr>
            </w:pPr>
            <w:r w:rsidRPr="00E4026E">
              <w:t>Ateliérová stáž</w:t>
            </w:r>
            <w:r>
              <w:t xml:space="preserve"> I</w:t>
            </w:r>
          </w:p>
        </w:tc>
      </w:tr>
      <w:tr w:rsidR="00233C5A" w:rsidTr="00A62144">
        <w:tc>
          <w:tcPr>
            <w:tcW w:w="3086" w:type="dxa"/>
            <w:shd w:val="clear" w:color="auto" w:fill="F7CAAC"/>
          </w:tcPr>
          <w:p w:rsidR="00233C5A" w:rsidRDefault="00233C5A" w:rsidP="00A62144">
            <w:pPr>
              <w:rPr>
                <w:b/>
              </w:rPr>
            </w:pPr>
            <w:r>
              <w:rPr>
                <w:b/>
              </w:rPr>
              <w:t>Typ předmětu</w:t>
            </w:r>
          </w:p>
        </w:tc>
        <w:tc>
          <w:tcPr>
            <w:tcW w:w="3406" w:type="dxa"/>
            <w:gridSpan w:val="4"/>
          </w:tcPr>
          <w:p w:rsidR="00233C5A" w:rsidRDefault="00233C5A" w:rsidP="00A62144">
            <w:pPr>
              <w:jc w:val="both"/>
            </w:pPr>
            <w:r>
              <w:t>povinně volitelný</w:t>
            </w:r>
          </w:p>
        </w:tc>
        <w:tc>
          <w:tcPr>
            <w:tcW w:w="2695" w:type="dxa"/>
            <w:gridSpan w:val="2"/>
            <w:shd w:val="clear" w:color="auto" w:fill="F7CAAC"/>
          </w:tcPr>
          <w:p w:rsidR="00233C5A" w:rsidRDefault="00233C5A" w:rsidP="00A62144">
            <w:pPr>
              <w:jc w:val="both"/>
              <w:rPr>
                <w:b/>
              </w:rPr>
            </w:pPr>
            <w:r>
              <w:rPr>
                <w:b/>
              </w:rPr>
              <w:t>doporučený ročník/semestr</w:t>
            </w:r>
          </w:p>
          <w:p w:rsidR="00233C5A" w:rsidRDefault="00233C5A" w:rsidP="00A62144">
            <w:pPr>
              <w:jc w:val="both"/>
            </w:pPr>
          </w:p>
        </w:tc>
        <w:tc>
          <w:tcPr>
            <w:tcW w:w="668" w:type="dxa"/>
          </w:tcPr>
          <w:p w:rsidR="00233C5A" w:rsidRPr="00E4026E" w:rsidRDefault="00233C5A" w:rsidP="00A62144">
            <w:pPr>
              <w:jc w:val="both"/>
            </w:pPr>
            <w:r w:rsidRPr="00E4026E">
              <w:t>1/ZS</w:t>
            </w:r>
          </w:p>
        </w:tc>
      </w:tr>
      <w:tr w:rsidR="00233C5A" w:rsidTr="00A62144">
        <w:tc>
          <w:tcPr>
            <w:tcW w:w="3086" w:type="dxa"/>
            <w:shd w:val="clear" w:color="auto" w:fill="F7CAAC"/>
          </w:tcPr>
          <w:p w:rsidR="00233C5A" w:rsidRDefault="00233C5A" w:rsidP="00A62144">
            <w:pPr>
              <w:jc w:val="both"/>
              <w:rPr>
                <w:b/>
              </w:rPr>
            </w:pPr>
            <w:r>
              <w:rPr>
                <w:b/>
              </w:rPr>
              <w:t>Rozsah studijního předmětu</w:t>
            </w:r>
          </w:p>
        </w:tc>
        <w:tc>
          <w:tcPr>
            <w:tcW w:w="1701" w:type="dxa"/>
            <w:gridSpan w:val="2"/>
          </w:tcPr>
          <w:p w:rsidR="00233C5A" w:rsidRPr="00E4026E" w:rsidRDefault="00233C5A" w:rsidP="00A62144">
            <w:pPr>
              <w:jc w:val="both"/>
              <w:rPr>
                <w:color w:val="44546A" w:themeColor="text2"/>
              </w:rPr>
            </w:pPr>
            <w:r w:rsidRPr="00E4026E">
              <w:rPr>
                <w:rFonts w:eastAsia="Calibri"/>
              </w:rPr>
              <w:t>26s</w:t>
            </w:r>
          </w:p>
        </w:tc>
        <w:tc>
          <w:tcPr>
            <w:tcW w:w="889" w:type="dxa"/>
            <w:shd w:val="clear" w:color="auto" w:fill="F7CAAC"/>
          </w:tcPr>
          <w:p w:rsidR="00233C5A" w:rsidRDefault="00233C5A" w:rsidP="00A62144">
            <w:pPr>
              <w:jc w:val="both"/>
              <w:rPr>
                <w:b/>
              </w:rPr>
            </w:pPr>
            <w:r>
              <w:rPr>
                <w:b/>
              </w:rPr>
              <w:t xml:space="preserve">hod. </w:t>
            </w:r>
          </w:p>
        </w:tc>
        <w:tc>
          <w:tcPr>
            <w:tcW w:w="816" w:type="dxa"/>
          </w:tcPr>
          <w:p w:rsidR="00233C5A" w:rsidRPr="00E4026E" w:rsidRDefault="00233C5A" w:rsidP="00A62144">
            <w:pPr>
              <w:jc w:val="both"/>
            </w:pPr>
            <w:r w:rsidRPr="00E4026E">
              <w:t>26</w:t>
            </w:r>
          </w:p>
        </w:tc>
        <w:tc>
          <w:tcPr>
            <w:tcW w:w="2156" w:type="dxa"/>
            <w:shd w:val="clear" w:color="auto" w:fill="F7CAAC"/>
          </w:tcPr>
          <w:p w:rsidR="00233C5A" w:rsidRDefault="00233C5A" w:rsidP="00A62144">
            <w:pPr>
              <w:jc w:val="both"/>
              <w:rPr>
                <w:b/>
              </w:rPr>
            </w:pPr>
            <w:r>
              <w:rPr>
                <w:b/>
              </w:rPr>
              <w:t>kreditů</w:t>
            </w:r>
          </w:p>
        </w:tc>
        <w:tc>
          <w:tcPr>
            <w:tcW w:w="1207" w:type="dxa"/>
            <w:gridSpan w:val="2"/>
          </w:tcPr>
          <w:p w:rsidR="00233C5A" w:rsidRPr="00E4026E" w:rsidRDefault="00233C5A" w:rsidP="00A62144">
            <w:pPr>
              <w:jc w:val="both"/>
            </w:pPr>
            <w:r w:rsidRPr="00E4026E">
              <w:t>3</w:t>
            </w:r>
          </w:p>
        </w:tc>
      </w:tr>
      <w:tr w:rsidR="00233C5A" w:rsidTr="00A62144">
        <w:tc>
          <w:tcPr>
            <w:tcW w:w="3086" w:type="dxa"/>
            <w:shd w:val="clear" w:color="auto" w:fill="F7CAAC"/>
          </w:tcPr>
          <w:p w:rsidR="00233C5A" w:rsidRDefault="00233C5A" w:rsidP="00A62144">
            <w:pPr>
              <w:rPr>
                <w:b/>
                <w:sz w:val="22"/>
              </w:rPr>
            </w:pPr>
            <w:r>
              <w:rPr>
                <w:b/>
              </w:rPr>
              <w:t>Prerekvizity, korekvizity, ekvivalence</w:t>
            </w:r>
          </w:p>
        </w:tc>
        <w:tc>
          <w:tcPr>
            <w:tcW w:w="6769" w:type="dxa"/>
            <w:gridSpan w:val="7"/>
          </w:tcPr>
          <w:p w:rsidR="00233C5A" w:rsidRPr="006906D6" w:rsidRDefault="00233C5A" w:rsidP="00A62144">
            <w:pPr>
              <w:jc w:val="both"/>
              <w:rPr>
                <w:sz w:val="16"/>
                <w:szCs w:val="16"/>
              </w:rPr>
            </w:pPr>
          </w:p>
        </w:tc>
      </w:tr>
      <w:tr w:rsidR="00233C5A" w:rsidTr="00A62144">
        <w:tc>
          <w:tcPr>
            <w:tcW w:w="3086" w:type="dxa"/>
            <w:shd w:val="clear" w:color="auto" w:fill="F7CAAC"/>
          </w:tcPr>
          <w:p w:rsidR="00233C5A" w:rsidRDefault="00233C5A" w:rsidP="00A62144">
            <w:pPr>
              <w:rPr>
                <w:b/>
              </w:rPr>
            </w:pPr>
            <w:r>
              <w:rPr>
                <w:b/>
              </w:rPr>
              <w:t>Způsob ověření studijních výsledků</w:t>
            </w:r>
          </w:p>
        </w:tc>
        <w:tc>
          <w:tcPr>
            <w:tcW w:w="3406" w:type="dxa"/>
            <w:gridSpan w:val="4"/>
          </w:tcPr>
          <w:p w:rsidR="00233C5A" w:rsidRPr="00E4026E" w:rsidRDefault="00233C5A" w:rsidP="00A62144">
            <w:pPr>
              <w:jc w:val="both"/>
            </w:pPr>
            <w:r w:rsidRPr="00E4026E">
              <w:rPr>
                <w:rFonts w:eastAsia="Calibri"/>
              </w:rPr>
              <w:t>zkouška</w:t>
            </w:r>
          </w:p>
          <w:p w:rsidR="00233C5A" w:rsidRPr="008D0458" w:rsidRDefault="00233C5A" w:rsidP="00A62144">
            <w:pPr>
              <w:jc w:val="both"/>
              <w:rPr>
                <w:sz w:val="16"/>
                <w:szCs w:val="16"/>
              </w:rPr>
            </w:pPr>
          </w:p>
        </w:tc>
        <w:tc>
          <w:tcPr>
            <w:tcW w:w="2156" w:type="dxa"/>
            <w:shd w:val="clear" w:color="auto" w:fill="F7CAAC"/>
          </w:tcPr>
          <w:p w:rsidR="00233C5A" w:rsidRDefault="00233C5A" w:rsidP="00A62144">
            <w:pPr>
              <w:jc w:val="both"/>
              <w:rPr>
                <w:b/>
              </w:rPr>
            </w:pPr>
            <w:r>
              <w:rPr>
                <w:b/>
              </w:rPr>
              <w:t>Forma výuky</w:t>
            </w:r>
          </w:p>
        </w:tc>
        <w:tc>
          <w:tcPr>
            <w:tcW w:w="1207" w:type="dxa"/>
            <w:gridSpan w:val="2"/>
          </w:tcPr>
          <w:p w:rsidR="00233C5A" w:rsidRPr="00E4026E" w:rsidRDefault="00233C5A" w:rsidP="00A62144">
            <w:pPr>
              <w:jc w:val="both"/>
            </w:pPr>
            <w:r w:rsidRPr="00E4026E">
              <w:rPr>
                <w:rFonts w:eastAsia="Calibri"/>
              </w:rPr>
              <w:t>seminář</w:t>
            </w:r>
          </w:p>
          <w:p w:rsidR="00233C5A" w:rsidRPr="00E4026E" w:rsidRDefault="00233C5A" w:rsidP="00A62144">
            <w:pPr>
              <w:jc w:val="both"/>
            </w:pPr>
          </w:p>
        </w:tc>
      </w:tr>
      <w:tr w:rsidR="00233C5A" w:rsidTr="00A62144">
        <w:tc>
          <w:tcPr>
            <w:tcW w:w="3086" w:type="dxa"/>
            <w:shd w:val="clear" w:color="auto" w:fill="F7CAAC"/>
          </w:tcPr>
          <w:p w:rsidR="00233C5A" w:rsidRDefault="00233C5A" w:rsidP="00A62144">
            <w:pPr>
              <w:rPr>
                <w:b/>
              </w:rPr>
            </w:pPr>
            <w:r>
              <w:rPr>
                <w:b/>
              </w:rPr>
              <w:t>Forma způsobu ověření studijních výsledků a další požadavky na studenta</w:t>
            </w:r>
          </w:p>
        </w:tc>
        <w:tc>
          <w:tcPr>
            <w:tcW w:w="6769" w:type="dxa"/>
            <w:gridSpan w:val="7"/>
            <w:tcBorders>
              <w:bottom w:val="nil"/>
            </w:tcBorders>
          </w:tcPr>
          <w:p w:rsidR="00233C5A" w:rsidRPr="008D0458" w:rsidRDefault="00233C5A" w:rsidP="00A62144">
            <w:pPr>
              <w:rPr>
                <w:color w:val="44546A" w:themeColor="text2"/>
                <w:sz w:val="16"/>
                <w:szCs w:val="16"/>
              </w:rPr>
            </w:pPr>
            <w:r>
              <w:t>Způsob zakončení předmětu – zkouška.</w:t>
            </w:r>
            <w:r>
              <w:br/>
              <w:t>Splněná zadání v termínu, kreativita a aktivní přístup.</w:t>
            </w:r>
          </w:p>
        </w:tc>
      </w:tr>
      <w:tr w:rsidR="00233C5A" w:rsidTr="00A62144">
        <w:trPr>
          <w:trHeight w:val="554"/>
        </w:trPr>
        <w:tc>
          <w:tcPr>
            <w:tcW w:w="9855" w:type="dxa"/>
            <w:gridSpan w:val="8"/>
            <w:tcBorders>
              <w:top w:val="nil"/>
            </w:tcBorders>
          </w:tcPr>
          <w:p w:rsidR="00233C5A" w:rsidRDefault="00233C5A" w:rsidP="00A62144">
            <w:pPr>
              <w:jc w:val="both"/>
            </w:pPr>
          </w:p>
        </w:tc>
      </w:tr>
      <w:tr w:rsidR="00233C5A" w:rsidTr="00A62144">
        <w:trPr>
          <w:trHeight w:val="197"/>
        </w:trPr>
        <w:tc>
          <w:tcPr>
            <w:tcW w:w="3086" w:type="dxa"/>
            <w:tcBorders>
              <w:top w:val="nil"/>
            </w:tcBorders>
            <w:shd w:val="clear" w:color="auto" w:fill="F7CAAC"/>
          </w:tcPr>
          <w:p w:rsidR="00233C5A" w:rsidRDefault="00233C5A" w:rsidP="00A62144">
            <w:pPr>
              <w:jc w:val="both"/>
              <w:rPr>
                <w:b/>
              </w:rPr>
            </w:pPr>
            <w:r>
              <w:rPr>
                <w:b/>
              </w:rPr>
              <w:t>Garant předmětu</w:t>
            </w:r>
          </w:p>
        </w:tc>
        <w:tc>
          <w:tcPr>
            <w:tcW w:w="6769" w:type="dxa"/>
            <w:gridSpan w:val="7"/>
            <w:tcBorders>
              <w:top w:val="nil"/>
            </w:tcBorders>
          </w:tcPr>
          <w:p w:rsidR="00233C5A" w:rsidRPr="00E4026E" w:rsidRDefault="00233C5A" w:rsidP="00A62144">
            <w:pPr>
              <w:jc w:val="both"/>
            </w:pPr>
            <w:r w:rsidRPr="00E4026E">
              <w:rPr>
                <w:rFonts w:eastAsia="Calibri"/>
              </w:rPr>
              <w:t>doc. Mgr.</w:t>
            </w:r>
            <w:r>
              <w:rPr>
                <w:rFonts w:eastAsia="Calibri"/>
              </w:rPr>
              <w:t xml:space="preserve"> A. Pavel Noga, ArtD.</w:t>
            </w:r>
          </w:p>
        </w:tc>
      </w:tr>
      <w:tr w:rsidR="00233C5A" w:rsidRPr="008D0458" w:rsidTr="00A62144">
        <w:trPr>
          <w:trHeight w:val="243"/>
        </w:trPr>
        <w:tc>
          <w:tcPr>
            <w:tcW w:w="3086" w:type="dxa"/>
            <w:tcBorders>
              <w:top w:val="nil"/>
            </w:tcBorders>
            <w:shd w:val="clear" w:color="auto" w:fill="F7CAAC"/>
          </w:tcPr>
          <w:p w:rsidR="00233C5A" w:rsidRDefault="00233C5A" w:rsidP="00A62144">
            <w:pPr>
              <w:rPr>
                <w:b/>
              </w:rPr>
            </w:pPr>
            <w:r>
              <w:rPr>
                <w:b/>
              </w:rPr>
              <w:t>Zapojení garanta do výuky předmětu</w:t>
            </w:r>
          </w:p>
        </w:tc>
        <w:tc>
          <w:tcPr>
            <w:tcW w:w="6769" w:type="dxa"/>
            <w:gridSpan w:val="7"/>
            <w:tcBorders>
              <w:top w:val="nil"/>
            </w:tcBorders>
          </w:tcPr>
          <w:p w:rsidR="00233C5A" w:rsidRPr="00E4026E" w:rsidRDefault="00233C5A" w:rsidP="00A62144">
            <w:pPr>
              <w:jc w:val="both"/>
            </w:pPr>
          </w:p>
        </w:tc>
      </w:tr>
      <w:tr w:rsidR="00233C5A" w:rsidTr="00A62144">
        <w:tc>
          <w:tcPr>
            <w:tcW w:w="3086" w:type="dxa"/>
            <w:shd w:val="clear" w:color="auto" w:fill="F7CAAC"/>
          </w:tcPr>
          <w:p w:rsidR="00233C5A" w:rsidRDefault="00233C5A" w:rsidP="00A62144">
            <w:pPr>
              <w:jc w:val="both"/>
              <w:rPr>
                <w:b/>
              </w:rPr>
            </w:pPr>
            <w:r>
              <w:rPr>
                <w:b/>
              </w:rPr>
              <w:t>Vyučující</w:t>
            </w:r>
          </w:p>
        </w:tc>
        <w:tc>
          <w:tcPr>
            <w:tcW w:w="6769" w:type="dxa"/>
            <w:gridSpan w:val="7"/>
            <w:tcBorders>
              <w:bottom w:val="nil"/>
            </w:tcBorders>
          </w:tcPr>
          <w:p w:rsidR="00233C5A" w:rsidRPr="00E4026E" w:rsidRDefault="00233C5A" w:rsidP="00A62144">
            <w:pPr>
              <w:jc w:val="both"/>
            </w:pPr>
            <w:r>
              <w:rPr>
                <w:rFonts w:eastAsia="Calibri"/>
              </w:rPr>
              <w:t>vedoucí ateliérů</w:t>
            </w:r>
          </w:p>
        </w:tc>
      </w:tr>
      <w:tr w:rsidR="00233C5A" w:rsidTr="00A62144">
        <w:trPr>
          <w:trHeight w:val="554"/>
        </w:trPr>
        <w:tc>
          <w:tcPr>
            <w:tcW w:w="9855" w:type="dxa"/>
            <w:gridSpan w:val="8"/>
            <w:tcBorders>
              <w:top w:val="nil"/>
            </w:tcBorders>
          </w:tcPr>
          <w:p w:rsidR="00233C5A" w:rsidRDefault="00233C5A" w:rsidP="00A62144">
            <w:pPr>
              <w:jc w:val="both"/>
            </w:pPr>
          </w:p>
        </w:tc>
      </w:tr>
      <w:tr w:rsidR="00233C5A" w:rsidTr="00A62144">
        <w:tc>
          <w:tcPr>
            <w:tcW w:w="3086" w:type="dxa"/>
            <w:shd w:val="clear" w:color="auto" w:fill="F7CAAC"/>
          </w:tcPr>
          <w:p w:rsidR="00233C5A" w:rsidRDefault="00233C5A" w:rsidP="00A62144">
            <w:pPr>
              <w:jc w:val="both"/>
              <w:rPr>
                <w:b/>
              </w:rPr>
            </w:pPr>
            <w:r>
              <w:rPr>
                <w:b/>
              </w:rPr>
              <w:t>Stručná anotace předmětu</w:t>
            </w:r>
          </w:p>
        </w:tc>
        <w:tc>
          <w:tcPr>
            <w:tcW w:w="6769" w:type="dxa"/>
            <w:gridSpan w:val="7"/>
            <w:tcBorders>
              <w:bottom w:val="nil"/>
            </w:tcBorders>
          </w:tcPr>
          <w:p w:rsidR="00233C5A" w:rsidRPr="00A908E0" w:rsidRDefault="00233C5A" w:rsidP="00A62144">
            <w:pPr>
              <w:jc w:val="both"/>
              <w:rPr>
                <w:sz w:val="16"/>
                <w:szCs w:val="16"/>
              </w:rPr>
            </w:pPr>
          </w:p>
        </w:tc>
      </w:tr>
      <w:tr w:rsidR="00233C5A" w:rsidTr="00A62144">
        <w:trPr>
          <w:trHeight w:val="1554"/>
        </w:trPr>
        <w:tc>
          <w:tcPr>
            <w:tcW w:w="9855" w:type="dxa"/>
            <w:gridSpan w:val="8"/>
            <w:tcBorders>
              <w:top w:val="nil"/>
              <w:bottom w:val="single" w:sz="12" w:space="0" w:color="auto"/>
            </w:tcBorders>
          </w:tcPr>
          <w:p w:rsidR="00233C5A" w:rsidRDefault="00233C5A" w:rsidP="00A62144">
            <w:pPr>
              <w:jc w:val="both"/>
            </w:pPr>
          </w:p>
          <w:p w:rsidR="00233C5A" w:rsidRDefault="00233C5A" w:rsidP="00A62144">
            <w:pPr>
              <w:jc w:val="both"/>
            </w:pPr>
            <w:r>
              <w:t>Obsahem a cílem předmětu je umožnit více mezioborového vzdělání z oblasti výtvarného umění studentům programu Arts Management. Studenti si mohou vybrat ateliér dle vlastního zájmu s tím, že mají možnost stáže v rozsahu 1 až 2 semestry, buď na jedné zvolené specializaci/ateliéru nebo na více specializacích. Podmínkou přijetí a rozsahu stáže je kapacitní omezení počtu studentů a souhlas vedoucího pedagoga zvoleného ateliéru, který posoudí talentové a studijní schopnosti uchazeče.</w:t>
            </w:r>
          </w:p>
          <w:p w:rsidR="00233C5A" w:rsidRDefault="00233C5A" w:rsidP="00A62144">
            <w:pPr>
              <w:jc w:val="both"/>
            </w:pPr>
          </w:p>
        </w:tc>
      </w:tr>
      <w:tr w:rsidR="00233C5A" w:rsidTr="00A62144">
        <w:trPr>
          <w:trHeight w:val="265"/>
        </w:trPr>
        <w:tc>
          <w:tcPr>
            <w:tcW w:w="3653" w:type="dxa"/>
            <w:gridSpan w:val="2"/>
            <w:tcBorders>
              <w:top w:val="nil"/>
            </w:tcBorders>
            <w:shd w:val="clear" w:color="auto" w:fill="F7CAAC"/>
          </w:tcPr>
          <w:p w:rsidR="00233C5A" w:rsidRDefault="00233C5A" w:rsidP="00A62144">
            <w:pPr>
              <w:jc w:val="both"/>
            </w:pPr>
            <w:r>
              <w:rPr>
                <w:b/>
              </w:rPr>
              <w:t>Studijní literatura a studijní pomůcky</w:t>
            </w:r>
          </w:p>
        </w:tc>
        <w:tc>
          <w:tcPr>
            <w:tcW w:w="6202" w:type="dxa"/>
            <w:gridSpan w:val="6"/>
            <w:tcBorders>
              <w:top w:val="nil"/>
              <w:bottom w:val="nil"/>
            </w:tcBorders>
          </w:tcPr>
          <w:p w:rsidR="00233C5A" w:rsidRDefault="00233C5A" w:rsidP="00A62144">
            <w:pPr>
              <w:jc w:val="both"/>
            </w:pPr>
          </w:p>
        </w:tc>
      </w:tr>
      <w:tr w:rsidR="00233C5A" w:rsidTr="00A62144">
        <w:trPr>
          <w:trHeight w:val="1497"/>
        </w:trPr>
        <w:tc>
          <w:tcPr>
            <w:tcW w:w="9855" w:type="dxa"/>
            <w:gridSpan w:val="8"/>
            <w:tcBorders>
              <w:top w:val="nil"/>
            </w:tcBorders>
          </w:tcPr>
          <w:p w:rsidR="00233C5A" w:rsidRDefault="00233C5A" w:rsidP="00A62144">
            <w:pPr>
              <w:rPr>
                <w:b/>
                <w:bCs/>
              </w:rPr>
            </w:pPr>
          </w:p>
          <w:p w:rsidR="002D1855" w:rsidRPr="002D1855" w:rsidRDefault="002D1855" w:rsidP="00A62144">
            <w:pPr>
              <w:rPr>
                <w:b/>
              </w:rPr>
            </w:pPr>
            <w:r w:rsidRPr="002D1855">
              <w:rPr>
                <w:b/>
              </w:rPr>
              <w:t>Doporučená:</w:t>
            </w:r>
          </w:p>
          <w:p w:rsidR="00233C5A" w:rsidRDefault="00233C5A" w:rsidP="00A62144">
            <w:r w:rsidRPr="00E03C01">
              <w:t xml:space="preserve">Syrový, B. a kol. </w:t>
            </w:r>
            <w:r>
              <w:rPr>
                <w:i/>
                <w:iCs/>
              </w:rPr>
              <w:t>Architektura</w:t>
            </w:r>
            <w:r w:rsidRPr="00E03C01">
              <w:rPr>
                <w:i/>
                <w:iCs/>
              </w:rPr>
              <w:t>: svědectví doby</w:t>
            </w:r>
            <w:r>
              <w:t>. Praha</w:t>
            </w:r>
            <w:r w:rsidRPr="00E03C01">
              <w:t xml:space="preserve">: SNTL, 1987. </w:t>
            </w:r>
          </w:p>
          <w:p w:rsidR="00233C5A" w:rsidRDefault="00233C5A" w:rsidP="00A62144">
            <w:r w:rsidRPr="00E03C01">
              <w:t xml:space="preserve">Lemme, Arie. </w:t>
            </w:r>
            <w:r w:rsidRPr="00E03C01">
              <w:rPr>
                <w:i/>
                <w:iCs/>
              </w:rPr>
              <w:t>Art Deco</w:t>
            </w:r>
            <w:r w:rsidRPr="00E03C01">
              <w:t xml:space="preserve">. Praha, Svojtka a Vašut, 1997. ISBN 80-7180-248-4. </w:t>
            </w:r>
          </w:p>
          <w:p w:rsidR="00233C5A" w:rsidRPr="00E03C01" w:rsidRDefault="00FB00E8" w:rsidP="00A62144">
            <w:hyperlink r:id="rId31" w:tgtFrame="_blank" w:history="1">
              <w:r w:rsidR="00233C5A" w:rsidRPr="00E03C01">
                <w:rPr>
                  <w:i/>
                  <w:iCs/>
                </w:rPr>
                <w:t>Bruselský sen : československá účast na světové výstavě Expo 58 v Bruselu a životní styl první poloviny 60. let :[Galerie hlavního města Prahy, 14.5.2008-21.9.2008, Moravská galerie v Brně, 21.11.2009</w:t>
              </w:r>
              <w:r w:rsidR="00233C5A" w:rsidRPr="00E03C01">
                <w:t xml:space="preserve">. [1. vyd.]. [Praha] : Arbor Vitae, 2008. ISBN 978-80-87164-03-7. </w:t>
              </w:r>
            </w:hyperlink>
          </w:p>
          <w:p w:rsidR="00233C5A" w:rsidRPr="00E03C01" w:rsidRDefault="00FB00E8" w:rsidP="00A62144">
            <w:hyperlink r:id="rId32" w:tgtFrame="_blank" w:history="1">
              <w:r w:rsidR="00233C5A" w:rsidRPr="00E03C01">
                <w:t xml:space="preserve">Norman, Donald A. </w:t>
              </w:r>
              <w:r w:rsidR="00233C5A" w:rsidRPr="00E03C01">
                <w:rPr>
                  <w:i/>
                  <w:iCs/>
                </w:rPr>
                <w:t>Design pro každý den</w:t>
              </w:r>
              <w:r w:rsidR="00233C5A" w:rsidRPr="00E03C01">
                <w:t>. 1.</w:t>
              </w:r>
              <w:r w:rsidR="00233C5A">
                <w:t xml:space="preserve"> vyd. Praha</w:t>
              </w:r>
              <w:r w:rsidR="00233C5A" w:rsidRPr="00E03C01">
                <w:t xml:space="preserve">: Dokořán, 2010. ISBN 978-80-7363-314-1. </w:t>
              </w:r>
            </w:hyperlink>
          </w:p>
          <w:p w:rsidR="00233C5A" w:rsidRPr="00E03C01" w:rsidRDefault="00233C5A" w:rsidP="00A62144">
            <w:r w:rsidRPr="00E03C01">
              <w:t xml:space="preserve">Fiell, Ch. a P. </w:t>
            </w:r>
            <w:r w:rsidRPr="00E03C01">
              <w:rPr>
                <w:i/>
                <w:iCs/>
              </w:rPr>
              <w:t>Designing the 21st Century</w:t>
            </w:r>
            <w:r w:rsidRPr="00E03C01">
              <w:t xml:space="preserve">. Koln : Taschen, 2003. ISBN 3-8228-5883-8. </w:t>
            </w:r>
          </w:p>
          <w:p w:rsidR="00233C5A" w:rsidRDefault="00FB00E8" w:rsidP="00A62144">
            <w:hyperlink r:id="rId33" w:tgtFrame="_blank" w:history="1">
              <w:r w:rsidR="00233C5A">
                <w:t>Č</w:t>
              </w:r>
              <w:r w:rsidR="00233C5A" w:rsidRPr="00E03C01">
                <w:t xml:space="preserve">asopis. </w:t>
              </w:r>
              <w:r w:rsidR="00233C5A" w:rsidRPr="00E03C01">
                <w:rPr>
                  <w:i/>
                  <w:iCs/>
                </w:rPr>
                <w:t>Domus</w:t>
              </w:r>
              <w:r w:rsidR="00233C5A" w:rsidRPr="00E03C01">
                <w:t xml:space="preserve">. </w:t>
              </w:r>
            </w:hyperlink>
          </w:p>
          <w:p w:rsidR="00233C5A" w:rsidRPr="00E03C01" w:rsidRDefault="00233C5A" w:rsidP="00A62144">
            <w:r>
              <w:t>Č</w:t>
            </w:r>
            <w:r w:rsidRPr="00E03C01">
              <w:t xml:space="preserve">asopisy. </w:t>
            </w:r>
            <w:r w:rsidRPr="00E03C01">
              <w:rPr>
                <w:i/>
                <w:iCs/>
              </w:rPr>
              <w:t>Era, Architekt, Detail, Domus, El Croqius, Frame</w:t>
            </w:r>
            <w:r w:rsidRPr="00E03C01">
              <w:t xml:space="preserve">. </w:t>
            </w:r>
          </w:p>
          <w:p w:rsidR="00233C5A" w:rsidRPr="00E03C01" w:rsidRDefault="00233C5A" w:rsidP="00A62144">
            <w:r w:rsidRPr="00E03C01">
              <w:t xml:space="preserve">Drahotová, Olga. </w:t>
            </w:r>
            <w:r w:rsidRPr="00E03C01">
              <w:rPr>
                <w:i/>
                <w:iCs/>
              </w:rPr>
              <w:t>Historie sklářské výroby v českých zemích</w:t>
            </w:r>
            <w:r w:rsidRPr="00E03C01">
              <w:t xml:space="preserve">. Praha, Academia, 2005. ISBN 80-200-1287-7. </w:t>
            </w:r>
          </w:p>
          <w:p w:rsidR="00233C5A" w:rsidRPr="00E03C01" w:rsidRDefault="00233C5A" w:rsidP="00A62144">
            <w:r w:rsidRPr="00E03C01">
              <w:t xml:space="preserve">Adams, Steven. </w:t>
            </w:r>
            <w:r w:rsidRPr="00E03C01">
              <w:rPr>
                <w:i/>
                <w:iCs/>
              </w:rPr>
              <w:t>Hnutí uměleckých řemesel</w:t>
            </w:r>
            <w:r w:rsidRPr="00E03C01">
              <w:t xml:space="preserve">. Praha, Svojtka a Vašut, 1099. ISBN 80-7180-254-9. </w:t>
            </w:r>
          </w:p>
          <w:p w:rsidR="00233C5A" w:rsidRPr="00E03C01" w:rsidRDefault="00FB00E8" w:rsidP="00A62144">
            <w:hyperlink r:id="rId34" w:tgtFrame="_blank" w:history="1">
              <w:r w:rsidR="00233C5A" w:rsidRPr="00E03C01">
                <w:t xml:space="preserve">Kolesár, Zdeno. </w:t>
              </w:r>
              <w:r w:rsidR="00233C5A" w:rsidRPr="00E03C01">
                <w:rPr>
                  <w:i/>
                  <w:iCs/>
                </w:rPr>
                <w:t>Kapitoly z dějin designu</w:t>
              </w:r>
              <w:r w:rsidR="00233C5A">
                <w:t>. Vyd. 1. Praha</w:t>
              </w:r>
              <w:r w:rsidR="00233C5A" w:rsidRPr="00E03C01">
                <w:t xml:space="preserve">: Vysoká škola uměleckoprůmyslová, 2004. ISBN 8086863034. </w:t>
              </w:r>
            </w:hyperlink>
          </w:p>
          <w:p w:rsidR="00233C5A" w:rsidRPr="00E03C01" w:rsidRDefault="00233C5A" w:rsidP="00A62144">
            <w:r w:rsidRPr="00E03C01">
              <w:t xml:space="preserve">Langhamer, Antonín. </w:t>
            </w:r>
            <w:r w:rsidRPr="00E03C01">
              <w:rPr>
                <w:i/>
                <w:iCs/>
              </w:rPr>
              <w:t>Legenda o českém skle</w:t>
            </w:r>
            <w:r w:rsidRPr="00E03C01">
              <w:t xml:space="preserve">. Tigris Zlín, 1999. ISBN 80-86062-02-3. </w:t>
            </w:r>
          </w:p>
          <w:p w:rsidR="00233C5A" w:rsidRPr="00E03C01" w:rsidRDefault="00233C5A" w:rsidP="00A62144">
            <w:r w:rsidRPr="00E03C01">
              <w:t xml:space="preserve">Miroslav Lamač. </w:t>
            </w:r>
            <w:r w:rsidRPr="00E03C01">
              <w:rPr>
                <w:i/>
                <w:iCs/>
              </w:rPr>
              <w:t>Myšlenky moderních malířů</w:t>
            </w:r>
            <w:r w:rsidRPr="00E03C01">
              <w:t xml:space="preserve">. </w:t>
            </w:r>
          </w:p>
          <w:p w:rsidR="00233C5A" w:rsidRPr="00E03C01" w:rsidRDefault="00FB00E8" w:rsidP="00A62144">
            <w:hyperlink r:id="rId35" w:tgtFrame="_blank" w:history="1">
              <w:r w:rsidR="00233C5A" w:rsidRPr="00E03C01">
                <w:t xml:space="preserve">Neufert, Ernst. </w:t>
              </w:r>
              <w:r w:rsidR="00233C5A">
                <w:rPr>
                  <w:i/>
                  <w:iCs/>
                </w:rPr>
                <w:t>Navrhování staveb</w:t>
              </w:r>
              <w:r w:rsidR="00233C5A" w:rsidRPr="00E03C01">
                <w:rPr>
                  <w:i/>
                  <w:iCs/>
                </w:rPr>
                <w:t>: zásady, normy, předpisy o zařízeních, stavbě, vybavení, nárocích na prostor, prostorových vztazích, rozměrech budov, prostorech, vybavení, přístrojích z hledi</w:t>
              </w:r>
              <w:r w:rsidR="00233C5A">
                <w:rPr>
                  <w:i/>
                  <w:iCs/>
                </w:rPr>
                <w:t>ska člověka jako měřítka a cíle</w:t>
              </w:r>
              <w:r w:rsidR="00233C5A" w:rsidRPr="00E03C01">
                <w:rPr>
                  <w:i/>
                  <w:iCs/>
                </w:rPr>
                <w:t>: příručka pro stavební odborníky, st</w:t>
              </w:r>
              <w:r w:rsidR="00233C5A" w:rsidRPr="00E03C01">
                <w:t xml:space="preserve">. 2. české vyd., (35. německé vyd.). Praha : Consultinvest, 2000. ISBN 80-901486-6-2. </w:t>
              </w:r>
            </w:hyperlink>
          </w:p>
          <w:p w:rsidR="00233C5A" w:rsidRPr="00E03C01" w:rsidRDefault="00233C5A" w:rsidP="00A62144">
            <w:r w:rsidRPr="00022A9F">
              <w:rPr>
                <w:bCs/>
              </w:rPr>
              <w:t>Č</w:t>
            </w:r>
            <w:r w:rsidRPr="00E03C01">
              <w:t xml:space="preserve">asopis. </w:t>
            </w:r>
            <w:r w:rsidRPr="00E03C01">
              <w:rPr>
                <w:i/>
                <w:iCs/>
              </w:rPr>
              <w:t>Ottagono</w:t>
            </w:r>
            <w:r w:rsidRPr="00E03C01">
              <w:t xml:space="preserve">. </w:t>
            </w:r>
          </w:p>
          <w:p w:rsidR="00233C5A" w:rsidRPr="00E03C01" w:rsidRDefault="00FB00E8" w:rsidP="00A62144">
            <w:hyperlink r:id="rId36" w:tgtFrame="_blank" w:history="1">
              <w:r w:rsidR="00233C5A" w:rsidRPr="00E03C01">
                <w:t xml:space="preserve">Bhaskaran, Lakshmi. </w:t>
              </w:r>
              <w:r w:rsidR="00233C5A">
                <w:rPr>
                  <w:i/>
                  <w:iCs/>
                </w:rPr>
                <w:t>Podoby moderního designu</w:t>
              </w:r>
              <w:r w:rsidR="00233C5A" w:rsidRPr="00E03C01">
                <w:rPr>
                  <w:i/>
                  <w:iCs/>
                </w:rPr>
                <w:t>: inspirace hlavních hnutí a stylů pro současný design</w:t>
              </w:r>
              <w:r w:rsidR="00233C5A">
                <w:t>. V Praze</w:t>
              </w:r>
              <w:r w:rsidR="00233C5A" w:rsidRPr="00E03C01">
                <w:t xml:space="preserve">: Slovart, 2007. ISBN 978-80-7209-864-4. </w:t>
              </w:r>
            </w:hyperlink>
          </w:p>
          <w:p w:rsidR="00233C5A" w:rsidRPr="00E03C01" w:rsidRDefault="00FB00E8" w:rsidP="00A62144">
            <w:hyperlink r:id="rId37" w:tgtFrame="_blank" w:history="1">
              <w:r w:rsidR="00233C5A" w:rsidRPr="00E03C01">
                <w:t xml:space="preserve">Vondruška, Vlastimil. </w:t>
              </w:r>
              <w:r w:rsidR="00233C5A" w:rsidRPr="00E03C01">
                <w:rPr>
                  <w:i/>
                  <w:iCs/>
                </w:rPr>
                <w:t>Sklářství</w:t>
              </w:r>
              <w:r w:rsidR="00233C5A">
                <w:t>. 1. vyd. Praha</w:t>
              </w:r>
              <w:r w:rsidR="00233C5A" w:rsidRPr="00E03C01">
                <w:t xml:space="preserve">: Grada, 2002. ISBN 80-247-0261-4. </w:t>
              </w:r>
            </w:hyperlink>
          </w:p>
          <w:p w:rsidR="00233C5A" w:rsidRPr="00E03C01" w:rsidRDefault="00FB00E8" w:rsidP="00A62144">
            <w:hyperlink r:id="rId38" w:tgtFrame="_blank" w:history="1">
              <w:r w:rsidR="00233C5A" w:rsidRPr="00E03C01">
                <w:t xml:space="preserve">Miller, Judith. </w:t>
              </w:r>
              <w:r w:rsidR="00233C5A" w:rsidRPr="00E03C01">
                <w:rPr>
                  <w:i/>
                  <w:iCs/>
                </w:rPr>
                <w:t>Sklo 20. století</w:t>
              </w:r>
              <w:r w:rsidR="00233C5A">
                <w:t>. 1. vyd. Bratislava</w:t>
              </w:r>
              <w:r w:rsidR="00233C5A" w:rsidRPr="00E03C01">
                <w:t xml:space="preserve">: Noxi, 2005. ISBN 80-89179-21-5. </w:t>
              </w:r>
            </w:hyperlink>
          </w:p>
          <w:p w:rsidR="00233C5A" w:rsidRPr="00E03C01" w:rsidRDefault="00233C5A" w:rsidP="00A62144">
            <w:r w:rsidRPr="00E03C01">
              <w:t xml:space="preserve">Sparke, Penny. </w:t>
            </w:r>
            <w:r w:rsidRPr="00E03C01">
              <w:rPr>
                <w:i/>
                <w:iCs/>
              </w:rPr>
              <w:t>Století designu</w:t>
            </w:r>
            <w:r w:rsidRPr="00E03C01">
              <w:t xml:space="preserve">. Slovart Praha, 1999. ISBN 80-7209-142-5. </w:t>
            </w:r>
          </w:p>
          <w:p w:rsidR="00233C5A" w:rsidRDefault="00233C5A" w:rsidP="00A62144">
            <w:pPr>
              <w:jc w:val="both"/>
            </w:pPr>
          </w:p>
          <w:p w:rsidR="00233C5A" w:rsidRPr="00E03C01" w:rsidRDefault="00233C5A" w:rsidP="00A62144">
            <w:pPr>
              <w:jc w:val="both"/>
            </w:pPr>
          </w:p>
        </w:tc>
      </w:tr>
    </w:tbl>
    <w:p w:rsidR="00FB70CC" w:rsidRDefault="00FB70CC"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B70CC" w:rsidTr="00A62144">
        <w:tc>
          <w:tcPr>
            <w:tcW w:w="9855" w:type="dxa"/>
            <w:gridSpan w:val="8"/>
            <w:tcBorders>
              <w:bottom w:val="double" w:sz="4" w:space="0" w:color="auto"/>
            </w:tcBorders>
            <w:shd w:val="clear" w:color="auto" w:fill="BDD6EE"/>
          </w:tcPr>
          <w:p w:rsidR="00FB70CC" w:rsidRDefault="00FB70CC" w:rsidP="00A62144">
            <w:pPr>
              <w:jc w:val="both"/>
              <w:rPr>
                <w:b/>
                <w:sz w:val="28"/>
              </w:rPr>
            </w:pPr>
            <w:r>
              <w:lastRenderedPageBreak/>
              <w:br w:type="page"/>
            </w:r>
            <w:r>
              <w:rPr>
                <w:b/>
                <w:sz w:val="28"/>
              </w:rPr>
              <w:t>B-III – Charakteristika studijního předmětu</w:t>
            </w:r>
          </w:p>
        </w:tc>
      </w:tr>
      <w:tr w:rsidR="00FB70CC" w:rsidTr="00A62144">
        <w:tc>
          <w:tcPr>
            <w:tcW w:w="3086" w:type="dxa"/>
            <w:tcBorders>
              <w:top w:val="double" w:sz="4" w:space="0" w:color="auto"/>
            </w:tcBorders>
            <w:shd w:val="clear" w:color="auto" w:fill="F7CAAC"/>
          </w:tcPr>
          <w:p w:rsidR="00FB70CC" w:rsidRDefault="00FB70CC" w:rsidP="00A62144">
            <w:pPr>
              <w:jc w:val="both"/>
              <w:rPr>
                <w:b/>
              </w:rPr>
            </w:pPr>
            <w:r>
              <w:rPr>
                <w:b/>
              </w:rPr>
              <w:t>Název studijního předmětu</w:t>
            </w:r>
          </w:p>
        </w:tc>
        <w:tc>
          <w:tcPr>
            <w:tcW w:w="6769" w:type="dxa"/>
            <w:gridSpan w:val="7"/>
            <w:tcBorders>
              <w:top w:val="double" w:sz="4" w:space="0" w:color="auto"/>
            </w:tcBorders>
          </w:tcPr>
          <w:p w:rsidR="00FB70CC" w:rsidRPr="00E4026E" w:rsidRDefault="00FB70CC" w:rsidP="00A62144">
            <w:pPr>
              <w:jc w:val="both"/>
              <w:rPr>
                <w:color w:val="44546A" w:themeColor="text2"/>
              </w:rPr>
            </w:pPr>
            <w:r w:rsidRPr="00E4026E">
              <w:t>Ateliérová stáž</w:t>
            </w:r>
            <w:r>
              <w:t xml:space="preserve"> II</w:t>
            </w:r>
          </w:p>
        </w:tc>
      </w:tr>
      <w:tr w:rsidR="00FB70CC" w:rsidTr="00A62144">
        <w:tc>
          <w:tcPr>
            <w:tcW w:w="3086" w:type="dxa"/>
            <w:shd w:val="clear" w:color="auto" w:fill="F7CAAC"/>
          </w:tcPr>
          <w:p w:rsidR="00FB70CC" w:rsidRDefault="00FB70CC" w:rsidP="00A62144">
            <w:pPr>
              <w:rPr>
                <w:b/>
              </w:rPr>
            </w:pPr>
            <w:r>
              <w:rPr>
                <w:b/>
              </w:rPr>
              <w:t>Typ předmětu</w:t>
            </w:r>
          </w:p>
        </w:tc>
        <w:tc>
          <w:tcPr>
            <w:tcW w:w="3406" w:type="dxa"/>
            <w:gridSpan w:val="4"/>
          </w:tcPr>
          <w:p w:rsidR="00FB70CC" w:rsidRDefault="00FB70CC" w:rsidP="00A62144">
            <w:pPr>
              <w:jc w:val="both"/>
            </w:pPr>
            <w:r>
              <w:t>povinně volitelný</w:t>
            </w:r>
          </w:p>
        </w:tc>
        <w:tc>
          <w:tcPr>
            <w:tcW w:w="2695" w:type="dxa"/>
            <w:gridSpan w:val="2"/>
            <w:shd w:val="clear" w:color="auto" w:fill="F7CAAC"/>
          </w:tcPr>
          <w:p w:rsidR="00FB70CC" w:rsidRDefault="00FB70CC" w:rsidP="00A62144">
            <w:pPr>
              <w:jc w:val="both"/>
              <w:rPr>
                <w:b/>
              </w:rPr>
            </w:pPr>
            <w:r>
              <w:rPr>
                <w:b/>
              </w:rPr>
              <w:t>doporučený ročník/semestr</w:t>
            </w:r>
          </w:p>
          <w:p w:rsidR="00FB70CC" w:rsidRDefault="00FB70CC" w:rsidP="00A62144">
            <w:pPr>
              <w:jc w:val="both"/>
            </w:pPr>
          </w:p>
        </w:tc>
        <w:tc>
          <w:tcPr>
            <w:tcW w:w="668" w:type="dxa"/>
          </w:tcPr>
          <w:p w:rsidR="00FB70CC" w:rsidRPr="00E4026E" w:rsidRDefault="00FB70CC" w:rsidP="00A62144">
            <w:pPr>
              <w:jc w:val="both"/>
            </w:pPr>
            <w:r>
              <w:t>1/L</w:t>
            </w:r>
            <w:r w:rsidRPr="00E4026E">
              <w:t>S</w:t>
            </w:r>
          </w:p>
        </w:tc>
      </w:tr>
      <w:tr w:rsidR="00FB70CC" w:rsidTr="00A62144">
        <w:tc>
          <w:tcPr>
            <w:tcW w:w="3086" w:type="dxa"/>
            <w:shd w:val="clear" w:color="auto" w:fill="F7CAAC"/>
          </w:tcPr>
          <w:p w:rsidR="00FB70CC" w:rsidRDefault="00FB70CC" w:rsidP="00A62144">
            <w:pPr>
              <w:jc w:val="both"/>
              <w:rPr>
                <w:b/>
              </w:rPr>
            </w:pPr>
            <w:r>
              <w:rPr>
                <w:b/>
              </w:rPr>
              <w:t>Rozsah studijního předmětu</w:t>
            </w:r>
          </w:p>
        </w:tc>
        <w:tc>
          <w:tcPr>
            <w:tcW w:w="1701" w:type="dxa"/>
            <w:gridSpan w:val="2"/>
          </w:tcPr>
          <w:p w:rsidR="00FB70CC" w:rsidRPr="00E4026E" w:rsidRDefault="00FB70CC" w:rsidP="00A62144">
            <w:pPr>
              <w:jc w:val="both"/>
              <w:rPr>
                <w:color w:val="44546A" w:themeColor="text2"/>
              </w:rPr>
            </w:pPr>
            <w:r w:rsidRPr="00E4026E">
              <w:rPr>
                <w:rFonts w:eastAsia="Calibri"/>
              </w:rPr>
              <w:t>26s</w:t>
            </w:r>
          </w:p>
        </w:tc>
        <w:tc>
          <w:tcPr>
            <w:tcW w:w="889" w:type="dxa"/>
            <w:shd w:val="clear" w:color="auto" w:fill="F7CAAC"/>
          </w:tcPr>
          <w:p w:rsidR="00FB70CC" w:rsidRDefault="00FB70CC" w:rsidP="00A62144">
            <w:pPr>
              <w:jc w:val="both"/>
              <w:rPr>
                <w:b/>
              </w:rPr>
            </w:pPr>
            <w:r>
              <w:rPr>
                <w:b/>
              </w:rPr>
              <w:t xml:space="preserve">hod. </w:t>
            </w:r>
          </w:p>
        </w:tc>
        <w:tc>
          <w:tcPr>
            <w:tcW w:w="816" w:type="dxa"/>
          </w:tcPr>
          <w:p w:rsidR="00FB70CC" w:rsidRPr="00E4026E" w:rsidRDefault="00FB70CC" w:rsidP="00A62144">
            <w:pPr>
              <w:jc w:val="both"/>
            </w:pPr>
            <w:r w:rsidRPr="00E4026E">
              <w:t>26</w:t>
            </w:r>
          </w:p>
        </w:tc>
        <w:tc>
          <w:tcPr>
            <w:tcW w:w="2156" w:type="dxa"/>
            <w:shd w:val="clear" w:color="auto" w:fill="F7CAAC"/>
          </w:tcPr>
          <w:p w:rsidR="00FB70CC" w:rsidRDefault="00FB70CC" w:rsidP="00A62144">
            <w:pPr>
              <w:jc w:val="both"/>
              <w:rPr>
                <w:b/>
              </w:rPr>
            </w:pPr>
            <w:r>
              <w:rPr>
                <w:b/>
              </w:rPr>
              <w:t>kreditů</w:t>
            </w:r>
          </w:p>
        </w:tc>
        <w:tc>
          <w:tcPr>
            <w:tcW w:w="1207" w:type="dxa"/>
            <w:gridSpan w:val="2"/>
          </w:tcPr>
          <w:p w:rsidR="00FB70CC" w:rsidRPr="00E4026E" w:rsidRDefault="00FB70CC" w:rsidP="00A62144">
            <w:pPr>
              <w:jc w:val="both"/>
            </w:pPr>
            <w:r w:rsidRPr="00E4026E">
              <w:t>3</w:t>
            </w:r>
          </w:p>
        </w:tc>
      </w:tr>
      <w:tr w:rsidR="00FB70CC" w:rsidTr="00A62144">
        <w:tc>
          <w:tcPr>
            <w:tcW w:w="3086" w:type="dxa"/>
            <w:shd w:val="clear" w:color="auto" w:fill="F7CAAC"/>
          </w:tcPr>
          <w:p w:rsidR="00FB70CC" w:rsidRDefault="00FB70CC" w:rsidP="00A62144">
            <w:pPr>
              <w:rPr>
                <w:b/>
                <w:sz w:val="22"/>
              </w:rPr>
            </w:pPr>
            <w:r>
              <w:rPr>
                <w:b/>
              </w:rPr>
              <w:t>Prerekvizity, korekvizity, ekvivalence</w:t>
            </w:r>
          </w:p>
        </w:tc>
        <w:tc>
          <w:tcPr>
            <w:tcW w:w="6769" w:type="dxa"/>
            <w:gridSpan w:val="7"/>
          </w:tcPr>
          <w:p w:rsidR="00FB70CC" w:rsidRPr="006906D6" w:rsidRDefault="00FB70CC" w:rsidP="00A62144">
            <w:pPr>
              <w:jc w:val="both"/>
              <w:rPr>
                <w:sz w:val="16"/>
                <w:szCs w:val="16"/>
              </w:rPr>
            </w:pPr>
          </w:p>
        </w:tc>
      </w:tr>
      <w:tr w:rsidR="00FB70CC" w:rsidTr="00A62144">
        <w:tc>
          <w:tcPr>
            <w:tcW w:w="3086" w:type="dxa"/>
            <w:shd w:val="clear" w:color="auto" w:fill="F7CAAC"/>
          </w:tcPr>
          <w:p w:rsidR="00FB70CC" w:rsidRDefault="00FB70CC" w:rsidP="00A62144">
            <w:pPr>
              <w:rPr>
                <w:b/>
              </w:rPr>
            </w:pPr>
            <w:r>
              <w:rPr>
                <w:b/>
              </w:rPr>
              <w:t>Způsob ověření studijních výsledků</w:t>
            </w:r>
          </w:p>
        </w:tc>
        <w:tc>
          <w:tcPr>
            <w:tcW w:w="3406" w:type="dxa"/>
            <w:gridSpan w:val="4"/>
          </w:tcPr>
          <w:p w:rsidR="00FB70CC" w:rsidRPr="00E4026E" w:rsidRDefault="00FB70CC" w:rsidP="00A62144">
            <w:pPr>
              <w:jc w:val="both"/>
            </w:pPr>
            <w:r w:rsidRPr="00E4026E">
              <w:rPr>
                <w:rFonts w:eastAsia="Calibri"/>
              </w:rPr>
              <w:t>zkouška</w:t>
            </w:r>
          </w:p>
          <w:p w:rsidR="00FB70CC" w:rsidRPr="008D0458" w:rsidRDefault="00FB70CC" w:rsidP="00A62144">
            <w:pPr>
              <w:jc w:val="both"/>
              <w:rPr>
                <w:sz w:val="16"/>
                <w:szCs w:val="16"/>
              </w:rPr>
            </w:pPr>
          </w:p>
        </w:tc>
        <w:tc>
          <w:tcPr>
            <w:tcW w:w="2156" w:type="dxa"/>
            <w:shd w:val="clear" w:color="auto" w:fill="F7CAAC"/>
          </w:tcPr>
          <w:p w:rsidR="00FB70CC" w:rsidRDefault="00FB70CC" w:rsidP="00A62144">
            <w:pPr>
              <w:jc w:val="both"/>
              <w:rPr>
                <w:b/>
              </w:rPr>
            </w:pPr>
            <w:r>
              <w:rPr>
                <w:b/>
              </w:rPr>
              <w:t>Forma výuky</w:t>
            </w:r>
          </w:p>
        </w:tc>
        <w:tc>
          <w:tcPr>
            <w:tcW w:w="1207" w:type="dxa"/>
            <w:gridSpan w:val="2"/>
          </w:tcPr>
          <w:p w:rsidR="00FB70CC" w:rsidRPr="00E4026E" w:rsidRDefault="00FB70CC" w:rsidP="00A62144">
            <w:pPr>
              <w:jc w:val="both"/>
            </w:pPr>
            <w:r w:rsidRPr="00E4026E">
              <w:rPr>
                <w:rFonts w:eastAsia="Calibri"/>
              </w:rPr>
              <w:t>seminář</w:t>
            </w:r>
          </w:p>
          <w:p w:rsidR="00FB70CC" w:rsidRPr="00E4026E" w:rsidRDefault="00FB70CC" w:rsidP="00A62144">
            <w:pPr>
              <w:jc w:val="both"/>
            </w:pPr>
          </w:p>
        </w:tc>
      </w:tr>
      <w:tr w:rsidR="00FB70CC" w:rsidTr="00A62144">
        <w:tc>
          <w:tcPr>
            <w:tcW w:w="3086" w:type="dxa"/>
            <w:shd w:val="clear" w:color="auto" w:fill="F7CAAC"/>
          </w:tcPr>
          <w:p w:rsidR="00FB70CC" w:rsidRDefault="00FB70CC" w:rsidP="00A62144">
            <w:pPr>
              <w:rPr>
                <w:b/>
              </w:rPr>
            </w:pPr>
            <w:r>
              <w:rPr>
                <w:b/>
              </w:rPr>
              <w:t>Forma způsobu ověření studijních výsledků a další požadavky na studenta</w:t>
            </w:r>
          </w:p>
        </w:tc>
        <w:tc>
          <w:tcPr>
            <w:tcW w:w="6769" w:type="dxa"/>
            <w:gridSpan w:val="7"/>
            <w:tcBorders>
              <w:bottom w:val="nil"/>
            </w:tcBorders>
          </w:tcPr>
          <w:p w:rsidR="00FB70CC" w:rsidRPr="008D0458" w:rsidRDefault="00FB70CC" w:rsidP="00A62144">
            <w:pPr>
              <w:rPr>
                <w:color w:val="44546A" w:themeColor="text2"/>
                <w:sz w:val="16"/>
                <w:szCs w:val="16"/>
              </w:rPr>
            </w:pPr>
            <w:r>
              <w:t>Způsob zakončení předmětu – zkouška.</w:t>
            </w:r>
            <w:r>
              <w:br/>
              <w:t>Splněná zadání v termínu, kreativita a aktivní přístup.</w:t>
            </w:r>
          </w:p>
        </w:tc>
      </w:tr>
      <w:tr w:rsidR="00FB70CC" w:rsidTr="00A62144">
        <w:trPr>
          <w:trHeight w:val="554"/>
        </w:trPr>
        <w:tc>
          <w:tcPr>
            <w:tcW w:w="9855" w:type="dxa"/>
            <w:gridSpan w:val="8"/>
            <w:tcBorders>
              <w:top w:val="nil"/>
            </w:tcBorders>
          </w:tcPr>
          <w:p w:rsidR="00FB70CC" w:rsidRDefault="00FB70CC" w:rsidP="00A62144">
            <w:pPr>
              <w:jc w:val="both"/>
            </w:pPr>
          </w:p>
        </w:tc>
      </w:tr>
      <w:tr w:rsidR="00FB70CC" w:rsidTr="00A62144">
        <w:trPr>
          <w:trHeight w:val="197"/>
        </w:trPr>
        <w:tc>
          <w:tcPr>
            <w:tcW w:w="3086" w:type="dxa"/>
            <w:tcBorders>
              <w:top w:val="nil"/>
            </w:tcBorders>
            <w:shd w:val="clear" w:color="auto" w:fill="F7CAAC"/>
          </w:tcPr>
          <w:p w:rsidR="00FB70CC" w:rsidRDefault="00FB70CC" w:rsidP="00A62144">
            <w:pPr>
              <w:jc w:val="both"/>
              <w:rPr>
                <w:b/>
              </w:rPr>
            </w:pPr>
            <w:r>
              <w:rPr>
                <w:b/>
              </w:rPr>
              <w:t>Garant předmětu</w:t>
            </w:r>
          </w:p>
        </w:tc>
        <w:tc>
          <w:tcPr>
            <w:tcW w:w="6769" w:type="dxa"/>
            <w:gridSpan w:val="7"/>
            <w:tcBorders>
              <w:top w:val="nil"/>
            </w:tcBorders>
          </w:tcPr>
          <w:p w:rsidR="00FB70CC" w:rsidRPr="00E4026E" w:rsidRDefault="00FB70CC" w:rsidP="00A62144">
            <w:pPr>
              <w:jc w:val="both"/>
            </w:pPr>
            <w:r w:rsidRPr="00E4026E">
              <w:rPr>
                <w:rFonts w:eastAsia="Calibri"/>
              </w:rPr>
              <w:t>doc. Mgr.</w:t>
            </w:r>
            <w:r>
              <w:rPr>
                <w:rFonts w:eastAsia="Calibri"/>
              </w:rPr>
              <w:t xml:space="preserve"> A. Pavel Noga, ArtD.</w:t>
            </w:r>
          </w:p>
        </w:tc>
      </w:tr>
      <w:tr w:rsidR="00FB70CC" w:rsidRPr="008D0458" w:rsidTr="00A62144">
        <w:trPr>
          <w:trHeight w:val="243"/>
        </w:trPr>
        <w:tc>
          <w:tcPr>
            <w:tcW w:w="3086" w:type="dxa"/>
            <w:tcBorders>
              <w:top w:val="nil"/>
            </w:tcBorders>
            <w:shd w:val="clear" w:color="auto" w:fill="F7CAAC"/>
          </w:tcPr>
          <w:p w:rsidR="00FB70CC" w:rsidRDefault="00FB70CC" w:rsidP="00A62144">
            <w:pPr>
              <w:rPr>
                <w:b/>
              </w:rPr>
            </w:pPr>
            <w:r>
              <w:rPr>
                <w:b/>
              </w:rPr>
              <w:t>Zapojení garanta do výuky předmětu</w:t>
            </w:r>
          </w:p>
        </w:tc>
        <w:tc>
          <w:tcPr>
            <w:tcW w:w="6769" w:type="dxa"/>
            <w:gridSpan w:val="7"/>
            <w:tcBorders>
              <w:top w:val="nil"/>
            </w:tcBorders>
          </w:tcPr>
          <w:p w:rsidR="00FB70CC" w:rsidRPr="00E4026E" w:rsidRDefault="00FB70CC" w:rsidP="00A62144">
            <w:pPr>
              <w:jc w:val="both"/>
            </w:pPr>
          </w:p>
        </w:tc>
      </w:tr>
      <w:tr w:rsidR="00FB70CC" w:rsidTr="00A62144">
        <w:tc>
          <w:tcPr>
            <w:tcW w:w="3086" w:type="dxa"/>
            <w:shd w:val="clear" w:color="auto" w:fill="F7CAAC"/>
          </w:tcPr>
          <w:p w:rsidR="00FB70CC" w:rsidRDefault="00FB70CC" w:rsidP="00A62144">
            <w:pPr>
              <w:jc w:val="both"/>
              <w:rPr>
                <w:b/>
              </w:rPr>
            </w:pPr>
            <w:r>
              <w:rPr>
                <w:b/>
              </w:rPr>
              <w:t>Vyučující</w:t>
            </w:r>
          </w:p>
        </w:tc>
        <w:tc>
          <w:tcPr>
            <w:tcW w:w="6769" w:type="dxa"/>
            <w:gridSpan w:val="7"/>
            <w:tcBorders>
              <w:bottom w:val="nil"/>
            </w:tcBorders>
          </w:tcPr>
          <w:p w:rsidR="00FB70CC" w:rsidRPr="00E4026E" w:rsidRDefault="00FB70CC" w:rsidP="00A62144">
            <w:pPr>
              <w:jc w:val="both"/>
            </w:pPr>
            <w:r>
              <w:rPr>
                <w:rFonts w:eastAsia="Calibri"/>
              </w:rPr>
              <w:t>vedoucí ateliérů</w:t>
            </w:r>
          </w:p>
        </w:tc>
      </w:tr>
      <w:tr w:rsidR="00FB70CC" w:rsidTr="00A62144">
        <w:trPr>
          <w:trHeight w:val="554"/>
        </w:trPr>
        <w:tc>
          <w:tcPr>
            <w:tcW w:w="9855" w:type="dxa"/>
            <w:gridSpan w:val="8"/>
            <w:tcBorders>
              <w:top w:val="nil"/>
            </w:tcBorders>
          </w:tcPr>
          <w:p w:rsidR="00FB70CC" w:rsidRDefault="00FB70CC" w:rsidP="00A62144">
            <w:pPr>
              <w:jc w:val="both"/>
            </w:pPr>
          </w:p>
        </w:tc>
      </w:tr>
      <w:tr w:rsidR="00FB70CC" w:rsidTr="00A62144">
        <w:tc>
          <w:tcPr>
            <w:tcW w:w="3086" w:type="dxa"/>
            <w:shd w:val="clear" w:color="auto" w:fill="F7CAAC"/>
          </w:tcPr>
          <w:p w:rsidR="00FB70CC" w:rsidRDefault="00FB70CC" w:rsidP="00A62144">
            <w:pPr>
              <w:jc w:val="both"/>
              <w:rPr>
                <w:b/>
              </w:rPr>
            </w:pPr>
            <w:r>
              <w:rPr>
                <w:b/>
              </w:rPr>
              <w:t>Stručná anotace předmětu</w:t>
            </w:r>
          </w:p>
        </w:tc>
        <w:tc>
          <w:tcPr>
            <w:tcW w:w="6769" w:type="dxa"/>
            <w:gridSpan w:val="7"/>
            <w:tcBorders>
              <w:bottom w:val="nil"/>
            </w:tcBorders>
          </w:tcPr>
          <w:p w:rsidR="00FB70CC" w:rsidRPr="00A908E0" w:rsidRDefault="00FB70CC" w:rsidP="00A62144">
            <w:pPr>
              <w:jc w:val="both"/>
              <w:rPr>
                <w:sz w:val="16"/>
                <w:szCs w:val="16"/>
              </w:rPr>
            </w:pPr>
          </w:p>
        </w:tc>
      </w:tr>
      <w:tr w:rsidR="00FB70CC" w:rsidTr="00A62144">
        <w:trPr>
          <w:trHeight w:val="1554"/>
        </w:trPr>
        <w:tc>
          <w:tcPr>
            <w:tcW w:w="9855" w:type="dxa"/>
            <w:gridSpan w:val="8"/>
            <w:tcBorders>
              <w:top w:val="nil"/>
              <w:bottom w:val="single" w:sz="12" w:space="0" w:color="auto"/>
            </w:tcBorders>
          </w:tcPr>
          <w:p w:rsidR="00FB70CC" w:rsidRDefault="00FB70CC" w:rsidP="00A62144">
            <w:pPr>
              <w:jc w:val="both"/>
            </w:pPr>
          </w:p>
          <w:p w:rsidR="00FB70CC" w:rsidRDefault="00FB70CC" w:rsidP="00A62144">
            <w:pPr>
              <w:jc w:val="both"/>
            </w:pPr>
            <w:r>
              <w:t>Obsahem a cílem předmětu je umožnit více mezioborového vzdělání z oblasti výtvarného umění studentům programu Arts Management. Studenti si mohou vybrat ateliér dle vlastního zájmu s tím, že mají možnost stáže v rozsahu 1 až 2 semestry, buď na jedné zvolené specializaci/ateliéru nebo na více specializacích. Podmínkou přijetí a rozsahu stáže je kapacitní omezení počtu studentů a souhlas vedoucího pedagoga zvoleného ateliéru, který posoudí talentové a studijní schopnosti uchazeče.</w:t>
            </w:r>
          </w:p>
          <w:p w:rsidR="00FB70CC" w:rsidRDefault="00FB70CC" w:rsidP="00A62144">
            <w:pPr>
              <w:jc w:val="both"/>
            </w:pPr>
          </w:p>
        </w:tc>
      </w:tr>
      <w:tr w:rsidR="00FB70CC" w:rsidTr="00A62144">
        <w:trPr>
          <w:trHeight w:val="265"/>
        </w:trPr>
        <w:tc>
          <w:tcPr>
            <w:tcW w:w="3653" w:type="dxa"/>
            <w:gridSpan w:val="2"/>
            <w:tcBorders>
              <w:top w:val="nil"/>
            </w:tcBorders>
            <w:shd w:val="clear" w:color="auto" w:fill="F7CAAC"/>
          </w:tcPr>
          <w:p w:rsidR="00FB70CC" w:rsidRDefault="00FB70CC" w:rsidP="00A62144">
            <w:pPr>
              <w:jc w:val="both"/>
            </w:pPr>
            <w:r>
              <w:rPr>
                <w:b/>
              </w:rPr>
              <w:t>Studijní literatura a studijní pomůcky</w:t>
            </w:r>
          </w:p>
        </w:tc>
        <w:tc>
          <w:tcPr>
            <w:tcW w:w="6202" w:type="dxa"/>
            <w:gridSpan w:val="6"/>
            <w:tcBorders>
              <w:top w:val="nil"/>
              <w:bottom w:val="nil"/>
            </w:tcBorders>
          </w:tcPr>
          <w:p w:rsidR="00FB70CC" w:rsidRDefault="00FB70CC" w:rsidP="00A62144">
            <w:pPr>
              <w:jc w:val="both"/>
            </w:pPr>
          </w:p>
        </w:tc>
      </w:tr>
      <w:tr w:rsidR="00FB70CC" w:rsidTr="00A62144">
        <w:trPr>
          <w:trHeight w:val="1497"/>
        </w:trPr>
        <w:tc>
          <w:tcPr>
            <w:tcW w:w="9855" w:type="dxa"/>
            <w:gridSpan w:val="8"/>
            <w:tcBorders>
              <w:top w:val="nil"/>
            </w:tcBorders>
          </w:tcPr>
          <w:p w:rsidR="00A071FB" w:rsidRDefault="00A071FB" w:rsidP="00A62144">
            <w:pPr>
              <w:rPr>
                <w:b/>
                <w:bCs/>
              </w:rPr>
            </w:pPr>
          </w:p>
          <w:p w:rsidR="00FB70CC" w:rsidRDefault="002D1855" w:rsidP="00A62144">
            <w:pPr>
              <w:rPr>
                <w:b/>
                <w:bCs/>
              </w:rPr>
            </w:pPr>
            <w:r>
              <w:rPr>
                <w:b/>
                <w:bCs/>
              </w:rPr>
              <w:t>Doporučená:</w:t>
            </w:r>
          </w:p>
          <w:p w:rsidR="00FB70CC" w:rsidRDefault="00FB70CC" w:rsidP="00A62144">
            <w:r w:rsidRPr="00E03C01">
              <w:t xml:space="preserve">Syrový, B. a kol. </w:t>
            </w:r>
            <w:r>
              <w:rPr>
                <w:i/>
                <w:iCs/>
              </w:rPr>
              <w:t>Architektura</w:t>
            </w:r>
            <w:r w:rsidRPr="00E03C01">
              <w:rPr>
                <w:i/>
                <w:iCs/>
              </w:rPr>
              <w:t>: svědectví doby</w:t>
            </w:r>
            <w:r>
              <w:t>. Praha</w:t>
            </w:r>
            <w:r w:rsidRPr="00E03C01">
              <w:t xml:space="preserve">: SNTL, 1987. </w:t>
            </w:r>
          </w:p>
          <w:p w:rsidR="00FB70CC" w:rsidRDefault="00FB70CC" w:rsidP="00A62144">
            <w:r w:rsidRPr="00E03C01">
              <w:t xml:space="preserve">Lemme, Arie. </w:t>
            </w:r>
            <w:r w:rsidRPr="00E03C01">
              <w:rPr>
                <w:i/>
                <w:iCs/>
              </w:rPr>
              <w:t>Art Deco</w:t>
            </w:r>
            <w:r w:rsidRPr="00E03C01">
              <w:t xml:space="preserve">. Praha, Svojtka a Vašut, 1997. ISBN 80-7180-248-4. </w:t>
            </w:r>
          </w:p>
          <w:p w:rsidR="00FB70CC" w:rsidRPr="00E03C01" w:rsidRDefault="00FB00E8" w:rsidP="00A62144">
            <w:hyperlink r:id="rId39" w:tgtFrame="_blank" w:history="1">
              <w:r w:rsidR="00FB70CC" w:rsidRPr="00E03C01">
                <w:rPr>
                  <w:i/>
                  <w:iCs/>
                </w:rPr>
                <w:t>Bruselský sen : československá účast na světové výstavě Expo 58 v Bruselu a životní styl první poloviny 60. let :[Galerie hlavního města Prahy, 14.5.2008-21.9.2008, Moravská galerie v Brně, 21.11.2009</w:t>
              </w:r>
              <w:r w:rsidR="00FB70CC" w:rsidRPr="00E03C01">
                <w:t xml:space="preserve">. [1. vyd.]. [Praha] : Arbor Vitae, 2008. ISBN 978-80-87164-03-7. </w:t>
              </w:r>
            </w:hyperlink>
          </w:p>
          <w:p w:rsidR="00FB70CC" w:rsidRPr="00E03C01" w:rsidRDefault="00FB00E8" w:rsidP="00A62144">
            <w:hyperlink r:id="rId40" w:tgtFrame="_blank" w:history="1">
              <w:r w:rsidR="00FB70CC" w:rsidRPr="00E03C01">
                <w:t xml:space="preserve">Norman, Donald A. </w:t>
              </w:r>
              <w:r w:rsidR="00FB70CC" w:rsidRPr="00E03C01">
                <w:rPr>
                  <w:i/>
                  <w:iCs/>
                </w:rPr>
                <w:t>Design pro každý den</w:t>
              </w:r>
              <w:r w:rsidR="00FB70CC" w:rsidRPr="00E03C01">
                <w:t>. 1.</w:t>
              </w:r>
              <w:r w:rsidR="00FB70CC">
                <w:t xml:space="preserve"> vyd. Praha</w:t>
              </w:r>
              <w:r w:rsidR="00FB70CC" w:rsidRPr="00E03C01">
                <w:t xml:space="preserve">: Dokořán, 2010. ISBN 978-80-7363-314-1. </w:t>
              </w:r>
            </w:hyperlink>
          </w:p>
          <w:p w:rsidR="00FB70CC" w:rsidRPr="00E03C01" w:rsidRDefault="00FB70CC" w:rsidP="00A62144">
            <w:r w:rsidRPr="00E03C01">
              <w:t xml:space="preserve">Fiell, Ch. a P. </w:t>
            </w:r>
            <w:r w:rsidRPr="00E03C01">
              <w:rPr>
                <w:i/>
                <w:iCs/>
              </w:rPr>
              <w:t>Designing the 21st Century</w:t>
            </w:r>
            <w:r w:rsidRPr="00E03C01">
              <w:t xml:space="preserve">. Koln : Taschen, 2003. ISBN 3-8228-5883-8. </w:t>
            </w:r>
          </w:p>
          <w:p w:rsidR="00FB70CC" w:rsidRDefault="00FB00E8" w:rsidP="00A62144">
            <w:hyperlink r:id="rId41" w:tgtFrame="_blank" w:history="1">
              <w:r w:rsidR="00FB70CC">
                <w:t>Č</w:t>
              </w:r>
              <w:r w:rsidR="00FB70CC" w:rsidRPr="00E03C01">
                <w:t xml:space="preserve">asopis. </w:t>
              </w:r>
              <w:r w:rsidR="00FB70CC" w:rsidRPr="00E03C01">
                <w:rPr>
                  <w:i/>
                  <w:iCs/>
                </w:rPr>
                <w:t>Domus</w:t>
              </w:r>
              <w:r w:rsidR="00FB70CC" w:rsidRPr="00E03C01">
                <w:t xml:space="preserve">. </w:t>
              </w:r>
            </w:hyperlink>
          </w:p>
          <w:p w:rsidR="00FB70CC" w:rsidRPr="00E03C01" w:rsidRDefault="00FB70CC" w:rsidP="00A62144">
            <w:r>
              <w:t>Č</w:t>
            </w:r>
            <w:r w:rsidRPr="00E03C01">
              <w:t xml:space="preserve">asopisy. </w:t>
            </w:r>
            <w:r w:rsidRPr="00E03C01">
              <w:rPr>
                <w:i/>
                <w:iCs/>
              </w:rPr>
              <w:t>Era, Architekt, Detail, Domus, El Croqius, Frame</w:t>
            </w:r>
            <w:r w:rsidRPr="00E03C01">
              <w:t xml:space="preserve">. </w:t>
            </w:r>
          </w:p>
          <w:p w:rsidR="00FB70CC" w:rsidRPr="00E03C01" w:rsidRDefault="00FB70CC" w:rsidP="00A62144">
            <w:r w:rsidRPr="00E03C01">
              <w:t xml:space="preserve">Drahotová, Olga. </w:t>
            </w:r>
            <w:r w:rsidRPr="00E03C01">
              <w:rPr>
                <w:i/>
                <w:iCs/>
              </w:rPr>
              <w:t>Historie sklářské výroby v českých zemích</w:t>
            </w:r>
            <w:r w:rsidRPr="00E03C01">
              <w:t xml:space="preserve">. Praha, Academia, 2005. ISBN 80-200-1287-7. </w:t>
            </w:r>
          </w:p>
          <w:p w:rsidR="00FB70CC" w:rsidRPr="00E03C01" w:rsidRDefault="00FB70CC" w:rsidP="00A62144">
            <w:r w:rsidRPr="00E03C01">
              <w:t xml:space="preserve">Adams, Steven. </w:t>
            </w:r>
            <w:r w:rsidRPr="00E03C01">
              <w:rPr>
                <w:i/>
                <w:iCs/>
              </w:rPr>
              <w:t>Hnutí uměleckých řemesel</w:t>
            </w:r>
            <w:r w:rsidRPr="00E03C01">
              <w:t xml:space="preserve">. Praha, Svojtka a Vašut, 1099. ISBN 80-7180-254-9. </w:t>
            </w:r>
          </w:p>
          <w:p w:rsidR="00FB70CC" w:rsidRPr="00E03C01" w:rsidRDefault="00FB00E8" w:rsidP="00A62144">
            <w:hyperlink r:id="rId42" w:tgtFrame="_blank" w:history="1">
              <w:r w:rsidR="00FB70CC" w:rsidRPr="00E03C01">
                <w:t xml:space="preserve">Kolesár, Zdeno. </w:t>
              </w:r>
              <w:r w:rsidR="00FB70CC" w:rsidRPr="00E03C01">
                <w:rPr>
                  <w:i/>
                  <w:iCs/>
                </w:rPr>
                <w:t>Kapitoly z dějin designu</w:t>
              </w:r>
              <w:r w:rsidR="00FB70CC">
                <w:t>. Vyd. 1. Praha</w:t>
              </w:r>
              <w:r w:rsidR="00FB70CC" w:rsidRPr="00E03C01">
                <w:t xml:space="preserve">: Vysoká škola uměleckoprůmyslová, 2004. ISBN 8086863034. </w:t>
              </w:r>
            </w:hyperlink>
          </w:p>
          <w:p w:rsidR="00FB70CC" w:rsidRPr="00E03C01" w:rsidRDefault="00FB70CC" w:rsidP="00A62144">
            <w:r w:rsidRPr="00E03C01">
              <w:t xml:space="preserve">Langhamer, Antonín. </w:t>
            </w:r>
            <w:r w:rsidRPr="00E03C01">
              <w:rPr>
                <w:i/>
                <w:iCs/>
              </w:rPr>
              <w:t>Legenda o českém skle</w:t>
            </w:r>
            <w:r w:rsidRPr="00E03C01">
              <w:t xml:space="preserve">. Tigris Zlín, 1999. ISBN 80-86062-02-3. </w:t>
            </w:r>
          </w:p>
          <w:p w:rsidR="00FB70CC" w:rsidRPr="00E03C01" w:rsidRDefault="00FB70CC" w:rsidP="00A62144">
            <w:r w:rsidRPr="00E03C01">
              <w:t xml:space="preserve">Miroslav Lamač. </w:t>
            </w:r>
            <w:r w:rsidRPr="00E03C01">
              <w:rPr>
                <w:i/>
                <w:iCs/>
              </w:rPr>
              <w:t>Myšlenky moderních malířů</w:t>
            </w:r>
            <w:r w:rsidRPr="00E03C01">
              <w:t xml:space="preserve">. </w:t>
            </w:r>
          </w:p>
          <w:p w:rsidR="00FB70CC" w:rsidRPr="00E03C01" w:rsidRDefault="00FB00E8" w:rsidP="00A62144">
            <w:hyperlink r:id="rId43" w:tgtFrame="_blank" w:history="1">
              <w:r w:rsidR="00FB70CC" w:rsidRPr="00E03C01">
                <w:t xml:space="preserve">Neufert, Ernst. </w:t>
              </w:r>
              <w:r w:rsidR="00FB70CC">
                <w:rPr>
                  <w:i/>
                  <w:iCs/>
                </w:rPr>
                <w:t>Navrhování staveb</w:t>
              </w:r>
              <w:r w:rsidR="00FB70CC" w:rsidRPr="00E03C01">
                <w:rPr>
                  <w:i/>
                  <w:iCs/>
                </w:rPr>
                <w:t>: zásady, normy, předpisy o zařízeních, stavbě, vybavení, nárocích na prostor, prostorových vztazích, rozměrech budov, prostorech, vybavení, přístrojích z hlediska člověka jako měřítka a cíle : příručka pro stavební odborníky, st</w:t>
              </w:r>
              <w:r w:rsidR="00FB70CC" w:rsidRPr="00E03C01">
                <w:t xml:space="preserve">. 2. české vyd., (35. německé vyd.). Praha : Consultinvest, 2000. ISBN 80-901486-6-2. </w:t>
              </w:r>
            </w:hyperlink>
          </w:p>
          <w:p w:rsidR="00FB70CC" w:rsidRPr="00E03C01" w:rsidRDefault="00FB70CC" w:rsidP="00A62144">
            <w:r w:rsidRPr="00C00467">
              <w:rPr>
                <w:bCs/>
              </w:rPr>
              <w:t>Č</w:t>
            </w:r>
            <w:r w:rsidRPr="00E03C01">
              <w:t xml:space="preserve">asopis. </w:t>
            </w:r>
            <w:r w:rsidRPr="00E03C01">
              <w:rPr>
                <w:i/>
                <w:iCs/>
              </w:rPr>
              <w:t>Ottagono</w:t>
            </w:r>
            <w:r w:rsidRPr="00E03C01">
              <w:t xml:space="preserve">. </w:t>
            </w:r>
          </w:p>
          <w:p w:rsidR="00FB70CC" w:rsidRPr="00E03C01" w:rsidRDefault="00FB00E8" w:rsidP="00A62144">
            <w:hyperlink r:id="rId44" w:tgtFrame="_blank" w:history="1">
              <w:r w:rsidR="00FB70CC" w:rsidRPr="00E03C01">
                <w:t xml:space="preserve">Bhaskaran, Lakshmi. </w:t>
              </w:r>
              <w:r w:rsidR="00FB70CC">
                <w:rPr>
                  <w:i/>
                  <w:iCs/>
                </w:rPr>
                <w:t>Podoby moderního designu</w:t>
              </w:r>
              <w:r w:rsidR="00FB70CC" w:rsidRPr="00E03C01">
                <w:rPr>
                  <w:i/>
                  <w:iCs/>
                </w:rPr>
                <w:t>: inspirace hlavních hnutí a stylů pro současný design</w:t>
              </w:r>
              <w:r w:rsidR="00FB70CC" w:rsidRPr="00E03C01">
                <w:t xml:space="preserve">. V Praze : Slovart, 2007. ISBN 978-80-7209-864-4. </w:t>
              </w:r>
            </w:hyperlink>
          </w:p>
          <w:p w:rsidR="00FB70CC" w:rsidRPr="00E03C01" w:rsidRDefault="00FB00E8" w:rsidP="00A62144">
            <w:hyperlink r:id="rId45" w:tgtFrame="_blank" w:history="1">
              <w:r w:rsidR="00FB70CC" w:rsidRPr="00E03C01">
                <w:t xml:space="preserve">Vondruška, Vlastimil. </w:t>
              </w:r>
              <w:r w:rsidR="00FB70CC" w:rsidRPr="00E03C01">
                <w:rPr>
                  <w:i/>
                  <w:iCs/>
                </w:rPr>
                <w:t>Sklářství</w:t>
              </w:r>
              <w:r w:rsidR="00FB70CC">
                <w:t>. 1. vyd. Praha</w:t>
              </w:r>
              <w:r w:rsidR="00FB70CC" w:rsidRPr="00E03C01">
                <w:t xml:space="preserve">: Grada, 2002. ISBN 80-247-0261-4. </w:t>
              </w:r>
            </w:hyperlink>
          </w:p>
          <w:p w:rsidR="00FB70CC" w:rsidRPr="00E03C01" w:rsidRDefault="00FB00E8" w:rsidP="00A62144">
            <w:hyperlink r:id="rId46" w:tgtFrame="_blank" w:history="1">
              <w:r w:rsidR="00FB70CC" w:rsidRPr="00E03C01">
                <w:t xml:space="preserve">Miller, Judith. </w:t>
              </w:r>
              <w:r w:rsidR="00FB70CC" w:rsidRPr="00E03C01">
                <w:rPr>
                  <w:i/>
                  <w:iCs/>
                </w:rPr>
                <w:t>Sklo 20. století</w:t>
              </w:r>
              <w:r w:rsidR="00FB70CC">
                <w:t>. 1. vyd. Bratislava</w:t>
              </w:r>
              <w:r w:rsidR="00FB70CC" w:rsidRPr="00E03C01">
                <w:t xml:space="preserve">: Noxi, 2005. ISBN 80-89179-21-5. </w:t>
              </w:r>
            </w:hyperlink>
          </w:p>
          <w:p w:rsidR="00FB70CC" w:rsidRPr="00E03C01" w:rsidRDefault="00FB70CC" w:rsidP="00A62144">
            <w:r w:rsidRPr="00E03C01">
              <w:t xml:space="preserve">Sparke, Penny. </w:t>
            </w:r>
            <w:r w:rsidRPr="00E03C01">
              <w:rPr>
                <w:i/>
                <w:iCs/>
              </w:rPr>
              <w:t>Století designu</w:t>
            </w:r>
            <w:r w:rsidRPr="00E03C01">
              <w:t xml:space="preserve">. Slovart Praha, 1999. ISBN 80-7209-142-5. </w:t>
            </w:r>
          </w:p>
          <w:p w:rsidR="00FB70CC" w:rsidRDefault="00FB70CC" w:rsidP="00A62144">
            <w:pPr>
              <w:jc w:val="both"/>
            </w:pPr>
          </w:p>
          <w:p w:rsidR="00FB70CC" w:rsidRPr="00E03C01" w:rsidRDefault="00FB70CC" w:rsidP="00A62144">
            <w:pPr>
              <w:jc w:val="both"/>
            </w:pPr>
          </w:p>
        </w:tc>
      </w:tr>
    </w:tbl>
    <w:p w:rsidR="00353225" w:rsidRDefault="00353225"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225" w:rsidTr="00A62144">
        <w:tc>
          <w:tcPr>
            <w:tcW w:w="9855" w:type="dxa"/>
            <w:gridSpan w:val="8"/>
            <w:tcBorders>
              <w:bottom w:val="double" w:sz="4" w:space="0" w:color="auto"/>
            </w:tcBorders>
            <w:shd w:val="clear" w:color="auto" w:fill="BDD6EE"/>
          </w:tcPr>
          <w:p w:rsidR="00353225" w:rsidRDefault="00353225" w:rsidP="00A62144">
            <w:pPr>
              <w:jc w:val="both"/>
              <w:rPr>
                <w:b/>
                <w:sz w:val="28"/>
              </w:rPr>
            </w:pPr>
            <w:r>
              <w:lastRenderedPageBreak/>
              <w:br w:type="page"/>
            </w:r>
            <w:r>
              <w:rPr>
                <w:b/>
                <w:sz w:val="28"/>
              </w:rPr>
              <w:t>B-III – Charakteristika studijního předmětu</w:t>
            </w:r>
          </w:p>
        </w:tc>
      </w:tr>
      <w:tr w:rsidR="00353225" w:rsidRPr="00AD7088" w:rsidTr="00A62144">
        <w:tc>
          <w:tcPr>
            <w:tcW w:w="3086" w:type="dxa"/>
            <w:tcBorders>
              <w:top w:val="double" w:sz="4" w:space="0" w:color="auto"/>
            </w:tcBorders>
            <w:shd w:val="clear" w:color="auto" w:fill="F7CAAC"/>
          </w:tcPr>
          <w:p w:rsidR="00353225" w:rsidRPr="00AD7088" w:rsidRDefault="00353225" w:rsidP="00A62144">
            <w:pPr>
              <w:jc w:val="both"/>
              <w:rPr>
                <w:b/>
              </w:rPr>
            </w:pPr>
            <w:r w:rsidRPr="00AD7088">
              <w:rPr>
                <w:b/>
              </w:rPr>
              <w:t>Název studijního předmětu</w:t>
            </w:r>
          </w:p>
        </w:tc>
        <w:tc>
          <w:tcPr>
            <w:tcW w:w="6769" w:type="dxa"/>
            <w:gridSpan w:val="7"/>
            <w:tcBorders>
              <w:top w:val="double" w:sz="4" w:space="0" w:color="auto"/>
            </w:tcBorders>
          </w:tcPr>
          <w:p w:rsidR="00353225" w:rsidRPr="00AD7088" w:rsidRDefault="00353225" w:rsidP="00A62144">
            <w:pPr>
              <w:jc w:val="both"/>
              <w:rPr>
                <w:color w:val="44546A" w:themeColor="text2"/>
              </w:rPr>
            </w:pPr>
            <w:r w:rsidRPr="00AD7088">
              <w:t>Provoz památkově chráněných objektů</w:t>
            </w:r>
          </w:p>
        </w:tc>
      </w:tr>
      <w:tr w:rsidR="00353225" w:rsidRPr="00AD7088" w:rsidTr="00A62144">
        <w:tc>
          <w:tcPr>
            <w:tcW w:w="3086" w:type="dxa"/>
            <w:shd w:val="clear" w:color="auto" w:fill="F7CAAC"/>
          </w:tcPr>
          <w:p w:rsidR="00353225" w:rsidRPr="00AD7088" w:rsidRDefault="00353225" w:rsidP="00A62144">
            <w:pPr>
              <w:rPr>
                <w:b/>
              </w:rPr>
            </w:pPr>
            <w:r w:rsidRPr="00AD7088">
              <w:rPr>
                <w:b/>
              </w:rPr>
              <w:t>Typ předmětu</w:t>
            </w:r>
          </w:p>
        </w:tc>
        <w:tc>
          <w:tcPr>
            <w:tcW w:w="3406" w:type="dxa"/>
            <w:gridSpan w:val="4"/>
          </w:tcPr>
          <w:p w:rsidR="00353225" w:rsidRPr="00AD7088" w:rsidRDefault="00353225" w:rsidP="00A62144">
            <w:pPr>
              <w:autoSpaceDE w:val="0"/>
              <w:autoSpaceDN w:val="0"/>
              <w:adjustRightInd w:val="0"/>
            </w:pPr>
            <w:r w:rsidRPr="00AD7088">
              <w:rPr>
                <w:rFonts w:eastAsia="Calibri"/>
              </w:rPr>
              <w:t>povinný</w:t>
            </w:r>
            <w:r>
              <w:rPr>
                <w:rFonts w:eastAsia="Calibri"/>
              </w:rPr>
              <w:t>, PZ</w:t>
            </w:r>
          </w:p>
        </w:tc>
        <w:tc>
          <w:tcPr>
            <w:tcW w:w="2695" w:type="dxa"/>
            <w:gridSpan w:val="2"/>
            <w:shd w:val="clear" w:color="auto" w:fill="F7CAAC"/>
          </w:tcPr>
          <w:p w:rsidR="00353225" w:rsidRPr="00AD7088" w:rsidRDefault="00353225" w:rsidP="00A62144">
            <w:pPr>
              <w:jc w:val="both"/>
            </w:pPr>
            <w:r w:rsidRPr="00AD7088">
              <w:rPr>
                <w:b/>
              </w:rPr>
              <w:t>doporučený ročník/semestr</w:t>
            </w:r>
          </w:p>
        </w:tc>
        <w:tc>
          <w:tcPr>
            <w:tcW w:w="668" w:type="dxa"/>
          </w:tcPr>
          <w:p w:rsidR="00353225" w:rsidRPr="00AD7088" w:rsidRDefault="00353225" w:rsidP="00A62144">
            <w:pPr>
              <w:jc w:val="both"/>
            </w:pPr>
            <w:r w:rsidRPr="00AD7088">
              <w:t>2/ZS</w:t>
            </w:r>
          </w:p>
        </w:tc>
      </w:tr>
      <w:tr w:rsidR="00353225" w:rsidRPr="00AD7088" w:rsidTr="00A62144">
        <w:tc>
          <w:tcPr>
            <w:tcW w:w="3086" w:type="dxa"/>
            <w:shd w:val="clear" w:color="auto" w:fill="F7CAAC"/>
          </w:tcPr>
          <w:p w:rsidR="00353225" w:rsidRPr="00AD7088" w:rsidRDefault="00353225" w:rsidP="00A62144">
            <w:pPr>
              <w:jc w:val="both"/>
              <w:rPr>
                <w:b/>
              </w:rPr>
            </w:pPr>
            <w:r w:rsidRPr="00AD7088">
              <w:rPr>
                <w:b/>
              </w:rPr>
              <w:t>Rozsah studijního předmětu</w:t>
            </w:r>
          </w:p>
        </w:tc>
        <w:tc>
          <w:tcPr>
            <w:tcW w:w="1701" w:type="dxa"/>
            <w:gridSpan w:val="2"/>
          </w:tcPr>
          <w:p w:rsidR="00353225" w:rsidRPr="00AD7088" w:rsidRDefault="00353225" w:rsidP="00A62144">
            <w:pPr>
              <w:autoSpaceDE w:val="0"/>
              <w:autoSpaceDN w:val="0"/>
              <w:adjustRightInd w:val="0"/>
              <w:rPr>
                <w:color w:val="44546A" w:themeColor="text2"/>
              </w:rPr>
            </w:pPr>
            <w:r>
              <w:rPr>
                <w:rFonts w:eastAsia="Calibri"/>
              </w:rPr>
              <w:t>13</w:t>
            </w:r>
            <w:r w:rsidRPr="00AD7088">
              <w:rPr>
                <w:rFonts w:eastAsia="Calibri"/>
              </w:rPr>
              <w:t>p</w:t>
            </w:r>
            <w:r>
              <w:rPr>
                <w:rFonts w:eastAsia="Calibri"/>
              </w:rPr>
              <w:t>+13c</w:t>
            </w:r>
            <w:r w:rsidRPr="00AD7088">
              <w:rPr>
                <w:rFonts w:eastAsia="Calibri"/>
              </w:rPr>
              <w:t xml:space="preserve"> </w:t>
            </w:r>
          </w:p>
        </w:tc>
        <w:tc>
          <w:tcPr>
            <w:tcW w:w="889" w:type="dxa"/>
            <w:shd w:val="clear" w:color="auto" w:fill="F7CAAC"/>
          </w:tcPr>
          <w:p w:rsidR="00353225" w:rsidRPr="00AD7088" w:rsidRDefault="00353225" w:rsidP="00A62144">
            <w:pPr>
              <w:jc w:val="both"/>
              <w:rPr>
                <w:b/>
              </w:rPr>
            </w:pPr>
            <w:r w:rsidRPr="00AD7088">
              <w:rPr>
                <w:b/>
              </w:rPr>
              <w:t xml:space="preserve">hod. </w:t>
            </w:r>
          </w:p>
        </w:tc>
        <w:tc>
          <w:tcPr>
            <w:tcW w:w="816" w:type="dxa"/>
          </w:tcPr>
          <w:p w:rsidR="00353225" w:rsidRPr="00AD7088" w:rsidRDefault="00353225" w:rsidP="00A62144">
            <w:pPr>
              <w:jc w:val="both"/>
            </w:pPr>
            <w:r>
              <w:t>26</w:t>
            </w:r>
            <w:r w:rsidRPr="00AD7088">
              <w:t xml:space="preserve"> </w:t>
            </w:r>
          </w:p>
        </w:tc>
        <w:tc>
          <w:tcPr>
            <w:tcW w:w="2156" w:type="dxa"/>
            <w:shd w:val="clear" w:color="auto" w:fill="F7CAAC"/>
          </w:tcPr>
          <w:p w:rsidR="00353225" w:rsidRPr="00AD7088" w:rsidRDefault="00353225" w:rsidP="00A62144">
            <w:pPr>
              <w:jc w:val="both"/>
              <w:rPr>
                <w:b/>
              </w:rPr>
            </w:pPr>
            <w:r w:rsidRPr="00AD7088">
              <w:rPr>
                <w:b/>
              </w:rPr>
              <w:t>kreditů</w:t>
            </w:r>
          </w:p>
        </w:tc>
        <w:tc>
          <w:tcPr>
            <w:tcW w:w="1207" w:type="dxa"/>
            <w:gridSpan w:val="2"/>
          </w:tcPr>
          <w:p w:rsidR="00353225" w:rsidRPr="00AD7088" w:rsidRDefault="00353225" w:rsidP="00A62144">
            <w:pPr>
              <w:jc w:val="both"/>
            </w:pPr>
            <w:r w:rsidRPr="00AD7088">
              <w:t>2</w:t>
            </w:r>
          </w:p>
        </w:tc>
      </w:tr>
      <w:tr w:rsidR="00353225" w:rsidRPr="00AD7088" w:rsidTr="00A62144">
        <w:tc>
          <w:tcPr>
            <w:tcW w:w="3086" w:type="dxa"/>
            <w:shd w:val="clear" w:color="auto" w:fill="F7CAAC"/>
          </w:tcPr>
          <w:p w:rsidR="00353225" w:rsidRPr="00AD7088" w:rsidRDefault="00353225" w:rsidP="00A62144">
            <w:pPr>
              <w:rPr>
                <w:b/>
              </w:rPr>
            </w:pPr>
            <w:r w:rsidRPr="00AD7088">
              <w:rPr>
                <w:b/>
              </w:rPr>
              <w:t>Prerekvizity, korekvizity, ekvivalence</w:t>
            </w:r>
          </w:p>
        </w:tc>
        <w:tc>
          <w:tcPr>
            <w:tcW w:w="6769" w:type="dxa"/>
            <w:gridSpan w:val="7"/>
          </w:tcPr>
          <w:p w:rsidR="00353225" w:rsidRPr="00AD7088" w:rsidRDefault="00353225" w:rsidP="00A62144">
            <w:pPr>
              <w:jc w:val="both"/>
            </w:pPr>
          </w:p>
        </w:tc>
      </w:tr>
      <w:tr w:rsidR="00353225" w:rsidRPr="00AD7088" w:rsidTr="00A62144">
        <w:tc>
          <w:tcPr>
            <w:tcW w:w="3086" w:type="dxa"/>
            <w:shd w:val="clear" w:color="auto" w:fill="F7CAAC"/>
          </w:tcPr>
          <w:p w:rsidR="00353225" w:rsidRPr="00AD7088" w:rsidRDefault="00353225" w:rsidP="00A62144">
            <w:pPr>
              <w:rPr>
                <w:b/>
              </w:rPr>
            </w:pPr>
            <w:r w:rsidRPr="00AD7088">
              <w:rPr>
                <w:b/>
              </w:rPr>
              <w:t>Způsob ověření studijních výsledků</w:t>
            </w:r>
          </w:p>
        </w:tc>
        <w:tc>
          <w:tcPr>
            <w:tcW w:w="3406" w:type="dxa"/>
            <w:gridSpan w:val="4"/>
          </w:tcPr>
          <w:p w:rsidR="00353225" w:rsidRPr="00AD7088" w:rsidRDefault="00353225" w:rsidP="00A62144">
            <w:pPr>
              <w:jc w:val="both"/>
            </w:pPr>
            <w:r w:rsidRPr="00AD7088">
              <w:rPr>
                <w:rFonts w:eastAsia="Calibri"/>
              </w:rPr>
              <w:t>klasifikovaný zápočet</w:t>
            </w:r>
          </w:p>
        </w:tc>
        <w:tc>
          <w:tcPr>
            <w:tcW w:w="2156" w:type="dxa"/>
            <w:shd w:val="clear" w:color="auto" w:fill="F7CAAC"/>
          </w:tcPr>
          <w:p w:rsidR="00353225" w:rsidRPr="00AD7088" w:rsidRDefault="00353225" w:rsidP="00A62144">
            <w:pPr>
              <w:jc w:val="both"/>
              <w:rPr>
                <w:b/>
              </w:rPr>
            </w:pPr>
            <w:r w:rsidRPr="00AD7088">
              <w:rPr>
                <w:b/>
              </w:rPr>
              <w:t>Forma výuky</w:t>
            </w:r>
          </w:p>
        </w:tc>
        <w:tc>
          <w:tcPr>
            <w:tcW w:w="1207" w:type="dxa"/>
            <w:gridSpan w:val="2"/>
          </w:tcPr>
          <w:p w:rsidR="00353225" w:rsidRPr="00AD7088" w:rsidRDefault="00353225" w:rsidP="00A62144">
            <w:pPr>
              <w:jc w:val="both"/>
            </w:pPr>
            <w:r w:rsidRPr="00AD7088">
              <w:rPr>
                <w:rFonts w:eastAsia="Calibri"/>
              </w:rPr>
              <w:t>přednáška</w:t>
            </w:r>
            <w:r>
              <w:rPr>
                <w:rFonts w:eastAsia="Calibri"/>
              </w:rPr>
              <w:t>, cvičení</w:t>
            </w:r>
          </w:p>
        </w:tc>
      </w:tr>
      <w:tr w:rsidR="00353225" w:rsidRPr="00AD7088" w:rsidTr="00A62144">
        <w:tc>
          <w:tcPr>
            <w:tcW w:w="3086" w:type="dxa"/>
            <w:shd w:val="clear" w:color="auto" w:fill="F7CAAC"/>
          </w:tcPr>
          <w:p w:rsidR="00353225" w:rsidRPr="00AD7088" w:rsidRDefault="00353225" w:rsidP="00A62144">
            <w:pPr>
              <w:rPr>
                <w:b/>
              </w:rPr>
            </w:pPr>
            <w:r w:rsidRPr="00AD7088">
              <w:rPr>
                <w:b/>
              </w:rPr>
              <w:t>Forma způsobu ověření studijních výsledků a další požadavky na studenta</w:t>
            </w:r>
          </w:p>
        </w:tc>
        <w:tc>
          <w:tcPr>
            <w:tcW w:w="6769" w:type="dxa"/>
            <w:gridSpan w:val="7"/>
            <w:tcBorders>
              <w:bottom w:val="nil"/>
            </w:tcBorders>
          </w:tcPr>
          <w:p w:rsidR="00353225" w:rsidRPr="00AD7088" w:rsidRDefault="00353225" w:rsidP="00A62144">
            <w:pPr>
              <w:autoSpaceDE w:val="0"/>
              <w:autoSpaceDN w:val="0"/>
              <w:adjustRightInd w:val="0"/>
              <w:rPr>
                <w:color w:val="44546A" w:themeColor="text2"/>
              </w:rPr>
            </w:pPr>
            <w:r w:rsidRPr="00AD7088">
              <w:rPr>
                <w:rFonts w:eastAsia="Calibri"/>
              </w:rPr>
              <w:t>Ústní zkouška, docházka</w:t>
            </w:r>
          </w:p>
        </w:tc>
      </w:tr>
      <w:tr w:rsidR="00353225" w:rsidRPr="00AD7088" w:rsidTr="00A62144">
        <w:trPr>
          <w:trHeight w:val="554"/>
        </w:trPr>
        <w:tc>
          <w:tcPr>
            <w:tcW w:w="9855" w:type="dxa"/>
            <w:gridSpan w:val="8"/>
            <w:tcBorders>
              <w:top w:val="nil"/>
            </w:tcBorders>
          </w:tcPr>
          <w:p w:rsidR="00353225" w:rsidRPr="00AD7088" w:rsidRDefault="00353225" w:rsidP="00A62144">
            <w:pPr>
              <w:jc w:val="both"/>
            </w:pPr>
          </w:p>
        </w:tc>
      </w:tr>
      <w:tr w:rsidR="00353225" w:rsidRPr="00AD7088" w:rsidTr="00A62144">
        <w:trPr>
          <w:trHeight w:val="197"/>
        </w:trPr>
        <w:tc>
          <w:tcPr>
            <w:tcW w:w="3086" w:type="dxa"/>
            <w:tcBorders>
              <w:top w:val="nil"/>
            </w:tcBorders>
            <w:shd w:val="clear" w:color="auto" w:fill="F7CAAC"/>
          </w:tcPr>
          <w:p w:rsidR="00353225" w:rsidRPr="00AD7088" w:rsidRDefault="00353225" w:rsidP="00A62144">
            <w:pPr>
              <w:jc w:val="both"/>
              <w:rPr>
                <w:b/>
              </w:rPr>
            </w:pPr>
            <w:r w:rsidRPr="00AD7088">
              <w:rPr>
                <w:b/>
              </w:rPr>
              <w:t>Garant předmětu</w:t>
            </w:r>
          </w:p>
        </w:tc>
        <w:tc>
          <w:tcPr>
            <w:tcW w:w="6769" w:type="dxa"/>
            <w:gridSpan w:val="7"/>
            <w:tcBorders>
              <w:top w:val="nil"/>
            </w:tcBorders>
          </w:tcPr>
          <w:p w:rsidR="00353225" w:rsidRPr="00AD7088" w:rsidRDefault="00353225" w:rsidP="00A62144">
            <w:pPr>
              <w:jc w:val="both"/>
            </w:pPr>
            <w:r w:rsidRPr="00AD7088">
              <w:rPr>
                <w:rFonts w:eastAsia="Calibri"/>
              </w:rPr>
              <w:t>Mgr. Michal Konečný, Ph.D.</w:t>
            </w:r>
          </w:p>
        </w:tc>
      </w:tr>
      <w:tr w:rsidR="00353225" w:rsidRPr="00AD7088" w:rsidTr="00A62144">
        <w:trPr>
          <w:trHeight w:val="243"/>
        </w:trPr>
        <w:tc>
          <w:tcPr>
            <w:tcW w:w="3086" w:type="dxa"/>
            <w:tcBorders>
              <w:top w:val="nil"/>
            </w:tcBorders>
            <w:shd w:val="clear" w:color="auto" w:fill="F7CAAC"/>
          </w:tcPr>
          <w:p w:rsidR="00353225" w:rsidRPr="00AD7088" w:rsidRDefault="00353225" w:rsidP="00A62144">
            <w:pPr>
              <w:rPr>
                <w:b/>
              </w:rPr>
            </w:pPr>
            <w:r w:rsidRPr="00AD7088">
              <w:rPr>
                <w:b/>
              </w:rPr>
              <w:t>Zapojení garanta do výuky předmětu</w:t>
            </w:r>
          </w:p>
        </w:tc>
        <w:tc>
          <w:tcPr>
            <w:tcW w:w="6769" w:type="dxa"/>
            <w:gridSpan w:val="7"/>
            <w:tcBorders>
              <w:top w:val="nil"/>
            </w:tcBorders>
          </w:tcPr>
          <w:p w:rsidR="00353225" w:rsidRPr="00AD7088" w:rsidRDefault="00353225" w:rsidP="00A62144">
            <w:pPr>
              <w:jc w:val="both"/>
              <w:rPr>
                <w:color w:val="44546A" w:themeColor="text2"/>
              </w:rPr>
            </w:pPr>
            <w:r w:rsidRPr="00AD7088">
              <w:rPr>
                <w:rFonts w:eastAsia="Calibri"/>
              </w:rPr>
              <w:t>100 %</w:t>
            </w:r>
          </w:p>
        </w:tc>
      </w:tr>
      <w:tr w:rsidR="00353225" w:rsidRPr="00AD7088" w:rsidTr="00A62144">
        <w:tc>
          <w:tcPr>
            <w:tcW w:w="3086" w:type="dxa"/>
            <w:shd w:val="clear" w:color="auto" w:fill="F7CAAC"/>
          </w:tcPr>
          <w:p w:rsidR="00353225" w:rsidRPr="00AD7088" w:rsidRDefault="00353225" w:rsidP="00A62144">
            <w:pPr>
              <w:jc w:val="both"/>
              <w:rPr>
                <w:b/>
              </w:rPr>
            </w:pPr>
            <w:r w:rsidRPr="00AD7088">
              <w:rPr>
                <w:b/>
              </w:rPr>
              <w:t>Vyučující</w:t>
            </w:r>
          </w:p>
        </w:tc>
        <w:tc>
          <w:tcPr>
            <w:tcW w:w="6769" w:type="dxa"/>
            <w:gridSpan w:val="7"/>
            <w:tcBorders>
              <w:bottom w:val="nil"/>
            </w:tcBorders>
          </w:tcPr>
          <w:p w:rsidR="00353225" w:rsidRPr="00AD7088" w:rsidRDefault="00353225" w:rsidP="00A62144">
            <w:pPr>
              <w:jc w:val="both"/>
            </w:pPr>
            <w:r w:rsidRPr="00AD7088">
              <w:rPr>
                <w:rFonts w:eastAsia="Calibri"/>
              </w:rPr>
              <w:t>Mgr. Michal Konečný, Ph.D.</w:t>
            </w:r>
          </w:p>
        </w:tc>
      </w:tr>
      <w:tr w:rsidR="00353225" w:rsidRPr="00AD7088" w:rsidTr="00A62144">
        <w:trPr>
          <w:trHeight w:val="554"/>
        </w:trPr>
        <w:tc>
          <w:tcPr>
            <w:tcW w:w="9855" w:type="dxa"/>
            <w:gridSpan w:val="8"/>
            <w:tcBorders>
              <w:top w:val="nil"/>
            </w:tcBorders>
          </w:tcPr>
          <w:p w:rsidR="00353225" w:rsidRPr="00AD7088" w:rsidRDefault="00353225" w:rsidP="00A62144">
            <w:pPr>
              <w:jc w:val="both"/>
            </w:pPr>
          </w:p>
        </w:tc>
      </w:tr>
      <w:tr w:rsidR="00353225" w:rsidRPr="00AD7088" w:rsidTr="00A62144">
        <w:tc>
          <w:tcPr>
            <w:tcW w:w="3086" w:type="dxa"/>
            <w:shd w:val="clear" w:color="auto" w:fill="F7CAAC"/>
          </w:tcPr>
          <w:p w:rsidR="00353225" w:rsidRPr="00AD7088" w:rsidRDefault="00353225" w:rsidP="00A62144">
            <w:pPr>
              <w:jc w:val="both"/>
              <w:rPr>
                <w:b/>
              </w:rPr>
            </w:pPr>
            <w:r w:rsidRPr="00AD7088">
              <w:rPr>
                <w:b/>
              </w:rPr>
              <w:t>Stručná anotace předmětu</w:t>
            </w:r>
          </w:p>
        </w:tc>
        <w:tc>
          <w:tcPr>
            <w:tcW w:w="6769" w:type="dxa"/>
            <w:gridSpan w:val="7"/>
            <w:tcBorders>
              <w:bottom w:val="nil"/>
            </w:tcBorders>
          </w:tcPr>
          <w:p w:rsidR="00353225" w:rsidRPr="00AD7088" w:rsidRDefault="00353225" w:rsidP="00A62144">
            <w:pPr>
              <w:jc w:val="both"/>
            </w:pPr>
          </w:p>
        </w:tc>
      </w:tr>
      <w:tr w:rsidR="00353225" w:rsidRPr="00AD7088" w:rsidTr="00A62144">
        <w:trPr>
          <w:trHeight w:val="3938"/>
        </w:trPr>
        <w:tc>
          <w:tcPr>
            <w:tcW w:w="9855" w:type="dxa"/>
            <w:gridSpan w:val="8"/>
            <w:tcBorders>
              <w:top w:val="nil"/>
              <w:bottom w:val="single" w:sz="12" w:space="0" w:color="auto"/>
            </w:tcBorders>
          </w:tcPr>
          <w:p w:rsidR="00353225" w:rsidRPr="00AD7088" w:rsidRDefault="00353225" w:rsidP="00A62144">
            <w:pPr>
              <w:jc w:val="both"/>
            </w:pPr>
          </w:p>
          <w:p w:rsidR="00353225" w:rsidRPr="00AD7088" w:rsidRDefault="00353225" w:rsidP="00A62144">
            <w:pPr>
              <w:jc w:val="both"/>
            </w:pPr>
            <w:r>
              <w:t>Předmět P</w:t>
            </w:r>
            <w:r w:rsidRPr="00AD7088">
              <w:t xml:space="preserve">rovoz památkově chráněných objektů se bude sestávat z teoretických přednášek a praktických cvičení přímo na památkových objektech, kde budou posluchači konfrontováni s nejvýznamnějšími fenomény, provázejícími provoz a fungování zpřístupněných historických objektů se zvláštním přihlédnutím na státní hrady a zámky. </w:t>
            </w:r>
          </w:p>
          <w:p w:rsidR="00353225" w:rsidRDefault="00353225" w:rsidP="00A62144">
            <w:pPr>
              <w:jc w:val="both"/>
            </w:pPr>
          </w:p>
          <w:p w:rsidR="00353225" w:rsidRPr="003E198D" w:rsidRDefault="00353225" w:rsidP="00A62144">
            <w:pPr>
              <w:jc w:val="both"/>
            </w:pPr>
            <w:r w:rsidRPr="003E198D">
              <w:t>Přednášky se budou věnovat následujícím okruhům:</w:t>
            </w:r>
          </w:p>
          <w:p w:rsidR="00353225" w:rsidRPr="003E198D"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Dějiny zpřístupněných objektů - soukromá hradní a zámecká muzea, první zpřístupněné památkové objekty v majetku státu, poválečné konfiskace a Národní kulturní komise, přítomnost památek státních a privátních</w:t>
            </w:r>
          </w:p>
          <w:p w:rsidR="00353225" w:rsidRPr="0048481A"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Expozice nebo instalace? I. - vývoj prezentace interiérů a sbírek</w:t>
            </w:r>
            <w:ins w:id="407" w:author="Ponížilová Hana" w:date="2019-05-21T09:59:00Z">
              <w:r w:rsidR="0048481A" w:rsidRPr="0048481A">
                <w:rPr>
                  <w:rFonts w:ascii="Times New Roman" w:hAnsi="Times New Roman" w:cs="Times New Roman"/>
                </w:rPr>
                <w:t xml:space="preserve">, </w:t>
              </w:r>
            </w:ins>
            <w:r w:rsidRPr="0048481A">
              <w:rPr>
                <w:rFonts w:ascii="Times New Roman" w:hAnsi="Times New Roman" w:cs="Times New Roman"/>
              </w:rPr>
              <w:t xml:space="preserve"> </w:t>
            </w:r>
            <w:ins w:id="408" w:author="Ponížilová Hana" w:date="2019-05-21T09:59:00Z">
              <w:r w:rsidR="0048481A" w:rsidRPr="0048481A">
                <w:rPr>
                  <w:rFonts w:ascii="Times New Roman" w:hAnsi="Times New Roman" w:cs="Times New Roman"/>
                  <w:rPrChange w:id="409" w:author="Ponížilová Hana" w:date="2019-05-21T10:00:00Z">
                    <w:rPr/>
                  </w:rPrChange>
                </w:rPr>
                <w:t xml:space="preserve">ochrana-restaurování–uchovávání a následné </w:t>
              </w:r>
            </w:ins>
            <w:r w:rsidRPr="0048481A">
              <w:rPr>
                <w:rFonts w:ascii="Times New Roman" w:hAnsi="Times New Roman" w:cs="Times New Roman"/>
              </w:rPr>
              <w:t>zpřístupněn</w:t>
            </w:r>
            <w:ins w:id="410" w:author="Ponížilová Hana" w:date="2019-05-21T10:04:00Z">
              <w:r w:rsidR="00077A39">
                <w:rPr>
                  <w:rFonts w:ascii="Times New Roman" w:hAnsi="Times New Roman" w:cs="Times New Roman"/>
                </w:rPr>
                <w:t>í</w:t>
              </w:r>
            </w:ins>
            <w:del w:id="411" w:author="Ponížilová Hana" w:date="2019-05-21T10:01:00Z">
              <w:r w:rsidRPr="0048481A" w:rsidDel="0048481A">
                <w:rPr>
                  <w:rFonts w:ascii="Times New Roman" w:hAnsi="Times New Roman" w:cs="Times New Roman"/>
                </w:rPr>
                <w:delText>ých</w:delText>
              </w:r>
            </w:del>
            <w:r w:rsidRPr="0048481A">
              <w:rPr>
                <w:rFonts w:ascii="Times New Roman" w:hAnsi="Times New Roman" w:cs="Times New Roman"/>
              </w:rPr>
              <w:t xml:space="preserve"> historických objektů</w:t>
            </w:r>
          </w:p>
          <w:p w:rsidR="00353225" w:rsidRPr="003E198D"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Báseň a pravda - přístupy k hradním a zámeckým instalacím na privátních a státních hradech a zámcích</w:t>
            </w:r>
          </w:p>
          <w:p w:rsidR="00353225" w:rsidRPr="003E198D"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Evidence a depozitáře – přístupy ke zpracovávání a evidenci mobiliárního fondu, fungování a režimy depozitářů</w:t>
            </w:r>
          </w:p>
          <w:p w:rsidR="00353225" w:rsidRPr="003E198D"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Expozice nebo instalace II. – současná metodika prezentace interiérů a sbírek zpřístupněných historických objektů</w:t>
            </w:r>
          </w:p>
          <w:p w:rsidR="00353225" w:rsidRPr="003E198D"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 xml:space="preserve">Padouch nebo hrdina? – návštěvník historických památek, pokus o anamnézu </w:t>
            </w:r>
          </w:p>
          <w:p w:rsidR="00353225" w:rsidRPr="003E198D"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Perspektiva prohlídkových tras (beseda s kastelány)</w:t>
            </w:r>
          </w:p>
          <w:p w:rsidR="00353225" w:rsidRPr="003E198D"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Návštěva SZ Vizovice – praktické řešení tvorby historických zámeckých instalací (exkurze vedená M. Konečným a kastelánkou zámku Janou Pluhařovou)</w:t>
            </w:r>
          </w:p>
          <w:p w:rsidR="00353225" w:rsidRPr="003E198D"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Návštěva Expozice Národního centra zahradní kultury, expozice a obrazárny v Kroměříži (exkurze vedená M. Konečným)</w:t>
            </w:r>
          </w:p>
          <w:p w:rsidR="00353225" w:rsidRPr="003E198D" w:rsidRDefault="00353225" w:rsidP="00700C85">
            <w:pPr>
              <w:pStyle w:val="Odstavecseseznamem"/>
              <w:widowControl/>
              <w:numPr>
                <w:ilvl w:val="0"/>
                <w:numId w:val="8"/>
              </w:numPr>
              <w:autoSpaceDE/>
              <w:autoSpaceDN/>
              <w:adjustRightInd/>
              <w:jc w:val="both"/>
              <w:rPr>
                <w:rFonts w:ascii="Times New Roman" w:hAnsi="Times New Roman" w:cs="Times New Roman"/>
              </w:rPr>
            </w:pPr>
            <w:r w:rsidRPr="003E198D">
              <w:rPr>
                <w:rFonts w:ascii="Times New Roman" w:hAnsi="Times New Roman" w:cs="Times New Roman"/>
              </w:rPr>
              <w:t>Návštěva Expozice Moravský aristokrat v labyrintu světa na SZ Bučovice (exkurze vedená M. Konečným a autorem architektonického řešení koncepce Ing. arch. Martinem Hrdinou)</w:t>
            </w:r>
          </w:p>
          <w:p w:rsidR="00353225" w:rsidRPr="00AD7088" w:rsidRDefault="00353225" w:rsidP="00A62144">
            <w:pPr>
              <w:pStyle w:val="Odstavecseseznamem"/>
              <w:jc w:val="both"/>
            </w:pPr>
          </w:p>
        </w:tc>
      </w:tr>
      <w:tr w:rsidR="00353225" w:rsidRPr="00AD7088" w:rsidTr="00A62144">
        <w:trPr>
          <w:trHeight w:val="265"/>
        </w:trPr>
        <w:tc>
          <w:tcPr>
            <w:tcW w:w="3653" w:type="dxa"/>
            <w:gridSpan w:val="2"/>
            <w:tcBorders>
              <w:top w:val="nil"/>
            </w:tcBorders>
            <w:shd w:val="clear" w:color="auto" w:fill="F7CAAC"/>
          </w:tcPr>
          <w:p w:rsidR="00353225" w:rsidRPr="00AD7088" w:rsidRDefault="00353225" w:rsidP="00A62144">
            <w:pPr>
              <w:jc w:val="both"/>
            </w:pPr>
            <w:r w:rsidRPr="00AD7088">
              <w:rPr>
                <w:b/>
              </w:rPr>
              <w:t>Studijní literatura a studijní pomůcky</w:t>
            </w:r>
          </w:p>
        </w:tc>
        <w:tc>
          <w:tcPr>
            <w:tcW w:w="6202" w:type="dxa"/>
            <w:gridSpan w:val="6"/>
            <w:tcBorders>
              <w:top w:val="nil"/>
              <w:bottom w:val="nil"/>
            </w:tcBorders>
          </w:tcPr>
          <w:p w:rsidR="00353225" w:rsidRPr="00AD7088" w:rsidRDefault="00353225" w:rsidP="00A62144">
            <w:pPr>
              <w:autoSpaceDE w:val="0"/>
              <w:autoSpaceDN w:val="0"/>
              <w:adjustRightInd w:val="0"/>
            </w:pPr>
          </w:p>
        </w:tc>
      </w:tr>
      <w:tr w:rsidR="00353225" w:rsidRPr="00AD7088" w:rsidTr="00A62144">
        <w:trPr>
          <w:trHeight w:val="1497"/>
        </w:trPr>
        <w:tc>
          <w:tcPr>
            <w:tcW w:w="9855" w:type="dxa"/>
            <w:gridSpan w:val="8"/>
            <w:tcBorders>
              <w:top w:val="nil"/>
            </w:tcBorders>
          </w:tcPr>
          <w:p w:rsidR="00D254C7" w:rsidRDefault="00D254C7" w:rsidP="00A62144">
            <w:pPr>
              <w:jc w:val="both"/>
              <w:rPr>
                <w:b/>
              </w:rPr>
            </w:pPr>
          </w:p>
          <w:p w:rsidR="00D254C7" w:rsidRPr="00D254C7" w:rsidRDefault="00D254C7" w:rsidP="00D254C7">
            <w:pPr>
              <w:rPr>
                <w:b/>
              </w:rPr>
            </w:pPr>
            <w:r w:rsidRPr="00D254C7">
              <w:rPr>
                <w:b/>
              </w:rPr>
              <w:t>Povinná:</w:t>
            </w:r>
          </w:p>
          <w:p w:rsidR="00D254C7" w:rsidRDefault="00FB00E8" w:rsidP="00D254C7">
            <w:pPr>
              <w:rPr>
                <w:rStyle w:val="Hypertextovodkaz"/>
                <w:color w:val="auto"/>
                <w:u w:val="none"/>
              </w:rPr>
            </w:pPr>
            <w:hyperlink r:id="rId47" w:tgtFrame="_blank" w:history="1">
              <w:r w:rsidR="00D254C7" w:rsidRPr="00CB0F26">
                <w:rPr>
                  <w:rStyle w:val="Hypertextovodkaz"/>
                  <w:color w:val="auto"/>
                  <w:u w:val="none"/>
                </w:rPr>
                <w:t xml:space="preserve">Neufert, Ernst. </w:t>
              </w:r>
              <w:r w:rsidR="00D254C7" w:rsidRPr="00CB0F26">
                <w:rPr>
                  <w:rStyle w:val="Hypertextovodkaz"/>
                  <w:i/>
                  <w:iCs/>
                  <w:color w:val="auto"/>
                  <w:u w:val="none"/>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D254C7" w:rsidRPr="00CB0F26">
                <w:rPr>
                  <w:rStyle w:val="Hypertextovodkaz"/>
                  <w:color w:val="auto"/>
                  <w:u w:val="none"/>
                </w:rPr>
                <w:t xml:space="preserve">. 2. české vyd., (35. německé vyd.). Praha: Consultinvest, 2000. ISBN 80-9014866-2. </w:t>
              </w:r>
            </w:hyperlink>
          </w:p>
          <w:p w:rsidR="00D254C7" w:rsidRPr="00CB0F26" w:rsidRDefault="00D254C7" w:rsidP="00D254C7">
            <w:pPr>
              <w:rPr>
                <w:rStyle w:val="Hypertextovodkaz"/>
                <w:color w:val="auto"/>
                <w:u w:val="none"/>
              </w:rPr>
            </w:pPr>
          </w:p>
          <w:p w:rsidR="00353225" w:rsidRPr="00D254C7" w:rsidRDefault="00D254C7" w:rsidP="00A62144">
            <w:pPr>
              <w:jc w:val="both"/>
              <w:rPr>
                <w:b/>
              </w:rPr>
            </w:pPr>
            <w:r w:rsidRPr="00D254C7">
              <w:rPr>
                <w:b/>
              </w:rPr>
              <w:t>Doporučená:</w:t>
            </w:r>
          </w:p>
          <w:p w:rsidR="00353225" w:rsidRPr="00AD7088" w:rsidRDefault="00353225" w:rsidP="00A62144">
            <w:pPr>
              <w:jc w:val="both"/>
            </w:pPr>
            <w:r w:rsidRPr="00AD7088">
              <w:t>Kolektiv autorů, Metodika tvorby interiérových instalací a reinstalací (odborně metodická publikace NPÚ), Praha 2011.</w:t>
            </w:r>
          </w:p>
          <w:p w:rsidR="00353225" w:rsidRPr="00AD7088" w:rsidRDefault="00353225" w:rsidP="00A62144">
            <w:pPr>
              <w:jc w:val="both"/>
            </w:pPr>
            <w:r w:rsidRPr="00AD7088">
              <w:t>Kristina Uhlíková, Národní kulturní komise 1947–1951, Praha 2004.</w:t>
            </w:r>
          </w:p>
          <w:p w:rsidR="00353225" w:rsidRPr="00AD7088" w:rsidRDefault="00353225" w:rsidP="00A62144">
            <w:pPr>
              <w:jc w:val="both"/>
            </w:pPr>
            <w:r w:rsidRPr="00AD7088">
              <w:t>Michal Konečný (ed.) V erbu tří pruhů. Páni z Kunštátu a jejich hrad. Průvodce expozicí, Kroměříž 2014.</w:t>
            </w:r>
          </w:p>
          <w:p w:rsidR="00353225" w:rsidRDefault="00353225" w:rsidP="00A62144">
            <w:pPr>
              <w:jc w:val="both"/>
            </w:pPr>
            <w:r w:rsidRPr="00AD7088">
              <w:t>Michal Konečný, Nová prohlídková trasa na zámku v Rájci nad Svitavou, in: Zprávy památkové péče 2012/72, 3, s. 166-169.</w:t>
            </w:r>
          </w:p>
          <w:p w:rsidR="006D7A1D" w:rsidRPr="00AD7088" w:rsidRDefault="00353225" w:rsidP="006A7754">
            <w:pPr>
              <w:jc w:val="both"/>
            </w:pPr>
            <w:r w:rsidRPr="00AD7088">
              <w:t xml:space="preserve"> </w:t>
            </w:r>
          </w:p>
        </w:tc>
      </w:tr>
    </w:tbl>
    <w:p w:rsidR="006A7754" w:rsidRDefault="006A775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225" w:rsidTr="00A62144">
        <w:tc>
          <w:tcPr>
            <w:tcW w:w="9855" w:type="dxa"/>
            <w:gridSpan w:val="8"/>
            <w:tcBorders>
              <w:bottom w:val="double" w:sz="4" w:space="0" w:color="auto"/>
            </w:tcBorders>
            <w:shd w:val="clear" w:color="auto" w:fill="BDD6EE"/>
          </w:tcPr>
          <w:p w:rsidR="00353225" w:rsidRDefault="00353225" w:rsidP="00A62144">
            <w:pPr>
              <w:jc w:val="both"/>
              <w:rPr>
                <w:b/>
                <w:sz w:val="28"/>
              </w:rPr>
            </w:pPr>
            <w:r>
              <w:lastRenderedPageBreak/>
              <w:br w:type="page"/>
            </w:r>
            <w:r>
              <w:rPr>
                <w:b/>
                <w:sz w:val="28"/>
              </w:rPr>
              <w:t>B-III – Charakteristika studijního předmětu</w:t>
            </w:r>
          </w:p>
        </w:tc>
      </w:tr>
      <w:tr w:rsidR="00353225" w:rsidTr="00A62144">
        <w:tc>
          <w:tcPr>
            <w:tcW w:w="3086" w:type="dxa"/>
            <w:tcBorders>
              <w:top w:val="double" w:sz="4" w:space="0" w:color="auto"/>
            </w:tcBorders>
            <w:shd w:val="clear" w:color="auto" w:fill="F7CAAC"/>
          </w:tcPr>
          <w:p w:rsidR="00353225" w:rsidRDefault="00353225" w:rsidP="00A62144">
            <w:pPr>
              <w:jc w:val="both"/>
              <w:rPr>
                <w:b/>
              </w:rPr>
            </w:pPr>
            <w:r>
              <w:rPr>
                <w:b/>
              </w:rPr>
              <w:t>Název studijního předmětu</w:t>
            </w:r>
          </w:p>
        </w:tc>
        <w:tc>
          <w:tcPr>
            <w:tcW w:w="6769" w:type="dxa"/>
            <w:gridSpan w:val="7"/>
            <w:tcBorders>
              <w:top w:val="double" w:sz="4" w:space="0" w:color="auto"/>
            </w:tcBorders>
          </w:tcPr>
          <w:p w:rsidR="00353225" w:rsidRPr="005357CB" w:rsidRDefault="00353225" w:rsidP="00A62144">
            <w:pPr>
              <w:jc w:val="both"/>
              <w:rPr>
                <w:color w:val="44546A" w:themeColor="text2"/>
              </w:rPr>
            </w:pPr>
            <w:r>
              <w:t>Dějiny modernity</w:t>
            </w:r>
          </w:p>
        </w:tc>
      </w:tr>
      <w:tr w:rsidR="00353225" w:rsidTr="00A62144">
        <w:tc>
          <w:tcPr>
            <w:tcW w:w="3086" w:type="dxa"/>
            <w:shd w:val="clear" w:color="auto" w:fill="F7CAAC"/>
          </w:tcPr>
          <w:p w:rsidR="00353225" w:rsidRDefault="00353225" w:rsidP="00A62144">
            <w:pPr>
              <w:rPr>
                <w:b/>
              </w:rPr>
            </w:pPr>
            <w:r>
              <w:rPr>
                <w:b/>
              </w:rPr>
              <w:t>Typ předmětu</w:t>
            </w:r>
          </w:p>
        </w:tc>
        <w:tc>
          <w:tcPr>
            <w:tcW w:w="3406" w:type="dxa"/>
            <w:gridSpan w:val="4"/>
          </w:tcPr>
          <w:p w:rsidR="00353225" w:rsidRPr="005357CB" w:rsidRDefault="00353225" w:rsidP="00A62144">
            <w:pPr>
              <w:autoSpaceDE w:val="0"/>
              <w:autoSpaceDN w:val="0"/>
              <w:adjustRightInd w:val="0"/>
            </w:pPr>
            <w:r>
              <w:rPr>
                <w:rFonts w:eastAsia="Calibri"/>
              </w:rPr>
              <w:t>povinně volitelný, ZT</w:t>
            </w:r>
          </w:p>
        </w:tc>
        <w:tc>
          <w:tcPr>
            <w:tcW w:w="2695" w:type="dxa"/>
            <w:gridSpan w:val="2"/>
            <w:shd w:val="clear" w:color="auto" w:fill="F7CAAC"/>
          </w:tcPr>
          <w:p w:rsidR="00353225" w:rsidRDefault="00353225" w:rsidP="00A62144">
            <w:pPr>
              <w:jc w:val="both"/>
            </w:pPr>
            <w:r>
              <w:rPr>
                <w:b/>
              </w:rPr>
              <w:t>doporučený ročník/semestr</w:t>
            </w:r>
          </w:p>
        </w:tc>
        <w:tc>
          <w:tcPr>
            <w:tcW w:w="668" w:type="dxa"/>
          </w:tcPr>
          <w:p w:rsidR="00353225" w:rsidRPr="005357CB" w:rsidRDefault="00353225" w:rsidP="00A62144">
            <w:pPr>
              <w:jc w:val="both"/>
            </w:pPr>
            <w:r>
              <w:t>2</w:t>
            </w:r>
            <w:r w:rsidRPr="005357CB">
              <w:t>/ZS</w:t>
            </w:r>
          </w:p>
        </w:tc>
      </w:tr>
      <w:tr w:rsidR="00353225" w:rsidTr="00A62144">
        <w:tc>
          <w:tcPr>
            <w:tcW w:w="3086" w:type="dxa"/>
            <w:shd w:val="clear" w:color="auto" w:fill="F7CAAC"/>
          </w:tcPr>
          <w:p w:rsidR="00353225" w:rsidRDefault="00353225" w:rsidP="00A62144">
            <w:pPr>
              <w:jc w:val="both"/>
              <w:rPr>
                <w:b/>
              </w:rPr>
            </w:pPr>
            <w:r>
              <w:rPr>
                <w:b/>
              </w:rPr>
              <w:t>Rozsah studijního předmětu</w:t>
            </w:r>
          </w:p>
        </w:tc>
        <w:tc>
          <w:tcPr>
            <w:tcW w:w="1701" w:type="dxa"/>
            <w:gridSpan w:val="2"/>
          </w:tcPr>
          <w:p w:rsidR="00353225" w:rsidRPr="008D0458" w:rsidRDefault="00353225" w:rsidP="00A62144">
            <w:pPr>
              <w:autoSpaceDE w:val="0"/>
              <w:autoSpaceDN w:val="0"/>
              <w:adjustRightInd w:val="0"/>
              <w:rPr>
                <w:color w:val="44546A" w:themeColor="text2"/>
                <w:sz w:val="16"/>
                <w:szCs w:val="16"/>
              </w:rPr>
            </w:pPr>
            <w:r>
              <w:rPr>
                <w:rFonts w:eastAsia="Calibri"/>
              </w:rPr>
              <w:t>13p</w:t>
            </w:r>
          </w:p>
        </w:tc>
        <w:tc>
          <w:tcPr>
            <w:tcW w:w="889" w:type="dxa"/>
            <w:shd w:val="clear" w:color="auto" w:fill="F7CAAC"/>
          </w:tcPr>
          <w:p w:rsidR="00353225" w:rsidRDefault="00353225" w:rsidP="00A62144">
            <w:pPr>
              <w:jc w:val="both"/>
              <w:rPr>
                <w:b/>
              </w:rPr>
            </w:pPr>
            <w:r>
              <w:rPr>
                <w:b/>
              </w:rPr>
              <w:t xml:space="preserve">hod. </w:t>
            </w:r>
          </w:p>
        </w:tc>
        <w:tc>
          <w:tcPr>
            <w:tcW w:w="816" w:type="dxa"/>
          </w:tcPr>
          <w:p w:rsidR="00353225" w:rsidRPr="00037DA6" w:rsidRDefault="00353225" w:rsidP="00A62144">
            <w:pPr>
              <w:jc w:val="both"/>
            </w:pPr>
            <w:r>
              <w:t>13</w:t>
            </w:r>
            <w:r w:rsidRPr="00037DA6">
              <w:t xml:space="preserve"> </w:t>
            </w:r>
          </w:p>
        </w:tc>
        <w:tc>
          <w:tcPr>
            <w:tcW w:w="2156" w:type="dxa"/>
            <w:shd w:val="clear" w:color="auto" w:fill="F7CAAC"/>
          </w:tcPr>
          <w:p w:rsidR="00353225" w:rsidRDefault="00353225" w:rsidP="00A62144">
            <w:pPr>
              <w:jc w:val="both"/>
              <w:rPr>
                <w:b/>
              </w:rPr>
            </w:pPr>
            <w:r>
              <w:rPr>
                <w:b/>
              </w:rPr>
              <w:t>kreditů</w:t>
            </w:r>
          </w:p>
        </w:tc>
        <w:tc>
          <w:tcPr>
            <w:tcW w:w="1207" w:type="dxa"/>
            <w:gridSpan w:val="2"/>
          </w:tcPr>
          <w:p w:rsidR="00353225" w:rsidRPr="005357CB" w:rsidRDefault="00353225" w:rsidP="00A62144">
            <w:pPr>
              <w:jc w:val="both"/>
            </w:pPr>
            <w:r>
              <w:t>3</w:t>
            </w:r>
          </w:p>
        </w:tc>
      </w:tr>
      <w:tr w:rsidR="00353225" w:rsidTr="00A62144">
        <w:tc>
          <w:tcPr>
            <w:tcW w:w="3086" w:type="dxa"/>
            <w:shd w:val="clear" w:color="auto" w:fill="F7CAAC"/>
          </w:tcPr>
          <w:p w:rsidR="00353225" w:rsidRDefault="00353225" w:rsidP="00A62144">
            <w:pPr>
              <w:rPr>
                <w:b/>
                <w:sz w:val="22"/>
              </w:rPr>
            </w:pPr>
            <w:r>
              <w:rPr>
                <w:b/>
              </w:rPr>
              <w:t>Prerekvizity, korekvizity, ekvivalence</w:t>
            </w:r>
          </w:p>
        </w:tc>
        <w:tc>
          <w:tcPr>
            <w:tcW w:w="6769" w:type="dxa"/>
            <w:gridSpan w:val="7"/>
          </w:tcPr>
          <w:p w:rsidR="00353225" w:rsidRPr="006906D6" w:rsidRDefault="00353225" w:rsidP="00A62144">
            <w:pPr>
              <w:jc w:val="both"/>
              <w:rPr>
                <w:sz w:val="16"/>
                <w:szCs w:val="16"/>
              </w:rPr>
            </w:pPr>
          </w:p>
        </w:tc>
      </w:tr>
      <w:tr w:rsidR="00353225" w:rsidRPr="001B6893" w:rsidTr="00A62144">
        <w:tc>
          <w:tcPr>
            <w:tcW w:w="3086" w:type="dxa"/>
            <w:shd w:val="clear" w:color="auto" w:fill="F7CAAC"/>
          </w:tcPr>
          <w:p w:rsidR="00353225" w:rsidRPr="001B6893" w:rsidRDefault="00353225" w:rsidP="00A62144">
            <w:pPr>
              <w:rPr>
                <w:b/>
              </w:rPr>
            </w:pPr>
            <w:r w:rsidRPr="001B6893">
              <w:rPr>
                <w:b/>
              </w:rPr>
              <w:t>Způsob ověření studijních výsledků</w:t>
            </w:r>
          </w:p>
        </w:tc>
        <w:tc>
          <w:tcPr>
            <w:tcW w:w="3406" w:type="dxa"/>
            <w:gridSpan w:val="4"/>
          </w:tcPr>
          <w:p w:rsidR="00353225" w:rsidRPr="001B6893" w:rsidRDefault="00353225" w:rsidP="00A62144">
            <w:pPr>
              <w:jc w:val="both"/>
            </w:pPr>
            <w:r w:rsidRPr="001B6893">
              <w:rPr>
                <w:rFonts w:eastAsia="Calibri"/>
              </w:rPr>
              <w:t>zkouška</w:t>
            </w:r>
          </w:p>
        </w:tc>
        <w:tc>
          <w:tcPr>
            <w:tcW w:w="2156" w:type="dxa"/>
            <w:shd w:val="clear" w:color="auto" w:fill="F7CAAC"/>
          </w:tcPr>
          <w:p w:rsidR="00353225" w:rsidRPr="001B6893" w:rsidRDefault="00353225" w:rsidP="00A62144">
            <w:pPr>
              <w:jc w:val="both"/>
              <w:rPr>
                <w:b/>
              </w:rPr>
            </w:pPr>
            <w:r w:rsidRPr="001B6893">
              <w:rPr>
                <w:b/>
              </w:rPr>
              <w:t>Forma výuky</w:t>
            </w:r>
          </w:p>
        </w:tc>
        <w:tc>
          <w:tcPr>
            <w:tcW w:w="1207" w:type="dxa"/>
            <w:gridSpan w:val="2"/>
          </w:tcPr>
          <w:p w:rsidR="00353225" w:rsidRPr="001B6893" w:rsidRDefault="00353225" w:rsidP="00A62144">
            <w:pPr>
              <w:jc w:val="both"/>
            </w:pPr>
            <w:r w:rsidRPr="001B6893">
              <w:rPr>
                <w:rFonts w:eastAsia="Calibri"/>
              </w:rPr>
              <w:t>přednáška</w:t>
            </w:r>
          </w:p>
        </w:tc>
      </w:tr>
      <w:tr w:rsidR="00353225" w:rsidRPr="001B6893" w:rsidTr="00A62144">
        <w:tc>
          <w:tcPr>
            <w:tcW w:w="3086" w:type="dxa"/>
            <w:shd w:val="clear" w:color="auto" w:fill="F7CAAC"/>
          </w:tcPr>
          <w:p w:rsidR="00353225" w:rsidRPr="001B6893" w:rsidRDefault="00353225" w:rsidP="00A62144">
            <w:pPr>
              <w:rPr>
                <w:b/>
              </w:rPr>
            </w:pPr>
            <w:r w:rsidRPr="001B6893">
              <w:rPr>
                <w:b/>
              </w:rPr>
              <w:t>Forma způsobu ověření studijních výsledků a další požadavky na studenta</w:t>
            </w:r>
          </w:p>
        </w:tc>
        <w:tc>
          <w:tcPr>
            <w:tcW w:w="6769" w:type="dxa"/>
            <w:gridSpan w:val="7"/>
            <w:tcBorders>
              <w:bottom w:val="nil"/>
            </w:tcBorders>
          </w:tcPr>
          <w:p w:rsidR="00353225" w:rsidRPr="001B6893" w:rsidRDefault="00353225" w:rsidP="00A62144">
            <w:pPr>
              <w:jc w:val="both"/>
            </w:pPr>
            <w:r w:rsidRPr="001B6893">
              <w:rPr>
                <w:rFonts w:eastAsia="Calibri"/>
              </w:rPr>
              <w:t>Seminární práce a ústní zkouška.</w:t>
            </w:r>
          </w:p>
        </w:tc>
      </w:tr>
      <w:tr w:rsidR="00353225" w:rsidRPr="001B6893" w:rsidTr="00A62144">
        <w:trPr>
          <w:trHeight w:val="554"/>
        </w:trPr>
        <w:tc>
          <w:tcPr>
            <w:tcW w:w="9855" w:type="dxa"/>
            <w:gridSpan w:val="8"/>
            <w:tcBorders>
              <w:top w:val="nil"/>
            </w:tcBorders>
          </w:tcPr>
          <w:p w:rsidR="00353225" w:rsidRPr="001B6893" w:rsidRDefault="00353225" w:rsidP="00A62144">
            <w:pPr>
              <w:jc w:val="both"/>
            </w:pPr>
          </w:p>
        </w:tc>
      </w:tr>
      <w:tr w:rsidR="00353225" w:rsidRPr="001B6893" w:rsidTr="00A62144">
        <w:trPr>
          <w:trHeight w:val="197"/>
        </w:trPr>
        <w:tc>
          <w:tcPr>
            <w:tcW w:w="3086" w:type="dxa"/>
            <w:tcBorders>
              <w:top w:val="nil"/>
            </w:tcBorders>
            <w:shd w:val="clear" w:color="auto" w:fill="F7CAAC"/>
          </w:tcPr>
          <w:p w:rsidR="00353225" w:rsidRPr="001B6893" w:rsidRDefault="00353225" w:rsidP="00A62144">
            <w:pPr>
              <w:jc w:val="both"/>
              <w:rPr>
                <w:b/>
              </w:rPr>
            </w:pPr>
            <w:r w:rsidRPr="001B6893">
              <w:rPr>
                <w:b/>
              </w:rPr>
              <w:t>Garant předmětu</w:t>
            </w:r>
          </w:p>
        </w:tc>
        <w:tc>
          <w:tcPr>
            <w:tcW w:w="6769" w:type="dxa"/>
            <w:gridSpan w:val="7"/>
            <w:tcBorders>
              <w:top w:val="nil"/>
            </w:tcBorders>
          </w:tcPr>
          <w:p w:rsidR="00353225" w:rsidRPr="001B6893" w:rsidRDefault="00353225" w:rsidP="00A62144">
            <w:pPr>
              <w:jc w:val="both"/>
            </w:pPr>
            <w:r w:rsidRPr="001B6893">
              <w:rPr>
                <w:rFonts w:eastAsia="Calibri"/>
              </w:rPr>
              <w:t>doc. Mgr. Jakub Kudláč, Ph.D.</w:t>
            </w:r>
          </w:p>
        </w:tc>
      </w:tr>
      <w:tr w:rsidR="00353225" w:rsidRPr="001B6893" w:rsidTr="00A62144">
        <w:trPr>
          <w:trHeight w:val="243"/>
        </w:trPr>
        <w:tc>
          <w:tcPr>
            <w:tcW w:w="3086" w:type="dxa"/>
            <w:tcBorders>
              <w:top w:val="nil"/>
            </w:tcBorders>
            <w:shd w:val="clear" w:color="auto" w:fill="F7CAAC"/>
          </w:tcPr>
          <w:p w:rsidR="00353225" w:rsidRPr="001B6893" w:rsidRDefault="00353225" w:rsidP="00A62144">
            <w:pPr>
              <w:rPr>
                <w:b/>
              </w:rPr>
            </w:pPr>
            <w:r w:rsidRPr="001B6893">
              <w:rPr>
                <w:b/>
              </w:rPr>
              <w:t>Zapojení garanta do výuky předmětu</w:t>
            </w:r>
          </w:p>
        </w:tc>
        <w:tc>
          <w:tcPr>
            <w:tcW w:w="6769" w:type="dxa"/>
            <w:gridSpan w:val="7"/>
            <w:tcBorders>
              <w:top w:val="nil"/>
            </w:tcBorders>
          </w:tcPr>
          <w:p w:rsidR="00353225" w:rsidRPr="001B6893" w:rsidRDefault="00353225" w:rsidP="00A62144">
            <w:pPr>
              <w:jc w:val="both"/>
            </w:pPr>
            <w:r w:rsidRPr="001B6893">
              <w:rPr>
                <w:rFonts w:eastAsia="Calibri"/>
              </w:rPr>
              <w:t>100 %</w:t>
            </w:r>
          </w:p>
        </w:tc>
      </w:tr>
      <w:tr w:rsidR="00353225" w:rsidRPr="001B6893" w:rsidTr="00A62144">
        <w:tc>
          <w:tcPr>
            <w:tcW w:w="3086" w:type="dxa"/>
            <w:shd w:val="clear" w:color="auto" w:fill="F7CAAC"/>
          </w:tcPr>
          <w:p w:rsidR="00353225" w:rsidRPr="001B6893" w:rsidRDefault="00353225" w:rsidP="00A62144">
            <w:pPr>
              <w:jc w:val="both"/>
              <w:rPr>
                <w:b/>
              </w:rPr>
            </w:pPr>
            <w:r w:rsidRPr="001B6893">
              <w:rPr>
                <w:b/>
              </w:rPr>
              <w:t>Vyučující</w:t>
            </w:r>
          </w:p>
        </w:tc>
        <w:tc>
          <w:tcPr>
            <w:tcW w:w="6769" w:type="dxa"/>
            <w:gridSpan w:val="7"/>
            <w:tcBorders>
              <w:bottom w:val="nil"/>
            </w:tcBorders>
          </w:tcPr>
          <w:p w:rsidR="00353225" w:rsidRPr="001B6893" w:rsidRDefault="00353225" w:rsidP="00A62144">
            <w:pPr>
              <w:jc w:val="both"/>
            </w:pPr>
            <w:r w:rsidRPr="001B6893">
              <w:rPr>
                <w:rFonts w:eastAsia="Calibri"/>
              </w:rPr>
              <w:t>doc. Mgr. Jakub Kudláč, Ph.D.</w:t>
            </w:r>
          </w:p>
        </w:tc>
      </w:tr>
      <w:tr w:rsidR="00353225" w:rsidRPr="001B6893" w:rsidTr="00A62144">
        <w:trPr>
          <w:trHeight w:val="554"/>
        </w:trPr>
        <w:tc>
          <w:tcPr>
            <w:tcW w:w="9855" w:type="dxa"/>
            <w:gridSpan w:val="8"/>
            <w:tcBorders>
              <w:top w:val="nil"/>
            </w:tcBorders>
          </w:tcPr>
          <w:p w:rsidR="00353225" w:rsidRPr="001B6893" w:rsidRDefault="00353225" w:rsidP="00A62144">
            <w:pPr>
              <w:jc w:val="both"/>
            </w:pPr>
          </w:p>
        </w:tc>
      </w:tr>
      <w:tr w:rsidR="00353225" w:rsidRPr="001B6893" w:rsidTr="00A62144">
        <w:tc>
          <w:tcPr>
            <w:tcW w:w="3086" w:type="dxa"/>
            <w:shd w:val="clear" w:color="auto" w:fill="F7CAAC"/>
          </w:tcPr>
          <w:p w:rsidR="00353225" w:rsidRPr="001B6893" w:rsidRDefault="00353225" w:rsidP="00A62144">
            <w:pPr>
              <w:jc w:val="both"/>
              <w:rPr>
                <w:b/>
              </w:rPr>
            </w:pPr>
            <w:r w:rsidRPr="001B6893">
              <w:rPr>
                <w:b/>
              </w:rPr>
              <w:t>Stručná anotace předmětu</w:t>
            </w:r>
          </w:p>
        </w:tc>
        <w:tc>
          <w:tcPr>
            <w:tcW w:w="6769" w:type="dxa"/>
            <w:gridSpan w:val="7"/>
            <w:tcBorders>
              <w:bottom w:val="nil"/>
            </w:tcBorders>
          </w:tcPr>
          <w:p w:rsidR="00353225" w:rsidRPr="001B6893" w:rsidRDefault="00353225" w:rsidP="00A62144">
            <w:pPr>
              <w:jc w:val="both"/>
            </w:pPr>
          </w:p>
        </w:tc>
      </w:tr>
      <w:tr w:rsidR="00353225" w:rsidRPr="001B6893" w:rsidTr="00A62144">
        <w:trPr>
          <w:trHeight w:val="2081"/>
        </w:trPr>
        <w:tc>
          <w:tcPr>
            <w:tcW w:w="9855" w:type="dxa"/>
            <w:gridSpan w:val="8"/>
            <w:tcBorders>
              <w:top w:val="nil"/>
              <w:bottom w:val="single" w:sz="12" w:space="0" w:color="auto"/>
            </w:tcBorders>
          </w:tcPr>
          <w:p w:rsidR="00353225" w:rsidRDefault="00353225" w:rsidP="00A62144">
            <w:pPr>
              <w:jc w:val="both"/>
            </w:pPr>
          </w:p>
          <w:p w:rsidR="00353225" w:rsidRPr="001B6893" w:rsidRDefault="00353225" w:rsidP="00A62144">
            <w:pPr>
              <w:jc w:val="both"/>
            </w:pPr>
            <w:r w:rsidRPr="001B6893">
              <w:rPr>
                <w:rFonts w:eastAsia="Calibri"/>
              </w:rPr>
              <w:t>Pochopení postmoderny předpokládá pochopení specifického intelektuálního zázemí, ze kterého vyrůstá modernita. Proto v tomto kurzu nejprve odhalíme kořeny evropské modernity skrze interpretaci francouzského filosofa René Descartese a v širším měřítku pak karteziánského myšlení vůbec. Po formulaci synchronní totality přecházíme k formulaci diachronní totality (Hegelovská orientace na dějiny), abychom uviděli modernistické myšlení ve všech svých hrozivých a zářných podobách. Obrat k postmoderně posléze načínáme pozoruhodnou Popperovou kritikou historicismu a následně čtením Piageta. V druhé části kurzu aplikujeme získané pochopení jednotlivých konceptů na různé obory umění. Nahlédneme tak specifické formy modernity a postmoderny v hudbě, výtvarném umění, literatuře a filmu.</w:t>
            </w:r>
          </w:p>
        </w:tc>
      </w:tr>
      <w:tr w:rsidR="00353225" w:rsidRPr="001B6893" w:rsidTr="00A62144">
        <w:trPr>
          <w:trHeight w:val="265"/>
        </w:trPr>
        <w:tc>
          <w:tcPr>
            <w:tcW w:w="3653" w:type="dxa"/>
            <w:gridSpan w:val="2"/>
            <w:tcBorders>
              <w:top w:val="nil"/>
            </w:tcBorders>
            <w:shd w:val="clear" w:color="auto" w:fill="F7CAAC"/>
          </w:tcPr>
          <w:p w:rsidR="00353225" w:rsidRPr="001B6893" w:rsidRDefault="00353225" w:rsidP="00A62144">
            <w:pPr>
              <w:jc w:val="both"/>
            </w:pPr>
            <w:r w:rsidRPr="001B6893">
              <w:rPr>
                <w:b/>
              </w:rPr>
              <w:t>Studijní literatura a studijní pomůcky</w:t>
            </w:r>
          </w:p>
        </w:tc>
        <w:tc>
          <w:tcPr>
            <w:tcW w:w="6202" w:type="dxa"/>
            <w:gridSpan w:val="6"/>
            <w:tcBorders>
              <w:top w:val="nil"/>
              <w:bottom w:val="nil"/>
            </w:tcBorders>
          </w:tcPr>
          <w:p w:rsidR="00353225" w:rsidRPr="001B6893" w:rsidRDefault="00353225" w:rsidP="00A62144">
            <w:pPr>
              <w:jc w:val="both"/>
            </w:pPr>
          </w:p>
        </w:tc>
      </w:tr>
      <w:tr w:rsidR="00353225" w:rsidRPr="001B6893" w:rsidTr="00742F6B">
        <w:trPr>
          <w:trHeight w:val="2231"/>
        </w:trPr>
        <w:tc>
          <w:tcPr>
            <w:tcW w:w="9855" w:type="dxa"/>
            <w:gridSpan w:val="8"/>
            <w:tcBorders>
              <w:top w:val="nil"/>
            </w:tcBorders>
          </w:tcPr>
          <w:p w:rsidR="00A071FB" w:rsidRDefault="00A071FB" w:rsidP="00C20A96">
            <w:pPr>
              <w:jc w:val="both"/>
              <w:rPr>
                <w:b/>
              </w:rPr>
            </w:pPr>
          </w:p>
          <w:p w:rsidR="00D254C7" w:rsidRDefault="00D254C7" w:rsidP="00C20A96">
            <w:pPr>
              <w:jc w:val="both"/>
              <w:rPr>
                <w:b/>
              </w:rPr>
            </w:pPr>
            <w:r>
              <w:rPr>
                <w:b/>
              </w:rPr>
              <w:t>Povinná:</w:t>
            </w:r>
          </w:p>
          <w:p w:rsidR="00D254C7" w:rsidRDefault="00D254C7" w:rsidP="00C20A96">
            <w:pPr>
              <w:jc w:val="both"/>
            </w:pPr>
            <w:r>
              <w:t>Egon Gál (ed.): Za zrkadlom moderny, Archa, Bratislava, 1991</w:t>
            </w:r>
          </w:p>
          <w:p w:rsidR="00D254C7" w:rsidRDefault="00D254C7" w:rsidP="00C20A96">
            <w:pPr>
              <w:jc w:val="both"/>
              <w:rPr>
                <w:b/>
              </w:rPr>
            </w:pPr>
          </w:p>
          <w:p w:rsidR="003E198D" w:rsidRPr="00D254C7" w:rsidRDefault="00D254C7" w:rsidP="00C20A96">
            <w:pPr>
              <w:jc w:val="both"/>
              <w:rPr>
                <w:b/>
              </w:rPr>
            </w:pPr>
            <w:r w:rsidRPr="00D254C7">
              <w:rPr>
                <w:b/>
              </w:rPr>
              <w:t>Doporučená:</w:t>
            </w:r>
          </w:p>
          <w:p w:rsidR="00C20A96" w:rsidRDefault="00C20A96" w:rsidP="00C20A96">
            <w:pPr>
              <w:jc w:val="both"/>
            </w:pPr>
            <w:r>
              <w:t>Stuart Sim (ed.): The Routledge Companion to Postmodernism, Routledge, London 2011</w:t>
            </w:r>
          </w:p>
          <w:p w:rsidR="00C20A96" w:rsidRDefault="00C20A96" w:rsidP="00C20A96">
            <w:pPr>
              <w:jc w:val="both"/>
            </w:pPr>
            <w:r>
              <w:t>Paul Hamilton: Historicism, Routledge, London, 2003</w:t>
            </w:r>
          </w:p>
          <w:p w:rsidR="00353225" w:rsidRDefault="00C20A96" w:rsidP="00C20A96">
            <w:pPr>
              <w:jc w:val="both"/>
            </w:pPr>
            <w:r>
              <w:t>Steven Connor (ed.): The Cambridge Companion to Posmodernism, Cambridge University Press, 2004</w:t>
            </w:r>
          </w:p>
          <w:p w:rsidR="00A071FB" w:rsidRPr="001B6893" w:rsidRDefault="00A071FB" w:rsidP="00C20A96">
            <w:pPr>
              <w:jc w:val="both"/>
            </w:pPr>
          </w:p>
        </w:tc>
      </w:tr>
    </w:tbl>
    <w:p w:rsidR="00353225" w:rsidRDefault="00353225" w:rsidP="00B0295E"/>
    <w:p w:rsidR="00353225" w:rsidRDefault="00353225" w:rsidP="00B0295E"/>
    <w:p w:rsidR="00353225" w:rsidRDefault="00353225" w:rsidP="00B0295E"/>
    <w:p w:rsidR="00353225" w:rsidRDefault="00353225" w:rsidP="00B0295E"/>
    <w:p w:rsidR="00353225" w:rsidRDefault="00353225" w:rsidP="00B0295E"/>
    <w:p w:rsidR="00353225" w:rsidRDefault="00353225"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53225" w:rsidRDefault="00353225"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B70" w:rsidTr="00A62144">
        <w:tc>
          <w:tcPr>
            <w:tcW w:w="9855" w:type="dxa"/>
            <w:gridSpan w:val="8"/>
            <w:tcBorders>
              <w:bottom w:val="double" w:sz="4" w:space="0" w:color="auto"/>
            </w:tcBorders>
            <w:shd w:val="clear" w:color="auto" w:fill="BDD6EE"/>
          </w:tcPr>
          <w:p w:rsidR="00922B70" w:rsidRDefault="00922B70" w:rsidP="00A62144">
            <w:pPr>
              <w:jc w:val="both"/>
              <w:rPr>
                <w:b/>
                <w:sz w:val="28"/>
              </w:rPr>
            </w:pPr>
            <w:r>
              <w:lastRenderedPageBreak/>
              <w:br w:type="page"/>
            </w:r>
            <w:r>
              <w:rPr>
                <w:b/>
                <w:sz w:val="28"/>
              </w:rPr>
              <w:t>B-III – Charakteristika studijního předmětu</w:t>
            </w:r>
          </w:p>
        </w:tc>
      </w:tr>
      <w:tr w:rsidR="00922B70" w:rsidRPr="00B40BEB" w:rsidTr="00A62144">
        <w:tc>
          <w:tcPr>
            <w:tcW w:w="3086" w:type="dxa"/>
            <w:tcBorders>
              <w:top w:val="double" w:sz="4" w:space="0" w:color="auto"/>
            </w:tcBorders>
            <w:shd w:val="clear" w:color="auto" w:fill="F7CAAC"/>
          </w:tcPr>
          <w:p w:rsidR="00922B70" w:rsidRPr="00B40BEB" w:rsidRDefault="00922B70" w:rsidP="00A62144">
            <w:pPr>
              <w:jc w:val="both"/>
              <w:rPr>
                <w:b/>
              </w:rPr>
            </w:pPr>
            <w:r w:rsidRPr="00B40BEB">
              <w:rPr>
                <w:b/>
              </w:rPr>
              <w:t>Název studijního předmětu</w:t>
            </w:r>
          </w:p>
        </w:tc>
        <w:tc>
          <w:tcPr>
            <w:tcW w:w="6769" w:type="dxa"/>
            <w:gridSpan w:val="7"/>
            <w:tcBorders>
              <w:top w:val="double" w:sz="4" w:space="0" w:color="auto"/>
            </w:tcBorders>
          </w:tcPr>
          <w:p w:rsidR="00922B70" w:rsidRPr="00B40BEB" w:rsidRDefault="00922B70" w:rsidP="00A62144">
            <w:pPr>
              <w:jc w:val="both"/>
              <w:rPr>
                <w:color w:val="44546A" w:themeColor="text2"/>
              </w:rPr>
            </w:pPr>
            <w:r w:rsidRPr="00B40BEB">
              <w:t>Trh umění</w:t>
            </w:r>
          </w:p>
        </w:tc>
      </w:tr>
      <w:tr w:rsidR="00922B70" w:rsidRPr="00B40BEB" w:rsidTr="00A62144">
        <w:tc>
          <w:tcPr>
            <w:tcW w:w="3086" w:type="dxa"/>
            <w:shd w:val="clear" w:color="auto" w:fill="F7CAAC"/>
          </w:tcPr>
          <w:p w:rsidR="00922B70" w:rsidRPr="00B40BEB" w:rsidRDefault="00922B70" w:rsidP="00A62144">
            <w:pPr>
              <w:rPr>
                <w:b/>
              </w:rPr>
            </w:pPr>
            <w:r w:rsidRPr="00B40BEB">
              <w:rPr>
                <w:b/>
              </w:rPr>
              <w:t>Typ předmětu</w:t>
            </w:r>
          </w:p>
        </w:tc>
        <w:tc>
          <w:tcPr>
            <w:tcW w:w="3406" w:type="dxa"/>
            <w:gridSpan w:val="4"/>
          </w:tcPr>
          <w:p w:rsidR="00922B70" w:rsidRPr="00B40BEB" w:rsidRDefault="00922B70" w:rsidP="00A62144">
            <w:pPr>
              <w:autoSpaceDE w:val="0"/>
              <w:autoSpaceDN w:val="0"/>
              <w:adjustRightInd w:val="0"/>
            </w:pPr>
            <w:r w:rsidRPr="00B40BEB">
              <w:rPr>
                <w:rFonts w:eastAsia="Calibri"/>
              </w:rPr>
              <w:t>povinný, PZ</w:t>
            </w:r>
          </w:p>
        </w:tc>
        <w:tc>
          <w:tcPr>
            <w:tcW w:w="2695" w:type="dxa"/>
            <w:gridSpan w:val="2"/>
            <w:shd w:val="clear" w:color="auto" w:fill="F7CAAC"/>
          </w:tcPr>
          <w:p w:rsidR="00922B70" w:rsidRPr="00B40BEB" w:rsidRDefault="00922B70" w:rsidP="00A62144">
            <w:pPr>
              <w:jc w:val="both"/>
            </w:pPr>
            <w:r w:rsidRPr="00B40BEB">
              <w:rPr>
                <w:b/>
              </w:rPr>
              <w:t>doporučený ročník/semestr</w:t>
            </w:r>
          </w:p>
        </w:tc>
        <w:tc>
          <w:tcPr>
            <w:tcW w:w="668" w:type="dxa"/>
          </w:tcPr>
          <w:p w:rsidR="00922B70" w:rsidRPr="00B40BEB" w:rsidRDefault="00922B70" w:rsidP="00A62144">
            <w:pPr>
              <w:jc w:val="both"/>
            </w:pPr>
            <w:r w:rsidRPr="00B40BEB">
              <w:t>2</w:t>
            </w:r>
            <w:r>
              <w:t>/Z</w:t>
            </w:r>
            <w:r w:rsidRPr="00B40BEB">
              <w:t>S</w:t>
            </w:r>
          </w:p>
        </w:tc>
      </w:tr>
      <w:tr w:rsidR="00922B70" w:rsidRPr="00B40BEB" w:rsidTr="00A62144">
        <w:tc>
          <w:tcPr>
            <w:tcW w:w="3086" w:type="dxa"/>
            <w:shd w:val="clear" w:color="auto" w:fill="F7CAAC"/>
          </w:tcPr>
          <w:p w:rsidR="00922B70" w:rsidRPr="00B40BEB" w:rsidRDefault="00922B70" w:rsidP="00A62144">
            <w:pPr>
              <w:jc w:val="both"/>
              <w:rPr>
                <w:b/>
              </w:rPr>
            </w:pPr>
            <w:r w:rsidRPr="00B40BEB">
              <w:rPr>
                <w:b/>
              </w:rPr>
              <w:t>Rozsah studijního předmětu</w:t>
            </w:r>
          </w:p>
        </w:tc>
        <w:tc>
          <w:tcPr>
            <w:tcW w:w="1701" w:type="dxa"/>
            <w:gridSpan w:val="2"/>
          </w:tcPr>
          <w:p w:rsidR="00922B70" w:rsidRPr="00B40BEB" w:rsidRDefault="00922B70" w:rsidP="00A62144">
            <w:pPr>
              <w:autoSpaceDE w:val="0"/>
              <w:autoSpaceDN w:val="0"/>
              <w:adjustRightInd w:val="0"/>
              <w:rPr>
                <w:color w:val="44546A" w:themeColor="text2"/>
              </w:rPr>
            </w:pPr>
            <w:r>
              <w:rPr>
                <w:rFonts w:eastAsia="Calibri"/>
              </w:rPr>
              <w:t>26</w:t>
            </w:r>
            <w:r w:rsidRPr="00B40BEB">
              <w:rPr>
                <w:rFonts w:eastAsia="Calibri"/>
              </w:rPr>
              <w:t>p</w:t>
            </w:r>
          </w:p>
        </w:tc>
        <w:tc>
          <w:tcPr>
            <w:tcW w:w="889" w:type="dxa"/>
            <w:shd w:val="clear" w:color="auto" w:fill="F7CAAC"/>
          </w:tcPr>
          <w:p w:rsidR="00922B70" w:rsidRPr="00B40BEB" w:rsidRDefault="00922B70" w:rsidP="00A62144">
            <w:pPr>
              <w:jc w:val="both"/>
              <w:rPr>
                <w:b/>
              </w:rPr>
            </w:pPr>
            <w:r w:rsidRPr="00B40BEB">
              <w:rPr>
                <w:b/>
              </w:rPr>
              <w:t xml:space="preserve">hod. </w:t>
            </w:r>
          </w:p>
        </w:tc>
        <w:tc>
          <w:tcPr>
            <w:tcW w:w="816" w:type="dxa"/>
          </w:tcPr>
          <w:p w:rsidR="00922B70" w:rsidRPr="00B40BEB" w:rsidRDefault="00922B70" w:rsidP="00A62144">
            <w:pPr>
              <w:jc w:val="both"/>
            </w:pPr>
            <w:r>
              <w:t>26</w:t>
            </w:r>
            <w:r w:rsidRPr="00B40BEB">
              <w:t xml:space="preserve"> </w:t>
            </w:r>
          </w:p>
        </w:tc>
        <w:tc>
          <w:tcPr>
            <w:tcW w:w="2156" w:type="dxa"/>
            <w:shd w:val="clear" w:color="auto" w:fill="F7CAAC"/>
          </w:tcPr>
          <w:p w:rsidR="00922B70" w:rsidRPr="00B40BEB" w:rsidRDefault="00922B70" w:rsidP="00A62144">
            <w:pPr>
              <w:jc w:val="both"/>
              <w:rPr>
                <w:b/>
              </w:rPr>
            </w:pPr>
            <w:r w:rsidRPr="00B40BEB">
              <w:rPr>
                <w:b/>
              </w:rPr>
              <w:t>kreditů</w:t>
            </w:r>
          </w:p>
        </w:tc>
        <w:tc>
          <w:tcPr>
            <w:tcW w:w="1207" w:type="dxa"/>
            <w:gridSpan w:val="2"/>
          </w:tcPr>
          <w:p w:rsidR="00922B70" w:rsidRPr="00B40BEB" w:rsidRDefault="00922B70" w:rsidP="00A62144">
            <w:pPr>
              <w:jc w:val="both"/>
            </w:pPr>
            <w:r w:rsidRPr="00B40BEB">
              <w:t>2</w:t>
            </w:r>
          </w:p>
        </w:tc>
      </w:tr>
      <w:tr w:rsidR="00922B70" w:rsidRPr="00B40BEB" w:rsidTr="00A62144">
        <w:tc>
          <w:tcPr>
            <w:tcW w:w="3086" w:type="dxa"/>
            <w:shd w:val="clear" w:color="auto" w:fill="F7CAAC"/>
          </w:tcPr>
          <w:p w:rsidR="00922B70" w:rsidRPr="00B40BEB" w:rsidRDefault="00922B70" w:rsidP="00A62144">
            <w:pPr>
              <w:rPr>
                <w:b/>
              </w:rPr>
            </w:pPr>
            <w:r w:rsidRPr="00B40BEB">
              <w:rPr>
                <w:b/>
              </w:rPr>
              <w:t>Prerekvizity, korekvizity, ekvivalence</w:t>
            </w:r>
          </w:p>
        </w:tc>
        <w:tc>
          <w:tcPr>
            <w:tcW w:w="6769" w:type="dxa"/>
            <w:gridSpan w:val="7"/>
          </w:tcPr>
          <w:p w:rsidR="00922B70" w:rsidRPr="00B40BEB" w:rsidRDefault="00922B70" w:rsidP="00A62144">
            <w:pPr>
              <w:jc w:val="both"/>
            </w:pPr>
          </w:p>
        </w:tc>
      </w:tr>
      <w:tr w:rsidR="00922B70" w:rsidRPr="00B40BEB" w:rsidTr="00A62144">
        <w:tc>
          <w:tcPr>
            <w:tcW w:w="3086" w:type="dxa"/>
            <w:shd w:val="clear" w:color="auto" w:fill="F7CAAC"/>
          </w:tcPr>
          <w:p w:rsidR="00922B70" w:rsidRPr="00B40BEB" w:rsidRDefault="00922B70" w:rsidP="00A62144">
            <w:pPr>
              <w:rPr>
                <w:b/>
              </w:rPr>
            </w:pPr>
            <w:r w:rsidRPr="00B40BEB">
              <w:rPr>
                <w:b/>
              </w:rPr>
              <w:t>Způsob ověření studijních výsledků</w:t>
            </w:r>
          </w:p>
        </w:tc>
        <w:tc>
          <w:tcPr>
            <w:tcW w:w="3406" w:type="dxa"/>
            <w:gridSpan w:val="4"/>
          </w:tcPr>
          <w:p w:rsidR="00922B70" w:rsidRPr="00B40BEB" w:rsidRDefault="00922B70" w:rsidP="00A62144">
            <w:pPr>
              <w:jc w:val="both"/>
            </w:pPr>
            <w:r w:rsidRPr="00B40BEB">
              <w:rPr>
                <w:rFonts w:eastAsia="Calibri"/>
              </w:rPr>
              <w:t>klasifikovaný zápočet</w:t>
            </w:r>
          </w:p>
        </w:tc>
        <w:tc>
          <w:tcPr>
            <w:tcW w:w="2156" w:type="dxa"/>
            <w:shd w:val="clear" w:color="auto" w:fill="F7CAAC"/>
          </w:tcPr>
          <w:p w:rsidR="00922B70" w:rsidRPr="00B40BEB" w:rsidRDefault="00922B70" w:rsidP="00A62144">
            <w:pPr>
              <w:jc w:val="both"/>
              <w:rPr>
                <w:b/>
              </w:rPr>
            </w:pPr>
            <w:r w:rsidRPr="00B40BEB">
              <w:rPr>
                <w:b/>
              </w:rPr>
              <w:t>Forma výuky</w:t>
            </w:r>
          </w:p>
        </w:tc>
        <w:tc>
          <w:tcPr>
            <w:tcW w:w="1207" w:type="dxa"/>
            <w:gridSpan w:val="2"/>
          </w:tcPr>
          <w:p w:rsidR="00922B70" w:rsidRPr="00B40BEB" w:rsidRDefault="00922B70" w:rsidP="00A62144">
            <w:pPr>
              <w:jc w:val="both"/>
            </w:pPr>
            <w:r w:rsidRPr="00B40BEB">
              <w:rPr>
                <w:rFonts w:eastAsia="Calibri"/>
              </w:rPr>
              <w:t>přednáška</w:t>
            </w:r>
          </w:p>
        </w:tc>
      </w:tr>
      <w:tr w:rsidR="00922B70" w:rsidRPr="00B40BEB" w:rsidTr="00A62144">
        <w:tc>
          <w:tcPr>
            <w:tcW w:w="3086" w:type="dxa"/>
            <w:shd w:val="clear" w:color="auto" w:fill="F7CAAC"/>
          </w:tcPr>
          <w:p w:rsidR="00922B70" w:rsidRPr="00B40BEB" w:rsidRDefault="00922B70" w:rsidP="00A62144">
            <w:pPr>
              <w:rPr>
                <w:b/>
              </w:rPr>
            </w:pPr>
            <w:r w:rsidRPr="00B40BEB">
              <w:rPr>
                <w:b/>
              </w:rPr>
              <w:t>Forma způsobu ověření studijních výsledků a další požadavky na studenta</w:t>
            </w:r>
          </w:p>
        </w:tc>
        <w:tc>
          <w:tcPr>
            <w:tcW w:w="6769" w:type="dxa"/>
            <w:gridSpan w:val="7"/>
            <w:tcBorders>
              <w:bottom w:val="nil"/>
            </w:tcBorders>
          </w:tcPr>
          <w:p w:rsidR="00922B70" w:rsidRPr="00B40BEB" w:rsidRDefault="00922B70" w:rsidP="00A62144">
            <w:pPr>
              <w:jc w:val="both"/>
            </w:pPr>
            <w:r>
              <w:rPr>
                <w:rFonts w:eastAsia="Calibri"/>
              </w:rPr>
              <w:t>P</w:t>
            </w:r>
            <w:r w:rsidRPr="00B40BEB">
              <w:rPr>
                <w:rFonts w:eastAsia="Calibri"/>
              </w:rPr>
              <w:t>rezentace na vybrané téma dle domluvy</w:t>
            </w:r>
          </w:p>
        </w:tc>
      </w:tr>
      <w:tr w:rsidR="00922B70" w:rsidRPr="00B40BEB" w:rsidTr="00A62144">
        <w:trPr>
          <w:trHeight w:val="554"/>
        </w:trPr>
        <w:tc>
          <w:tcPr>
            <w:tcW w:w="9855" w:type="dxa"/>
            <w:gridSpan w:val="8"/>
            <w:tcBorders>
              <w:top w:val="nil"/>
            </w:tcBorders>
          </w:tcPr>
          <w:p w:rsidR="00922B70" w:rsidRPr="00B40BEB" w:rsidRDefault="00922B70" w:rsidP="00A62144">
            <w:pPr>
              <w:jc w:val="both"/>
            </w:pPr>
          </w:p>
        </w:tc>
      </w:tr>
      <w:tr w:rsidR="00922B70" w:rsidRPr="00B40BEB" w:rsidTr="00A62144">
        <w:trPr>
          <w:trHeight w:val="197"/>
        </w:trPr>
        <w:tc>
          <w:tcPr>
            <w:tcW w:w="3086" w:type="dxa"/>
            <w:tcBorders>
              <w:top w:val="nil"/>
            </w:tcBorders>
            <w:shd w:val="clear" w:color="auto" w:fill="F7CAAC"/>
          </w:tcPr>
          <w:p w:rsidR="00922B70" w:rsidRPr="00B40BEB" w:rsidRDefault="00922B70" w:rsidP="00A62144">
            <w:pPr>
              <w:jc w:val="both"/>
              <w:rPr>
                <w:b/>
              </w:rPr>
            </w:pPr>
            <w:r w:rsidRPr="00B40BEB">
              <w:rPr>
                <w:b/>
              </w:rPr>
              <w:t>Garant předmětu</w:t>
            </w:r>
          </w:p>
        </w:tc>
        <w:tc>
          <w:tcPr>
            <w:tcW w:w="6769" w:type="dxa"/>
            <w:gridSpan w:val="7"/>
            <w:tcBorders>
              <w:top w:val="nil"/>
            </w:tcBorders>
          </w:tcPr>
          <w:p w:rsidR="00922B70" w:rsidRPr="00B40BEB" w:rsidRDefault="00922B70" w:rsidP="00A62144">
            <w:pPr>
              <w:jc w:val="both"/>
            </w:pPr>
            <w:r w:rsidRPr="00B40BEB">
              <w:rPr>
                <w:rFonts w:eastAsia="Calibri"/>
              </w:rPr>
              <w:t>Mgr. M.A. Veronika Lukášová</w:t>
            </w:r>
          </w:p>
        </w:tc>
      </w:tr>
      <w:tr w:rsidR="00922B70" w:rsidRPr="00B40BEB" w:rsidTr="00A62144">
        <w:trPr>
          <w:trHeight w:val="243"/>
        </w:trPr>
        <w:tc>
          <w:tcPr>
            <w:tcW w:w="3086" w:type="dxa"/>
            <w:tcBorders>
              <w:top w:val="nil"/>
            </w:tcBorders>
            <w:shd w:val="clear" w:color="auto" w:fill="F7CAAC"/>
          </w:tcPr>
          <w:p w:rsidR="00922B70" w:rsidRPr="00B40BEB" w:rsidRDefault="00922B70" w:rsidP="00A62144">
            <w:pPr>
              <w:rPr>
                <w:b/>
              </w:rPr>
            </w:pPr>
            <w:r w:rsidRPr="00B40BEB">
              <w:rPr>
                <w:b/>
              </w:rPr>
              <w:t>Zapojení garanta do výuky předmětu</w:t>
            </w:r>
          </w:p>
        </w:tc>
        <w:tc>
          <w:tcPr>
            <w:tcW w:w="6769" w:type="dxa"/>
            <w:gridSpan w:val="7"/>
            <w:tcBorders>
              <w:top w:val="nil"/>
            </w:tcBorders>
          </w:tcPr>
          <w:p w:rsidR="00922B70" w:rsidRPr="00B40BEB" w:rsidRDefault="00922B70" w:rsidP="00A62144">
            <w:pPr>
              <w:jc w:val="both"/>
              <w:rPr>
                <w:color w:val="44546A" w:themeColor="text2"/>
              </w:rPr>
            </w:pPr>
            <w:r w:rsidRPr="00B40BEB">
              <w:rPr>
                <w:rFonts w:eastAsia="Calibri"/>
              </w:rPr>
              <w:t>100 %</w:t>
            </w:r>
          </w:p>
        </w:tc>
      </w:tr>
      <w:tr w:rsidR="00922B70" w:rsidRPr="00B40BEB" w:rsidTr="00A62144">
        <w:tc>
          <w:tcPr>
            <w:tcW w:w="3086" w:type="dxa"/>
            <w:shd w:val="clear" w:color="auto" w:fill="F7CAAC"/>
          </w:tcPr>
          <w:p w:rsidR="00922B70" w:rsidRPr="00B40BEB" w:rsidRDefault="00922B70" w:rsidP="00A62144">
            <w:pPr>
              <w:jc w:val="both"/>
              <w:rPr>
                <w:b/>
              </w:rPr>
            </w:pPr>
            <w:r w:rsidRPr="00B40BEB">
              <w:rPr>
                <w:b/>
              </w:rPr>
              <w:t>Vyučující</w:t>
            </w:r>
          </w:p>
        </w:tc>
        <w:tc>
          <w:tcPr>
            <w:tcW w:w="6769" w:type="dxa"/>
            <w:gridSpan w:val="7"/>
            <w:tcBorders>
              <w:bottom w:val="nil"/>
            </w:tcBorders>
          </w:tcPr>
          <w:p w:rsidR="00922B70" w:rsidRPr="00B40BEB" w:rsidRDefault="00922B70" w:rsidP="00A62144">
            <w:pPr>
              <w:jc w:val="both"/>
            </w:pPr>
            <w:r w:rsidRPr="00B40BEB">
              <w:rPr>
                <w:rFonts w:eastAsia="Calibri"/>
              </w:rPr>
              <w:t>Mgr. M.A. Veronika Lukášová</w:t>
            </w:r>
          </w:p>
        </w:tc>
      </w:tr>
      <w:tr w:rsidR="00922B70" w:rsidRPr="00B40BEB" w:rsidTr="00A62144">
        <w:trPr>
          <w:trHeight w:val="554"/>
        </w:trPr>
        <w:tc>
          <w:tcPr>
            <w:tcW w:w="9855" w:type="dxa"/>
            <w:gridSpan w:val="8"/>
            <w:tcBorders>
              <w:top w:val="nil"/>
            </w:tcBorders>
          </w:tcPr>
          <w:p w:rsidR="00922B70" w:rsidRPr="00B40BEB" w:rsidRDefault="00922B70" w:rsidP="00A62144">
            <w:pPr>
              <w:jc w:val="both"/>
            </w:pPr>
          </w:p>
        </w:tc>
      </w:tr>
      <w:tr w:rsidR="00922B70" w:rsidRPr="00B40BEB" w:rsidTr="00A62144">
        <w:tc>
          <w:tcPr>
            <w:tcW w:w="3086" w:type="dxa"/>
            <w:shd w:val="clear" w:color="auto" w:fill="F7CAAC"/>
          </w:tcPr>
          <w:p w:rsidR="00922B70" w:rsidRPr="00B016BA" w:rsidRDefault="00922B70" w:rsidP="00A62144">
            <w:pPr>
              <w:jc w:val="both"/>
            </w:pPr>
            <w:r w:rsidRPr="00B016BA">
              <w:t>Stručná anotace předmětu</w:t>
            </w:r>
          </w:p>
        </w:tc>
        <w:tc>
          <w:tcPr>
            <w:tcW w:w="6769" w:type="dxa"/>
            <w:gridSpan w:val="7"/>
            <w:tcBorders>
              <w:bottom w:val="nil"/>
            </w:tcBorders>
          </w:tcPr>
          <w:p w:rsidR="00922B70" w:rsidRPr="00B016BA" w:rsidRDefault="00922B70" w:rsidP="00A62144">
            <w:pPr>
              <w:jc w:val="both"/>
            </w:pPr>
          </w:p>
        </w:tc>
      </w:tr>
      <w:tr w:rsidR="00922B70" w:rsidRPr="00B40BEB" w:rsidTr="00A62144">
        <w:trPr>
          <w:trHeight w:val="3938"/>
        </w:trPr>
        <w:tc>
          <w:tcPr>
            <w:tcW w:w="9855" w:type="dxa"/>
            <w:gridSpan w:val="8"/>
            <w:tcBorders>
              <w:top w:val="nil"/>
              <w:bottom w:val="single" w:sz="12" w:space="0" w:color="auto"/>
            </w:tcBorders>
          </w:tcPr>
          <w:p w:rsidR="00922B70" w:rsidRPr="00B016BA" w:rsidRDefault="00922B70" w:rsidP="00A62144">
            <w:pPr>
              <w:jc w:val="both"/>
            </w:pPr>
          </w:p>
          <w:p w:rsidR="00922B70" w:rsidRPr="00B016BA" w:rsidRDefault="00922B70" w:rsidP="00A62144">
            <w:pPr>
              <w:jc w:val="both"/>
            </w:pPr>
            <w:r w:rsidRPr="00B016BA">
              <w:t>Úvod</w:t>
            </w:r>
          </w:p>
          <w:p w:rsidR="00922B70" w:rsidRPr="00B016BA" w:rsidRDefault="00922B70" w:rsidP="00A62144">
            <w:pPr>
              <w:jc w:val="both"/>
            </w:pPr>
            <w:r w:rsidRPr="00B016BA">
              <w:t>Vymezení pojmů</w:t>
            </w:r>
          </w:p>
          <w:p w:rsidR="00922B70" w:rsidRPr="00B016BA" w:rsidRDefault="00922B70" w:rsidP="00A62144">
            <w:pPr>
              <w:jc w:val="both"/>
            </w:pPr>
          </w:p>
          <w:p w:rsidR="00922B70" w:rsidRPr="00B016BA" w:rsidRDefault="00922B70" w:rsidP="00A62144">
            <w:pPr>
              <w:jc w:val="both"/>
            </w:pPr>
            <w:r w:rsidRPr="00B016BA">
              <w:t>1. Způsob prodeje umění</w:t>
            </w:r>
          </w:p>
          <w:p w:rsidR="00922B70" w:rsidRPr="00B016BA" w:rsidRDefault="00922B70" w:rsidP="00A62144">
            <w:pPr>
              <w:jc w:val="both"/>
            </w:pPr>
            <w:r w:rsidRPr="00B016BA">
              <w:t>1.1. Prodejní galerie</w:t>
            </w:r>
          </w:p>
          <w:p w:rsidR="00922B70" w:rsidRPr="00B016BA" w:rsidRDefault="00922B70" w:rsidP="00A62144">
            <w:pPr>
              <w:jc w:val="both"/>
            </w:pPr>
            <w:r w:rsidRPr="00B016BA">
              <w:t>1.2. Aukční síně v ČR</w:t>
            </w:r>
          </w:p>
          <w:p w:rsidR="00922B70" w:rsidRPr="00B016BA" w:rsidRDefault="00922B70" w:rsidP="00A62144">
            <w:pPr>
              <w:jc w:val="both"/>
            </w:pPr>
            <w:r w:rsidRPr="00B016BA">
              <w:t>1.3. Globální aukční síně</w:t>
            </w:r>
          </w:p>
          <w:p w:rsidR="00922B70" w:rsidRPr="00B016BA" w:rsidRDefault="00922B70" w:rsidP="00A62144">
            <w:pPr>
              <w:jc w:val="both"/>
            </w:pPr>
            <w:r w:rsidRPr="00B016BA">
              <w:t>1.4. Dražby vs Internetový prodej</w:t>
            </w:r>
          </w:p>
          <w:p w:rsidR="00922B70" w:rsidRPr="00B016BA" w:rsidRDefault="00922B70" w:rsidP="00A62144">
            <w:pPr>
              <w:jc w:val="both"/>
            </w:pPr>
          </w:p>
          <w:p w:rsidR="00922B70" w:rsidRPr="00B016BA" w:rsidRDefault="00922B70" w:rsidP="00A62144">
            <w:pPr>
              <w:jc w:val="both"/>
            </w:pPr>
            <w:r w:rsidRPr="00B016BA">
              <w:t>2. Sběratelé</w:t>
            </w:r>
          </w:p>
          <w:p w:rsidR="00922B70" w:rsidRPr="00B016BA" w:rsidRDefault="00922B70" w:rsidP="00A62144">
            <w:pPr>
              <w:jc w:val="both"/>
            </w:pPr>
            <w:r w:rsidRPr="00B016BA">
              <w:t>2.1. Legislativa, budování sbírky</w:t>
            </w:r>
          </w:p>
          <w:p w:rsidR="00922B70" w:rsidRPr="00B016BA" w:rsidRDefault="00922B70" w:rsidP="00A62144">
            <w:pPr>
              <w:jc w:val="both"/>
            </w:pPr>
            <w:r w:rsidRPr="00B016BA">
              <w:t>2.2. Vzestup soukromých sběratelů</w:t>
            </w:r>
          </w:p>
          <w:p w:rsidR="00922B70" w:rsidRPr="00B016BA" w:rsidRDefault="00922B70" w:rsidP="00A62144">
            <w:pPr>
              <w:jc w:val="both"/>
            </w:pPr>
            <w:r w:rsidRPr="00B016BA">
              <w:t>2.3. Významné soukromé sbírky v ČR</w:t>
            </w:r>
          </w:p>
          <w:p w:rsidR="00922B70" w:rsidRPr="00B016BA" w:rsidRDefault="00922B70" w:rsidP="00A62144">
            <w:pPr>
              <w:jc w:val="both"/>
            </w:pPr>
            <w:r w:rsidRPr="00B016BA">
              <w:t>2.4. Vzestup soukromých muzeí</w:t>
            </w:r>
          </w:p>
          <w:p w:rsidR="00922B70" w:rsidRPr="00B016BA" w:rsidRDefault="00922B70" w:rsidP="00A62144">
            <w:pPr>
              <w:jc w:val="both"/>
            </w:pPr>
          </w:p>
          <w:p w:rsidR="00922B70" w:rsidRPr="00B016BA" w:rsidRDefault="00922B70" w:rsidP="00A62144">
            <w:pPr>
              <w:jc w:val="both"/>
            </w:pPr>
            <w:r w:rsidRPr="00B016BA">
              <w:t>3. Indexy trhu s uměním</w:t>
            </w:r>
          </w:p>
          <w:p w:rsidR="00922B70" w:rsidRPr="00B016BA" w:rsidRDefault="00922B70" w:rsidP="00A62144">
            <w:pPr>
              <w:jc w:val="both"/>
            </w:pPr>
            <w:r w:rsidRPr="00B016BA">
              <w:t xml:space="preserve">3.1. Využití indexů: evaluace, investice, přehled </w:t>
            </w:r>
          </w:p>
          <w:p w:rsidR="00922B70" w:rsidRPr="00B016BA" w:rsidRDefault="00922B70" w:rsidP="00A62144">
            <w:pPr>
              <w:jc w:val="both"/>
            </w:pPr>
            <w:r w:rsidRPr="00B016BA">
              <w:t>3.2. Český index - Art Plus</w:t>
            </w:r>
          </w:p>
          <w:p w:rsidR="00922B70" w:rsidRPr="00B016BA" w:rsidRDefault="00922B70" w:rsidP="00A62144">
            <w:pPr>
              <w:jc w:val="both"/>
            </w:pPr>
            <w:r w:rsidRPr="00B016BA">
              <w:t>3.3. Světové indexy - Artprice, Artnet, Art Market Research</w:t>
            </w:r>
          </w:p>
          <w:p w:rsidR="00922B70" w:rsidRPr="00B016BA" w:rsidRDefault="00922B70" w:rsidP="00A62144">
            <w:pPr>
              <w:jc w:val="both"/>
            </w:pPr>
          </w:p>
          <w:p w:rsidR="00922B70" w:rsidRPr="00B016BA" w:rsidRDefault="00922B70" w:rsidP="00A62144">
            <w:pPr>
              <w:jc w:val="both"/>
            </w:pPr>
            <w:r w:rsidRPr="00B016BA">
              <w:t>4. Umění jako investice</w:t>
            </w:r>
          </w:p>
          <w:p w:rsidR="00922B70" w:rsidRPr="00B016BA" w:rsidRDefault="00922B70" w:rsidP="00A62144">
            <w:pPr>
              <w:jc w:val="both"/>
            </w:pPr>
            <w:r w:rsidRPr="00B016BA">
              <w:t>4.1. Sběratelé a zhodnocení uměleckého díla</w:t>
            </w:r>
          </w:p>
          <w:p w:rsidR="00922B70" w:rsidRPr="00B016BA" w:rsidRDefault="00922B70" w:rsidP="00A62144">
            <w:pPr>
              <w:jc w:val="both"/>
            </w:pPr>
            <w:r w:rsidRPr="00B016BA">
              <w:t>4.2. Finanční fondy (Pro Arte)</w:t>
            </w:r>
          </w:p>
          <w:p w:rsidR="00922B70" w:rsidRPr="00B016BA" w:rsidRDefault="00922B70" w:rsidP="00A62144">
            <w:pPr>
              <w:jc w:val="both"/>
            </w:pPr>
            <w:r w:rsidRPr="00B016BA">
              <w:t>4.3. Model finanční burzy (Artstaq)</w:t>
            </w:r>
          </w:p>
          <w:p w:rsidR="00922B70" w:rsidRPr="00B016BA" w:rsidRDefault="00922B70" w:rsidP="00A62144">
            <w:pPr>
              <w:jc w:val="both"/>
            </w:pPr>
            <w:r w:rsidRPr="00B016BA">
              <w:t>4.4. Investiční půjčky (Mecenaeas)</w:t>
            </w:r>
          </w:p>
          <w:p w:rsidR="00922B70" w:rsidRPr="00B016BA" w:rsidRDefault="00922B70" w:rsidP="00A62144">
            <w:pPr>
              <w:jc w:val="both"/>
            </w:pPr>
          </w:p>
        </w:tc>
      </w:tr>
      <w:tr w:rsidR="00922B70" w:rsidRPr="00B40BEB" w:rsidTr="008862C2">
        <w:trPr>
          <w:trHeight w:val="265"/>
        </w:trPr>
        <w:tc>
          <w:tcPr>
            <w:tcW w:w="3653" w:type="dxa"/>
            <w:gridSpan w:val="2"/>
            <w:tcBorders>
              <w:top w:val="single" w:sz="4" w:space="0" w:color="auto"/>
              <w:bottom w:val="single" w:sz="4" w:space="0" w:color="auto"/>
            </w:tcBorders>
            <w:shd w:val="clear" w:color="auto" w:fill="F7CAAC"/>
          </w:tcPr>
          <w:p w:rsidR="00922B70" w:rsidRPr="00B40BEB" w:rsidRDefault="00922B70" w:rsidP="00A62144">
            <w:pPr>
              <w:jc w:val="both"/>
            </w:pPr>
            <w:r w:rsidRPr="00B40BEB">
              <w:rPr>
                <w:b/>
              </w:rPr>
              <w:t>Studijní literatura a studijní pomůcky</w:t>
            </w:r>
          </w:p>
        </w:tc>
        <w:tc>
          <w:tcPr>
            <w:tcW w:w="6202" w:type="dxa"/>
            <w:gridSpan w:val="6"/>
            <w:tcBorders>
              <w:top w:val="single" w:sz="4" w:space="0" w:color="auto"/>
              <w:bottom w:val="nil"/>
            </w:tcBorders>
          </w:tcPr>
          <w:p w:rsidR="00922B70" w:rsidRPr="00B40BEB" w:rsidRDefault="00922B70" w:rsidP="00A62144">
            <w:pPr>
              <w:jc w:val="both"/>
            </w:pPr>
          </w:p>
        </w:tc>
      </w:tr>
      <w:tr w:rsidR="00922B70" w:rsidRPr="00B40BEB" w:rsidTr="00A62144">
        <w:trPr>
          <w:trHeight w:val="1266"/>
        </w:trPr>
        <w:tc>
          <w:tcPr>
            <w:tcW w:w="9855" w:type="dxa"/>
            <w:gridSpan w:val="8"/>
            <w:tcBorders>
              <w:top w:val="nil"/>
            </w:tcBorders>
          </w:tcPr>
          <w:p w:rsidR="00D254C7" w:rsidRDefault="00D254C7" w:rsidP="008862C2">
            <w:pPr>
              <w:pStyle w:val="Vchoz"/>
              <w:pBdr>
                <w:top w:val="none" w:sz="0" w:space="0" w:color="auto"/>
                <w:bottom w:val="none" w:sz="0" w:space="0" w:color="auto"/>
              </w:pBdr>
              <w:rPr>
                <w:rStyle w:val="dn"/>
                <w:rFonts w:ascii="Times New Roman" w:hAnsi="Times New Roman" w:cs="Times New Roman"/>
                <w:b/>
                <w:sz w:val="20"/>
                <w:szCs w:val="20"/>
              </w:rPr>
            </w:pPr>
          </w:p>
          <w:p w:rsidR="00922B70" w:rsidRPr="00D254C7" w:rsidRDefault="00D254C7" w:rsidP="008862C2">
            <w:pPr>
              <w:pStyle w:val="Vchoz"/>
              <w:pBdr>
                <w:top w:val="none" w:sz="0" w:space="0" w:color="auto"/>
                <w:bottom w:val="none" w:sz="0" w:space="0" w:color="auto"/>
              </w:pBdr>
              <w:rPr>
                <w:rStyle w:val="dn"/>
                <w:rFonts w:ascii="Times New Roman" w:hAnsi="Times New Roman" w:cs="Times New Roman"/>
                <w:b/>
                <w:sz w:val="20"/>
                <w:szCs w:val="20"/>
              </w:rPr>
            </w:pPr>
            <w:r w:rsidRPr="00D254C7">
              <w:rPr>
                <w:rStyle w:val="dn"/>
                <w:rFonts w:ascii="Times New Roman" w:hAnsi="Times New Roman" w:cs="Times New Roman"/>
                <w:b/>
                <w:sz w:val="20"/>
                <w:szCs w:val="20"/>
              </w:rPr>
              <w:t>Povinná:</w:t>
            </w:r>
          </w:p>
          <w:p w:rsidR="00922B70" w:rsidRPr="00B40BEB" w:rsidRDefault="00922B70" w:rsidP="008862C2">
            <w:pPr>
              <w:pStyle w:val="Vchoz"/>
              <w:pBdr>
                <w:top w:val="none" w:sz="0" w:space="0" w:color="auto"/>
                <w:bottom w:val="none" w:sz="0" w:space="0" w:color="auto"/>
              </w:pBdr>
              <w:rPr>
                <w:rStyle w:val="dn"/>
                <w:rFonts w:ascii="Times New Roman" w:hAnsi="Times New Roman" w:cs="Times New Roman"/>
                <w:color w:val="auto"/>
                <w:sz w:val="20"/>
                <w:szCs w:val="20"/>
                <w:bdr w:val="none" w:sz="0" w:space="0" w:color="auto"/>
                <w:lang w:eastAsia="en-US"/>
              </w:rPr>
            </w:pPr>
            <w:r w:rsidRPr="00B40BEB">
              <w:rPr>
                <w:rStyle w:val="dn"/>
                <w:rFonts w:ascii="Times New Roman" w:hAnsi="Times New Roman" w:cs="Times New Roman"/>
                <w:sz w:val="20"/>
                <w:szCs w:val="20"/>
              </w:rPr>
              <w:t xml:space="preserve">DROZEN, František. Aukční síně. 1. vyd. Praha: Vysoká škola ekonomická, 1998, 55 s. ISBN 80-7079-334-1. </w:t>
            </w:r>
          </w:p>
          <w:p w:rsidR="00922B70" w:rsidRDefault="00922B70" w:rsidP="008862C2">
            <w:pPr>
              <w:pStyle w:val="Vchoz"/>
              <w:pBdr>
                <w:top w:val="none" w:sz="0" w:space="0" w:color="auto"/>
                <w:bottom w:val="none" w:sz="0" w:space="0" w:color="auto"/>
              </w:pBdr>
              <w:rPr>
                <w:rStyle w:val="dn"/>
                <w:rFonts w:ascii="Times New Roman" w:hAnsi="Times New Roman" w:cs="Times New Roman"/>
                <w:sz w:val="20"/>
                <w:szCs w:val="20"/>
              </w:rPr>
            </w:pPr>
            <w:r w:rsidRPr="00B40BEB">
              <w:rPr>
                <w:rStyle w:val="dn"/>
                <w:rFonts w:ascii="Times New Roman" w:hAnsi="Times New Roman" w:cs="Times New Roman"/>
                <w:sz w:val="20"/>
                <w:szCs w:val="20"/>
              </w:rPr>
              <w:t>SKŘIVÁNEK, Jan. Trh s uměním: Studie o sociálně ekonomick</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m potenciálu kulturních a kreativních průmyslů v Česk</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lang w:val="pt-PT"/>
              </w:rPr>
              <w:t>republice [online]. Institut ume</w:t>
            </w:r>
            <w:r w:rsidRPr="00B40BEB">
              <w:rPr>
                <w:rStyle w:val="dn"/>
                <w:rFonts w:ascii="Times New Roman" w:hAnsi="Times New Roman" w:cs="Times New Roman"/>
                <w:sz w:val="20"/>
                <w:szCs w:val="20"/>
              </w:rPr>
              <w:t xml:space="preserve">̌ní - divadelní institut, 2010. </w:t>
            </w:r>
          </w:p>
          <w:p w:rsidR="00922B70" w:rsidRPr="00B40BEB" w:rsidRDefault="00922B70" w:rsidP="008862C2">
            <w:pPr>
              <w:pStyle w:val="Vchoz"/>
              <w:pBdr>
                <w:top w:val="none" w:sz="0" w:space="0" w:color="auto"/>
                <w:bottom w:val="none" w:sz="0" w:space="0" w:color="auto"/>
              </w:pBdr>
              <w:rPr>
                <w:rStyle w:val="dn"/>
                <w:rFonts w:ascii="Times New Roman" w:hAnsi="Times New Roman" w:cs="Times New Roman"/>
                <w:sz w:val="20"/>
                <w:szCs w:val="20"/>
              </w:rPr>
            </w:pPr>
            <w:r w:rsidRPr="00B40BEB">
              <w:rPr>
                <w:rStyle w:val="dn"/>
                <w:rFonts w:ascii="Times New Roman" w:hAnsi="Times New Roman" w:cs="Times New Roman"/>
                <w:sz w:val="20"/>
                <w:szCs w:val="20"/>
              </w:rPr>
              <w:t>Dostupn</w:t>
            </w:r>
            <w:r w:rsidRPr="00B40BEB">
              <w:rPr>
                <w:rStyle w:val="dn"/>
                <w:rFonts w:ascii="Times New Roman" w:hAnsi="Times New Roman" w:cs="Times New Roman"/>
                <w:sz w:val="20"/>
                <w:szCs w:val="20"/>
                <w:lang w:val="fr-FR"/>
              </w:rPr>
              <w:t xml:space="preserve">é </w:t>
            </w:r>
            <w:r>
              <w:rPr>
                <w:rStyle w:val="dn"/>
                <w:rFonts w:ascii="Times New Roman" w:hAnsi="Times New Roman" w:cs="Times New Roman"/>
                <w:sz w:val="20"/>
                <w:szCs w:val="20"/>
              </w:rPr>
              <w:t xml:space="preserve">z </w:t>
            </w:r>
            <w:r w:rsidRPr="00B40BEB">
              <w:rPr>
                <w:rStyle w:val="dn"/>
                <w:rFonts w:ascii="Times New Roman" w:hAnsi="Times New Roman" w:cs="Times New Roman"/>
                <w:sz w:val="20"/>
                <w:szCs w:val="20"/>
              </w:rPr>
              <w:t xml:space="preserve">http://new.institutumeni.cz/media/document/trh_s_umenim.pdf. </w:t>
            </w:r>
          </w:p>
          <w:p w:rsidR="008862C2" w:rsidRDefault="00922B70" w:rsidP="008862C2">
            <w:pPr>
              <w:pStyle w:val="Vchoz"/>
              <w:pBdr>
                <w:top w:val="none" w:sz="0" w:space="0" w:color="auto"/>
                <w:bottom w:val="none" w:sz="0" w:space="0" w:color="auto"/>
              </w:pBdr>
              <w:rPr>
                <w:rStyle w:val="dn"/>
                <w:rFonts w:ascii="Times New Roman" w:hAnsi="Times New Roman" w:cs="Times New Roman"/>
                <w:sz w:val="20"/>
                <w:szCs w:val="20"/>
              </w:rPr>
            </w:pPr>
            <w:r w:rsidRPr="00B40BEB">
              <w:rPr>
                <w:rStyle w:val="dn"/>
                <w:rFonts w:ascii="Times New Roman" w:hAnsi="Times New Roman" w:cs="Times New Roman"/>
                <w:sz w:val="20"/>
                <w:szCs w:val="20"/>
              </w:rPr>
              <w:t>THOMPSON, Don. Jak prodat vycpan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ho žraloka za 12 milionů dolarů: prapodivn</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rPr>
              <w:t>zákony ekonomiky současn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 xml:space="preserve">ho umění a aukčních domů. 1. vyd. Zlín: Kniha Zlín, 2010, 361 s. ISBN 978-80-87162-58-3. </w:t>
            </w:r>
          </w:p>
          <w:p w:rsidR="008862C2" w:rsidRDefault="008862C2" w:rsidP="008862C2">
            <w:pPr>
              <w:pStyle w:val="Vchoz"/>
              <w:pBdr>
                <w:top w:val="none" w:sz="0" w:space="0" w:color="auto"/>
                <w:bottom w:val="none" w:sz="0" w:space="0" w:color="auto"/>
              </w:pBdr>
              <w:rPr>
                <w:rStyle w:val="dn"/>
                <w:rFonts w:ascii="Times New Roman" w:hAnsi="Times New Roman" w:cs="Times New Roman"/>
                <w:sz w:val="20"/>
                <w:szCs w:val="20"/>
              </w:rPr>
            </w:pPr>
          </w:p>
          <w:p w:rsidR="00591258" w:rsidRDefault="00591258" w:rsidP="00D254C7">
            <w:pPr>
              <w:rPr>
                <w:ins w:id="412" w:author="Ponížilová Hana" w:date="2019-05-21T13:14:00Z"/>
                <w:rStyle w:val="dn"/>
              </w:rPr>
            </w:pPr>
          </w:p>
          <w:p w:rsidR="00591258" w:rsidRPr="00591258" w:rsidRDefault="00591258" w:rsidP="008862C2">
            <w:pPr>
              <w:pStyle w:val="Vchoz"/>
              <w:pBdr>
                <w:top w:val="none" w:sz="0" w:space="0" w:color="auto"/>
                <w:bottom w:val="none" w:sz="0" w:space="0" w:color="auto"/>
              </w:pBdr>
              <w:rPr>
                <w:rStyle w:val="dn"/>
                <w:rFonts w:ascii="Times New Roman" w:hAnsi="Times New Roman" w:cs="Times New Roman"/>
                <w:b/>
                <w:color w:val="auto"/>
                <w:sz w:val="20"/>
                <w:szCs w:val="20"/>
              </w:rPr>
            </w:pPr>
            <w:r w:rsidRPr="00591258">
              <w:rPr>
                <w:rStyle w:val="dn"/>
                <w:rFonts w:ascii="Times New Roman" w:hAnsi="Times New Roman" w:cs="Times New Roman"/>
                <w:b/>
                <w:color w:val="auto"/>
                <w:sz w:val="20"/>
                <w:szCs w:val="20"/>
              </w:rPr>
              <w:lastRenderedPageBreak/>
              <w:t>Doporučená:</w:t>
            </w:r>
          </w:p>
          <w:p w:rsidR="00591258" w:rsidRPr="00591258" w:rsidRDefault="00591258" w:rsidP="00D254C7">
            <w:pPr>
              <w:rPr>
                <w:shd w:val="clear" w:color="auto" w:fill="FFFFFF"/>
              </w:rPr>
            </w:pPr>
            <w:r w:rsidRPr="00591258">
              <w:rPr>
                <w:rStyle w:val="dn"/>
              </w:rPr>
              <w:t xml:space="preserve">BANZETOVÁ, Michaela. O práci galeristy a trhu se současným uměním. Nejenom v České Republice, 2016, </w:t>
            </w:r>
            <w:r w:rsidRPr="00591258">
              <w:rPr>
                <w:shd w:val="clear" w:color="auto" w:fill="FFFFFF"/>
              </w:rPr>
              <w:t>ISBN: 978-80-214-5393-7</w:t>
            </w:r>
          </w:p>
          <w:p w:rsidR="00D254C7" w:rsidRPr="00B40BEB" w:rsidRDefault="00D254C7" w:rsidP="00D254C7">
            <w:pPr>
              <w:rPr>
                <w:rStyle w:val="dn"/>
                <w:rFonts w:eastAsia="Helvetica Neue"/>
                <w:color w:val="000000"/>
                <w:u w:color="000000"/>
                <w:bdr w:val="nil"/>
                <w:lang w:eastAsia="en-GB"/>
              </w:rPr>
            </w:pPr>
            <w:r w:rsidRPr="00591258">
              <w:rPr>
                <w:rStyle w:val="dn"/>
              </w:rPr>
              <w:t>BANZETOVÁ, Michaela</w:t>
            </w:r>
            <w:r w:rsidRPr="00B40BEB">
              <w:rPr>
                <w:rStyle w:val="dn"/>
              </w:rPr>
              <w:t xml:space="preserve">. </w:t>
            </w:r>
            <w:r w:rsidRPr="00B40BEB">
              <w:t xml:space="preserve">Sběratelé současného umění na počátku 21. století v České republice (online), MU FF, 2012, </w:t>
            </w:r>
            <w:r w:rsidRPr="00B40BEB">
              <w:rPr>
                <w:rStyle w:val="dn"/>
              </w:rPr>
              <w:t>https://is.muni.cz/th/smh2f/Banzetova_Michaela__Magisterska_diplomova_prace.pdf</w:t>
            </w:r>
          </w:p>
          <w:p w:rsidR="00922B70" w:rsidRPr="00B40BEB" w:rsidRDefault="00922B70" w:rsidP="00A62144">
            <w:pPr>
              <w:pStyle w:val="Vchoz"/>
              <w:rPr>
                <w:rFonts w:ascii="Times New Roman" w:hAnsi="Times New Roman" w:cs="Times New Roman"/>
                <w:sz w:val="20"/>
                <w:szCs w:val="20"/>
              </w:rPr>
            </w:pPr>
            <w:r w:rsidRPr="00B40BEB">
              <w:rPr>
                <w:rStyle w:val="dn"/>
                <w:rFonts w:ascii="Times New Roman" w:hAnsi="Times New Roman" w:cs="Times New Roman"/>
                <w:sz w:val="20"/>
                <w:szCs w:val="20"/>
              </w:rPr>
              <w:t xml:space="preserve">HOOK, Philip. Snídaně u Sothebyho: Svět umění od A do Z. 1. vyd. Zlín: Kniha Zlín, 2015, ISBN </w:t>
            </w:r>
            <w:r w:rsidRPr="00B40BEB">
              <w:rPr>
                <w:rFonts w:ascii="Times New Roman" w:eastAsia="Calibri" w:hAnsi="Times New Roman" w:cs="Times New Roman"/>
                <w:sz w:val="20"/>
                <w:szCs w:val="20"/>
              </w:rPr>
              <w:t>978-80-7473-227-0.</w:t>
            </w:r>
          </w:p>
          <w:p w:rsidR="00922B70" w:rsidRPr="00B40BEB" w:rsidRDefault="00922B70" w:rsidP="00A62144">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 xml:space="preserve">TŘEŠTÍK, Michael. Umění sbírat umění. 1. vyd. Praha: Gasset, 2010, 175 s. ISBN 978-80-87079-09-6. </w:t>
            </w:r>
          </w:p>
          <w:p w:rsidR="00922B70" w:rsidRPr="00B40BEB" w:rsidRDefault="00922B70" w:rsidP="00A62144">
            <w:pPr>
              <w:pStyle w:val="Poznmkapodarou"/>
              <w:rPr>
                <w:rStyle w:val="dn"/>
                <w:rFonts w:ascii="Times New Roman" w:hAnsi="Times New Roman" w:cs="Times New Roman"/>
                <w:sz w:val="20"/>
                <w:szCs w:val="20"/>
              </w:rPr>
            </w:pPr>
            <w:r w:rsidRPr="00B40BEB">
              <w:rPr>
                <w:rStyle w:val="dn"/>
                <w:rFonts w:ascii="Times New Roman" w:hAnsi="Times New Roman" w:cs="Times New Roman"/>
                <w:sz w:val="20"/>
                <w:szCs w:val="20"/>
              </w:rPr>
              <w:t xml:space="preserve">WAGNER Ethan, </w:t>
            </w:r>
            <w:r w:rsidRPr="00B40BEB">
              <w:rPr>
                <w:rFonts w:ascii="Times New Roman" w:eastAsia="Arial Unicode MS" w:hAnsi="Times New Roman" w:cs="Times New Roman"/>
                <w:sz w:val="20"/>
                <w:szCs w:val="20"/>
                <w:lang w:val="en-US"/>
              </w:rPr>
              <w:t>W</w:t>
            </w:r>
            <w:r w:rsidRPr="00B40BEB">
              <w:rPr>
                <w:rFonts w:ascii="Times New Roman" w:eastAsia="Arial Unicode MS" w:hAnsi="Times New Roman" w:cs="Times New Roman"/>
                <w:sz w:val="20"/>
                <w:szCs w:val="20"/>
              </w:rPr>
              <w:t>ESTREICHOVÁ Wagnerová</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Thea.</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Sbírání umění: vášeň, investice a mnohem víc, Kniha Zlín, 2015, 208 s., ISBN: 978-80-7473-279-9</w:t>
            </w:r>
          </w:p>
          <w:p w:rsidR="00922B70" w:rsidRPr="00B40BEB" w:rsidRDefault="00922B70" w:rsidP="00D254C7"/>
        </w:tc>
      </w:tr>
    </w:tbl>
    <w:p w:rsidR="00353225" w:rsidRDefault="00353225"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922B70" w:rsidRDefault="00922B70" w:rsidP="00B0295E"/>
    <w:p w:rsidR="00922B70" w:rsidRDefault="00922B70" w:rsidP="00B0295E"/>
    <w:p w:rsidR="00922B70" w:rsidRDefault="00922B70" w:rsidP="00B0295E"/>
    <w:p w:rsidR="00023619" w:rsidRDefault="0002361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B70" w:rsidTr="00A62144">
        <w:tc>
          <w:tcPr>
            <w:tcW w:w="9855" w:type="dxa"/>
            <w:gridSpan w:val="8"/>
            <w:tcBorders>
              <w:bottom w:val="double" w:sz="4" w:space="0" w:color="auto"/>
            </w:tcBorders>
            <w:shd w:val="clear" w:color="auto" w:fill="BDD6EE"/>
          </w:tcPr>
          <w:p w:rsidR="00922B70" w:rsidRDefault="00922B70" w:rsidP="00A62144">
            <w:pPr>
              <w:jc w:val="both"/>
              <w:rPr>
                <w:b/>
                <w:sz w:val="28"/>
              </w:rPr>
            </w:pPr>
            <w:r>
              <w:lastRenderedPageBreak/>
              <w:br w:type="page"/>
            </w:r>
            <w:r>
              <w:rPr>
                <w:b/>
                <w:sz w:val="28"/>
              </w:rPr>
              <w:t>B-III – Charakteristika studijního předmětu</w:t>
            </w:r>
          </w:p>
        </w:tc>
      </w:tr>
      <w:tr w:rsidR="00922B70" w:rsidTr="00A62144">
        <w:tc>
          <w:tcPr>
            <w:tcW w:w="3086" w:type="dxa"/>
            <w:tcBorders>
              <w:top w:val="double" w:sz="4" w:space="0" w:color="auto"/>
            </w:tcBorders>
            <w:shd w:val="clear" w:color="auto" w:fill="F7CAAC"/>
          </w:tcPr>
          <w:p w:rsidR="00922B70" w:rsidRDefault="00922B70" w:rsidP="00A62144">
            <w:pPr>
              <w:jc w:val="both"/>
              <w:rPr>
                <w:b/>
              </w:rPr>
            </w:pPr>
            <w:r>
              <w:rPr>
                <w:b/>
              </w:rPr>
              <w:t>Název studijního předmětu</w:t>
            </w:r>
          </w:p>
        </w:tc>
        <w:tc>
          <w:tcPr>
            <w:tcW w:w="6769" w:type="dxa"/>
            <w:gridSpan w:val="7"/>
            <w:tcBorders>
              <w:top w:val="double" w:sz="4" w:space="0" w:color="auto"/>
            </w:tcBorders>
          </w:tcPr>
          <w:p w:rsidR="00922B70" w:rsidRPr="005357CB" w:rsidRDefault="00922B70" w:rsidP="00A62144">
            <w:pPr>
              <w:jc w:val="both"/>
              <w:rPr>
                <w:color w:val="44546A" w:themeColor="text2"/>
              </w:rPr>
            </w:pPr>
            <w:r>
              <w:t>Praxe v kulturních a kreativních odvětvích</w:t>
            </w:r>
          </w:p>
        </w:tc>
      </w:tr>
      <w:tr w:rsidR="00922B70" w:rsidTr="00A62144">
        <w:tc>
          <w:tcPr>
            <w:tcW w:w="3086" w:type="dxa"/>
            <w:shd w:val="clear" w:color="auto" w:fill="F7CAAC"/>
          </w:tcPr>
          <w:p w:rsidR="00922B70" w:rsidRDefault="00922B70" w:rsidP="00A62144">
            <w:pPr>
              <w:rPr>
                <w:b/>
              </w:rPr>
            </w:pPr>
            <w:r>
              <w:rPr>
                <w:b/>
              </w:rPr>
              <w:t>Typ předmětu</w:t>
            </w:r>
          </w:p>
        </w:tc>
        <w:tc>
          <w:tcPr>
            <w:tcW w:w="3406" w:type="dxa"/>
            <w:gridSpan w:val="4"/>
          </w:tcPr>
          <w:p w:rsidR="00922B70" w:rsidRPr="005357CB" w:rsidRDefault="00922B70" w:rsidP="00A62144">
            <w:pPr>
              <w:autoSpaceDE w:val="0"/>
              <w:autoSpaceDN w:val="0"/>
              <w:adjustRightInd w:val="0"/>
            </w:pPr>
            <w:r>
              <w:rPr>
                <w:rFonts w:eastAsia="Calibri"/>
              </w:rPr>
              <w:t>povinný</w:t>
            </w:r>
          </w:p>
        </w:tc>
        <w:tc>
          <w:tcPr>
            <w:tcW w:w="2695" w:type="dxa"/>
            <w:gridSpan w:val="2"/>
            <w:shd w:val="clear" w:color="auto" w:fill="F7CAAC"/>
          </w:tcPr>
          <w:p w:rsidR="00922B70" w:rsidRDefault="00922B70" w:rsidP="00A62144">
            <w:pPr>
              <w:jc w:val="both"/>
            </w:pPr>
            <w:r>
              <w:rPr>
                <w:b/>
              </w:rPr>
              <w:t>doporučený ročník/semestr</w:t>
            </w:r>
          </w:p>
        </w:tc>
        <w:tc>
          <w:tcPr>
            <w:tcW w:w="668" w:type="dxa"/>
          </w:tcPr>
          <w:p w:rsidR="00922B70" w:rsidRPr="005357CB" w:rsidRDefault="00922B70" w:rsidP="00A62144">
            <w:pPr>
              <w:jc w:val="both"/>
            </w:pPr>
            <w:r>
              <w:t>2/L</w:t>
            </w:r>
            <w:r w:rsidRPr="005357CB">
              <w:t>S</w:t>
            </w:r>
          </w:p>
        </w:tc>
      </w:tr>
      <w:tr w:rsidR="00922B70" w:rsidTr="00A62144">
        <w:tc>
          <w:tcPr>
            <w:tcW w:w="3086" w:type="dxa"/>
            <w:shd w:val="clear" w:color="auto" w:fill="F7CAAC"/>
          </w:tcPr>
          <w:p w:rsidR="00922B70" w:rsidRDefault="00922B70" w:rsidP="00A62144">
            <w:pPr>
              <w:jc w:val="both"/>
              <w:rPr>
                <w:b/>
              </w:rPr>
            </w:pPr>
            <w:r>
              <w:rPr>
                <w:b/>
              </w:rPr>
              <w:t>Rozsah studijního předmětu</w:t>
            </w:r>
          </w:p>
        </w:tc>
        <w:tc>
          <w:tcPr>
            <w:tcW w:w="1701" w:type="dxa"/>
            <w:gridSpan w:val="2"/>
          </w:tcPr>
          <w:p w:rsidR="00922B70" w:rsidRPr="008D0458" w:rsidRDefault="00922B70" w:rsidP="00A62144">
            <w:pPr>
              <w:autoSpaceDE w:val="0"/>
              <w:autoSpaceDN w:val="0"/>
              <w:adjustRightInd w:val="0"/>
              <w:rPr>
                <w:color w:val="44546A" w:themeColor="text2"/>
                <w:sz w:val="16"/>
                <w:szCs w:val="16"/>
              </w:rPr>
            </w:pPr>
            <w:r>
              <w:rPr>
                <w:rFonts w:eastAsia="Calibri"/>
              </w:rPr>
              <w:t>6 týdnů</w:t>
            </w:r>
          </w:p>
        </w:tc>
        <w:tc>
          <w:tcPr>
            <w:tcW w:w="889" w:type="dxa"/>
            <w:shd w:val="clear" w:color="auto" w:fill="F7CAAC"/>
          </w:tcPr>
          <w:p w:rsidR="00922B70" w:rsidRDefault="00922B70" w:rsidP="00A62144">
            <w:pPr>
              <w:jc w:val="both"/>
              <w:rPr>
                <w:b/>
              </w:rPr>
            </w:pPr>
            <w:r>
              <w:rPr>
                <w:b/>
              </w:rPr>
              <w:t xml:space="preserve">hod. </w:t>
            </w:r>
          </w:p>
        </w:tc>
        <w:tc>
          <w:tcPr>
            <w:tcW w:w="816" w:type="dxa"/>
          </w:tcPr>
          <w:p w:rsidR="00922B70" w:rsidRPr="00037DA6" w:rsidRDefault="00922B70" w:rsidP="00A62144">
            <w:pPr>
              <w:jc w:val="both"/>
            </w:pPr>
            <w:r>
              <w:t>z</w:t>
            </w:r>
          </w:p>
        </w:tc>
        <w:tc>
          <w:tcPr>
            <w:tcW w:w="2156" w:type="dxa"/>
            <w:shd w:val="clear" w:color="auto" w:fill="F7CAAC"/>
          </w:tcPr>
          <w:p w:rsidR="00922B70" w:rsidRDefault="00922B70" w:rsidP="00A62144">
            <w:pPr>
              <w:jc w:val="both"/>
              <w:rPr>
                <w:b/>
              </w:rPr>
            </w:pPr>
            <w:r>
              <w:rPr>
                <w:b/>
              </w:rPr>
              <w:t>kreditů</w:t>
            </w:r>
          </w:p>
        </w:tc>
        <w:tc>
          <w:tcPr>
            <w:tcW w:w="1207" w:type="dxa"/>
            <w:gridSpan w:val="2"/>
          </w:tcPr>
          <w:p w:rsidR="00922B70" w:rsidRPr="005357CB" w:rsidRDefault="00922B70" w:rsidP="00A62144">
            <w:pPr>
              <w:jc w:val="both"/>
            </w:pPr>
            <w:r>
              <w:t>25</w:t>
            </w:r>
          </w:p>
        </w:tc>
      </w:tr>
      <w:tr w:rsidR="00922B70" w:rsidTr="00A62144">
        <w:tc>
          <w:tcPr>
            <w:tcW w:w="3086" w:type="dxa"/>
            <w:shd w:val="clear" w:color="auto" w:fill="F7CAAC"/>
          </w:tcPr>
          <w:p w:rsidR="00922B70" w:rsidRDefault="00922B70" w:rsidP="00A62144">
            <w:pPr>
              <w:rPr>
                <w:b/>
                <w:sz w:val="22"/>
              </w:rPr>
            </w:pPr>
            <w:r>
              <w:rPr>
                <w:b/>
              </w:rPr>
              <w:t>Prerekvizity, korekvizity, ekvivalence</w:t>
            </w:r>
          </w:p>
        </w:tc>
        <w:tc>
          <w:tcPr>
            <w:tcW w:w="6769" w:type="dxa"/>
            <w:gridSpan w:val="7"/>
          </w:tcPr>
          <w:p w:rsidR="00922B70" w:rsidRPr="006906D6" w:rsidRDefault="00922B70" w:rsidP="00A62144">
            <w:pPr>
              <w:jc w:val="both"/>
              <w:rPr>
                <w:sz w:val="16"/>
                <w:szCs w:val="16"/>
              </w:rPr>
            </w:pPr>
          </w:p>
        </w:tc>
      </w:tr>
      <w:tr w:rsidR="00922B70" w:rsidTr="00A62144">
        <w:tc>
          <w:tcPr>
            <w:tcW w:w="3086" w:type="dxa"/>
            <w:shd w:val="clear" w:color="auto" w:fill="F7CAAC"/>
          </w:tcPr>
          <w:p w:rsidR="00922B70" w:rsidRDefault="00922B70" w:rsidP="00A62144">
            <w:pPr>
              <w:rPr>
                <w:b/>
              </w:rPr>
            </w:pPr>
            <w:r>
              <w:rPr>
                <w:b/>
              </w:rPr>
              <w:t>Způsob ověření studijních výsledků</w:t>
            </w:r>
          </w:p>
        </w:tc>
        <w:tc>
          <w:tcPr>
            <w:tcW w:w="3406" w:type="dxa"/>
            <w:gridSpan w:val="4"/>
          </w:tcPr>
          <w:p w:rsidR="00922B70" w:rsidRPr="00037DA6" w:rsidRDefault="00922B70" w:rsidP="00A62144">
            <w:pPr>
              <w:jc w:val="both"/>
            </w:pPr>
            <w:r>
              <w:rPr>
                <w:rFonts w:eastAsia="Calibri"/>
              </w:rPr>
              <w:t>zápočet</w:t>
            </w:r>
          </w:p>
        </w:tc>
        <w:tc>
          <w:tcPr>
            <w:tcW w:w="2156" w:type="dxa"/>
            <w:shd w:val="clear" w:color="auto" w:fill="F7CAAC"/>
          </w:tcPr>
          <w:p w:rsidR="00922B70" w:rsidRDefault="00922B70" w:rsidP="00A62144">
            <w:pPr>
              <w:jc w:val="both"/>
              <w:rPr>
                <w:b/>
              </w:rPr>
            </w:pPr>
            <w:r>
              <w:rPr>
                <w:b/>
              </w:rPr>
              <w:t>Forma výuky</w:t>
            </w:r>
          </w:p>
        </w:tc>
        <w:tc>
          <w:tcPr>
            <w:tcW w:w="1207" w:type="dxa"/>
            <w:gridSpan w:val="2"/>
          </w:tcPr>
          <w:p w:rsidR="00922B70" w:rsidRPr="00984755" w:rsidRDefault="00922B70" w:rsidP="00A62144">
            <w:pPr>
              <w:jc w:val="both"/>
            </w:pPr>
            <w:r>
              <w:t>odborná praxe</w:t>
            </w:r>
          </w:p>
        </w:tc>
      </w:tr>
      <w:tr w:rsidR="00922B70" w:rsidTr="00A62144">
        <w:tc>
          <w:tcPr>
            <w:tcW w:w="3086" w:type="dxa"/>
            <w:shd w:val="clear" w:color="auto" w:fill="F7CAAC"/>
          </w:tcPr>
          <w:p w:rsidR="00922B70" w:rsidRDefault="00922B70" w:rsidP="00A62144">
            <w:pPr>
              <w:rPr>
                <w:b/>
              </w:rPr>
            </w:pPr>
            <w:r>
              <w:rPr>
                <w:b/>
              </w:rPr>
              <w:t>Forma způsobu ověření studijních výsledků a další požadavky na studenta</w:t>
            </w:r>
          </w:p>
        </w:tc>
        <w:tc>
          <w:tcPr>
            <w:tcW w:w="6769" w:type="dxa"/>
            <w:gridSpan w:val="7"/>
            <w:tcBorders>
              <w:bottom w:val="nil"/>
            </w:tcBorders>
          </w:tcPr>
          <w:p w:rsidR="00922B70" w:rsidRPr="008D0458" w:rsidRDefault="00922B70" w:rsidP="00A62144">
            <w:pPr>
              <w:jc w:val="both"/>
              <w:rPr>
                <w:color w:val="44546A" w:themeColor="text2"/>
                <w:sz w:val="16"/>
                <w:szCs w:val="16"/>
              </w:rPr>
            </w:pPr>
          </w:p>
        </w:tc>
      </w:tr>
      <w:tr w:rsidR="00922B70" w:rsidTr="00A62144">
        <w:trPr>
          <w:trHeight w:val="554"/>
        </w:trPr>
        <w:tc>
          <w:tcPr>
            <w:tcW w:w="9855" w:type="dxa"/>
            <w:gridSpan w:val="8"/>
            <w:tcBorders>
              <w:top w:val="nil"/>
            </w:tcBorders>
          </w:tcPr>
          <w:p w:rsidR="00922B70" w:rsidRPr="00DE55D5" w:rsidRDefault="00922B70" w:rsidP="00A62144">
            <w:pPr>
              <w:jc w:val="both"/>
            </w:pP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 xml:space="preserve">Požadavky na studenta: </w:t>
            </w: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Podmínky odborné praxe si zajišťuje student komunikací se zástupcem instituce (společnosti), u které plánuje praxi vykonat. Ve stanoveném termínu musí student odevzdat požadované výstupy z absolvované praxe v oboru.</w:t>
            </w: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Forma ověření studijních výsledků:</w:t>
            </w:r>
          </w:p>
          <w:p w:rsidR="00922B70" w:rsidRPr="00DE55D5" w:rsidRDefault="00922B70" w:rsidP="00700C85">
            <w:pPr>
              <w:pStyle w:val="FreeForm"/>
              <w:numPr>
                <w:ilvl w:val="0"/>
                <w:numId w:val="9"/>
              </w:numPr>
              <w:tabs>
                <w:tab w:val="clear" w:pos="500"/>
                <w:tab w:val="num" w:pos="720"/>
              </w:tabs>
              <w:ind w:left="720" w:hanging="500"/>
              <w:rPr>
                <w:rFonts w:ascii="Times New Roman" w:hAnsi="Times New Roman"/>
                <w:sz w:val="20"/>
              </w:rPr>
            </w:pPr>
            <w:r w:rsidRPr="00DE55D5">
              <w:rPr>
                <w:rFonts w:ascii="Times New Roman" w:hAnsi="Times New Roman"/>
                <w:sz w:val="20"/>
              </w:rPr>
              <w:t>Rozhovor</w:t>
            </w:r>
          </w:p>
          <w:p w:rsidR="00922B70" w:rsidRDefault="00922B70" w:rsidP="00700C85">
            <w:pPr>
              <w:pStyle w:val="FreeForm"/>
              <w:numPr>
                <w:ilvl w:val="0"/>
                <w:numId w:val="9"/>
              </w:numPr>
              <w:tabs>
                <w:tab w:val="clear" w:pos="500"/>
                <w:tab w:val="num" w:pos="720"/>
              </w:tabs>
              <w:ind w:left="720" w:hanging="500"/>
              <w:rPr>
                <w:rFonts w:ascii="Times New Roman" w:hAnsi="Times New Roman"/>
                <w:sz w:val="20"/>
              </w:rPr>
            </w:pPr>
            <w:r w:rsidRPr="00DE55D5">
              <w:rPr>
                <w:rFonts w:ascii="Times New Roman" w:hAnsi="Times New Roman"/>
                <w:sz w:val="20"/>
              </w:rPr>
              <w:t>Dotazník</w:t>
            </w:r>
          </w:p>
          <w:p w:rsidR="00922B70" w:rsidRPr="00DE55D5" w:rsidRDefault="00922B70" w:rsidP="00700C85">
            <w:pPr>
              <w:pStyle w:val="FreeForm"/>
              <w:numPr>
                <w:ilvl w:val="0"/>
                <w:numId w:val="9"/>
              </w:numPr>
              <w:tabs>
                <w:tab w:val="clear" w:pos="500"/>
                <w:tab w:val="num" w:pos="720"/>
              </w:tabs>
              <w:ind w:left="720" w:hanging="500"/>
              <w:rPr>
                <w:rFonts w:ascii="Times New Roman" w:hAnsi="Times New Roman"/>
                <w:sz w:val="20"/>
              </w:rPr>
            </w:pPr>
            <w:r w:rsidRPr="00DE55D5">
              <w:rPr>
                <w:rFonts w:ascii="Times New Roman" w:hAnsi="Times New Roman"/>
                <w:sz w:val="20"/>
              </w:rPr>
              <w:t>Příprava a přednes prezentace</w:t>
            </w:r>
          </w:p>
          <w:p w:rsidR="00922B70" w:rsidRPr="00DE55D5" w:rsidRDefault="00922B70" w:rsidP="00A62144">
            <w:pPr>
              <w:jc w:val="both"/>
            </w:pPr>
          </w:p>
        </w:tc>
      </w:tr>
      <w:tr w:rsidR="00922B70" w:rsidTr="00A62144">
        <w:trPr>
          <w:trHeight w:val="197"/>
        </w:trPr>
        <w:tc>
          <w:tcPr>
            <w:tcW w:w="3086" w:type="dxa"/>
            <w:tcBorders>
              <w:top w:val="nil"/>
            </w:tcBorders>
            <w:shd w:val="clear" w:color="auto" w:fill="F7CAAC"/>
          </w:tcPr>
          <w:p w:rsidR="00922B70" w:rsidRDefault="00922B70" w:rsidP="00A62144">
            <w:pPr>
              <w:jc w:val="both"/>
              <w:rPr>
                <w:b/>
              </w:rPr>
            </w:pPr>
            <w:r>
              <w:rPr>
                <w:b/>
              </w:rPr>
              <w:t>Garant předmětu</w:t>
            </w:r>
          </w:p>
        </w:tc>
        <w:tc>
          <w:tcPr>
            <w:tcW w:w="6769" w:type="dxa"/>
            <w:gridSpan w:val="7"/>
            <w:tcBorders>
              <w:top w:val="nil"/>
            </w:tcBorders>
          </w:tcPr>
          <w:p w:rsidR="00922B70" w:rsidRPr="00A7428C" w:rsidRDefault="00922B70" w:rsidP="00A62144">
            <w:pPr>
              <w:jc w:val="both"/>
            </w:pPr>
            <w:r>
              <w:rPr>
                <w:rFonts w:eastAsia="Calibri"/>
              </w:rPr>
              <w:t>doc. Mgr.A. Pavel Noga, ArtD.</w:t>
            </w:r>
          </w:p>
        </w:tc>
      </w:tr>
      <w:tr w:rsidR="00922B70" w:rsidRPr="008D0458" w:rsidTr="00A62144">
        <w:trPr>
          <w:trHeight w:val="243"/>
        </w:trPr>
        <w:tc>
          <w:tcPr>
            <w:tcW w:w="3086" w:type="dxa"/>
            <w:tcBorders>
              <w:top w:val="nil"/>
            </w:tcBorders>
            <w:shd w:val="clear" w:color="auto" w:fill="F7CAAC"/>
          </w:tcPr>
          <w:p w:rsidR="00922B70" w:rsidRDefault="00922B70" w:rsidP="00A62144">
            <w:pPr>
              <w:rPr>
                <w:b/>
              </w:rPr>
            </w:pPr>
            <w:r>
              <w:rPr>
                <w:b/>
              </w:rPr>
              <w:t>Zapojení garanta do výuky předmětu</w:t>
            </w:r>
          </w:p>
        </w:tc>
        <w:tc>
          <w:tcPr>
            <w:tcW w:w="6769" w:type="dxa"/>
            <w:gridSpan w:val="7"/>
            <w:tcBorders>
              <w:top w:val="nil"/>
            </w:tcBorders>
          </w:tcPr>
          <w:p w:rsidR="00922B70" w:rsidRPr="00A7428C" w:rsidRDefault="00922B70" w:rsidP="00A62144">
            <w:pPr>
              <w:jc w:val="both"/>
              <w:rPr>
                <w:color w:val="44546A" w:themeColor="text2"/>
              </w:rPr>
            </w:pPr>
            <w:r w:rsidRPr="00A7428C">
              <w:rPr>
                <w:rFonts w:eastAsia="Calibri"/>
              </w:rPr>
              <w:t>100 %</w:t>
            </w:r>
          </w:p>
        </w:tc>
      </w:tr>
      <w:tr w:rsidR="00922B70" w:rsidTr="00A62144">
        <w:tc>
          <w:tcPr>
            <w:tcW w:w="3086" w:type="dxa"/>
            <w:shd w:val="clear" w:color="auto" w:fill="F7CAAC"/>
          </w:tcPr>
          <w:p w:rsidR="00922B70" w:rsidRDefault="00922B70" w:rsidP="00A62144">
            <w:pPr>
              <w:jc w:val="both"/>
              <w:rPr>
                <w:b/>
              </w:rPr>
            </w:pPr>
            <w:r>
              <w:rPr>
                <w:b/>
              </w:rPr>
              <w:t>Vyučující</w:t>
            </w:r>
          </w:p>
        </w:tc>
        <w:tc>
          <w:tcPr>
            <w:tcW w:w="6769" w:type="dxa"/>
            <w:gridSpan w:val="7"/>
            <w:tcBorders>
              <w:bottom w:val="nil"/>
            </w:tcBorders>
          </w:tcPr>
          <w:p w:rsidR="00922B70" w:rsidRPr="00A7428C" w:rsidRDefault="00922B70" w:rsidP="00A62144">
            <w:pPr>
              <w:jc w:val="both"/>
            </w:pPr>
            <w:r>
              <w:rPr>
                <w:rFonts w:eastAsia="Calibri"/>
              </w:rPr>
              <w:t>doc. Mgr.A. Pavel Noga, ArtD.</w:t>
            </w:r>
          </w:p>
        </w:tc>
      </w:tr>
      <w:tr w:rsidR="00922B70" w:rsidTr="00A62144">
        <w:trPr>
          <w:trHeight w:val="554"/>
        </w:trPr>
        <w:tc>
          <w:tcPr>
            <w:tcW w:w="9855" w:type="dxa"/>
            <w:gridSpan w:val="8"/>
            <w:tcBorders>
              <w:top w:val="nil"/>
            </w:tcBorders>
          </w:tcPr>
          <w:p w:rsidR="00922B70" w:rsidRDefault="00922B70" w:rsidP="00A62144">
            <w:pPr>
              <w:jc w:val="both"/>
            </w:pPr>
          </w:p>
        </w:tc>
      </w:tr>
      <w:tr w:rsidR="00922B70" w:rsidTr="00A62144">
        <w:tc>
          <w:tcPr>
            <w:tcW w:w="3086" w:type="dxa"/>
            <w:shd w:val="clear" w:color="auto" w:fill="F7CAAC"/>
          </w:tcPr>
          <w:p w:rsidR="00922B70" w:rsidRDefault="00922B70" w:rsidP="00A62144">
            <w:pPr>
              <w:jc w:val="both"/>
              <w:rPr>
                <w:b/>
              </w:rPr>
            </w:pPr>
            <w:r>
              <w:rPr>
                <w:b/>
              </w:rPr>
              <w:t>Stručná anotace předmětu</w:t>
            </w:r>
          </w:p>
        </w:tc>
        <w:tc>
          <w:tcPr>
            <w:tcW w:w="6769" w:type="dxa"/>
            <w:gridSpan w:val="7"/>
            <w:tcBorders>
              <w:bottom w:val="nil"/>
            </w:tcBorders>
          </w:tcPr>
          <w:p w:rsidR="00922B70" w:rsidRPr="00A908E0" w:rsidRDefault="00922B70" w:rsidP="00A62144">
            <w:pPr>
              <w:jc w:val="both"/>
              <w:rPr>
                <w:sz w:val="16"/>
                <w:szCs w:val="16"/>
              </w:rPr>
            </w:pPr>
          </w:p>
        </w:tc>
      </w:tr>
      <w:tr w:rsidR="00922B70" w:rsidTr="00A62144">
        <w:trPr>
          <w:trHeight w:val="3310"/>
        </w:trPr>
        <w:tc>
          <w:tcPr>
            <w:tcW w:w="9855" w:type="dxa"/>
            <w:gridSpan w:val="8"/>
            <w:tcBorders>
              <w:top w:val="nil"/>
              <w:bottom w:val="single" w:sz="12" w:space="0" w:color="auto"/>
            </w:tcBorders>
          </w:tcPr>
          <w:p w:rsidR="00922B70" w:rsidRDefault="00922B70" w:rsidP="00A62144">
            <w:pPr>
              <w:jc w:val="both"/>
            </w:pPr>
          </w:p>
          <w:p w:rsidR="00922B70" w:rsidRPr="00DE55D5" w:rsidRDefault="00922B70" w:rsidP="00A62144">
            <w:pPr>
              <w:pStyle w:val="Body"/>
              <w:rPr>
                <w:rFonts w:ascii="Times New Roman" w:hAnsi="Times New Roman"/>
                <w:sz w:val="20"/>
              </w:rPr>
            </w:pPr>
            <w:r w:rsidRPr="00DE55D5">
              <w:rPr>
                <w:rFonts w:ascii="Times New Roman" w:hAnsi="Times New Roman"/>
                <w:sz w:val="20"/>
              </w:rPr>
              <w:t>Cílem předmětu Praxe v kulturních a kreativních odvětvích  je prohloubení znalostí a dovedností získaných studiem a ověření jejich aplikace v praxi. Student má zároveň možnost seznámit se s postupy a metodami práce ve zvolené oblasti kulturního průmyslu.</w:t>
            </w:r>
          </w:p>
          <w:p w:rsidR="00922B70" w:rsidRPr="00DE55D5" w:rsidRDefault="00922B70" w:rsidP="00A62144">
            <w:pPr>
              <w:pStyle w:val="Body"/>
              <w:rPr>
                <w:rFonts w:ascii="Times New Roman" w:hAnsi="Times New Roman"/>
                <w:sz w:val="20"/>
              </w:rPr>
            </w:pP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V průběhu praxe student vykonává odborné, kvalifikované práce, jimiž jej pověří vedoucí pracoviště, a tím zároveň získává také potřebné podklady pro svou bakalářskou práci, praktické zkušenosti a znalosti potřebné k jeho odbornému růstu. </w:t>
            </w:r>
          </w:p>
          <w:p w:rsidR="00922B70" w:rsidRPr="00DE55D5" w:rsidRDefault="00922B70" w:rsidP="00A62144">
            <w:pPr>
              <w:pStyle w:val="Body"/>
              <w:rPr>
                <w:rFonts w:ascii="Times New Roman" w:hAnsi="Times New Roman"/>
                <w:sz w:val="20"/>
              </w:rPr>
            </w:pPr>
          </w:p>
          <w:p w:rsidR="00922B70" w:rsidRPr="00DE55D5" w:rsidRDefault="00922B70" w:rsidP="00A62144">
            <w:pPr>
              <w:pStyle w:val="Body"/>
              <w:rPr>
                <w:rFonts w:ascii="Times New Roman" w:hAnsi="Times New Roman"/>
                <w:sz w:val="20"/>
              </w:rPr>
            </w:pPr>
            <w:r w:rsidRPr="00DE55D5">
              <w:rPr>
                <w:rFonts w:ascii="Times New Roman" w:hAnsi="Times New Roman"/>
                <w:sz w:val="20"/>
              </w:rPr>
              <w:t>- Kontaktování kulturní instituce, CV, portfolio</w:t>
            </w: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 Vyřešení potřebných náležitostí k nastoupení praxe. </w:t>
            </w: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 Absolvování praxe. </w:t>
            </w: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 Zpětná vazba zaměstanvatele. </w:t>
            </w:r>
          </w:p>
          <w:p w:rsidR="00922B70" w:rsidRDefault="00922B70" w:rsidP="00A62144">
            <w:pPr>
              <w:jc w:val="both"/>
              <w:rPr>
                <w:rFonts w:eastAsia="ヒラギノ角ゴ Pro W3"/>
              </w:rPr>
            </w:pPr>
            <w:r w:rsidRPr="00DE55D5">
              <w:rPr>
                <w:rFonts w:eastAsia="ヒラギノ角ゴ Pro W3"/>
              </w:rPr>
              <w:t>- Zpětná vazba studenta na odborné pracoviště a průběh praxe.</w:t>
            </w:r>
          </w:p>
          <w:p w:rsidR="00922B70" w:rsidRDefault="00922B70" w:rsidP="00A62144">
            <w:pPr>
              <w:jc w:val="both"/>
            </w:pPr>
          </w:p>
        </w:tc>
      </w:tr>
      <w:tr w:rsidR="00922B70" w:rsidTr="00A62144">
        <w:trPr>
          <w:trHeight w:val="265"/>
        </w:trPr>
        <w:tc>
          <w:tcPr>
            <w:tcW w:w="3653" w:type="dxa"/>
            <w:gridSpan w:val="2"/>
            <w:tcBorders>
              <w:top w:val="nil"/>
            </w:tcBorders>
            <w:shd w:val="clear" w:color="auto" w:fill="F7CAAC"/>
          </w:tcPr>
          <w:p w:rsidR="00922B70" w:rsidRDefault="00922B70" w:rsidP="00A62144">
            <w:pPr>
              <w:jc w:val="both"/>
            </w:pPr>
            <w:r>
              <w:rPr>
                <w:b/>
              </w:rPr>
              <w:t>Studijní literatura a studijní pomůcky</w:t>
            </w:r>
          </w:p>
        </w:tc>
        <w:tc>
          <w:tcPr>
            <w:tcW w:w="6202" w:type="dxa"/>
            <w:gridSpan w:val="6"/>
            <w:tcBorders>
              <w:top w:val="nil"/>
              <w:bottom w:val="nil"/>
            </w:tcBorders>
          </w:tcPr>
          <w:p w:rsidR="00922B70" w:rsidRDefault="00922B70" w:rsidP="00A62144">
            <w:pPr>
              <w:jc w:val="both"/>
            </w:pPr>
          </w:p>
        </w:tc>
      </w:tr>
      <w:tr w:rsidR="00922B70" w:rsidTr="00A62144">
        <w:trPr>
          <w:trHeight w:val="631"/>
        </w:trPr>
        <w:tc>
          <w:tcPr>
            <w:tcW w:w="9855" w:type="dxa"/>
            <w:gridSpan w:val="8"/>
            <w:tcBorders>
              <w:top w:val="nil"/>
            </w:tcBorders>
          </w:tcPr>
          <w:p w:rsidR="00922B70" w:rsidRDefault="00922B70" w:rsidP="00A62144">
            <w:pPr>
              <w:jc w:val="both"/>
            </w:pPr>
          </w:p>
          <w:p w:rsidR="00922B70" w:rsidRPr="00DE55D5" w:rsidRDefault="00922B70" w:rsidP="00A62144">
            <w:pPr>
              <w:jc w:val="both"/>
            </w:pPr>
            <w:r w:rsidRPr="00DE55D5">
              <w:rPr>
                <w:rFonts w:eastAsia="ヒラギノ角ゴ Pro W3"/>
              </w:rPr>
              <w:t>Vnitřní normy firem, ve kterých studenti praxi absolvují.</w:t>
            </w:r>
          </w:p>
        </w:tc>
      </w:tr>
    </w:tbl>
    <w:p w:rsidR="00922B70" w:rsidRDefault="00922B70"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198D" w:rsidTr="003E198D">
        <w:tc>
          <w:tcPr>
            <w:tcW w:w="9855" w:type="dxa"/>
            <w:gridSpan w:val="8"/>
            <w:tcBorders>
              <w:bottom w:val="double" w:sz="4" w:space="0" w:color="auto"/>
            </w:tcBorders>
            <w:shd w:val="clear" w:color="auto" w:fill="BDD6EE"/>
          </w:tcPr>
          <w:p w:rsidR="003E198D" w:rsidRDefault="003E198D" w:rsidP="003E198D">
            <w:pPr>
              <w:jc w:val="both"/>
              <w:rPr>
                <w:b/>
                <w:sz w:val="28"/>
              </w:rPr>
            </w:pPr>
            <w:r>
              <w:lastRenderedPageBreak/>
              <w:br w:type="page"/>
            </w:r>
            <w:r>
              <w:rPr>
                <w:b/>
                <w:sz w:val="28"/>
              </w:rPr>
              <w:t>B-III – Charakteristika studijního předmětu</w:t>
            </w:r>
          </w:p>
        </w:tc>
      </w:tr>
      <w:tr w:rsidR="003E198D" w:rsidTr="003E198D">
        <w:tc>
          <w:tcPr>
            <w:tcW w:w="3086" w:type="dxa"/>
            <w:tcBorders>
              <w:top w:val="double" w:sz="4" w:space="0" w:color="auto"/>
            </w:tcBorders>
            <w:shd w:val="clear" w:color="auto" w:fill="F7CAAC"/>
          </w:tcPr>
          <w:p w:rsidR="003E198D" w:rsidRDefault="003E198D" w:rsidP="003E198D">
            <w:pPr>
              <w:jc w:val="both"/>
              <w:rPr>
                <w:b/>
              </w:rPr>
            </w:pPr>
            <w:r>
              <w:rPr>
                <w:b/>
              </w:rPr>
              <w:t>Název studijního předmětu</w:t>
            </w:r>
          </w:p>
        </w:tc>
        <w:tc>
          <w:tcPr>
            <w:tcW w:w="6769" w:type="dxa"/>
            <w:gridSpan w:val="7"/>
            <w:tcBorders>
              <w:top w:val="double" w:sz="4" w:space="0" w:color="auto"/>
            </w:tcBorders>
          </w:tcPr>
          <w:p w:rsidR="003E198D" w:rsidRPr="005357CB" w:rsidRDefault="003E198D" w:rsidP="003E198D">
            <w:pPr>
              <w:jc w:val="both"/>
              <w:rPr>
                <w:color w:val="44546A" w:themeColor="text2"/>
              </w:rPr>
            </w:pPr>
            <w:r>
              <w:t>Vizuální komunikace v prostředí uměleckého provozu</w:t>
            </w:r>
          </w:p>
        </w:tc>
      </w:tr>
      <w:tr w:rsidR="003E198D" w:rsidTr="003E198D">
        <w:tc>
          <w:tcPr>
            <w:tcW w:w="3086" w:type="dxa"/>
            <w:shd w:val="clear" w:color="auto" w:fill="F7CAAC"/>
          </w:tcPr>
          <w:p w:rsidR="003E198D" w:rsidRDefault="003E198D" w:rsidP="003E198D">
            <w:pPr>
              <w:rPr>
                <w:b/>
              </w:rPr>
            </w:pPr>
            <w:r>
              <w:rPr>
                <w:b/>
              </w:rPr>
              <w:t>Typ předmětu</w:t>
            </w:r>
          </w:p>
        </w:tc>
        <w:tc>
          <w:tcPr>
            <w:tcW w:w="3406" w:type="dxa"/>
            <w:gridSpan w:val="4"/>
          </w:tcPr>
          <w:p w:rsidR="003E198D" w:rsidRPr="005357CB" w:rsidRDefault="003E198D" w:rsidP="003E198D">
            <w:pPr>
              <w:autoSpaceDE w:val="0"/>
              <w:autoSpaceDN w:val="0"/>
              <w:adjustRightInd w:val="0"/>
            </w:pPr>
            <w:r>
              <w:rPr>
                <w:rFonts w:eastAsia="Calibri"/>
              </w:rPr>
              <w:t>povinný</w:t>
            </w:r>
            <w:r w:rsidRPr="005357CB">
              <w:rPr>
                <w:rFonts w:eastAsia="Calibri"/>
              </w:rPr>
              <w:t xml:space="preserve">, </w:t>
            </w:r>
            <w:r w:rsidRPr="00017D52">
              <w:rPr>
                <w:rFonts w:eastAsia="Calibri"/>
                <w:bCs/>
              </w:rPr>
              <w:t>Z</w:t>
            </w:r>
            <w:r>
              <w:rPr>
                <w:rFonts w:eastAsia="Calibri"/>
                <w:bCs/>
              </w:rPr>
              <w:t>T</w:t>
            </w:r>
          </w:p>
        </w:tc>
        <w:tc>
          <w:tcPr>
            <w:tcW w:w="2695" w:type="dxa"/>
            <w:gridSpan w:val="2"/>
            <w:shd w:val="clear" w:color="auto" w:fill="F7CAAC"/>
          </w:tcPr>
          <w:p w:rsidR="003E198D" w:rsidRDefault="003E198D" w:rsidP="003E198D">
            <w:pPr>
              <w:jc w:val="both"/>
            </w:pPr>
            <w:r>
              <w:rPr>
                <w:b/>
              </w:rPr>
              <w:t>doporučený ročník/semestr</w:t>
            </w:r>
          </w:p>
        </w:tc>
        <w:tc>
          <w:tcPr>
            <w:tcW w:w="668" w:type="dxa"/>
          </w:tcPr>
          <w:p w:rsidR="003E198D" w:rsidRPr="005357CB" w:rsidRDefault="003E198D" w:rsidP="003E198D">
            <w:pPr>
              <w:jc w:val="both"/>
            </w:pPr>
            <w:r>
              <w:t>1/L</w:t>
            </w:r>
            <w:r w:rsidRPr="005357CB">
              <w:t>S</w:t>
            </w:r>
          </w:p>
        </w:tc>
      </w:tr>
      <w:tr w:rsidR="003E198D" w:rsidTr="003E198D">
        <w:tc>
          <w:tcPr>
            <w:tcW w:w="3086" w:type="dxa"/>
            <w:shd w:val="clear" w:color="auto" w:fill="F7CAAC"/>
          </w:tcPr>
          <w:p w:rsidR="003E198D" w:rsidRDefault="003E198D" w:rsidP="003E198D">
            <w:pPr>
              <w:jc w:val="both"/>
              <w:rPr>
                <w:b/>
              </w:rPr>
            </w:pPr>
            <w:r>
              <w:rPr>
                <w:b/>
              </w:rPr>
              <w:t>Rozsah studijního předmětu</w:t>
            </w:r>
          </w:p>
        </w:tc>
        <w:tc>
          <w:tcPr>
            <w:tcW w:w="1701" w:type="dxa"/>
            <w:gridSpan w:val="2"/>
          </w:tcPr>
          <w:p w:rsidR="003E198D" w:rsidRPr="008D0458" w:rsidRDefault="003E198D" w:rsidP="003E198D">
            <w:pPr>
              <w:autoSpaceDE w:val="0"/>
              <w:autoSpaceDN w:val="0"/>
              <w:adjustRightInd w:val="0"/>
              <w:rPr>
                <w:color w:val="44546A" w:themeColor="text2"/>
                <w:sz w:val="16"/>
                <w:szCs w:val="16"/>
              </w:rPr>
            </w:pPr>
            <w:r>
              <w:rPr>
                <w:rFonts w:eastAsia="Calibri"/>
              </w:rPr>
              <w:t>13p + 13c</w:t>
            </w:r>
          </w:p>
        </w:tc>
        <w:tc>
          <w:tcPr>
            <w:tcW w:w="889" w:type="dxa"/>
            <w:shd w:val="clear" w:color="auto" w:fill="F7CAAC"/>
          </w:tcPr>
          <w:p w:rsidR="003E198D" w:rsidRDefault="003E198D" w:rsidP="003E198D">
            <w:pPr>
              <w:jc w:val="both"/>
              <w:rPr>
                <w:b/>
              </w:rPr>
            </w:pPr>
            <w:r>
              <w:rPr>
                <w:b/>
              </w:rPr>
              <w:t xml:space="preserve">hod. </w:t>
            </w:r>
          </w:p>
        </w:tc>
        <w:tc>
          <w:tcPr>
            <w:tcW w:w="816" w:type="dxa"/>
          </w:tcPr>
          <w:p w:rsidR="003E198D" w:rsidRPr="00037DA6" w:rsidRDefault="003E198D" w:rsidP="003E198D">
            <w:pPr>
              <w:jc w:val="both"/>
            </w:pPr>
            <w:r>
              <w:t>26</w:t>
            </w:r>
          </w:p>
        </w:tc>
        <w:tc>
          <w:tcPr>
            <w:tcW w:w="2156" w:type="dxa"/>
            <w:shd w:val="clear" w:color="auto" w:fill="F7CAAC"/>
          </w:tcPr>
          <w:p w:rsidR="003E198D" w:rsidRDefault="003E198D" w:rsidP="003E198D">
            <w:pPr>
              <w:jc w:val="both"/>
              <w:rPr>
                <w:b/>
              </w:rPr>
            </w:pPr>
            <w:r>
              <w:rPr>
                <w:b/>
              </w:rPr>
              <w:t>kreditů</w:t>
            </w:r>
          </w:p>
        </w:tc>
        <w:tc>
          <w:tcPr>
            <w:tcW w:w="1207" w:type="dxa"/>
            <w:gridSpan w:val="2"/>
          </w:tcPr>
          <w:p w:rsidR="003E198D" w:rsidRPr="005357CB" w:rsidRDefault="003E198D" w:rsidP="003E198D">
            <w:pPr>
              <w:jc w:val="both"/>
            </w:pPr>
            <w:r>
              <w:t>3</w:t>
            </w:r>
          </w:p>
        </w:tc>
      </w:tr>
      <w:tr w:rsidR="003E198D" w:rsidTr="003E198D">
        <w:tc>
          <w:tcPr>
            <w:tcW w:w="3086" w:type="dxa"/>
            <w:shd w:val="clear" w:color="auto" w:fill="F7CAAC"/>
          </w:tcPr>
          <w:p w:rsidR="003E198D" w:rsidRDefault="003E198D" w:rsidP="003E198D">
            <w:pPr>
              <w:rPr>
                <w:b/>
                <w:sz w:val="22"/>
              </w:rPr>
            </w:pPr>
            <w:r>
              <w:rPr>
                <w:b/>
              </w:rPr>
              <w:t>Prerekvizity, korekvizity, ekvivalence</w:t>
            </w:r>
          </w:p>
        </w:tc>
        <w:tc>
          <w:tcPr>
            <w:tcW w:w="6769" w:type="dxa"/>
            <w:gridSpan w:val="7"/>
          </w:tcPr>
          <w:p w:rsidR="003E198D" w:rsidRPr="006906D6" w:rsidRDefault="003E198D" w:rsidP="003E198D">
            <w:pPr>
              <w:jc w:val="both"/>
              <w:rPr>
                <w:sz w:val="16"/>
                <w:szCs w:val="16"/>
              </w:rPr>
            </w:pPr>
          </w:p>
        </w:tc>
      </w:tr>
      <w:tr w:rsidR="003E198D" w:rsidTr="003E198D">
        <w:tc>
          <w:tcPr>
            <w:tcW w:w="3086" w:type="dxa"/>
            <w:shd w:val="clear" w:color="auto" w:fill="F7CAAC"/>
          </w:tcPr>
          <w:p w:rsidR="003E198D" w:rsidRDefault="003E198D" w:rsidP="003E198D">
            <w:pPr>
              <w:rPr>
                <w:b/>
              </w:rPr>
            </w:pPr>
            <w:r>
              <w:rPr>
                <w:b/>
              </w:rPr>
              <w:t>Způsob ověření studijních výsledků</w:t>
            </w:r>
          </w:p>
        </w:tc>
        <w:tc>
          <w:tcPr>
            <w:tcW w:w="3406" w:type="dxa"/>
            <w:gridSpan w:val="4"/>
          </w:tcPr>
          <w:p w:rsidR="003E198D" w:rsidRPr="00037DA6" w:rsidRDefault="003E198D" w:rsidP="003E198D">
            <w:pPr>
              <w:jc w:val="both"/>
            </w:pPr>
            <w:r>
              <w:rPr>
                <w:rFonts w:eastAsia="Calibri"/>
              </w:rPr>
              <w:t>zkouška</w:t>
            </w:r>
          </w:p>
        </w:tc>
        <w:tc>
          <w:tcPr>
            <w:tcW w:w="2156" w:type="dxa"/>
            <w:shd w:val="clear" w:color="auto" w:fill="F7CAAC"/>
          </w:tcPr>
          <w:p w:rsidR="003E198D" w:rsidRDefault="003E198D" w:rsidP="003E198D">
            <w:pPr>
              <w:jc w:val="both"/>
              <w:rPr>
                <w:b/>
              </w:rPr>
            </w:pPr>
            <w:r>
              <w:rPr>
                <w:b/>
              </w:rPr>
              <w:t>Forma výuky</w:t>
            </w:r>
          </w:p>
        </w:tc>
        <w:tc>
          <w:tcPr>
            <w:tcW w:w="1207" w:type="dxa"/>
            <w:gridSpan w:val="2"/>
          </w:tcPr>
          <w:p w:rsidR="003E198D" w:rsidRPr="00984755" w:rsidRDefault="003E198D" w:rsidP="003E198D">
            <w:pPr>
              <w:jc w:val="both"/>
            </w:pPr>
            <w:r>
              <w:rPr>
                <w:rFonts w:eastAsia="Calibri"/>
              </w:rPr>
              <w:t>přednáška, cvičení</w:t>
            </w:r>
          </w:p>
        </w:tc>
      </w:tr>
      <w:tr w:rsidR="003E198D" w:rsidTr="003E198D">
        <w:tc>
          <w:tcPr>
            <w:tcW w:w="3086" w:type="dxa"/>
            <w:shd w:val="clear" w:color="auto" w:fill="F7CAAC"/>
          </w:tcPr>
          <w:p w:rsidR="003E198D" w:rsidRDefault="003E198D" w:rsidP="003E198D">
            <w:pPr>
              <w:rPr>
                <w:b/>
              </w:rPr>
            </w:pPr>
            <w:r>
              <w:rPr>
                <w:b/>
              </w:rPr>
              <w:t>Forma způsobu ověření studijních výsledků a další požadavky na studenta</w:t>
            </w:r>
          </w:p>
        </w:tc>
        <w:tc>
          <w:tcPr>
            <w:tcW w:w="6769" w:type="dxa"/>
            <w:gridSpan w:val="7"/>
            <w:tcBorders>
              <w:bottom w:val="nil"/>
            </w:tcBorders>
          </w:tcPr>
          <w:p w:rsidR="003E198D" w:rsidRPr="008D0458" w:rsidRDefault="003E198D" w:rsidP="003E198D">
            <w:pPr>
              <w:pStyle w:val="FreeForm"/>
              <w:ind w:right="1843"/>
              <w:rPr>
                <w:color w:val="44546A" w:themeColor="text2"/>
                <w:sz w:val="16"/>
                <w:szCs w:val="16"/>
              </w:rPr>
            </w:pPr>
          </w:p>
        </w:tc>
      </w:tr>
      <w:tr w:rsidR="003E198D" w:rsidTr="003E198D">
        <w:trPr>
          <w:trHeight w:val="554"/>
        </w:trPr>
        <w:tc>
          <w:tcPr>
            <w:tcW w:w="9855" w:type="dxa"/>
            <w:gridSpan w:val="8"/>
            <w:tcBorders>
              <w:top w:val="nil"/>
            </w:tcBorders>
          </w:tcPr>
          <w:p w:rsidR="003E198D" w:rsidRDefault="003E198D" w:rsidP="003E198D">
            <w:pPr>
              <w:pStyle w:val="FreeForm"/>
              <w:ind w:right="1843"/>
              <w:jc w:val="both"/>
              <w:rPr>
                <w:rFonts w:ascii="Times New Roman" w:hAnsi="Times New Roman"/>
                <w:sz w:val="20"/>
              </w:rPr>
            </w:pP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Hodnotící metody:</w:t>
            </w:r>
          </w:p>
          <w:p w:rsidR="003E198D" w:rsidRPr="00F37189" w:rsidRDefault="003E198D" w:rsidP="003E198D">
            <w:pPr>
              <w:pStyle w:val="FreeForm"/>
              <w:ind w:right="1843"/>
              <w:jc w:val="both"/>
              <w:rPr>
                <w:rFonts w:ascii="Times New Roman" w:hAnsi="Times New Roman"/>
                <w:sz w:val="20"/>
              </w:rPr>
            </w:pPr>
            <w:r w:rsidRPr="00F37189">
              <w:rPr>
                <w:rFonts w:ascii="Times New Roman" w:eastAsia="Lucida Grande" w:hAnsi="Times New Roman"/>
                <w:sz w:val="20"/>
              </w:rPr>
              <w:t>• Průběžná analýza výkonů studenta</w:t>
            </w: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 Slovní hodnocení</w:t>
            </w:r>
          </w:p>
          <w:p w:rsidR="003E198D" w:rsidRPr="00F37189" w:rsidRDefault="003E198D" w:rsidP="003E198D">
            <w:pPr>
              <w:pStyle w:val="FreeForm"/>
              <w:ind w:right="1843"/>
              <w:jc w:val="both"/>
              <w:rPr>
                <w:rFonts w:ascii="Times New Roman" w:hAnsi="Times New Roman"/>
                <w:sz w:val="20"/>
              </w:rPr>
            </w:pPr>
            <w:r w:rsidRPr="00F37189">
              <w:rPr>
                <w:rFonts w:ascii="Times New Roman" w:eastAsia="Lucida Grande" w:hAnsi="Times New Roman"/>
                <w:sz w:val="20"/>
              </w:rPr>
              <w:t>• Zkouška</w:t>
            </w:r>
          </w:p>
          <w:p w:rsidR="003E198D" w:rsidRPr="00F37189" w:rsidRDefault="003E198D" w:rsidP="003E198D">
            <w:pPr>
              <w:pStyle w:val="FreeForm"/>
              <w:ind w:right="1843"/>
              <w:jc w:val="both"/>
              <w:rPr>
                <w:rFonts w:ascii="Times New Roman" w:hAnsi="Times New Roman"/>
                <w:sz w:val="20"/>
              </w:rPr>
            </w:pPr>
          </w:p>
          <w:p w:rsidR="003E198D" w:rsidRPr="00F37189" w:rsidRDefault="003E198D" w:rsidP="003E198D">
            <w:pPr>
              <w:pStyle w:val="FreeForm"/>
              <w:ind w:right="1843"/>
              <w:jc w:val="both"/>
              <w:rPr>
                <w:rFonts w:ascii="Times New Roman" w:hAnsi="Times New Roman"/>
                <w:sz w:val="20"/>
              </w:rPr>
            </w:pPr>
            <w:r w:rsidRPr="00F37189">
              <w:rPr>
                <w:rFonts w:ascii="Times New Roman" w:eastAsia="Lucida Grande" w:hAnsi="Times New Roman"/>
                <w:sz w:val="20"/>
              </w:rPr>
              <w:t xml:space="preserve">Další požadavky na studenta: </w:t>
            </w: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 seminární práce</w:t>
            </w: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 docházka</w:t>
            </w:r>
          </w:p>
          <w:p w:rsidR="003E198D" w:rsidRDefault="003E198D" w:rsidP="003E198D">
            <w:pPr>
              <w:jc w:val="both"/>
            </w:pPr>
          </w:p>
        </w:tc>
      </w:tr>
      <w:tr w:rsidR="003E198D" w:rsidTr="003E198D">
        <w:trPr>
          <w:trHeight w:val="197"/>
        </w:trPr>
        <w:tc>
          <w:tcPr>
            <w:tcW w:w="3086" w:type="dxa"/>
            <w:tcBorders>
              <w:top w:val="nil"/>
            </w:tcBorders>
            <w:shd w:val="clear" w:color="auto" w:fill="F7CAAC"/>
          </w:tcPr>
          <w:p w:rsidR="003E198D" w:rsidRDefault="003E198D" w:rsidP="003E198D">
            <w:pPr>
              <w:jc w:val="both"/>
              <w:rPr>
                <w:b/>
              </w:rPr>
            </w:pPr>
            <w:r>
              <w:rPr>
                <w:b/>
              </w:rPr>
              <w:t>Garant předmětu</w:t>
            </w:r>
          </w:p>
        </w:tc>
        <w:tc>
          <w:tcPr>
            <w:tcW w:w="6769" w:type="dxa"/>
            <w:gridSpan w:val="7"/>
            <w:tcBorders>
              <w:top w:val="nil"/>
            </w:tcBorders>
          </w:tcPr>
          <w:p w:rsidR="003E198D" w:rsidRPr="00A7428C" w:rsidRDefault="003E198D" w:rsidP="003E198D">
            <w:pPr>
              <w:jc w:val="both"/>
            </w:pPr>
            <w:r>
              <w:rPr>
                <w:rFonts w:eastAsia="Calibri"/>
              </w:rPr>
              <w:t>doc. Mgr. A. Pavel Noga, ArtD.</w:t>
            </w:r>
          </w:p>
        </w:tc>
      </w:tr>
      <w:tr w:rsidR="003E198D" w:rsidRPr="008D0458" w:rsidTr="003E198D">
        <w:trPr>
          <w:trHeight w:val="243"/>
        </w:trPr>
        <w:tc>
          <w:tcPr>
            <w:tcW w:w="3086" w:type="dxa"/>
            <w:tcBorders>
              <w:top w:val="nil"/>
            </w:tcBorders>
            <w:shd w:val="clear" w:color="auto" w:fill="F7CAAC"/>
          </w:tcPr>
          <w:p w:rsidR="003E198D" w:rsidRDefault="003E198D" w:rsidP="003E198D">
            <w:pPr>
              <w:rPr>
                <w:b/>
              </w:rPr>
            </w:pPr>
            <w:r>
              <w:rPr>
                <w:b/>
              </w:rPr>
              <w:t>Zapojení garanta do výuky předmětu</w:t>
            </w:r>
          </w:p>
        </w:tc>
        <w:tc>
          <w:tcPr>
            <w:tcW w:w="6769" w:type="dxa"/>
            <w:gridSpan w:val="7"/>
            <w:tcBorders>
              <w:top w:val="nil"/>
            </w:tcBorders>
          </w:tcPr>
          <w:p w:rsidR="003E198D" w:rsidRPr="00A7428C" w:rsidRDefault="003E198D" w:rsidP="003E198D">
            <w:pPr>
              <w:jc w:val="both"/>
              <w:rPr>
                <w:color w:val="44546A" w:themeColor="text2"/>
              </w:rPr>
            </w:pPr>
            <w:r w:rsidRPr="00A7428C">
              <w:rPr>
                <w:rFonts w:eastAsia="Calibri"/>
              </w:rPr>
              <w:t>100 %</w:t>
            </w:r>
          </w:p>
        </w:tc>
      </w:tr>
      <w:tr w:rsidR="003E198D" w:rsidTr="003E198D">
        <w:tc>
          <w:tcPr>
            <w:tcW w:w="3086" w:type="dxa"/>
            <w:shd w:val="clear" w:color="auto" w:fill="F7CAAC"/>
          </w:tcPr>
          <w:p w:rsidR="003E198D" w:rsidRDefault="003E198D" w:rsidP="003E198D">
            <w:pPr>
              <w:jc w:val="both"/>
              <w:rPr>
                <w:b/>
              </w:rPr>
            </w:pPr>
            <w:r>
              <w:rPr>
                <w:b/>
              </w:rPr>
              <w:t>Vyučující</w:t>
            </w:r>
          </w:p>
        </w:tc>
        <w:tc>
          <w:tcPr>
            <w:tcW w:w="6769" w:type="dxa"/>
            <w:gridSpan w:val="7"/>
            <w:tcBorders>
              <w:bottom w:val="nil"/>
            </w:tcBorders>
          </w:tcPr>
          <w:p w:rsidR="003E198D" w:rsidRPr="00A7428C" w:rsidRDefault="003E198D" w:rsidP="003E198D">
            <w:pPr>
              <w:jc w:val="both"/>
            </w:pPr>
            <w:r>
              <w:rPr>
                <w:rFonts w:eastAsia="Calibri"/>
              </w:rPr>
              <w:t>doc. Mgr. A. Pavel Noga, ArtD.</w:t>
            </w:r>
          </w:p>
        </w:tc>
      </w:tr>
      <w:tr w:rsidR="003E198D" w:rsidTr="003E198D">
        <w:trPr>
          <w:trHeight w:val="554"/>
        </w:trPr>
        <w:tc>
          <w:tcPr>
            <w:tcW w:w="9855" w:type="dxa"/>
            <w:gridSpan w:val="8"/>
            <w:tcBorders>
              <w:top w:val="nil"/>
            </w:tcBorders>
          </w:tcPr>
          <w:p w:rsidR="003E198D" w:rsidRDefault="003E198D" w:rsidP="003E198D">
            <w:pPr>
              <w:jc w:val="both"/>
            </w:pPr>
          </w:p>
        </w:tc>
      </w:tr>
      <w:tr w:rsidR="003E198D" w:rsidTr="00D5603C">
        <w:tc>
          <w:tcPr>
            <w:tcW w:w="3086" w:type="dxa"/>
            <w:tcBorders>
              <w:bottom w:val="single" w:sz="4" w:space="0" w:color="auto"/>
            </w:tcBorders>
            <w:shd w:val="clear" w:color="auto" w:fill="F7CAAC"/>
          </w:tcPr>
          <w:p w:rsidR="003E198D" w:rsidRDefault="003E198D" w:rsidP="003E198D">
            <w:pPr>
              <w:jc w:val="both"/>
              <w:rPr>
                <w:b/>
              </w:rPr>
            </w:pPr>
            <w:r>
              <w:rPr>
                <w:b/>
              </w:rPr>
              <w:t>Stručná anotace předmětu</w:t>
            </w:r>
          </w:p>
        </w:tc>
        <w:tc>
          <w:tcPr>
            <w:tcW w:w="6769" w:type="dxa"/>
            <w:gridSpan w:val="7"/>
            <w:tcBorders>
              <w:bottom w:val="nil"/>
            </w:tcBorders>
          </w:tcPr>
          <w:p w:rsidR="003E198D" w:rsidRPr="00A908E0" w:rsidRDefault="003E198D" w:rsidP="003E198D">
            <w:pPr>
              <w:jc w:val="both"/>
              <w:rPr>
                <w:sz w:val="16"/>
                <w:szCs w:val="16"/>
              </w:rPr>
            </w:pPr>
          </w:p>
        </w:tc>
      </w:tr>
      <w:tr w:rsidR="003E198D" w:rsidTr="00D5603C">
        <w:trPr>
          <w:trHeight w:val="283"/>
        </w:trPr>
        <w:tc>
          <w:tcPr>
            <w:tcW w:w="9855" w:type="dxa"/>
            <w:gridSpan w:val="8"/>
            <w:tcBorders>
              <w:top w:val="nil"/>
              <w:bottom w:val="single" w:sz="4" w:space="0" w:color="auto"/>
            </w:tcBorders>
          </w:tcPr>
          <w:p w:rsidR="003E198D" w:rsidRDefault="003E198D" w:rsidP="003E198D">
            <w:pPr>
              <w:pStyle w:val="FreeForm"/>
              <w:ind w:right="1843"/>
              <w:rPr>
                <w:rFonts w:ascii="Times New Roman" w:eastAsia="Lucida Grande"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Cíle předmětu:</w:t>
            </w:r>
          </w:p>
          <w:p w:rsidR="003E198D" w:rsidRPr="006A34F2" w:rsidRDefault="003E198D" w:rsidP="003E198D">
            <w:pPr>
              <w:pStyle w:val="FreeForm"/>
              <w:rPr>
                <w:rFonts w:ascii="Times New Roman" w:hAnsi="Times New Roman"/>
                <w:sz w:val="20"/>
              </w:rPr>
            </w:pPr>
            <w:r w:rsidRPr="006A34F2">
              <w:rPr>
                <w:rFonts w:ascii="Times New Roman" w:eastAsia="Lucida Grande" w:hAnsi="Times New Roman"/>
                <w:sz w:val="20"/>
              </w:rPr>
              <w:t>Naučit studenty orientovat se v problematice vizuální kom</w:t>
            </w:r>
            <w:r>
              <w:rPr>
                <w:rFonts w:ascii="Times New Roman" w:eastAsia="Lucida Grande" w:hAnsi="Times New Roman"/>
                <w:sz w:val="20"/>
              </w:rPr>
              <w:t xml:space="preserve">unikace a získané poznatky umět </w:t>
            </w:r>
            <w:r w:rsidRPr="006A34F2">
              <w:rPr>
                <w:rFonts w:ascii="Times New Roman" w:eastAsia="Lucida Grande" w:hAnsi="Times New Roman"/>
                <w:sz w:val="20"/>
              </w:rPr>
              <w:t>využívat v prostředí uměleckého provozu.</w:t>
            </w:r>
          </w:p>
          <w:p w:rsidR="003E198D" w:rsidRPr="006A34F2"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Požadavky na studenta:</w:t>
            </w:r>
          </w:p>
          <w:p w:rsidR="003E198D" w:rsidRPr="006A34F2" w:rsidRDefault="003E198D" w:rsidP="003E198D">
            <w:pPr>
              <w:pStyle w:val="FreeForm"/>
              <w:ind w:right="-32"/>
              <w:rPr>
                <w:rFonts w:ascii="Times New Roman" w:hAnsi="Times New Roman"/>
                <w:sz w:val="20"/>
              </w:rPr>
            </w:pPr>
            <w:r w:rsidRPr="006A34F2">
              <w:rPr>
                <w:rFonts w:ascii="Times New Roman" w:eastAsia="Lucida Grande" w:hAnsi="Times New Roman"/>
                <w:sz w:val="20"/>
              </w:rPr>
              <w:t>Základní znalosti v oblasti počítačové grafiky. Součástí každé v</w:t>
            </w:r>
            <w:r>
              <w:rPr>
                <w:rFonts w:ascii="Times New Roman" w:eastAsia="Lucida Grande" w:hAnsi="Times New Roman"/>
                <w:sz w:val="20"/>
              </w:rPr>
              <w:t xml:space="preserve">ýukové lekce je praktický úkol, </w:t>
            </w:r>
            <w:r w:rsidRPr="006A34F2">
              <w:rPr>
                <w:rFonts w:ascii="Times New Roman" w:eastAsia="Lucida Grande" w:hAnsi="Times New Roman"/>
                <w:sz w:val="20"/>
              </w:rPr>
              <w:t>který musí jednotliví posluchači samostatně zpracovat a nejpozději na konci semestru odevzdat.</w:t>
            </w:r>
          </w:p>
          <w:p w:rsidR="003E198D" w:rsidRPr="006A34F2"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Osnova předmětu:</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Co všechno je vizuální komunikace</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Užitečné grafické programy aneb co stojí za to si pořídit a naučit se využívat</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Jak působí tvary a barvy</w:t>
            </w:r>
          </w:p>
          <w:p w:rsidR="003E198D" w:rsidRPr="006A34F2" w:rsidRDefault="003E198D" w:rsidP="003E198D">
            <w:pPr>
              <w:pStyle w:val="FreeForm"/>
              <w:ind w:right="1843"/>
              <w:rPr>
                <w:rFonts w:ascii="Times New Roman" w:hAnsi="Times New Roman"/>
                <w:sz w:val="20"/>
              </w:rPr>
            </w:pPr>
            <w:r w:rsidRPr="006A34F2">
              <w:rPr>
                <w:rFonts w:ascii="Times New Roman" w:hAnsi="Times New Roman"/>
                <w:sz w:val="20"/>
              </w:rPr>
              <w:t>•</w:t>
            </w:r>
            <w:r w:rsidRPr="006A34F2">
              <w:rPr>
                <w:rFonts w:ascii="Times New Roman" w:hAnsi="Times New Roman"/>
                <w:sz w:val="20"/>
              </w:rPr>
              <w:tab/>
              <w:t>Figura, znak, symbol</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Písmo a textové znaky a symboly v muzejním výstavnictví</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Orientace ve veřejném prostoru – mapy a orientační schémata</w:t>
            </w:r>
            <w:r w:rsidRPr="006A34F2">
              <w:rPr>
                <w:rFonts w:ascii="Times New Roman" w:eastAsia="Lucida Grande" w:hAnsi="Times New Roman"/>
                <w:sz w:val="20"/>
              </w:rPr>
              <w:tab/>
            </w:r>
          </w:p>
          <w:p w:rsidR="003E198D" w:rsidRPr="006A34F2" w:rsidRDefault="003E198D" w:rsidP="003E198D">
            <w:pPr>
              <w:pStyle w:val="FreeForm"/>
              <w:ind w:right="1843"/>
              <w:rPr>
                <w:rFonts w:ascii="Times New Roman" w:hAnsi="Times New Roman"/>
                <w:sz w:val="20"/>
              </w:rPr>
            </w:pPr>
            <w:r w:rsidRPr="006A34F2">
              <w:rPr>
                <w:rFonts w:ascii="Times New Roman" w:hAnsi="Times New Roman"/>
                <w:sz w:val="20"/>
              </w:rPr>
              <w:t>•</w:t>
            </w:r>
            <w:r w:rsidRPr="006A34F2">
              <w:rPr>
                <w:rFonts w:ascii="Times New Roman" w:hAnsi="Times New Roman"/>
                <w:sz w:val="20"/>
              </w:rPr>
              <w:tab/>
              <w:t>Základy typografie</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Propagační tiskoviny – plakáty, letáky</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Publikace – průvodce a katalogy</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Základy polygrafie – jak realizovat tištěnou publikaci</w:t>
            </w:r>
          </w:p>
          <w:p w:rsidR="003E198D" w:rsidRPr="006A34F2" w:rsidRDefault="003E198D" w:rsidP="003E198D">
            <w:pPr>
              <w:pStyle w:val="FreeForm"/>
              <w:ind w:right="1843"/>
              <w:rPr>
                <w:rFonts w:ascii="Times New Roman" w:hAnsi="Times New Roman"/>
                <w:sz w:val="20"/>
              </w:rPr>
            </w:pPr>
            <w:r w:rsidRPr="006A34F2">
              <w:rPr>
                <w:rFonts w:ascii="Times New Roman" w:hAnsi="Times New Roman"/>
                <w:sz w:val="20"/>
              </w:rPr>
              <w:t>•</w:t>
            </w:r>
            <w:r w:rsidRPr="006A34F2">
              <w:rPr>
                <w:rFonts w:ascii="Times New Roman" w:hAnsi="Times New Roman"/>
                <w:sz w:val="20"/>
              </w:rPr>
              <w:tab/>
              <w:t>Problematika elektronického publikování</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Virtuální a augmentovaná realita a její využití v muzejní a galerijní praxi</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Prostředky komunikace muzeí s návštěvníky</w:t>
            </w:r>
          </w:p>
          <w:p w:rsidR="003E198D" w:rsidRPr="006A34F2"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Získané způsobilosti:</w:t>
            </w:r>
          </w:p>
          <w:p w:rsidR="00077A39" w:rsidRDefault="003E198D" w:rsidP="00077A39">
            <w:pPr>
              <w:pStyle w:val="FreeForm"/>
              <w:rPr>
                <w:rFonts w:ascii="Times New Roman" w:hAnsi="Times New Roman"/>
                <w:sz w:val="20"/>
              </w:rPr>
            </w:pPr>
            <w:r w:rsidRPr="006A34F2">
              <w:rPr>
                <w:rFonts w:ascii="Times New Roman" w:eastAsia="Lucida Grande" w:hAnsi="Times New Roman"/>
                <w:sz w:val="20"/>
              </w:rPr>
              <w:t>Schopnost teoretické analýzy orientace v reálném i virtuálním pr</w:t>
            </w:r>
            <w:r>
              <w:rPr>
                <w:rFonts w:ascii="Times New Roman" w:eastAsia="Lucida Grande" w:hAnsi="Times New Roman"/>
                <w:sz w:val="20"/>
              </w:rPr>
              <w:t xml:space="preserve">ostoru, seznámení se s principy </w:t>
            </w:r>
            <w:r w:rsidRPr="006A34F2">
              <w:rPr>
                <w:rFonts w:ascii="Times New Roman" w:eastAsia="Lucida Grande" w:hAnsi="Times New Roman"/>
                <w:sz w:val="20"/>
              </w:rPr>
              <w:t>druhé gramotnosti a také se základy navrhování  vizuálních řešení publikací i orientačních a informačních systémů.</w:t>
            </w:r>
          </w:p>
          <w:p w:rsidR="00D5603C" w:rsidRDefault="00D5603C" w:rsidP="003E198D">
            <w:pPr>
              <w:pStyle w:val="FreeForm"/>
              <w:ind w:right="1843"/>
              <w:rPr>
                <w:ins w:id="413" w:author="Ponížilová Hana" w:date="2019-05-21T13:19:00Z"/>
                <w:rFonts w:ascii="Times New Roman" w:hAnsi="Times New Roman"/>
                <w:sz w:val="20"/>
              </w:rPr>
            </w:pPr>
          </w:p>
          <w:p w:rsidR="00D5603C" w:rsidRDefault="00D5603C" w:rsidP="003E198D">
            <w:pPr>
              <w:pStyle w:val="FreeForm"/>
              <w:ind w:right="1843"/>
              <w:rPr>
                <w:ins w:id="414" w:author="Ponížilová Hana" w:date="2019-05-21T13:19:00Z"/>
                <w:rFonts w:ascii="Times New Roman" w:hAnsi="Times New Roman"/>
                <w:sz w:val="20"/>
              </w:rPr>
            </w:pPr>
          </w:p>
          <w:p w:rsidR="00D5603C" w:rsidRDefault="00D5603C" w:rsidP="003E198D">
            <w:pPr>
              <w:pStyle w:val="FreeForm"/>
              <w:ind w:right="1843"/>
              <w:rPr>
                <w:ins w:id="415" w:author="Ponížilová Hana" w:date="2019-05-21T13:20:00Z"/>
                <w:rFonts w:ascii="Times New Roman" w:hAnsi="Times New Roman"/>
                <w:sz w:val="20"/>
              </w:rPr>
            </w:pPr>
          </w:p>
          <w:p w:rsidR="00D5603C" w:rsidRPr="006A34F2" w:rsidRDefault="00D5603C" w:rsidP="003E198D">
            <w:pPr>
              <w:pStyle w:val="FreeForm"/>
              <w:ind w:right="1843"/>
              <w:rPr>
                <w:rFonts w:ascii="Times New Roman" w:hAnsi="Times New Roman"/>
                <w:sz w:val="20"/>
              </w:rPr>
            </w:pPr>
          </w:p>
        </w:tc>
      </w:tr>
      <w:tr w:rsidR="003E198D" w:rsidTr="00D5603C">
        <w:trPr>
          <w:trHeight w:val="265"/>
        </w:trPr>
        <w:tc>
          <w:tcPr>
            <w:tcW w:w="3653" w:type="dxa"/>
            <w:gridSpan w:val="2"/>
            <w:tcBorders>
              <w:top w:val="single" w:sz="4" w:space="0" w:color="auto"/>
            </w:tcBorders>
            <w:shd w:val="clear" w:color="auto" w:fill="F7CAAC"/>
          </w:tcPr>
          <w:p w:rsidR="003E198D" w:rsidRDefault="003E198D" w:rsidP="003E198D">
            <w:pPr>
              <w:jc w:val="both"/>
            </w:pPr>
            <w:r>
              <w:rPr>
                <w:b/>
              </w:rPr>
              <w:lastRenderedPageBreak/>
              <w:t>Studijní literatura a studijní pomůcky</w:t>
            </w:r>
          </w:p>
        </w:tc>
        <w:tc>
          <w:tcPr>
            <w:tcW w:w="6202" w:type="dxa"/>
            <w:gridSpan w:val="6"/>
            <w:tcBorders>
              <w:top w:val="single" w:sz="4" w:space="0" w:color="auto"/>
              <w:bottom w:val="nil"/>
            </w:tcBorders>
          </w:tcPr>
          <w:p w:rsidR="003E198D" w:rsidRDefault="003E198D" w:rsidP="003E198D">
            <w:pPr>
              <w:jc w:val="both"/>
            </w:pPr>
          </w:p>
        </w:tc>
      </w:tr>
      <w:tr w:rsidR="003E198D" w:rsidTr="003E198D">
        <w:trPr>
          <w:trHeight w:val="1497"/>
        </w:trPr>
        <w:tc>
          <w:tcPr>
            <w:tcW w:w="9855" w:type="dxa"/>
            <w:gridSpan w:val="8"/>
            <w:tcBorders>
              <w:top w:val="nil"/>
            </w:tcBorders>
          </w:tcPr>
          <w:p w:rsidR="003E198D" w:rsidRDefault="003E198D" w:rsidP="003E198D">
            <w:pPr>
              <w:pStyle w:val="FreeForm"/>
              <w:ind w:right="1843"/>
              <w:rPr>
                <w:rFonts w:ascii="Times New Roman" w:hAnsi="Times New Roman"/>
                <w:sz w:val="20"/>
              </w:rPr>
            </w:pPr>
          </w:p>
          <w:p w:rsidR="003E198D" w:rsidRPr="00A63320" w:rsidRDefault="00A63320" w:rsidP="003E198D">
            <w:pPr>
              <w:pStyle w:val="FreeForm"/>
              <w:ind w:right="1843"/>
              <w:rPr>
                <w:rFonts w:ascii="Times New Roman" w:hAnsi="Times New Roman"/>
                <w:b/>
                <w:sz w:val="20"/>
              </w:rPr>
            </w:pPr>
            <w:r w:rsidRPr="00A63320">
              <w:rPr>
                <w:rFonts w:ascii="Times New Roman" w:hAnsi="Times New Roman"/>
                <w:b/>
                <w:sz w:val="20"/>
              </w:rPr>
              <w:t>Povinná</w:t>
            </w:r>
            <w:r w:rsidR="003E198D" w:rsidRPr="00A63320">
              <w:rPr>
                <w:rFonts w:ascii="Times New Roman" w:hAnsi="Times New Roman"/>
                <w:b/>
                <w:sz w:val="20"/>
              </w:rPr>
              <w:t>:</w:t>
            </w:r>
          </w:p>
          <w:p w:rsidR="003E198D" w:rsidRPr="00F37189" w:rsidRDefault="003E198D" w:rsidP="003E198D">
            <w:pPr>
              <w:pStyle w:val="FreeForm"/>
              <w:rPr>
                <w:rFonts w:ascii="Times New Roman" w:hAnsi="Times New Roman"/>
                <w:sz w:val="20"/>
              </w:rPr>
            </w:pPr>
            <w:r w:rsidRPr="00F37189">
              <w:rPr>
                <w:rFonts w:ascii="Times New Roman" w:hAnsi="Times New Roman"/>
                <w:sz w:val="20"/>
              </w:rPr>
              <w:t xml:space="preserve">• Beran, Vladimír&amp;kolektiv. </w:t>
            </w:r>
            <w:r w:rsidRPr="00F37189">
              <w:rPr>
                <w:rFonts w:ascii="Times New Roman" w:hAnsi="Times New Roman"/>
                <w:i/>
                <w:sz w:val="20"/>
              </w:rPr>
              <w:t>Aktualizovaný typografický manuál</w:t>
            </w:r>
            <w:r>
              <w:rPr>
                <w:rFonts w:ascii="Times New Roman" w:hAnsi="Times New Roman"/>
                <w:sz w:val="20"/>
              </w:rPr>
              <w:t xml:space="preserve">. Praha: </w:t>
            </w:r>
            <w:r w:rsidRPr="00F37189">
              <w:rPr>
                <w:rFonts w:ascii="Times New Roman" w:hAnsi="Times New Roman"/>
                <w:sz w:val="20"/>
              </w:rPr>
              <w:t>Kafka design, 2000.</w:t>
            </w:r>
          </w:p>
          <w:p w:rsidR="003E198D" w:rsidRPr="00F37189" w:rsidRDefault="003E198D" w:rsidP="003E198D">
            <w:pPr>
              <w:pStyle w:val="FreeForm"/>
              <w:rPr>
                <w:rFonts w:ascii="Times New Roman" w:hAnsi="Times New Roman"/>
                <w:sz w:val="20"/>
              </w:rPr>
            </w:pPr>
          </w:p>
          <w:p w:rsidR="003E198D" w:rsidRPr="00A63320" w:rsidRDefault="00A63320" w:rsidP="003E198D">
            <w:pPr>
              <w:pStyle w:val="FreeForm"/>
              <w:rPr>
                <w:rFonts w:ascii="Times New Roman" w:hAnsi="Times New Roman"/>
                <w:b/>
                <w:sz w:val="20"/>
              </w:rPr>
            </w:pPr>
            <w:r w:rsidRPr="00A63320">
              <w:rPr>
                <w:rFonts w:ascii="Times New Roman" w:hAnsi="Times New Roman"/>
                <w:b/>
                <w:sz w:val="20"/>
              </w:rPr>
              <w:t>Doporučená</w:t>
            </w:r>
            <w:r w:rsidR="003E198D" w:rsidRPr="00A63320">
              <w:rPr>
                <w:rFonts w:ascii="Times New Roman" w:hAnsi="Times New Roman"/>
                <w:b/>
                <w:sz w:val="20"/>
              </w:rPr>
              <w:t>:</w:t>
            </w:r>
          </w:p>
          <w:p w:rsidR="003E198D" w:rsidRPr="00F37189" w:rsidRDefault="003E198D" w:rsidP="003E198D">
            <w:pPr>
              <w:pStyle w:val="FreeForm"/>
              <w:rPr>
                <w:rFonts w:ascii="Times New Roman" w:hAnsi="Times New Roman"/>
                <w:sz w:val="20"/>
              </w:rPr>
            </w:pPr>
            <w:r>
              <w:rPr>
                <w:rFonts w:ascii="Times New Roman" w:hAnsi="Times New Roman"/>
                <w:sz w:val="20"/>
              </w:rPr>
              <w:t xml:space="preserve">• Dusong, Jean-Luc - </w:t>
            </w:r>
            <w:r w:rsidRPr="00F37189">
              <w:rPr>
                <w:rFonts w:ascii="Times New Roman" w:hAnsi="Times New Roman"/>
                <w:sz w:val="20"/>
              </w:rPr>
              <w:t xml:space="preserve">Siegwart, Fabienne. </w:t>
            </w:r>
            <w:r w:rsidRPr="00F37189">
              <w:rPr>
                <w:rFonts w:ascii="Times New Roman" w:hAnsi="Times New Roman"/>
                <w:i/>
                <w:sz w:val="20"/>
              </w:rPr>
              <w:t>Typografie.</w:t>
            </w:r>
            <w:r>
              <w:rPr>
                <w:rFonts w:ascii="Times New Roman" w:hAnsi="Times New Roman"/>
                <w:sz w:val="20"/>
              </w:rPr>
              <w:t xml:space="preserve"> Překl. Dvořáková, </w:t>
            </w:r>
            <w:r w:rsidRPr="00F37189">
              <w:rPr>
                <w:rFonts w:ascii="Times New Roman" w:hAnsi="Times New Roman"/>
                <w:sz w:val="20"/>
              </w:rPr>
              <w:t>Eva. Praha: Svojtka&amp;Vašut, 1997</w:t>
            </w:r>
          </w:p>
          <w:p w:rsidR="003E198D" w:rsidRPr="00F37189" w:rsidRDefault="003E198D" w:rsidP="003E198D">
            <w:pPr>
              <w:pStyle w:val="FreeForm"/>
              <w:rPr>
                <w:rFonts w:ascii="Times New Roman" w:hAnsi="Times New Roman"/>
                <w:sz w:val="20"/>
              </w:rPr>
            </w:pPr>
            <w:r>
              <w:rPr>
                <w:rFonts w:ascii="Times New Roman" w:hAnsi="Times New Roman"/>
                <w:sz w:val="20"/>
              </w:rPr>
              <w:t xml:space="preserve">• Kočička, P. - </w:t>
            </w:r>
            <w:r w:rsidRPr="00F37189">
              <w:rPr>
                <w:rFonts w:ascii="Times New Roman" w:hAnsi="Times New Roman"/>
                <w:sz w:val="20"/>
              </w:rPr>
              <w:t xml:space="preserve">Blažek, F. </w:t>
            </w:r>
            <w:r w:rsidRPr="00F37189">
              <w:rPr>
                <w:rFonts w:ascii="Times New Roman" w:hAnsi="Times New Roman"/>
                <w:i/>
                <w:sz w:val="20"/>
              </w:rPr>
              <w:t>Praktická typografie</w:t>
            </w:r>
            <w:r w:rsidRPr="00F37189">
              <w:rPr>
                <w:rFonts w:ascii="Times New Roman" w:hAnsi="Times New Roman"/>
                <w:sz w:val="20"/>
              </w:rPr>
              <w:t>. Brno: Computer Press, 2000</w:t>
            </w:r>
          </w:p>
          <w:p w:rsidR="003E198D" w:rsidRPr="00F37189" w:rsidRDefault="003E198D" w:rsidP="00700C85">
            <w:pPr>
              <w:pStyle w:val="FreeForm"/>
              <w:numPr>
                <w:ilvl w:val="0"/>
                <w:numId w:val="9"/>
              </w:numPr>
              <w:tabs>
                <w:tab w:val="clear" w:pos="500"/>
                <w:tab w:val="num" w:pos="140"/>
              </w:tabs>
              <w:ind w:left="140" w:hanging="140"/>
              <w:rPr>
                <w:rFonts w:ascii="Times New Roman" w:hAnsi="Times New Roman"/>
                <w:position w:val="-2"/>
                <w:sz w:val="20"/>
              </w:rPr>
            </w:pPr>
            <w:r w:rsidRPr="00F37189">
              <w:rPr>
                <w:rFonts w:ascii="Times New Roman" w:hAnsi="Times New Roman"/>
                <w:sz w:val="20"/>
              </w:rPr>
              <w:t xml:space="preserve">Bhaskaranov., Lakshmi. </w:t>
            </w:r>
            <w:r w:rsidRPr="00F37189">
              <w:rPr>
                <w:rFonts w:ascii="Times New Roman" w:hAnsi="Times New Roman"/>
                <w:i/>
                <w:sz w:val="20"/>
              </w:rPr>
              <w:t>Design publikací</w:t>
            </w:r>
            <w:r w:rsidRPr="00F37189">
              <w:rPr>
                <w:rFonts w:ascii="Times New Roman" w:hAnsi="Times New Roman"/>
                <w:sz w:val="20"/>
              </w:rPr>
              <w:t>. Praha: Slovart, 2007.</w:t>
            </w:r>
          </w:p>
          <w:p w:rsidR="003E198D" w:rsidRDefault="003E198D" w:rsidP="00700C85">
            <w:pPr>
              <w:pStyle w:val="FreeForm"/>
              <w:numPr>
                <w:ilvl w:val="0"/>
                <w:numId w:val="9"/>
              </w:numPr>
              <w:tabs>
                <w:tab w:val="clear" w:pos="500"/>
                <w:tab w:val="num" w:pos="140"/>
              </w:tabs>
              <w:ind w:left="140" w:right="-32" w:hanging="140"/>
              <w:rPr>
                <w:rFonts w:ascii="Times New Roman" w:hAnsi="Times New Roman"/>
                <w:sz w:val="20"/>
              </w:rPr>
            </w:pPr>
            <w:r w:rsidRPr="00D11B6C">
              <w:rPr>
                <w:rFonts w:ascii="Times New Roman" w:hAnsi="Times New Roman"/>
                <w:sz w:val="20"/>
              </w:rPr>
              <w:t xml:space="preserve">Fassati, Tomáš. </w:t>
            </w:r>
            <w:r w:rsidRPr="00D11B6C">
              <w:rPr>
                <w:rFonts w:ascii="Times New Roman" w:hAnsi="Times New Roman"/>
                <w:i/>
                <w:sz w:val="20"/>
              </w:rPr>
              <w:t>Učebnice praktické vizuální komunikace</w:t>
            </w:r>
            <w:r w:rsidRPr="00D11B6C">
              <w:rPr>
                <w:rFonts w:ascii="Times New Roman" w:hAnsi="Times New Roman"/>
                <w:sz w:val="20"/>
              </w:rPr>
              <w:t>. B</w:t>
            </w:r>
            <w:r>
              <w:rPr>
                <w:rFonts w:ascii="Times New Roman" w:hAnsi="Times New Roman"/>
                <w:sz w:val="20"/>
              </w:rPr>
              <w:t xml:space="preserve">enešov: Muzeum umění a designu, </w:t>
            </w:r>
            <w:r w:rsidRPr="00D11B6C">
              <w:rPr>
                <w:rFonts w:ascii="Times New Roman" w:hAnsi="Times New Roman"/>
                <w:sz w:val="20"/>
              </w:rPr>
              <w:t>2009.</w:t>
            </w:r>
          </w:p>
          <w:p w:rsidR="003E198D" w:rsidRPr="00D11B6C" w:rsidRDefault="003E198D" w:rsidP="00700C85">
            <w:pPr>
              <w:pStyle w:val="FreeForm"/>
              <w:numPr>
                <w:ilvl w:val="0"/>
                <w:numId w:val="9"/>
              </w:numPr>
              <w:tabs>
                <w:tab w:val="clear" w:pos="500"/>
                <w:tab w:val="num" w:pos="140"/>
              </w:tabs>
              <w:ind w:left="140" w:right="-32" w:hanging="140"/>
              <w:rPr>
                <w:rFonts w:ascii="Times New Roman" w:hAnsi="Times New Roman"/>
                <w:sz w:val="20"/>
              </w:rPr>
            </w:pPr>
            <w:r w:rsidRPr="00D11B6C">
              <w:rPr>
                <w:rFonts w:ascii="Times New Roman" w:hAnsi="Times New Roman"/>
                <w:sz w:val="20"/>
              </w:rPr>
              <w:t>MEUSER, Philip - PoGADE, Daniela. Architecture. Information graphics.The design of communication. Singapore: Page One Publishing Private, 2005.</w:t>
            </w:r>
          </w:p>
          <w:p w:rsidR="003E198D" w:rsidRPr="00F37189" w:rsidRDefault="003E198D" w:rsidP="003E198D">
            <w:pPr>
              <w:pStyle w:val="FreeForm"/>
              <w:ind w:left="108" w:right="-32" w:hanging="108"/>
              <w:rPr>
                <w:rFonts w:ascii="Times New Roman" w:hAnsi="Times New Roman"/>
                <w:sz w:val="20"/>
              </w:rPr>
            </w:pPr>
            <w:r w:rsidRPr="00F37189">
              <w:rPr>
                <w:rFonts w:ascii="Times New Roman" w:hAnsi="Times New Roman"/>
                <w:sz w:val="20"/>
              </w:rPr>
              <w:t>• Andres, Clay - Fishel, Catharine - Knapp, Pat Matson. Identit</w:t>
            </w:r>
            <w:r>
              <w:rPr>
                <w:rFonts w:ascii="Times New Roman" w:hAnsi="Times New Roman"/>
                <w:sz w:val="20"/>
              </w:rPr>
              <w:t xml:space="preserve">y design source book (succesful </w:t>
            </w:r>
            <w:r w:rsidRPr="00F37189">
              <w:rPr>
                <w:rFonts w:ascii="Times New Roman" w:hAnsi="Times New Roman"/>
                <w:sz w:val="20"/>
              </w:rPr>
              <w:t>ids deconstructed and revealed). Roto Vision SA, 2004.</w:t>
            </w:r>
          </w:p>
          <w:p w:rsidR="003E198D" w:rsidRDefault="003E198D" w:rsidP="003E198D">
            <w:pPr>
              <w:pStyle w:val="FreeForm"/>
              <w:ind w:left="108" w:hanging="108"/>
              <w:rPr>
                <w:rFonts w:ascii="Times New Roman" w:eastAsia="Lucida Grande" w:hAnsi="Times New Roman"/>
                <w:sz w:val="20"/>
              </w:rPr>
            </w:pPr>
            <w:r w:rsidRPr="00F37189">
              <w:rPr>
                <w:rFonts w:ascii="Times New Roman" w:eastAsia="Lucida Grande" w:hAnsi="Times New Roman"/>
                <w:sz w:val="20"/>
              </w:rPr>
              <w:t xml:space="preserve">• Kolektiv autorů. </w:t>
            </w:r>
            <w:r w:rsidRPr="00F37189">
              <w:rPr>
                <w:rFonts w:ascii="Times New Roman" w:hAnsi="Times New Roman"/>
                <w:sz w:val="20"/>
              </w:rPr>
              <w:t>Ladislav Sutnar - Prague - New York - Design in Action</w:t>
            </w:r>
            <w:r w:rsidRPr="00F37189">
              <w:rPr>
                <w:rFonts w:ascii="Times New Roman" w:eastAsia="Lucida Grande" w:hAnsi="Times New Roman"/>
                <w:sz w:val="20"/>
              </w:rPr>
              <w:t>. Praha: Argo a Uměleckoprůmyslové muzeum, 2003.</w:t>
            </w:r>
          </w:p>
          <w:p w:rsidR="003E198D" w:rsidRPr="00F37189" w:rsidRDefault="003E198D" w:rsidP="003E198D">
            <w:pPr>
              <w:pStyle w:val="FreeForm"/>
              <w:ind w:right="1843"/>
              <w:rPr>
                <w:rFonts w:ascii="Times New Roman" w:eastAsia="Lucida Grande" w:hAnsi="Times New Roman"/>
                <w:sz w:val="20"/>
              </w:rPr>
            </w:pPr>
          </w:p>
        </w:tc>
      </w:tr>
    </w:tbl>
    <w:p w:rsidR="003E198D" w:rsidRDefault="003E198D" w:rsidP="003E198D">
      <w:pPr>
        <w:spacing w:after="160" w:line="259" w:lineRule="auto"/>
      </w:pPr>
    </w:p>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1499" w:rsidTr="00A62144">
        <w:tc>
          <w:tcPr>
            <w:tcW w:w="9855" w:type="dxa"/>
            <w:gridSpan w:val="8"/>
            <w:tcBorders>
              <w:bottom w:val="double" w:sz="4" w:space="0" w:color="auto"/>
            </w:tcBorders>
            <w:shd w:val="clear" w:color="auto" w:fill="BDD6EE"/>
          </w:tcPr>
          <w:p w:rsidR="00CF1499" w:rsidRDefault="00CF1499" w:rsidP="00A62144">
            <w:pPr>
              <w:jc w:val="both"/>
              <w:rPr>
                <w:b/>
                <w:sz w:val="28"/>
              </w:rPr>
            </w:pPr>
            <w:r>
              <w:lastRenderedPageBreak/>
              <w:br w:type="page"/>
            </w:r>
            <w:r>
              <w:rPr>
                <w:b/>
                <w:sz w:val="28"/>
              </w:rPr>
              <w:t>B-III – Charakteristika studijního předmětu</w:t>
            </w:r>
          </w:p>
        </w:tc>
      </w:tr>
      <w:tr w:rsidR="00CF1499" w:rsidTr="00A62144">
        <w:tc>
          <w:tcPr>
            <w:tcW w:w="3086" w:type="dxa"/>
            <w:tcBorders>
              <w:top w:val="double" w:sz="4" w:space="0" w:color="auto"/>
            </w:tcBorders>
            <w:shd w:val="clear" w:color="auto" w:fill="F7CAAC"/>
          </w:tcPr>
          <w:p w:rsidR="00CF1499" w:rsidRPr="004F4EFF" w:rsidRDefault="00CF1499" w:rsidP="00A62144">
            <w:pPr>
              <w:jc w:val="both"/>
              <w:rPr>
                <w:b/>
              </w:rPr>
            </w:pPr>
            <w:r w:rsidRPr="004F4EFF">
              <w:rPr>
                <w:b/>
              </w:rPr>
              <w:t>Název studijního předmětu</w:t>
            </w:r>
          </w:p>
        </w:tc>
        <w:tc>
          <w:tcPr>
            <w:tcW w:w="6769" w:type="dxa"/>
            <w:gridSpan w:val="7"/>
            <w:tcBorders>
              <w:top w:val="double" w:sz="4" w:space="0" w:color="auto"/>
            </w:tcBorders>
          </w:tcPr>
          <w:p w:rsidR="00CF1499" w:rsidRPr="004F4EFF" w:rsidRDefault="00CF1499" w:rsidP="00A62144">
            <w:pPr>
              <w:jc w:val="both"/>
              <w:rPr>
                <w:color w:val="44546A" w:themeColor="text2"/>
              </w:rPr>
            </w:pPr>
            <w:r w:rsidRPr="004F4EFF">
              <w:t>Základy podnikatelství</w:t>
            </w:r>
          </w:p>
        </w:tc>
      </w:tr>
      <w:tr w:rsidR="00CF1499" w:rsidTr="00A62144">
        <w:tc>
          <w:tcPr>
            <w:tcW w:w="3086" w:type="dxa"/>
            <w:shd w:val="clear" w:color="auto" w:fill="F7CAAC"/>
          </w:tcPr>
          <w:p w:rsidR="00CF1499" w:rsidRPr="004F4EFF" w:rsidRDefault="00CF1499" w:rsidP="00A62144">
            <w:pPr>
              <w:rPr>
                <w:b/>
              </w:rPr>
            </w:pPr>
            <w:r w:rsidRPr="004F4EFF">
              <w:rPr>
                <w:b/>
              </w:rPr>
              <w:t>Typ předmětu</w:t>
            </w:r>
          </w:p>
        </w:tc>
        <w:tc>
          <w:tcPr>
            <w:tcW w:w="3406" w:type="dxa"/>
            <w:gridSpan w:val="4"/>
          </w:tcPr>
          <w:p w:rsidR="00CF1499" w:rsidRPr="004F4EFF" w:rsidRDefault="00CF1499" w:rsidP="00A62144">
            <w:pPr>
              <w:jc w:val="both"/>
            </w:pPr>
            <w:r w:rsidRPr="004F4EFF">
              <w:t>povinn</w:t>
            </w:r>
            <w:r w:rsidR="00DE22DC">
              <w:t>ý</w:t>
            </w:r>
            <w:r>
              <w:t>, PZ</w:t>
            </w:r>
          </w:p>
        </w:tc>
        <w:tc>
          <w:tcPr>
            <w:tcW w:w="2695" w:type="dxa"/>
            <w:gridSpan w:val="2"/>
            <w:shd w:val="clear" w:color="auto" w:fill="F7CAAC"/>
          </w:tcPr>
          <w:p w:rsidR="00CF1499" w:rsidRPr="004F4EFF" w:rsidRDefault="00CF1499" w:rsidP="00A62144">
            <w:pPr>
              <w:jc w:val="both"/>
            </w:pPr>
            <w:r w:rsidRPr="004F4EFF">
              <w:rPr>
                <w:b/>
              </w:rPr>
              <w:t>doporučený ročník/semestr</w:t>
            </w:r>
          </w:p>
        </w:tc>
        <w:tc>
          <w:tcPr>
            <w:tcW w:w="668" w:type="dxa"/>
          </w:tcPr>
          <w:p w:rsidR="00CF1499" w:rsidRPr="004F4EFF" w:rsidRDefault="00CF1499" w:rsidP="00A62144">
            <w:pPr>
              <w:jc w:val="both"/>
            </w:pPr>
            <w:r w:rsidRPr="004F4EFF">
              <w:t>1/</w:t>
            </w:r>
            <w:r>
              <w:t>L</w:t>
            </w:r>
            <w:r w:rsidRPr="008B1B66">
              <w:t>S</w:t>
            </w:r>
          </w:p>
        </w:tc>
      </w:tr>
      <w:tr w:rsidR="00CF1499" w:rsidTr="00A62144">
        <w:tc>
          <w:tcPr>
            <w:tcW w:w="3086" w:type="dxa"/>
            <w:shd w:val="clear" w:color="auto" w:fill="F7CAAC"/>
          </w:tcPr>
          <w:p w:rsidR="00CF1499" w:rsidRPr="004F4EFF" w:rsidRDefault="00CF1499" w:rsidP="00A62144">
            <w:pPr>
              <w:jc w:val="both"/>
              <w:rPr>
                <w:b/>
              </w:rPr>
            </w:pPr>
            <w:r w:rsidRPr="004F4EFF">
              <w:rPr>
                <w:b/>
              </w:rPr>
              <w:t>Rozsah studijního předmětu</w:t>
            </w:r>
          </w:p>
        </w:tc>
        <w:tc>
          <w:tcPr>
            <w:tcW w:w="1701" w:type="dxa"/>
            <w:gridSpan w:val="2"/>
          </w:tcPr>
          <w:p w:rsidR="00CF1499" w:rsidRPr="004F4EFF" w:rsidRDefault="00CF1499" w:rsidP="00A62144">
            <w:pPr>
              <w:jc w:val="both"/>
            </w:pPr>
            <w:r w:rsidRPr="008B1B66">
              <w:rPr>
                <w:rFonts w:eastAsia="Calibri"/>
              </w:rPr>
              <w:t>13p+13s</w:t>
            </w:r>
          </w:p>
        </w:tc>
        <w:tc>
          <w:tcPr>
            <w:tcW w:w="889" w:type="dxa"/>
            <w:shd w:val="clear" w:color="auto" w:fill="F7CAAC"/>
          </w:tcPr>
          <w:p w:rsidR="00CF1499" w:rsidRPr="004F4EFF" w:rsidRDefault="00CF1499" w:rsidP="00A62144">
            <w:pPr>
              <w:jc w:val="both"/>
              <w:rPr>
                <w:b/>
              </w:rPr>
            </w:pPr>
            <w:r w:rsidRPr="004F4EFF">
              <w:rPr>
                <w:b/>
              </w:rPr>
              <w:t xml:space="preserve">hod. </w:t>
            </w:r>
          </w:p>
        </w:tc>
        <w:tc>
          <w:tcPr>
            <w:tcW w:w="816" w:type="dxa"/>
          </w:tcPr>
          <w:p w:rsidR="00CF1499" w:rsidRPr="004F4EFF" w:rsidRDefault="00CF1499" w:rsidP="00A62144">
            <w:pPr>
              <w:jc w:val="both"/>
            </w:pPr>
            <w:r w:rsidRPr="004F4EFF">
              <w:t>26</w:t>
            </w:r>
          </w:p>
        </w:tc>
        <w:tc>
          <w:tcPr>
            <w:tcW w:w="2156" w:type="dxa"/>
            <w:shd w:val="clear" w:color="auto" w:fill="F7CAAC"/>
          </w:tcPr>
          <w:p w:rsidR="00CF1499" w:rsidRPr="004F4EFF" w:rsidRDefault="00CF1499" w:rsidP="00A62144">
            <w:pPr>
              <w:jc w:val="both"/>
              <w:rPr>
                <w:b/>
              </w:rPr>
            </w:pPr>
            <w:r w:rsidRPr="004F4EFF">
              <w:rPr>
                <w:b/>
              </w:rPr>
              <w:t>kreditů</w:t>
            </w:r>
          </w:p>
        </w:tc>
        <w:tc>
          <w:tcPr>
            <w:tcW w:w="1207" w:type="dxa"/>
            <w:gridSpan w:val="2"/>
          </w:tcPr>
          <w:p w:rsidR="00CF1499" w:rsidRPr="004F4EFF" w:rsidRDefault="00CF1499" w:rsidP="00A62144">
            <w:pPr>
              <w:jc w:val="both"/>
            </w:pPr>
            <w:r w:rsidRPr="004F4EFF">
              <w:t xml:space="preserve">2 </w:t>
            </w:r>
          </w:p>
        </w:tc>
      </w:tr>
      <w:tr w:rsidR="00CF1499" w:rsidTr="00A62144">
        <w:tc>
          <w:tcPr>
            <w:tcW w:w="3086" w:type="dxa"/>
            <w:shd w:val="clear" w:color="auto" w:fill="F7CAAC"/>
          </w:tcPr>
          <w:p w:rsidR="00CF1499" w:rsidRPr="008B1B66" w:rsidRDefault="00CF1499" w:rsidP="00A62144">
            <w:pPr>
              <w:rPr>
                <w:b/>
              </w:rPr>
            </w:pPr>
            <w:r w:rsidRPr="004F4EFF">
              <w:rPr>
                <w:b/>
              </w:rPr>
              <w:t>Prerekvizity, korekvizity, ekvivalence</w:t>
            </w:r>
          </w:p>
        </w:tc>
        <w:tc>
          <w:tcPr>
            <w:tcW w:w="6769" w:type="dxa"/>
            <w:gridSpan w:val="7"/>
          </w:tcPr>
          <w:p w:rsidR="00CF1499" w:rsidRPr="008B1B66" w:rsidRDefault="00CF1499" w:rsidP="00A62144">
            <w:pPr>
              <w:jc w:val="both"/>
            </w:pPr>
          </w:p>
        </w:tc>
      </w:tr>
      <w:tr w:rsidR="00CF1499" w:rsidTr="00A62144">
        <w:tc>
          <w:tcPr>
            <w:tcW w:w="3086" w:type="dxa"/>
            <w:shd w:val="clear" w:color="auto" w:fill="F7CAAC"/>
          </w:tcPr>
          <w:p w:rsidR="00CF1499" w:rsidRPr="004F4EFF" w:rsidRDefault="00CF1499" w:rsidP="00A62144">
            <w:pPr>
              <w:rPr>
                <w:b/>
              </w:rPr>
            </w:pPr>
            <w:r w:rsidRPr="004F4EFF">
              <w:rPr>
                <w:b/>
              </w:rPr>
              <w:t>Způsob ověření studijních výsledků</w:t>
            </w:r>
          </w:p>
        </w:tc>
        <w:tc>
          <w:tcPr>
            <w:tcW w:w="3406" w:type="dxa"/>
            <w:gridSpan w:val="4"/>
          </w:tcPr>
          <w:p w:rsidR="00CF1499" w:rsidRPr="008B1B66" w:rsidRDefault="00CF1499" w:rsidP="00A62144">
            <w:pPr>
              <w:jc w:val="both"/>
            </w:pPr>
            <w:r>
              <w:rPr>
                <w:rFonts w:eastAsia="Calibri"/>
              </w:rPr>
              <w:t>klasifikovaný zápočet</w:t>
            </w:r>
            <w:r w:rsidRPr="004F4EFF">
              <w:rPr>
                <w:rFonts w:eastAsia="Calibri"/>
              </w:rPr>
              <w:t xml:space="preserve"> </w:t>
            </w:r>
          </w:p>
        </w:tc>
        <w:tc>
          <w:tcPr>
            <w:tcW w:w="2156" w:type="dxa"/>
            <w:shd w:val="clear" w:color="auto" w:fill="F7CAAC"/>
          </w:tcPr>
          <w:p w:rsidR="00CF1499" w:rsidRPr="004F4EFF" w:rsidRDefault="00CF1499" w:rsidP="00A62144">
            <w:pPr>
              <w:jc w:val="both"/>
              <w:rPr>
                <w:b/>
              </w:rPr>
            </w:pPr>
            <w:r w:rsidRPr="004F4EFF">
              <w:rPr>
                <w:b/>
              </w:rPr>
              <w:t>Forma výuky</w:t>
            </w:r>
          </w:p>
        </w:tc>
        <w:tc>
          <w:tcPr>
            <w:tcW w:w="1207" w:type="dxa"/>
            <w:gridSpan w:val="2"/>
          </w:tcPr>
          <w:p w:rsidR="00CF1499" w:rsidRPr="004F4EFF" w:rsidRDefault="00CF1499" w:rsidP="00A62144">
            <w:pPr>
              <w:jc w:val="both"/>
            </w:pPr>
            <w:r>
              <w:rPr>
                <w:rFonts w:eastAsia="Calibri"/>
              </w:rPr>
              <w:t>p</w:t>
            </w:r>
            <w:r w:rsidRPr="004F4EFF">
              <w:rPr>
                <w:rFonts w:eastAsia="Calibri"/>
              </w:rPr>
              <w:t>řednáška, seminář</w:t>
            </w:r>
          </w:p>
        </w:tc>
      </w:tr>
      <w:tr w:rsidR="00CF1499" w:rsidTr="00A62144">
        <w:tc>
          <w:tcPr>
            <w:tcW w:w="3086" w:type="dxa"/>
            <w:shd w:val="clear" w:color="auto" w:fill="F7CAAC"/>
          </w:tcPr>
          <w:p w:rsidR="00CF1499" w:rsidRPr="004F4EFF" w:rsidRDefault="00CF1499" w:rsidP="00A62144">
            <w:pPr>
              <w:rPr>
                <w:b/>
              </w:rPr>
            </w:pPr>
            <w:r w:rsidRPr="004F4EFF">
              <w:rPr>
                <w:b/>
              </w:rPr>
              <w:t>Forma způsobu ověření studijních výsledků a další požadavky na studenta</w:t>
            </w:r>
          </w:p>
        </w:tc>
        <w:tc>
          <w:tcPr>
            <w:tcW w:w="6769" w:type="dxa"/>
            <w:gridSpan w:val="7"/>
            <w:tcBorders>
              <w:bottom w:val="nil"/>
            </w:tcBorders>
          </w:tcPr>
          <w:p w:rsidR="00CF1499" w:rsidRPr="004F4EFF" w:rsidRDefault="00CF1499" w:rsidP="00A62144">
            <w:pPr>
              <w:jc w:val="both"/>
            </w:pPr>
            <w:r w:rsidRPr="004F4EFF">
              <w:t>Způsob zakončení předmětu – klasifikovaný zápočet</w:t>
            </w:r>
            <w:r>
              <w:t>.</w:t>
            </w:r>
          </w:p>
          <w:p w:rsidR="00CF1499" w:rsidRPr="008B1B66" w:rsidRDefault="00CF1499" w:rsidP="00A62144">
            <w:pPr>
              <w:jc w:val="both"/>
              <w:rPr>
                <w:color w:val="44546A" w:themeColor="text2"/>
              </w:rPr>
            </w:pPr>
            <w:r w:rsidRPr="004F4EFF">
              <w:t>Požadavky na klasifikovaný zápočet – 80% aktivní účast na seminářích, zpracování a obhájení podnikatelského plánu.</w:t>
            </w:r>
          </w:p>
        </w:tc>
      </w:tr>
      <w:tr w:rsidR="00CF1499" w:rsidTr="00A62144">
        <w:trPr>
          <w:trHeight w:val="554"/>
        </w:trPr>
        <w:tc>
          <w:tcPr>
            <w:tcW w:w="9855" w:type="dxa"/>
            <w:gridSpan w:val="8"/>
            <w:tcBorders>
              <w:top w:val="nil"/>
            </w:tcBorders>
          </w:tcPr>
          <w:p w:rsidR="00CF1499" w:rsidRPr="004F4EFF" w:rsidRDefault="00CF1499" w:rsidP="00A62144">
            <w:pPr>
              <w:jc w:val="both"/>
            </w:pPr>
          </w:p>
        </w:tc>
      </w:tr>
      <w:tr w:rsidR="00CF1499" w:rsidTr="00A62144">
        <w:trPr>
          <w:trHeight w:val="197"/>
        </w:trPr>
        <w:tc>
          <w:tcPr>
            <w:tcW w:w="3086" w:type="dxa"/>
            <w:tcBorders>
              <w:top w:val="nil"/>
            </w:tcBorders>
            <w:shd w:val="clear" w:color="auto" w:fill="F7CAAC"/>
          </w:tcPr>
          <w:p w:rsidR="00CF1499" w:rsidRPr="004F4EFF" w:rsidRDefault="00CF1499" w:rsidP="00A62144">
            <w:pPr>
              <w:jc w:val="both"/>
              <w:rPr>
                <w:b/>
              </w:rPr>
            </w:pPr>
            <w:r w:rsidRPr="004F4EFF">
              <w:rPr>
                <w:b/>
              </w:rPr>
              <w:t>Garant předmětu</w:t>
            </w:r>
          </w:p>
        </w:tc>
        <w:tc>
          <w:tcPr>
            <w:tcW w:w="6769" w:type="dxa"/>
            <w:gridSpan w:val="7"/>
            <w:tcBorders>
              <w:top w:val="nil"/>
            </w:tcBorders>
          </w:tcPr>
          <w:p w:rsidR="00CF1499" w:rsidRPr="004F4EFF" w:rsidRDefault="00CF1499" w:rsidP="00A62144">
            <w:pPr>
              <w:jc w:val="both"/>
            </w:pPr>
            <w:r w:rsidRPr="004F4EFF">
              <w:rPr>
                <w:rFonts w:eastAsia="Calibri"/>
              </w:rPr>
              <w:t>Ing. Petr Novák, Ph.D.</w:t>
            </w:r>
          </w:p>
        </w:tc>
      </w:tr>
      <w:tr w:rsidR="00CF1499" w:rsidRPr="008D0458" w:rsidTr="00A62144">
        <w:trPr>
          <w:trHeight w:val="243"/>
        </w:trPr>
        <w:tc>
          <w:tcPr>
            <w:tcW w:w="3086" w:type="dxa"/>
            <w:tcBorders>
              <w:top w:val="nil"/>
            </w:tcBorders>
            <w:shd w:val="clear" w:color="auto" w:fill="F7CAAC"/>
          </w:tcPr>
          <w:p w:rsidR="00CF1499" w:rsidRPr="004F4EFF" w:rsidRDefault="00CF1499" w:rsidP="00A62144">
            <w:pPr>
              <w:rPr>
                <w:b/>
              </w:rPr>
            </w:pPr>
            <w:r w:rsidRPr="004F4EFF">
              <w:rPr>
                <w:b/>
              </w:rPr>
              <w:t>Zapojení garanta do výuky předmětu</w:t>
            </w:r>
          </w:p>
        </w:tc>
        <w:tc>
          <w:tcPr>
            <w:tcW w:w="6769" w:type="dxa"/>
            <w:gridSpan w:val="7"/>
            <w:tcBorders>
              <w:top w:val="nil"/>
            </w:tcBorders>
          </w:tcPr>
          <w:p w:rsidR="00CF1499" w:rsidRPr="004F4EFF" w:rsidRDefault="00CF1499" w:rsidP="00A62144">
            <w:pPr>
              <w:jc w:val="both"/>
            </w:pPr>
            <w:r w:rsidRPr="004F4EFF">
              <w:t xml:space="preserve">Garant se podílí na přednášení v rozsahu 50 %, dále stanovuje koncepci </w:t>
            </w:r>
            <w:r>
              <w:t>seminářů</w:t>
            </w:r>
            <w:r w:rsidRPr="004F4EFF">
              <w:t xml:space="preserve"> a dohlíží na jejich jednotné vedení.</w:t>
            </w:r>
          </w:p>
        </w:tc>
      </w:tr>
      <w:tr w:rsidR="00CF1499" w:rsidTr="00A62144">
        <w:tc>
          <w:tcPr>
            <w:tcW w:w="3086" w:type="dxa"/>
            <w:shd w:val="clear" w:color="auto" w:fill="F7CAAC"/>
          </w:tcPr>
          <w:p w:rsidR="00CF1499" w:rsidRPr="004F4EFF" w:rsidRDefault="00CF1499" w:rsidP="00A62144">
            <w:pPr>
              <w:jc w:val="both"/>
              <w:rPr>
                <w:b/>
              </w:rPr>
            </w:pPr>
            <w:r w:rsidRPr="004F4EFF">
              <w:rPr>
                <w:b/>
              </w:rPr>
              <w:t>Vyučující</w:t>
            </w:r>
          </w:p>
        </w:tc>
        <w:tc>
          <w:tcPr>
            <w:tcW w:w="6769" w:type="dxa"/>
            <w:gridSpan w:val="7"/>
            <w:tcBorders>
              <w:bottom w:val="nil"/>
            </w:tcBorders>
          </w:tcPr>
          <w:p w:rsidR="00CF1499" w:rsidRPr="004F4EFF" w:rsidRDefault="00CF1499" w:rsidP="00A62144">
            <w:pPr>
              <w:jc w:val="both"/>
            </w:pPr>
            <w:r w:rsidRPr="004F4EFF">
              <w:rPr>
                <w:rFonts w:eastAsia="Calibri"/>
              </w:rPr>
              <w:t>Přednášky Ing. Petr Novák, Ph.D. – 50 %, Ing. Ludmila Kozubíková, Ph.D. – 50 %</w:t>
            </w:r>
          </w:p>
        </w:tc>
      </w:tr>
      <w:tr w:rsidR="00CF1499" w:rsidTr="00A62144">
        <w:trPr>
          <w:trHeight w:val="554"/>
        </w:trPr>
        <w:tc>
          <w:tcPr>
            <w:tcW w:w="9855" w:type="dxa"/>
            <w:gridSpan w:val="8"/>
            <w:tcBorders>
              <w:top w:val="nil"/>
            </w:tcBorders>
          </w:tcPr>
          <w:p w:rsidR="00CF1499" w:rsidRPr="004F4EFF" w:rsidRDefault="00CF1499" w:rsidP="00A62144">
            <w:pPr>
              <w:jc w:val="both"/>
            </w:pPr>
          </w:p>
        </w:tc>
      </w:tr>
      <w:tr w:rsidR="00CF1499" w:rsidTr="00A62144">
        <w:tc>
          <w:tcPr>
            <w:tcW w:w="3086" w:type="dxa"/>
            <w:shd w:val="clear" w:color="auto" w:fill="F7CAAC"/>
          </w:tcPr>
          <w:p w:rsidR="00CF1499" w:rsidRPr="004F4EFF" w:rsidRDefault="00CF1499" w:rsidP="00A62144">
            <w:pPr>
              <w:jc w:val="both"/>
              <w:rPr>
                <w:b/>
              </w:rPr>
            </w:pPr>
            <w:r w:rsidRPr="004F4EFF">
              <w:rPr>
                <w:b/>
              </w:rPr>
              <w:t>Stručná anotace předmětu</w:t>
            </w:r>
          </w:p>
        </w:tc>
        <w:tc>
          <w:tcPr>
            <w:tcW w:w="6769" w:type="dxa"/>
            <w:gridSpan w:val="7"/>
            <w:tcBorders>
              <w:bottom w:val="nil"/>
            </w:tcBorders>
          </w:tcPr>
          <w:p w:rsidR="00CF1499" w:rsidRPr="008B1B66" w:rsidRDefault="00CF1499" w:rsidP="00A62144">
            <w:pPr>
              <w:jc w:val="both"/>
            </w:pPr>
          </w:p>
        </w:tc>
      </w:tr>
      <w:tr w:rsidR="00CF1499" w:rsidTr="00A62144">
        <w:trPr>
          <w:trHeight w:val="3938"/>
        </w:trPr>
        <w:tc>
          <w:tcPr>
            <w:tcW w:w="9855" w:type="dxa"/>
            <w:gridSpan w:val="8"/>
            <w:tcBorders>
              <w:top w:val="nil"/>
              <w:bottom w:val="single" w:sz="12" w:space="0" w:color="auto"/>
            </w:tcBorders>
          </w:tcPr>
          <w:p w:rsidR="00CF1499" w:rsidRDefault="00CF1499" w:rsidP="00A62144">
            <w:pPr>
              <w:jc w:val="both"/>
            </w:pPr>
          </w:p>
          <w:p w:rsidR="00CF1499" w:rsidRPr="004F4EFF" w:rsidRDefault="00CF1499" w:rsidP="00A62144">
            <w:pPr>
              <w:jc w:val="both"/>
            </w:pPr>
            <w:r w:rsidRPr="004F4EFF">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CF1499" w:rsidRPr="004F4EFF" w:rsidRDefault="00CF1499" w:rsidP="00A62144">
            <w:pPr>
              <w:jc w:val="both"/>
            </w:pPr>
          </w:p>
          <w:p w:rsidR="00CF1499" w:rsidRPr="003E198D" w:rsidRDefault="00CF1499" w:rsidP="00A62144">
            <w:pPr>
              <w:jc w:val="both"/>
            </w:pPr>
            <w:r w:rsidRPr="003E198D">
              <w:rPr>
                <w:b/>
              </w:rPr>
              <w:t>Obsah předmětu:</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Úvod do podnikání, podnikatelské prostředí</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Právní aspekty podnikání a právní formy podnikání v ČR</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Živnostenské právo</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Životní cyklus podniku, vznik a zánik podniku</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Založení fyzické a právnické osoby</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Podpora podnikání</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 xml:space="preserve">Specifika podnikání v oblasti umění a kulturně kreativních průmyslech </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Základy ekonomiky podniku</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Řízení nákladů, výnosů  a výsledku hospodaření</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Majetková a kapitálová struktura podniku</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 xml:space="preserve">Základy financí a finančního řízení v podniku </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Základy kalkulací a cenotvorby</w:t>
            </w:r>
          </w:p>
          <w:p w:rsidR="00CF1499" w:rsidRPr="003E198D" w:rsidRDefault="00CF1499" w:rsidP="00700C85">
            <w:pPr>
              <w:pStyle w:val="Odstavecseseznamem"/>
              <w:widowControl/>
              <w:numPr>
                <w:ilvl w:val="0"/>
                <w:numId w:val="10"/>
              </w:numPr>
              <w:autoSpaceDE/>
              <w:autoSpaceDN/>
              <w:adjustRightInd/>
              <w:jc w:val="both"/>
              <w:rPr>
                <w:rFonts w:ascii="Times New Roman" w:hAnsi="Times New Roman" w:cs="Times New Roman"/>
              </w:rPr>
            </w:pPr>
            <w:r w:rsidRPr="003E198D">
              <w:rPr>
                <w:rFonts w:ascii="Times New Roman" w:hAnsi="Times New Roman" w:cs="Times New Roman"/>
              </w:rPr>
              <w:t>Canvas nástroj pro návrh business modelu v podnikatelském plánu</w:t>
            </w:r>
          </w:p>
          <w:p w:rsidR="00CF1499" w:rsidRPr="003E198D" w:rsidRDefault="00CF1499" w:rsidP="00A62144">
            <w:pPr>
              <w:jc w:val="both"/>
            </w:pPr>
          </w:p>
          <w:p w:rsidR="00CF1499" w:rsidRPr="003E198D" w:rsidRDefault="00CF1499" w:rsidP="00A62144">
            <w:pPr>
              <w:jc w:val="both"/>
              <w:rPr>
                <w:b/>
              </w:rPr>
            </w:pPr>
            <w:r w:rsidRPr="003E198D">
              <w:rPr>
                <w:b/>
              </w:rPr>
              <w:t>Výstupní kompetence:</w:t>
            </w:r>
          </w:p>
          <w:p w:rsidR="00CF1499" w:rsidRPr="004F4EFF" w:rsidRDefault="00CF1499" w:rsidP="00A62144">
            <w:pPr>
              <w:jc w:val="both"/>
            </w:pPr>
            <w:r w:rsidRPr="004F4EFF">
              <w:t>Student kriticky hodnotí informace v souvislosti s podnikáním, tvorbou vlastního Startupu, zná základní údaje 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p w:rsidR="00CF1499" w:rsidRPr="004F4EFF" w:rsidRDefault="00CF1499" w:rsidP="00A62144">
            <w:pPr>
              <w:jc w:val="both"/>
            </w:pPr>
          </w:p>
        </w:tc>
      </w:tr>
      <w:tr w:rsidR="00CF1499" w:rsidTr="008862C2">
        <w:trPr>
          <w:trHeight w:val="265"/>
        </w:trPr>
        <w:tc>
          <w:tcPr>
            <w:tcW w:w="3653" w:type="dxa"/>
            <w:gridSpan w:val="2"/>
            <w:tcBorders>
              <w:top w:val="nil"/>
              <w:bottom w:val="single" w:sz="4" w:space="0" w:color="auto"/>
            </w:tcBorders>
            <w:shd w:val="clear" w:color="auto" w:fill="F7CAAC"/>
          </w:tcPr>
          <w:p w:rsidR="00CF1499" w:rsidRPr="004F4EFF" w:rsidRDefault="00CF1499" w:rsidP="00A62144">
            <w:pPr>
              <w:jc w:val="both"/>
            </w:pPr>
            <w:r w:rsidRPr="004F4EFF">
              <w:rPr>
                <w:b/>
              </w:rPr>
              <w:t>Studijní literatura a studijní pomůcky</w:t>
            </w:r>
          </w:p>
        </w:tc>
        <w:tc>
          <w:tcPr>
            <w:tcW w:w="6202" w:type="dxa"/>
            <w:gridSpan w:val="6"/>
            <w:tcBorders>
              <w:top w:val="nil"/>
              <w:bottom w:val="nil"/>
            </w:tcBorders>
          </w:tcPr>
          <w:p w:rsidR="00CF1499" w:rsidRPr="004F4EFF" w:rsidRDefault="00CF1499" w:rsidP="00A62144">
            <w:pPr>
              <w:jc w:val="both"/>
            </w:pPr>
          </w:p>
        </w:tc>
      </w:tr>
      <w:tr w:rsidR="00CF1499" w:rsidTr="008862C2">
        <w:trPr>
          <w:trHeight w:val="1497"/>
        </w:trPr>
        <w:tc>
          <w:tcPr>
            <w:tcW w:w="9855" w:type="dxa"/>
            <w:gridSpan w:val="8"/>
            <w:tcBorders>
              <w:top w:val="nil"/>
            </w:tcBorders>
          </w:tcPr>
          <w:p w:rsidR="00CF1499" w:rsidRDefault="00CF1499" w:rsidP="00A62144">
            <w:pPr>
              <w:jc w:val="both"/>
              <w:rPr>
                <w:b/>
              </w:rPr>
            </w:pPr>
          </w:p>
          <w:p w:rsidR="00CF1499" w:rsidRPr="008B1B66" w:rsidRDefault="00A63320" w:rsidP="00A62144">
            <w:pPr>
              <w:jc w:val="both"/>
              <w:rPr>
                <w:b/>
              </w:rPr>
            </w:pPr>
            <w:r>
              <w:rPr>
                <w:b/>
              </w:rPr>
              <w:t>Povinná</w:t>
            </w:r>
            <w:r w:rsidR="00CF1499">
              <w:rPr>
                <w:b/>
              </w:rPr>
              <w:t>:</w:t>
            </w:r>
          </w:p>
          <w:p w:rsidR="00CF1499" w:rsidRPr="004F4EFF" w:rsidRDefault="00CF1499" w:rsidP="00A62144">
            <w:pPr>
              <w:jc w:val="both"/>
            </w:pPr>
            <w:r w:rsidRPr="004F4EFF">
              <w:t xml:space="preserve">Martinovičová, D., M. Konečný a J. Vavřina. </w:t>
            </w:r>
            <w:r w:rsidRPr="004F4EFF">
              <w:rPr>
                <w:i/>
                <w:iCs/>
              </w:rPr>
              <w:t>Úvod do podnikové ekonomiky</w:t>
            </w:r>
            <w:r w:rsidRPr="004F4EFF">
              <w:t xml:space="preserve">. Praha: Grada, 2014, 208 s. Expert. </w:t>
            </w:r>
          </w:p>
          <w:p w:rsidR="00CF1499" w:rsidRPr="004F4EFF" w:rsidRDefault="00CF1499" w:rsidP="00A62144">
            <w:pPr>
              <w:jc w:val="both"/>
            </w:pPr>
            <w:r w:rsidRPr="004F4EFF">
              <w:t xml:space="preserve">Synek, M., E. Kislingerová, a kolektiv. </w:t>
            </w:r>
            <w:r w:rsidRPr="004F4EFF">
              <w:rPr>
                <w:i/>
              </w:rPr>
              <w:t xml:space="preserve">Podniková ekonomika. </w:t>
            </w:r>
            <w:r w:rsidRPr="004F4EFF">
              <w:t xml:space="preserve">6. přepracované a doplněné vydání. Praha: C. H. Beck, 2015. </w:t>
            </w:r>
          </w:p>
          <w:p w:rsidR="00CF1499" w:rsidRPr="004F4EFF" w:rsidRDefault="00CF1499" w:rsidP="00A62144">
            <w:pPr>
              <w:jc w:val="both"/>
            </w:pPr>
            <w:r w:rsidRPr="004F4EFF">
              <w:t xml:space="preserve">Synek, M. a kolektiv. </w:t>
            </w:r>
            <w:r w:rsidRPr="004F4EFF">
              <w:rPr>
                <w:i/>
              </w:rPr>
              <w:t xml:space="preserve">Manažerská ekonomika. </w:t>
            </w:r>
            <w:r w:rsidRPr="004F4EFF">
              <w:t xml:space="preserve">5. aktualizované a doplněné vydání. Praha: Grada, 2011. </w:t>
            </w:r>
          </w:p>
          <w:p w:rsidR="00CF1499" w:rsidRPr="004F4EFF" w:rsidRDefault="00CF1499" w:rsidP="00A62144">
            <w:pPr>
              <w:jc w:val="both"/>
            </w:pPr>
            <w:r w:rsidRPr="004F4EFF">
              <w:t xml:space="preserve">Veber, J., J. Srpová, a kolektiv. </w:t>
            </w:r>
            <w:r w:rsidRPr="004F4EFF">
              <w:rPr>
                <w:i/>
              </w:rPr>
              <w:t xml:space="preserve">Podnikání malé a střední firmy. </w:t>
            </w:r>
            <w:r w:rsidRPr="004F4EFF">
              <w:t>3. aktualizované a doplněné vydání. Praha: Grada, 2012.</w:t>
            </w:r>
          </w:p>
          <w:p w:rsidR="00CF1499" w:rsidRPr="004F4EFF" w:rsidRDefault="00CF1499" w:rsidP="00A62144">
            <w:pPr>
              <w:jc w:val="both"/>
            </w:pPr>
            <w:r w:rsidRPr="004F4EFF">
              <w:t xml:space="preserve">VOCHOZKA, Marek a Petr MULAČ. </w:t>
            </w:r>
            <w:r w:rsidRPr="004F4EFF">
              <w:rPr>
                <w:i/>
                <w:iCs/>
              </w:rPr>
              <w:t xml:space="preserve">Podniková ekonomika. </w:t>
            </w:r>
            <w:r w:rsidRPr="004F4EFF">
              <w:t>1. vyd. Praha: Grada, 2012, 570 s.</w:t>
            </w:r>
          </w:p>
          <w:p w:rsidR="00CF1499" w:rsidRPr="008B1B66" w:rsidRDefault="00CF1499" w:rsidP="00A62144">
            <w:pPr>
              <w:jc w:val="both"/>
            </w:pPr>
            <w:r w:rsidRPr="004F4EFF">
              <w:t>Zákon č. 455/1991 Sb., o živnostenském podnikání v platném znění</w:t>
            </w:r>
          </w:p>
          <w:p w:rsidR="00CF1499" w:rsidRPr="008B1B66" w:rsidRDefault="00A63320" w:rsidP="00A62144">
            <w:pPr>
              <w:jc w:val="both"/>
              <w:rPr>
                <w:b/>
              </w:rPr>
            </w:pPr>
            <w:r>
              <w:rPr>
                <w:b/>
              </w:rPr>
              <w:lastRenderedPageBreak/>
              <w:t>Doporučená</w:t>
            </w:r>
            <w:r w:rsidR="00CF1499">
              <w:rPr>
                <w:b/>
              </w:rPr>
              <w:t>:</w:t>
            </w:r>
          </w:p>
          <w:p w:rsidR="00CF1499" w:rsidRPr="004F4EFF" w:rsidRDefault="00CF1499" w:rsidP="00A62144">
            <w:pPr>
              <w:jc w:val="both"/>
            </w:pPr>
            <w:r w:rsidRPr="004F4EFF">
              <w:t xml:space="preserve">Janatka, F. </w:t>
            </w:r>
            <w:r w:rsidRPr="004F4EFF">
              <w:rPr>
                <w:i/>
                <w:iCs/>
              </w:rPr>
              <w:t>Podnikání v globalizovaném světě</w:t>
            </w:r>
            <w:r w:rsidRPr="004F4EFF">
              <w:t>. Praha: Wolters Kluwer, 2017, 336 s.</w:t>
            </w:r>
          </w:p>
          <w:p w:rsidR="00CF1499" w:rsidRPr="004F4EFF" w:rsidRDefault="00CF1499" w:rsidP="00A62144">
            <w:pPr>
              <w:jc w:val="both"/>
            </w:pPr>
            <w:r w:rsidRPr="004F4EFF">
              <w:t xml:space="preserve">VÁCHAL, Jan a Marek VOCHOZKA. </w:t>
            </w:r>
            <w:r w:rsidRPr="004F4EFF">
              <w:rPr>
                <w:i/>
                <w:iCs/>
              </w:rPr>
              <w:t>Podnikové řízení</w:t>
            </w:r>
            <w:r w:rsidRPr="004F4EFF">
              <w:t xml:space="preserve">. Praha: Grada, 2013, 685 s. </w:t>
            </w:r>
          </w:p>
          <w:p w:rsidR="00CF1499" w:rsidRPr="004F4EFF" w:rsidRDefault="00CF1499" w:rsidP="00A62144">
            <w:pPr>
              <w:jc w:val="both"/>
            </w:pPr>
            <w:r w:rsidRPr="004F4EFF">
              <w:t xml:space="preserve">Wöhe, G., a E. Kislingerová. </w:t>
            </w:r>
            <w:r w:rsidRPr="004F4EFF">
              <w:rPr>
                <w:i/>
              </w:rPr>
              <w:t xml:space="preserve">Úvod do podnikového hospodářství. </w:t>
            </w:r>
            <w:r w:rsidRPr="004F4EFF">
              <w:t xml:space="preserve">2. přepracované a doplněné vydání. Praha: C. H. Beck, 2007. </w:t>
            </w:r>
          </w:p>
          <w:p w:rsidR="00CF1499" w:rsidRPr="004F4EFF" w:rsidRDefault="00CF1499" w:rsidP="00A62144">
            <w:pPr>
              <w:jc w:val="both"/>
            </w:pPr>
            <w:r w:rsidRPr="004F4EFF">
              <w:t>Zákon č. 89/2012 Sb., Občanský zákoník v platném znění</w:t>
            </w:r>
          </w:p>
          <w:p w:rsidR="00CF1499" w:rsidRPr="008B1B66" w:rsidRDefault="00CF1499" w:rsidP="00A62144">
            <w:pPr>
              <w:jc w:val="both"/>
            </w:pPr>
            <w:r w:rsidRPr="004F4EFF">
              <w:t>Zákon č. 90/2012 Sb., Zákon o obchodních společnostech a družstvech (zákon o obchodních korporacích) v platném znění</w:t>
            </w:r>
          </w:p>
          <w:p w:rsidR="00CF1499" w:rsidRPr="004F4EFF" w:rsidRDefault="00CF1499" w:rsidP="00A62144">
            <w:pPr>
              <w:jc w:val="both"/>
            </w:pPr>
          </w:p>
        </w:tc>
      </w:tr>
    </w:tbl>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CF1499" w:rsidRDefault="00CF1499" w:rsidP="00B0295E"/>
    <w:p w:rsidR="00CF1499" w:rsidRDefault="00CF1499" w:rsidP="00B0295E"/>
    <w:p w:rsidR="00CF1499" w:rsidRDefault="00CF1499" w:rsidP="00B0295E"/>
    <w:p w:rsidR="00CF1499" w:rsidRDefault="00CF1499" w:rsidP="00B0295E"/>
    <w:p w:rsidR="00514085" w:rsidRDefault="00514085"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1499" w:rsidTr="00A62144">
        <w:tc>
          <w:tcPr>
            <w:tcW w:w="9855" w:type="dxa"/>
            <w:gridSpan w:val="8"/>
            <w:tcBorders>
              <w:bottom w:val="double" w:sz="4" w:space="0" w:color="auto"/>
            </w:tcBorders>
            <w:shd w:val="clear" w:color="auto" w:fill="BDD6EE"/>
          </w:tcPr>
          <w:p w:rsidR="00CF1499" w:rsidRDefault="00CF1499" w:rsidP="00A62144">
            <w:pPr>
              <w:jc w:val="both"/>
              <w:rPr>
                <w:b/>
                <w:sz w:val="28"/>
              </w:rPr>
            </w:pPr>
            <w:r>
              <w:rPr>
                <w:b/>
                <w:sz w:val="28"/>
              </w:rPr>
              <w:lastRenderedPageBreak/>
              <w:t>B-III – Charakteristika studijního předmětu</w:t>
            </w:r>
          </w:p>
        </w:tc>
      </w:tr>
      <w:tr w:rsidR="00CF1499" w:rsidTr="00A62144">
        <w:tc>
          <w:tcPr>
            <w:tcW w:w="3086" w:type="dxa"/>
            <w:tcBorders>
              <w:top w:val="double" w:sz="4" w:space="0" w:color="auto"/>
            </w:tcBorders>
            <w:shd w:val="clear" w:color="auto" w:fill="F7CAAC"/>
          </w:tcPr>
          <w:p w:rsidR="00CF1499" w:rsidRDefault="00CF1499" w:rsidP="00A62144">
            <w:pPr>
              <w:jc w:val="both"/>
              <w:rPr>
                <w:b/>
              </w:rPr>
            </w:pPr>
            <w:r>
              <w:rPr>
                <w:b/>
              </w:rPr>
              <w:t>Název studijního předmětu</w:t>
            </w:r>
          </w:p>
        </w:tc>
        <w:tc>
          <w:tcPr>
            <w:tcW w:w="6769" w:type="dxa"/>
            <w:gridSpan w:val="7"/>
            <w:tcBorders>
              <w:top w:val="double" w:sz="4" w:space="0" w:color="auto"/>
            </w:tcBorders>
          </w:tcPr>
          <w:p w:rsidR="00CF1499" w:rsidRPr="005357CB" w:rsidRDefault="00CF1499" w:rsidP="00A62144">
            <w:pPr>
              <w:jc w:val="both"/>
              <w:rPr>
                <w:color w:val="44546A" w:themeColor="text2"/>
              </w:rPr>
            </w:pPr>
            <w:r>
              <w:t>Současné tendence v architektuře I</w:t>
            </w:r>
          </w:p>
        </w:tc>
      </w:tr>
      <w:tr w:rsidR="00CF1499" w:rsidTr="00A62144">
        <w:tc>
          <w:tcPr>
            <w:tcW w:w="3086" w:type="dxa"/>
            <w:shd w:val="clear" w:color="auto" w:fill="F7CAAC"/>
          </w:tcPr>
          <w:p w:rsidR="00CF1499" w:rsidRDefault="00CF1499" w:rsidP="00A62144">
            <w:pPr>
              <w:rPr>
                <w:b/>
              </w:rPr>
            </w:pPr>
            <w:r>
              <w:rPr>
                <w:b/>
              </w:rPr>
              <w:t>Typ předmětu</w:t>
            </w:r>
          </w:p>
        </w:tc>
        <w:tc>
          <w:tcPr>
            <w:tcW w:w="3406" w:type="dxa"/>
            <w:gridSpan w:val="4"/>
          </w:tcPr>
          <w:p w:rsidR="00CF1499" w:rsidRPr="005357CB" w:rsidRDefault="00CF1499" w:rsidP="00A62144">
            <w:pPr>
              <w:autoSpaceDE w:val="0"/>
              <w:autoSpaceDN w:val="0"/>
              <w:adjustRightInd w:val="0"/>
            </w:pPr>
            <w:r>
              <w:rPr>
                <w:rFonts w:eastAsia="Calibri"/>
              </w:rPr>
              <w:t>povinně volitelný, PZ</w:t>
            </w:r>
          </w:p>
        </w:tc>
        <w:tc>
          <w:tcPr>
            <w:tcW w:w="2695" w:type="dxa"/>
            <w:gridSpan w:val="2"/>
            <w:shd w:val="clear" w:color="auto" w:fill="F7CAAC"/>
          </w:tcPr>
          <w:p w:rsidR="00CF1499" w:rsidRDefault="00CF1499" w:rsidP="00A62144">
            <w:pPr>
              <w:jc w:val="both"/>
            </w:pPr>
            <w:r>
              <w:rPr>
                <w:b/>
              </w:rPr>
              <w:t>doporučený ročník/semestr</w:t>
            </w:r>
          </w:p>
        </w:tc>
        <w:tc>
          <w:tcPr>
            <w:tcW w:w="668" w:type="dxa"/>
          </w:tcPr>
          <w:p w:rsidR="00CF1499" w:rsidRPr="005357CB" w:rsidRDefault="00CF1499" w:rsidP="00A62144">
            <w:pPr>
              <w:jc w:val="both"/>
            </w:pPr>
            <w:r>
              <w:t>1</w:t>
            </w:r>
            <w:r w:rsidRPr="005357CB">
              <w:t>/ZS</w:t>
            </w:r>
          </w:p>
        </w:tc>
      </w:tr>
      <w:tr w:rsidR="00CF1499" w:rsidTr="00A62144">
        <w:tc>
          <w:tcPr>
            <w:tcW w:w="3086" w:type="dxa"/>
            <w:shd w:val="clear" w:color="auto" w:fill="F7CAAC"/>
          </w:tcPr>
          <w:p w:rsidR="00CF1499" w:rsidRDefault="00CF1499" w:rsidP="00A62144">
            <w:pPr>
              <w:jc w:val="both"/>
              <w:rPr>
                <w:b/>
              </w:rPr>
            </w:pPr>
            <w:r>
              <w:rPr>
                <w:b/>
              </w:rPr>
              <w:t>Rozsah studijního předmětu</w:t>
            </w:r>
          </w:p>
        </w:tc>
        <w:tc>
          <w:tcPr>
            <w:tcW w:w="1701" w:type="dxa"/>
            <w:gridSpan w:val="2"/>
          </w:tcPr>
          <w:p w:rsidR="00CF1499" w:rsidRPr="008D0458" w:rsidRDefault="00CF1499"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CF1499" w:rsidRDefault="00CF1499" w:rsidP="00A62144">
            <w:pPr>
              <w:jc w:val="both"/>
              <w:rPr>
                <w:b/>
              </w:rPr>
            </w:pPr>
            <w:r>
              <w:rPr>
                <w:b/>
              </w:rPr>
              <w:t xml:space="preserve">hod. </w:t>
            </w:r>
          </w:p>
        </w:tc>
        <w:tc>
          <w:tcPr>
            <w:tcW w:w="816" w:type="dxa"/>
          </w:tcPr>
          <w:p w:rsidR="00CF1499" w:rsidRPr="00037DA6" w:rsidRDefault="00CF1499" w:rsidP="00A62144">
            <w:pPr>
              <w:jc w:val="both"/>
            </w:pPr>
            <w:r>
              <w:t>13</w:t>
            </w:r>
            <w:r w:rsidRPr="00037DA6">
              <w:t xml:space="preserve"> </w:t>
            </w:r>
          </w:p>
        </w:tc>
        <w:tc>
          <w:tcPr>
            <w:tcW w:w="2156" w:type="dxa"/>
            <w:shd w:val="clear" w:color="auto" w:fill="F7CAAC"/>
          </w:tcPr>
          <w:p w:rsidR="00CF1499" w:rsidRDefault="00CF1499" w:rsidP="00A62144">
            <w:pPr>
              <w:jc w:val="both"/>
              <w:rPr>
                <w:b/>
              </w:rPr>
            </w:pPr>
            <w:r>
              <w:rPr>
                <w:b/>
              </w:rPr>
              <w:t>kreditů</w:t>
            </w:r>
          </w:p>
        </w:tc>
        <w:tc>
          <w:tcPr>
            <w:tcW w:w="1207" w:type="dxa"/>
            <w:gridSpan w:val="2"/>
          </w:tcPr>
          <w:p w:rsidR="00CF1499" w:rsidRPr="005357CB" w:rsidRDefault="00CF1499" w:rsidP="00A62144">
            <w:pPr>
              <w:jc w:val="both"/>
            </w:pPr>
            <w:r>
              <w:t>2</w:t>
            </w:r>
          </w:p>
        </w:tc>
      </w:tr>
      <w:tr w:rsidR="00CF1499" w:rsidTr="00A62144">
        <w:tc>
          <w:tcPr>
            <w:tcW w:w="3086" w:type="dxa"/>
            <w:shd w:val="clear" w:color="auto" w:fill="F7CAAC"/>
          </w:tcPr>
          <w:p w:rsidR="00CF1499" w:rsidRDefault="00CF1499" w:rsidP="00A62144">
            <w:pPr>
              <w:rPr>
                <w:b/>
                <w:sz w:val="22"/>
              </w:rPr>
            </w:pPr>
            <w:r>
              <w:rPr>
                <w:b/>
              </w:rPr>
              <w:t>Prerekvizity, korekvizity, ekvivalence</w:t>
            </w:r>
          </w:p>
        </w:tc>
        <w:tc>
          <w:tcPr>
            <w:tcW w:w="6769" w:type="dxa"/>
            <w:gridSpan w:val="7"/>
          </w:tcPr>
          <w:p w:rsidR="00CF1499" w:rsidRPr="000621A8" w:rsidRDefault="00CF1499" w:rsidP="00A62144">
            <w:pPr>
              <w:autoSpaceDE w:val="0"/>
              <w:autoSpaceDN w:val="0"/>
              <w:adjustRightInd w:val="0"/>
              <w:rPr>
                <w:rFonts w:eastAsia="Calibri"/>
                <w:color w:val="FF0000"/>
                <w:sz w:val="16"/>
                <w:szCs w:val="16"/>
              </w:rPr>
            </w:pPr>
          </w:p>
        </w:tc>
      </w:tr>
      <w:tr w:rsidR="00CF1499" w:rsidTr="00A62144">
        <w:tc>
          <w:tcPr>
            <w:tcW w:w="3086" w:type="dxa"/>
            <w:shd w:val="clear" w:color="auto" w:fill="F7CAAC"/>
          </w:tcPr>
          <w:p w:rsidR="00CF1499" w:rsidRDefault="00CF1499" w:rsidP="00A62144">
            <w:pPr>
              <w:rPr>
                <w:b/>
              </w:rPr>
            </w:pPr>
            <w:r>
              <w:rPr>
                <w:b/>
              </w:rPr>
              <w:t>Způsob ověření studijních výsledků</w:t>
            </w:r>
          </w:p>
        </w:tc>
        <w:tc>
          <w:tcPr>
            <w:tcW w:w="3406" w:type="dxa"/>
            <w:gridSpan w:val="4"/>
          </w:tcPr>
          <w:p w:rsidR="00CF1499" w:rsidRPr="00037DA6" w:rsidRDefault="00CF1499" w:rsidP="00A62144">
            <w:pPr>
              <w:jc w:val="both"/>
            </w:pPr>
            <w:r>
              <w:rPr>
                <w:rFonts w:eastAsia="Calibri"/>
              </w:rPr>
              <w:t>klasifikovaný zápočet</w:t>
            </w:r>
          </w:p>
        </w:tc>
        <w:tc>
          <w:tcPr>
            <w:tcW w:w="2156" w:type="dxa"/>
            <w:shd w:val="clear" w:color="auto" w:fill="F7CAAC"/>
          </w:tcPr>
          <w:p w:rsidR="00CF1499" w:rsidRDefault="00CF1499" w:rsidP="00A62144">
            <w:pPr>
              <w:jc w:val="both"/>
              <w:rPr>
                <w:b/>
              </w:rPr>
            </w:pPr>
            <w:r>
              <w:rPr>
                <w:b/>
              </w:rPr>
              <w:t>Forma výuky</w:t>
            </w:r>
          </w:p>
        </w:tc>
        <w:tc>
          <w:tcPr>
            <w:tcW w:w="1207" w:type="dxa"/>
            <w:gridSpan w:val="2"/>
          </w:tcPr>
          <w:p w:rsidR="00CF1499" w:rsidRPr="00984755" w:rsidRDefault="00CF1499" w:rsidP="00A62144">
            <w:pPr>
              <w:jc w:val="both"/>
            </w:pPr>
            <w:r>
              <w:rPr>
                <w:rFonts w:eastAsia="Calibri"/>
              </w:rPr>
              <w:t>seminář</w:t>
            </w:r>
          </w:p>
        </w:tc>
      </w:tr>
      <w:tr w:rsidR="00CF1499" w:rsidTr="00A62144">
        <w:tc>
          <w:tcPr>
            <w:tcW w:w="3086" w:type="dxa"/>
            <w:shd w:val="clear" w:color="auto" w:fill="F7CAAC"/>
          </w:tcPr>
          <w:p w:rsidR="00CF1499" w:rsidRDefault="00CF1499" w:rsidP="00A62144">
            <w:pPr>
              <w:rPr>
                <w:b/>
              </w:rPr>
            </w:pPr>
            <w:r>
              <w:rPr>
                <w:b/>
              </w:rPr>
              <w:t>Forma způsobu ověření studijních výsledků a další požadavky na studenta</w:t>
            </w:r>
          </w:p>
        </w:tc>
        <w:tc>
          <w:tcPr>
            <w:tcW w:w="6769" w:type="dxa"/>
            <w:gridSpan w:val="7"/>
            <w:tcBorders>
              <w:bottom w:val="nil"/>
            </w:tcBorders>
          </w:tcPr>
          <w:p w:rsidR="00CF1499" w:rsidRPr="000621A8" w:rsidRDefault="00CF1499" w:rsidP="00A62144">
            <w:pPr>
              <w:jc w:val="both"/>
              <w:rPr>
                <w:color w:val="44546A" w:themeColor="text2"/>
              </w:rPr>
            </w:pPr>
            <w:r w:rsidRPr="000621A8">
              <w:rPr>
                <w:rFonts w:eastAsia="Calibri"/>
              </w:rPr>
              <w:t xml:space="preserve">Prezentace </w:t>
            </w:r>
            <w:r>
              <w:rPr>
                <w:rFonts w:eastAsia="Calibri"/>
              </w:rPr>
              <w:t>+ seminární práce na zadané téma</w:t>
            </w:r>
            <w:r w:rsidRPr="000621A8">
              <w:rPr>
                <w:rFonts w:eastAsia="Calibri"/>
              </w:rPr>
              <w:t>, docházka, písemný test</w:t>
            </w:r>
          </w:p>
        </w:tc>
      </w:tr>
      <w:tr w:rsidR="00CF1499" w:rsidTr="00A62144">
        <w:trPr>
          <w:trHeight w:val="554"/>
        </w:trPr>
        <w:tc>
          <w:tcPr>
            <w:tcW w:w="9855" w:type="dxa"/>
            <w:gridSpan w:val="8"/>
            <w:tcBorders>
              <w:top w:val="nil"/>
            </w:tcBorders>
          </w:tcPr>
          <w:p w:rsidR="00CF1499" w:rsidRDefault="00CF1499" w:rsidP="00A62144">
            <w:pPr>
              <w:jc w:val="both"/>
            </w:pPr>
          </w:p>
        </w:tc>
      </w:tr>
      <w:tr w:rsidR="00CF1499" w:rsidTr="00A62144">
        <w:trPr>
          <w:trHeight w:val="197"/>
        </w:trPr>
        <w:tc>
          <w:tcPr>
            <w:tcW w:w="3086" w:type="dxa"/>
            <w:tcBorders>
              <w:top w:val="nil"/>
            </w:tcBorders>
            <w:shd w:val="clear" w:color="auto" w:fill="F7CAAC"/>
          </w:tcPr>
          <w:p w:rsidR="00CF1499" w:rsidRDefault="00CF1499" w:rsidP="00A62144">
            <w:pPr>
              <w:jc w:val="both"/>
              <w:rPr>
                <w:b/>
              </w:rPr>
            </w:pPr>
            <w:r>
              <w:rPr>
                <w:b/>
              </w:rPr>
              <w:t>Garant předmětu</w:t>
            </w:r>
          </w:p>
        </w:tc>
        <w:tc>
          <w:tcPr>
            <w:tcW w:w="6769" w:type="dxa"/>
            <w:gridSpan w:val="7"/>
            <w:tcBorders>
              <w:top w:val="nil"/>
            </w:tcBorders>
          </w:tcPr>
          <w:p w:rsidR="00CF1499" w:rsidRPr="00A7428C" w:rsidRDefault="00CF1499" w:rsidP="00A62144">
            <w:pPr>
              <w:jc w:val="both"/>
            </w:pPr>
            <w:r>
              <w:rPr>
                <w:rFonts w:eastAsia="Calibri"/>
              </w:rPr>
              <w:t>Mgr. Zuzana Ragulová</w:t>
            </w:r>
          </w:p>
        </w:tc>
      </w:tr>
      <w:tr w:rsidR="00CF1499" w:rsidRPr="008D0458" w:rsidTr="00A62144">
        <w:trPr>
          <w:trHeight w:val="243"/>
        </w:trPr>
        <w:tc>
          <w:tcPr>
            <w:tcW w:w="3086" w:type="dxa"/>
            <w:tcBorders>
              <w:top w:val="nil"/>
            </w:tcBorders>
            <w:shd w:val="clear" w:color="auto" w:fill="F7CAAC"/>
          </w:tcPr>
          <w:p w:rsidR="00CF1499" w:rsidRDefault="00CF1499" w:rsidP="00A62144">
            <w:pPr>
              <w:rPr>
                <w:b/>
              </w:rPr>
            </w:pPr>
            <w:r>
              <w:rPr>
                <w:b/>
              </w:rPr>
              <w:t>Zapojení garanta do výuky předmětu</w:t>
            </w:r>
          </w:p>
        </w:tc>
        <w:tc>
          <w:tcPr>
            <w:tcW w:w="6769" w:type="dxa"/>
            <w:gridSpan w:val="7"/>
            <w:tcBorders>
              <w:top w:val="nil"/>
            </w:tcBorders>
          </w:tcPr>
          <w:p w:rsidR="00CF1499" w:rsidRPr="00A7428C" w:rsidRDefault="00CF1499" w:rsidP="00A62144">
            <w:pPr>
              <w:jc w:val="both"/>
              <w:rPr>
                <w:color w:val="44546A" w:themeColor="text2"/>
              </w:rPr>
            </w:pPr>
            <w:r w:rsidRPr="00A7428C">
              <w:rPr>
                <w:rFonts w:eastAsia="Calibri"/>
              </w:rPr>
              <w:t>100 %</w:t>
            </w:r>
          </w:p>
        </w:tc>
      </w:tr>
      <w:tr w:rsidR="00CF1499" w:rsidTr="00A62144">
        <w:tc>
          <w:tcPr>
            <w:tcW w:w="3086" w:type="dxa"/>
            <w:shd w:val="clear" w:color="auto" w:fill="F7CAAC"/>
          </w:tcPr>
          <w:p w:rsidR="00CF1499" w:rsidRDefault="00CF1499" w:rsidP="00A62144">
            <w:pPr>
              <w:jc w:val="both"/>
              <w:rPr>
                <w:b/>
              </w:rPr>
            </w:pPr>
            <w:r>
              <w:rPr>
                <w:b/>
              </w:rPr>
              <w:t>Vyučující</w:t>
            </w:r>
          </w:p>
        </w:tc>
        <w:tc>
          <w:tcPr>
            <w:tcW w:w="6769" w:type="dxa"/>
            <w:gridSpan w:val="7"/>
            <w:tcBorders>
              <w:bottom w:val="nil"/>
            </w:tcBorders>
          </w:tcPr>
          <w:p w:rsidR="00CF1499" w:rsidRPr="00A7428C" w:rsidRDefault="00CF1499" w:rsidP="00A62144">
            <w:pPr>
              <w:jc w:val="both"/>
            </w:pPr>
            <w:r>
              <w:rPr>
                <w:rFonts w:eastAsia="Calibri"/>
              </w:rPr>
              <w:t>Mgr. Zuzana Ragulová</w:t>
            </w:r>
          </w:p>
        </w:tc>
      </w:tr>
      <w:tr w:rsidR="00CF1499" w:rsidTr="00A62144">
        <w:trPr>
          <w:trHeight w:val="554"/>
        </w:trPr>
        <w:tc>
          <w:tcPr>
            <w:tcW w:w="9855" w:type="dxa"/>
            <w:gridSpan w:val="8"/>
            <w:tcBorders>
              <w:top w:val="nil"/>
            </w:tcBorders>
          </w:tcPr>
          <w:p w:rsidR="00CF1499" w:rsidRDefault="00CF1499" w:rsidP="00A62144">
            <w:pPr>
              <w:jc w:val="both"/>
            </w:pPr>
          </w:p>
        </w:tc>
      </w:tr>
      <w:tr w:rsidR="00CF1499" w:rsidTr="00A62144">
        <w:trPr>
          <w:trHeight w:val="462"/>
        </w:trPr>
        <w:tc>
          <w:tcPr>
            <w:tcW w:w="3086" w:type="dxa"/>
            <w:shd w:val="clear" w:color="auto" w:fill="F7CAAC"/>
          </w:tcPr>
          <w:p w:rsidR="00CF1499" w:rsidRDefault="00CF1499" w:rsidP="00A62144">
            <w:pPr>
              <w:jc w:val="both"/>
              <w:rPr>
                <w:b/>
              </w:rPr>
            </w:pPr>
            <w:r>
              <w:rPr>
                <w:b/>
              </w:rPr>
              <w:t>Stručná anotace předmětu</w:t>
            </w:r>
          </w:p>
        </w:tc>
        <w:tc>
          <w:tcPr>
            <w:tcW w:w="6769" w:type="dxa"/>
            <w:gridSpan w:val="7"/>
            <w:tcBorders>
              <w:bottom w:val="nil"/>
            </w:tcBorders>
          </w:tcPr>
          <w:p w:rsidR="00CF1499" w:rsidRPr="00A908E0" w:rsidRDefault="00CF1499" w:rsidP="00A62144">
            <w:pPr>
              <w:jc w:val="both"/>
              <w:rPr>
                <w:sz w:val="16"/>
                <w:szCs w:val="16"/>
              </w:rPr>
            </w:pPr>
          </w:p>
        </w:tc>
      </w:tr>
      <w:tr w:rsidR="00CF1499" w:rsidTr="00A62144">
        <w:trPr>
          <w:trHeight w:val="3113"/>
        </w:trPr>
        <w:tc>
          <w:tcPr>
            <w:tcW w:w="9855" w:type="dxa"/>
            <w:gridSpan w:val="8"/>
            <w:tcBorders>
              <w:top w:val="nil"/>
              <w:bottom w:val="single" w:sz="12" w:space="0" w:color="auto"/>
            </w:tcBorders>
          </w:tcPr>
          <w:p w:rsidR="00CF1499" w:rsidRDefault="00CF1499" w:rsidP="00A62144">
            <w:pPr>
              <w:jc w:val="both"/>
            </w:pPr>
          </w:p>
          <w:p w:rsidR="00CF1499" w:rsidRDefault="00CF1499" w:rsidP="00A62144">
            <w:pPr>
              <w:jc w:val="both"/>
            </w:pPr>
            <w:r>
              <w:t>Městský veřejný prostor</w:t>
            </w:r>
          </w:p>
          <w:p w:rsidR="00CF1499" w:rsidRDefault="00CF1499" w:rsidP="00A62144">
            <w:pPr>
              <w:jc w:val="both"/>
            </w:pPr>
            <w:r>
              <w:t>Ekologická architektura</w:t>
            </w:r>
          </w:p>
          <w:p w:rsidR="00CF1499" w:rsidRDefault="00CF1499" w:rsidP="00A62144">
            <w:pPr>
              <w:jc w:val="both"/>
            </w:pPr>
            <w:r>
              <w:t>Sakrální prostory</w:t>
            </w:r>
          </w:p>
          <w:p w:rsidR="00CF1499" w:rsidRDefault="00CF1499" w:rsidP="00A62144">
            <w:pPr>
              <w:jc w:val="both"/>
            </w:pPr>
            <w:r>
              <w:t>Současné české architektonické skupiny</w:t>
            </w:r>
          </w:p>
          <w:p w:rsidR="00CF1499" w:rsidRDefault="00CF1499" w:rsidP="00A62144">
            <w:pPr>
              <w:jc w:val="both"/>
            </w:pPr>
            <w:r>
              <w:t>Zlínské novostavby</w:t>
            </w:r>
          </w:p>
          <w:p w:rsidR="00CF1499" w:rsidRDefault="00CF1499" w:rsidP="00A62144">
            <w:pPr>
              <w:jc w:val="both"/>
            </w:pPr>
            <w:r>
              <w:t>Brněnská architektura po roce 1989</w:t>
            </w:r>
          </w:p>
          <w:p w:rsidR="00CF1499" w:rsidRDefault="00CF1499" w:rsidP="00A62144">
            <w:pPr>
              <w:jc w:val="both"/>
            </w:pPr>
            <w:r>
              <w:t>Nové knihovny u nás</w:t>
            </w:r>
          </w:p>
          <w:p w:rsidR="00CF1499" w:rsidRDefault="00CF1499" w:rsidP="00A62144">
            <w:pPr>
              <w:jc w:val="both"/>
            </w:pPr>
            <w:r>
              <w:t>CZ EXPO po roce 1989</w:t>
            </w:r>
          </w:p>
          <w:p w:rsidR="00CF1499" w:rsidRDefault="00CF1499" w:rsidP="00A62144">
            <w:pPr>
              <w:jc w:val="both"/>
            </w:pPr>
            <w:r>
              <w:t>Josef Pleskot</w:t>
            </w:r>
          </w:p>
          <w:p w:rsidR="00CF1499" w:rsidRDefault="00CF1499" w:rsidP="00A62144">
            <w:pPr>
              <w:jc w:val="both"/>
            </w:pPr>
            <w:r>
              <w:t>Ladislav Lábus</w:t>
            </w:r>
          </w:p>
          <w:p w:rsidR="00CF1499" w:rsidRDefault="00CF1499" w:rsidP="00A62144">
            <w:pPr>
              <w:jc w:val="both"/>
            </w:pPr>
            <w:r>
              <w:t>Martin Rajniš</w:t>
            </w:r>
          </w:p>
          <w:p w:rsidR="00CF1499" w:rsidRDefault="00CF1499" w:rsidP="00A62144">
            <w:pPr>
              <w:jc w:val="both"/>
            </w:pPr>
            <w:r>
              <w:t>Eva Jiřičná</w:t>
            </w:r>
          </w:p>
          <w:p w:rsidR="00CF1499" w:rsidRDefault="00CF1499" w:rsidP="00A62144">
            <w:pPr>
              <w:jc w:val="both"/>
            </w:pPr>
          </w:p>
        </w:tc>
      </w:tr>
      <w:tr w:rsidR="00CF1499" w:rsidTr="00A62144">
        <w:trPr>
          <w:trHeight w:val="265"/>
        </w:trPr>
        <w:tc>
          <w:tcPr>
            <w:tcW w:w="3653" w:type="dxa"/>
            <w:gridSpan w:val="2"/>
            <w:tcBorders>
              <w:top w:val="nil"/>
            </w:tcBorders>
            <w:shd w:val="clear" w:color="auto" w:fill="F7CAAC"/>
          </w:tcPr>
          <w:p w:rsidR="00CF1499" w:rsidRDefault="00CF1499" w:rsidP="00A62144">
            <w:pPr>
              <w:jc w:val="both"/>
            </w:pPr>
            <w:r>
              <w:rPr>
                <w:b/>
              </w:rPr>
              <w:t>Studijní literatura a studijní pomůcky</w:t>
            </w:r>
          </w:p>
        </w:tc>
        <w:tc>
          <w:tcPr>
            <w:tcW w:w="6202" w:type="dxa"/>
            <w:gridSpan w:val="6"/>
            <w:tcBorders>
              <w:top w:val="nil"/>
              <w:bottom w:val="nil"/>
            </w:tcBorders>
          </w:tcPr>
          <w:p w:rsidR="00CF1499" w:rsidRDefault="00CF1499" w:rsidP="00A62144">
            <w:pPr>
              <w:jc w:val="both"/>
            </w:pPr>
          </w:p>
        </w:tc>
      </w:tr>
      <w:tr w:rsidR="00CF1499" w:rsidTr="00A62144">
        <w:trPr>
          <w:trHeight w:val="1497"/>
        </w:trPr>
        <w:tc>
          <w:tcPr>
            <w:tcW w:w="9855" w:type="dxa"/>
            <w:gridSpan w:val="8"/>
            <w:tcBorders>
              <w:top w:val="nil"/>
            </w:tcBorders>
          </w:tcPr>
          <w:p w:rsidR="0011774B" w:rsidRDefault="0011774B" w:rsidP="00A62144">
            <w:pPr>
              <w:jc w:val="both"/>
              <w:rPr>
                <w:b/>
              </w:rPr>
            </w:pPr>
          </w:p>
          <w:p w:rsidR="00CF1499" w:rsidRPr="0011774B" w:rsidRDefault="0011774B" w:rsidP="00A62144">
            <w:pPr>
              <w:jc w:val="both"/>
              <w:rPr>
                <w:b/>
              </w:rPr>
            </w:pPr>
            <w:r w:rsidRPr="0011774B">
              <w:rPr>
                <w:b/>
              </w:rPr>
              <w:t>Povinná:</w:t>
            </w:r>
          </w:p>
          <w:p w:rsidR="00CF1499" w:rsidRDefault="00CF1499" w:rsidP="00A62144">
            <w:pPr>
              <w:jc w:val="both"/>
            </w:pPr>
            <w:r>
              <w:t xml:space="preserve">Petr Kratochvíl. </w:t>
            </w:r>
            <w:r>
              <w:rPr>
                <w:i/>
              </w:rPr>
              <w:t xml:space="preserve">Současná česká architektura a její témata, </w:t>
            </w:r>
            <w:r>
              <w:t>2008.</w:t>
            </w:r>
          </w:p>
          <w:p w:rsidR="00CF1499" w:rsidRDefault="00CF1499" w:rsidP="00A62144">
            <w:pPr>
              <w:jc w:val="both"/>
            </w:pPr>
            <w:r>
              <w:t xml:space="preserve">Jaroslav Sládeček. </w:t>
            </w:r>
            <w:r>
              <w:rPr>
                <w:i/>
              </w:rPr>
              <w:t xml:space="preserve">Architekti CZ, </w:t>
            </w:r>
            <w:r>
              <w:t>2015.</w:t>
            </w:r>
          </w:p>
          <w:p w:rsidR="00CF1499" w:rsidRDefault="00CF1499" w:rsidP="00A62144">
            <w:pPr>
              <w:jc w:val="both"/>
            </w:pPr>
            <w:r>
              <w:t xml:space="preserve">Petr Suske. </w:t>
            </w:r>
            <w:r>
              <w:rPr>
                <w:i/>
              </w:rPr>
              <w:t xml:space="preserve">Ekologická architektura ve stínu moderny: podstata, principy a mýty, </w:t>
            </w:r>
            <w:r w:rsidRPr="006A707E">
              <w:t>2008.</w:t>
            </w:r>
          </w:p>
          <w:p w:rsidR="00CF1499" w:rsidRPr="006A707E" w:rsidRDefault="00CF1499" w:rsidP="00A62144">
            <w:pPr>
              <w:jc w:val="both"/>
            </w:pPr>
          </w:p>
        </w:tc>
      </w:tr>
    </w:tbl>
    <w:p w:rsidR="00CF1499" w:rsidRDefault="00CF1499" w:rsidP="00B0295E"/>
    <w:p w:rsidR="00CF1499" w:rsidRDefault="00CF1499" w:rsidP="00B0295E"/>
    <w:p w:rsidR="00CF1499" w:rsidRDefault="00CF1499" w:rsidP="00B0295E"/>
    <w:p w:rsidR="00CF1499" w:rsidRDefault="00CF149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CF1499" w:rsidRDefault="00CF1499" w:rsidP="00B0295E"/>
    <w:p w:rsidR="00CF1499" w:rsidRDefault="00CF149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F2ECC" w:rsidTr="00A62144">
        <w:tc>
          <w:tcPr>
            <w:tcW w:w="9855" w:type="dxa"/>
            <w:gridSpan w:val="8"/>
            <w:tcBorders>
              <w:bottom w:val="double" w:sz="4" w:space="0" w:color="auto"/>
            </w:tcBorders>
            <w:shd w:val="clear" w:color="auto" w:fill="BDD6EE"/>
          </w:tcPr>
          <w:p w:rsidR="009F2ECC" w:rsidRDefault="009F2ECC" w:rsidP="00A62144">
            <w:pPr>
              <w:jc w:val="both"/>
              <w:rPr>
                <w:b/>
                <w:sz w:val="28"/>
              </w:rPr>
            </w:pPr>
            <w:r>
              <w:rPr>
                <w:b/>
                <w:sz w:val="28"/>
              </w:rPr>
              <w:lastRenderedPageBreak/>
              <w:t>B-III – Charakteristika studijního předmětu</w:t>
            </w:r>
          </w:p>
        </w:tc>
      </w:tr>
      <w:tr w:rsidR="009F2ECC" w:rsidTr="00A62144">
        <w:tc>
          <w:tcPr>
            <w:tcW w:w="3086" w:type="dxa"/>
            <w:tcBorders>
              <w:top w:val="double" w:sz="4" w:space="0" w:color="auto"/>
            </w:tcBorders>
            <w:shd w:val="clear" w:color="auto" w:fill="F7CAAC"/>
          </w:tcPr>
          <w:p w:rsidR="009F2ECC" w:rsidRDefault="009F2ECC" w:rsidP="00A62144">
            <w:pPr>
              <w:jc w:val="both"/>
              <w:rPr>
                <w:b/>
              </w:rPr>
            </w:pPr>
            <w:r>
              <w:rPr>
                <w:b/>
              </w:rPr>
              <w:t>Název studijního předmětu</w:t>
            </w:r>
          </w:p>
        </w:tc>
        <w:tc>
          <w:tcPr>
            <w:tcW w:w="6769" w:type="dxa"/>
            <w:gridSpan w:val="7"/>
            <w:tcBorders>
              <w:top w:val="double" w:sz="4" w:space="0" w:color="auto"/>
            </w:tcBorders>
          </w:tcPr>
          <w:p w:rsidR="009F2ECC" w:rsidRPr="005357CB" w:rsidRDefault="009F2ECC" w:rsidP="00A62144">
            <w:pPr>
              <w:jc w:val="both"/>
              <w:rPr>
                <w:color w:val="44546A" w:themeColor="text2"/>
              </w:rPr>
            </w:pPr>
            <w:r>
              <w:t>Současné tendence v architektuře II</w:t>
            </w:r>
          </w:p>
        </w:tc>
      </w:tr>
      <w:tr w:rsidR="009F2ECC" w:rsidTr="00A62144">
        <w:tc>
          <w:tcPr>
            <w:tcW w:w="3086" w:type="dxa"/>
            <w:shd w:val="clear" w:color="auto" w:fill="F7CAAC"/>
          </w:tcPr>
          <w:p w:rsidR="009F2ECC" w:rsidRDefault="009F2ECC" w:rsidP="00A62144">
            <w:pPr>
              <w:rPr>
                <w:b/>
              </w:rPr>
            </w:pPr>
            <w:r>
              <w:rPr>
                <w:b/>
              </w:rPr>
              <w:t>Typ předmětu</w:t>
            </w:r>
          </w:p>
        </w:tc>
        <w:tc>
          <w:tcPr>
            <w:tcW w:w="3406" w:type="dxa"/>
            <w:gridSpan w:val="4"/>
          </w:tcPr>
          <w:p w:rsidR="009F2ECC" w:rsidRPr="005357CB" w:rsidRDefault="009F2ECC" w:rsidP="00A62144">
            <w:pPr>
              <w:autoSpaceDE w:val="0"/>
              <w:autoSpaceDN w:val="0"/>
              <w:adjustRightInd w:val="0"/>
            </w:pPr>
            <w:r>
              <w:rPr>
                <w:rFonts w:eastAsia="Calibri"/>
              </w:rPr>
              <w:t>povinně volitelný, PZ</w:t>
            </w:r>
          </w:p>
        </w:tc>
        <w:tc>
          <w:tcPr>
            <w:tcW w:w="2695" w:type="dxa"/>
            <w:gridSpan w:val="2"/>
            <w:shd w:val="clear" w:color="auto" w:fill="F7CAAC"/>
          </w:tcPr>
          <w:p w:rsidR="009F2ECC" w:rsidRDefault="009F2ECC" w:rsidP="00A62144">
            <w:pPr>
              <w:jc w:val="both"/>
            </w:pPr>
            <w:r>
              <w:rPr>
                <w:b/>
              </w:rPr>
              <w:t>doporučený ročník/semestr</w:t>
            </w:r>
          </w:p>
        </w:tc>
        <w:tc>
          <w:tcPr>
            <w:tcW w:w="668" w:type="dxa"/>
          </w:tcPr>
          <w:p w:rsidR="009F2ECC" w:rsidRPr="005357CB" w:rsidRDefault="009F2ECC" w:rsidP="00A62144">
            <w:pPr>
              <w:jc w:val="both"/>
            </w:pPr>
            <w:r>
              <w:t>1/L</w:t>
            </w:r>
            <w:r w:rsidRPr="005357CB">
              <w:t>S</w:t>
            </w:r>
          </w:p>
        </w:tc>
      </w:tr>
      <w:tr w:rsidR="009F2ECC" w:rsidTr="00A62144">
        <w:tc>
          <w:tcPr>
            <w:tcW w:w="3086" w:type="dxa"/>
            <w:shd w:val="clear" w:color="auto" w:fill="F7CAAC"/>
          </w:tcPr>
          <w:p w:rsidR="009F2ECC" w:rsidRDefault="009F2ECC" w:rsidP="00A62144">
            <w:pPr>
              <w:jc w:val="both"/>
              <w:rPr>
                <w:b/>
              </w:rPr>
            </w:pPr>
            <w:r>
              <w:rPr>
                <w:b/>
              </w:rPr>
              <w:t>Rozsah studijního předmětu</w:t>
            </w:r>
          </w:p>
        </w:tc>
        <w:tc>
          <w:tcPr>
            <w:tcW w:w="1701" w:type="dxa"/>
            <w:gridSpan w:val="2"/>
          </w:tcPr>
          <w:p w:rsidR="009F2ECC" w:rsidRPr="008D0458" w:rsidRDefault="009F2ECC"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9F2ECC" w:rsidRDefault="009F2ECC" w:rsidP="00A62144">
            <w:pPr>
              <w:jc w:val="both"/>
              <w:rPr>
                <w:b/>
              </w:rPr>
            </w:pPr>
            <w:r>
              <w:rPr>
                <w:b/>
              </w:rPr>
              <w:t xml:space="preserve">hod. </w:t>
            </w:r>
          </w:p>
        </w:tc>
        <w:tc>
          <w:tcPr>
            <w:tcW w:w="816" w:type="dxa"/>
          </w:tcPr>
          <w:p w:rsidR="009F2ECC" w:rsidRPr="00037DA6" w:rsidRDefault="009F2ECC" w:rsidP="00A62144">
            <w:pPr>
              <w:jc w:val="both"/>
            </w:pPr>
            <w:r>
              <w:t>13</w:t>
            </w:r>
          </w:p>
        </w:tc>
        <w:tc>
          <w:tcPr>
            <w:tcW w:w="2156" w:type="dxa"/>
            <w:shd w:val="clear" w:color="auto" w:fill="F7CAAC"/>
          </w:tcPr>
          <w:p w:rsidR="009F2ECC" w:rsidRDefault="009F2ECC" w:rsidP="00A62144">
            <w:pPr>
              <w:jc w:val="both"/>
              <w:rPr>
                <w:b/>
              </w:rPr>
            </w:pPr>
            <w:r>
              <w:rPr>
                <w:b/>
              </w:rPr>
              <w:t>kreditů</w:t>
            </w:r>
          </w:p>
        </w:tc>
        <w:tc>
          <w:tcPr>
            <w:tcW w:w="1207" w:type="dxa"/>
            <w:gridSpan w:val="2"/>
          </w:tcPr>
          <w:p w:rsidR="009F2ECC" w:rsidRPr="005357CB" w:rsidRDefault="009F2ECC" w:rsidP="00A62144">
            <w:pPr>
              <w:jc w:val="both"/>
            </w:pPr>
            <w:r>
              <w:t>2</w:t>
            </w:r>
          </w:p>
        </w:tc>
      </w:tr>
      <w:tr w:rsidR="009F2ECC" w:rsidTr="00A62144">
        <w:tc>
          <w:tcPr>
            <w:tcW w:w="3086" w:type="dxa"/>
            <w:shd w:val="clear" w:color="auto" w:fill="F7CAAC"/>
          </w:tcPr>
          <w:p w:rsidR="009F2ECC" w:rsidRDefault="009F2ECC" w:rsidP="00A62144">
            <w:pPr>
              <w:rPr>
                <w:b/>
                <w:sz w:val="22"/>
              </w:rPr>
            </w:pPr>
            <w:r>
              <w:rPr>
                <w:b/>
              </w:rPr>
              <w:t>Prerekvizity, korekvizity, ekvivalence</w:t>
            </w:r>
          </w:p>
        </w:tc>
        <w:tc>
          <w:tcPr>
            <w:tcW w:w="6769" w:type="dxa"/>
            <w:gridSpan w:val="7"/>
          </w:tcPr>
          <w:p w:rsidR="009F2ECC" w:rsidRPr="0058377D" w:rsidRDefault="009F2ECC" w:rsidP="00A62144">
            <w:pPr>
              <w:autoSpaceDE w:val="0"/>
              <w:autoSpaceDN w:val="0"/>
              <w:adjustRightInd w:val="0"/>
              <w:rPr>
                <w:rFonts w:eastAsia="Calibri"/>
              </w:rPr>
            </w:pPr>
            <w:r w:rsidRPr="0058377D">
              <w:rPr>
                <w:rFonts w:eastAsia="Calibri"/>
              </w:rPr>
              <w:t>Prerekvizita: So</w:t>
            </w:r>
            <w:r>
              <w:rPr>
                <w:rFonts w:eastAsia="Calibri"/>
              </w:rPr>
              <w:t>učasné tendence v architektuře I</w:t>
            </w:r>
          </w:p>
        </w:tc>
      </w:tr>
      <w:tr w:rsidR="009F2ECC" w:rsidTr="00A62144">
        <w:tc>
          <w:tcPr>
            <w:tcW w:w="3086" w:type="dxa"/>
            <w:shd w:val="clear" w:color="auto" w:fill="F7CAAC"/>
          </w:tcPr>
          <w:p w:rsidR="009F2ECC" w:rsidRDefault="009F2ECC" w:rsidP="00A62144">
            <w:pPr>
              <w:rPr>
                <w:b/>
              </w:rPr>
            </w:pPr>
            <w:r>
              <w:rPr>
                <w:b/>
              </w:rPr>
              <w:t>Způsob ověření studijních výsledků</w:t>
            </w:r>
          </w:p>
        </w:tc>
        <w:tc>
          <w:tcPr>
            <w:tcW w:w="3406" w:type="dxa"/>
            <w:gridSpan w:val="4"/>
          </w:tcPr>
          <w:p w:rsidR="009F2ECC" w:rsidRPr="00037DA6" w:rsidRDefault="009F2ECC" w:rsidP="00A62144">
            <w:pPr>
              <w:jc w:val="both"/>
            </w:pPr>
            <w:r>
              <w:rPr>
                <w:rFonts w:eastAsia="Calibri"/>
              </w:rPr>
              <w:t>klasifikovaný zápočet</w:t>
            </w:r>
          </w:p>
        </w:tc>
        <w:tc>
          <w:tcPr>
            <w:tcW w:w="2156" w:type="dxa"/>
            <w:shd w:val="clear" w:color="auto" w:fill="F7CAAC"/>
          </w:tcPr>
          <w:p w:rsidR="009F2ECC" w:rsidRDefault="009F2ECC" w:rsidP="00A62144">
            <w:pPr>
              <w:jc w:val="both"/>
              <w:rPr>
                <w:b/>
              </w:rPr>
            </w:pPr>
            <w:r>
              <w:rPr>
                <w:b/>
              </w:rPr>
              <w:t>Forma výuky</w:t>
            </w:r>
          </w:p>
        </w:tc>
        <w:tc>
          <w:tcPr>
            <w:tcW w:w="1207" w:type="dxa"/>
            <w:gridSpan w:val="2"/>
          </w:tcPr>
          <w:p w:rsidR="009F2ECC" w:rsidRPr="00984755" w:rsidRDefault="009F2ECC" w:rsidP="00A62144">
            <w:pPr>
              <w:jc w:val="both"/>
            </w:pPr>
            <w:r>
              <w:rPr>
                <w:rFonts w:eastAsia="Calibri"/>
              </w:rPr>
              <w:t>seminář</w:t>
            </w:r>
          </w:p>
        </w:tc>
      </w:tr>
      <w:tr w:rsidR="009F2ECC" w:rsidTr="00A62144">
        <w:tc>
          <w:tcPr>
            <w:tcW w:w="3086" w:type="dxa"/>
            <w:shd w:val="clear" w:color="auto" w:fill="F7CAAC"/>
          </w:tcPr>
          <w:p w:rsidR="009F2ECC" w:rsidRDefault="009F2ECC" w:rsidP="00A62144">
            <w:pPr>
              <w:rPr>
                <w:b/>
              </w:rPr>
            </w:pPr>
            <w:r>
              <w:rPr>
                <w:b/>
              </w:rPr>
              <w:t>Forma způsobu ověření studijních výsledků a další požadavky na studenta</w:t>
            </w:r>
          </w:p>
        </w:tc>
        <w:tc>
          <w:tcPr>
            <w:tcW w:w="6769" w:type="dxa"/>
            <w:gridSpan w:val="7"/>
            <w:tcBorders>
              <w:bottom w:val="nil"/>
            </w:tcBorders>
          </w:tcPr>
          <w:p w:rsidR="009F2ECC" w:rsidRPr="000621A8" w:rsidRDefault="009F2ECC" w:rsidP="00A62144">
            <w:pPr>
              <w:jc w:val="both"/>
              <w:rPr>
                <w:color w:val="44546A" w:themeColor="text2"/>
              </w:rPr>
            </w:pPr>
            <w:r>
              <w:rPr>
                <w:rFonts w:eastAsia="Calibri"/>
              </w:rPr>
              <w:t>Ústní p</w:t>
            </w:r>
            <w:r w:rsidRPr="000621A8">
              <w:rPr>
                <w:rFonts w:eastAsia="Calibri"/>
              </w:rPr>
              <w:t xml:space="preserve">rezentace </w:t>
            </w:r>
            <w:r>
              <w:rPr>
                <w:rFonts w:eastAsia="Calibri"/>
              </w:rPr>
              <w:t>+ seminární práce na zadané téma</w:t>
            </w:r>
            <w:r w:rsidRPr="000621A8">
              <w:rPr>
                <w:rFonts w:eastAsia="Calibri"/>
              </w:rPr>
              <w:t>, docházka</w:t>
            </w:r>
            <w:r>
              <w:rPr>
                <w:rFonts w:eastAsia="Calibri"/>
              </w:rPr>
              <w:t xml:space="preserve"> a aktivní účast v hodině</w:t>
            </w:r>
            <w:r w:rsidRPr="000621A8">
              <w:rPr>
                <w:rFonts w:eastAsia="Calibri"/>
              </w:rPr>
              <w:t>, písemný test</w:t>
            </w:r>
          </w:p>
        </w:tc>
      </w:tr>
      <w:tr w:rsidR="009F2ECC" w:rsidTr="00A62144">
        <w:trPr>
          <w:trHeight w:val="554"/>
        </w:trPr>
        <w:tc>
          <w:tcPr>
            <w:tcW w:w="9855" w:type="dxa"/>
            <w:gridSpan w:val="8"/>
            <w:tcBorders>
              <w:top w:val="nil"/>
            </w:tcBorders>
          </w:tcPr>
          <w:p w:rsidR="009F2ECC" w:rsidRDefault="009F2ECC" w:rsidP="00A62144">
            <w:pPr>
              <w:jc w:val="both"/>
            </w:pPr>
          </w:p>
        </w:tc>
      </w:tr>
      <w:tr w:rsidR="009F2ECC" w:rsidTr="00A62144">
        <w:trPr>
          <w:trHeight w:val="197"/>
        </w:trPr>
        <w:tc>
          <w:tcPr>
            <w:tcW w:w="3086" w:type="dxa"/>
            <w:tcBorders>
              <w:top w:val="nil"/>
            </w:tcBorders>
            <w:shd w:val="clear" w:color="auto" w:fill="F7CAAC"/>
          </w:tcPr>
          <w:p w:rsidR="009F2ECC" w:rsidRDefault="009F2ECC" w:rsidP="00A62144">
            <w:pPr>
              <w:jc w:val="both"/>
              <w:rPr>
                <w:b/>
              </w:rPr>
            </w:pPr>
            <w:r>
              <w:rPr>
                <w:b/>
              </w:rPr>
              <w:t>Garant předmětu</w:t>
            </w:r>
          </w:p>
        </w:tc>
        <w:tc>
          <w:tcPr>
            <w:tcW w:w="6769" w:type="dxa"/>
            <w:gridSpan w:val="7"/>
            <w:tcBorders>
              <w:top w:val="nil"/>
            </w:tcBorders>
          </w:tcPr>
          <w:p w:rsidR="009F2ECC" w:rsidRPr="00A7428C" w:rsidRDefault="009F2ECC" w:rsidP="00A62144">
            <w:pPr>
              <w:jc w:val="both"/>
            </w:pPr>
            <w:r>
              <w:rPr>
                <w:rFonts w:eastAsia="Calibri"/>
              </w:rPr>
              <w:t>Mgr. Zuzana Ragulová</w:t>
            </w:r>
          </w:p>
        </w:tc>
      </w:tr>
      <w:tr w:rsidR="009F2ECC" w:rsidRPr="008D0458" w:rsidTr="00A62144">
        <w:trPr>
          <w:trHeight w:val="243"/>
        </w:trPr>
        <w:tc>
          <w:tcPr>
            <w:tcW w:w="3086" w:type="dxa"/>
            <w:tcBorders>
              <w:top w:val="nil"/>
            </w:tcBorders>
            <w:shd w:val="clear" w:color="auto" w:fill="F7CAAC"/>
          </w:tcPr>
          <w:p w:rsidR="009F2ECC" w:rsidRDefault="009F2ECC" w:rsidP="00A62144">
            <w:pPr>
              <w:rPr>
                <w:b/>
              </w:rPr>
            </w:pPr>
            <w:r>
              <w:rPr>
                <w:b/>
              </w:rPr>
              <w:t>Zapojení garanta do výuky předmětu</w:t>
            </w:r>
          </w:p>
        </w:tc>
        <w:tc>
          <w:tcPr>
            <w:tcW w:w="6769" w:type="dxa"/>
            <w:gridSpan w:val="7"/>
            <w:tcBorders>
              <w:top w:val="nil"/>
            </w:tcBorders>
          </w:tcPr>
          <w:p w:rsidR="009F2ECC" w:rsidRPr="00A7428C" w:rsidRDefault="009F2ECC" w:rsidP="00A62144">
            <w:pPr>
              <w:jc w:val="both"/>
              <w:rPr>
                <w:color w:val="44546A" w:themeColor="text2"/>
              </w:rPr>
            </w:pPr>
            <w:r w:rsidRPr="00A7428C">
              <w:rPr>
                <w:rFonts w:eastAsia="Calibri"/>
              </w:rPr>
              <w:t>100 %</w:t>
            </w:r>
          </w:p>
        </w:tc>
      </w:tr>
      <w:tr w:rsidR="009F2ECC" w:rsidTr="00A62144">
        <w:tc>
          <w:tcPr>
            <w:tcW w:w="3086" w:type="dxa"/>
            <w:shd w:val="clear" w:color="auto" w:fill="F7CAAC"/>
          </w:tcPr>
          <w:p w:rsidR="009F2ECC" w:rsidRDefault="009F2ECC" w:rsidP="00A62144">
            <w:pPr>
              <w:jc w:val="both"/>
              <w:rPr>
                <w:b/>
              </w:rPr>
            </w:pPr>
            <w:r>
              <w:rPr>
                <w:b/>
              </w:rPr>
              <w:t>Vyučující</w:t>
            </w:r>
          </w:p>
        </w:tc>
        <w:tc>
          <w:tcPr>
            <w:tcW w:w="6769" w:type="dxa"/>
            <w:gridSpan w:val="7"/>
            <w:tcBorders>
              <w:bottom w:val="nil"/>
            </w:tcBorders>
          </w:tcPr>
          <w:p w:rsidR="009F2ECC" w:rsidRPr="00A7428C" w:rsidRDefault="009F2ECC" w:rsidP="00A62144">
            <w:pPr>
              <w:jc w:val="both"/>
            </w:pPr>
            <w:r>
              <w:rPr>
                <w:rFonts w:eastAsia="Calibri"/>
              </w:rPr>
              <w:t>Mgr. Zuzana Ragulová</w:t>
            </w:r>
          </w:p>
        </w:tc>
      </w:tr>
      <w:tr w:rsidR="009F2ECC" w:rsidTr="00A62144">
        <w:trPr>
          <w:trHeight w:val="554"/>
        </w:trPr>
        <w:tc>
          <w:tcPr>
            <w:tcW w:w="9855" w:type="dxa"/>
            <w:gridSpan w:val="8"/>
            <w:tcBorders>
              <w:top w:val="nil"/>
            </w:tcBorders>
          </w:tcPr>
          <w:p w:rsidR="009F2ECC" w:rsidRDefault="009F2ECC" w:rsidP="00A62144">
            <w:pPr>
              <w:jc w:val="both"/>
            </w:pPr>
          </w:p>
        </w:tc>
      </w:tr>
      <w:tr w:rsidR="009F2ECC" w:rsidTr="00A62144">
        <w:trPr>
          <w:trHeight w:val="462"/>
        </w:trPr>
        <w:tc>
          <w:tcPr>
            <w:tcW w:w="3086" w:type="dxa"/>
            <w:shd w:val="clear" w:color="auto" w:fill="F7CAAC"/>
          </w:tcPr>
          <w:p w:rsidR="009F2ECC" w:rsidRDefault="009F2ECC" w:rsidP="00A62144">
            <w:pPr>
              <w:jc w:val="both"/>
              <w:rPr>
                <w:b/>
              </w:rPr>
            </w:pPr>
            <w:r>
              <w:rPr>
                <w:b/>
              </w:rPr>
              <w:t>Stručná anotace předmětu</w:t>
            </w:r>
          </w:p>
        </w:tc>
        <w:tc>
          <w:tcPr>
            <w:tcW w:w="6769" w:type="dxa"/>
            <w:gridSpan w:val="7"/>
            <w:tcBorders>
              <w:bottom w:val="nil"/>
            </w:tcBorders>
          </w:tcPr>
          <w:p w:rsidR="009F2ECC" w:rsidRPr="00A908E0" w:rsidRDefault="009F2ECC" w:rsidP="00A62144">
            <w:pPr>
              <w:jc w:val="both"/>
              <w:rPr>
                <w:sz w:val="16"/>
                <w:szCs w:val="16"/>
              </w:rPr>
            </w:pPr>
          </w:p>
        </w:tc>
      </w:tr>
      <w:tr w:rsidR="009F2ECC" w:rsidTr="00A62144">
        <w:trPr>
          <w:trHeight w:val="3938"/>
        </w:trPr>
        <w:tc>
          <w:tcPr>
            <w:tcW w:w="9855" w:type="dxa"/>
            <w:gridSpan w:val="8"/>
            <w:tcBorders>
              <w:top w:val="nil"/>
              <w:bottom w:val="single" w:sz="12" w:space="0" w:color="auto"/>
            </w:tcBorders>
          </w:tcPr>
          <w:p w:rsidR="009F2ECC" w:rsidRDefault="009F2ECC" w:rsidP="00A62144">
            <w:pPr>
              <w:jc w:val="both"/>
            </w:pPr>
          </w:p>
          <w:p w:rsidR="009F2ECC" w:rsidRDefault="009F2ECC" w:rsidP="00A62144">
            <w:pPr>
              <w:jc w:val="both"/>
            </w:pPr>
            <w:r>
              <w:t>Městský veřejný prostor – ukázky ze světa</w:t>
            </w:r>
          </w:p>
          <w:p w:rsidR="009F2ECC" w:rsidRDefault="009F2ECC" w:rsidP="00A62144">
            <w:pPr>
              <w:jc w:val="both"/>
            </w:pPr>
            <w:r>
              <w:t>Ekologické stavby ve světě</w:t>
            </w:r>
          </w:p>
          <w:p w:rsidR="009F2ECC" w:rsidRDefault="009F2ECC" w:rsidP="00A62144">
            <w:pPr>
              <w:jc w:val="both"/>
            </w:pPr>
            <w:r>
              <w:t>Sakrální prostor ve světě</w:t>
            </w:r>
          </w:p>
          <w:p w:rsidR="009F2ECC" w:rsidRDefault="009F2ECC" w:rsidP="00A62144">
            <w:pPr>
              <w:jc w:val="both"/>
            </w:pPr>
            <w:r>
              <w:t>Současné světové knihovny</w:t>
            </w:r>
          </w:p>
          <w:p w:rsidR="009F2ECC" w:rsidRDefault="009F2ECC" w:rsidP="00A62144">
            <w:pPr>
              <w:jc w:val="both"/>
            </w:pPr>
            <w:r>
              <w:t>Norman Foster</w:t>
            </w:r>
          </w:p>
          <w:p w:rsidR="009F2ECC" w:rsidRDefault="009F2ECC" w:rsidP="00A62144">
            <w:pPr>
              <w:jc w:val="both"/>
            </w:pPr>
            <w:r>
              <w:t>Renzo Piano</w:t>
            </w:r>
          </w:p>
          <w:p w:rsidR="009F2ECC" w:rsidRDefault="009F2ECC" w:rsidP="00A62144">
            <w:pPr>
              <w:jc w:val="both"/>
            </w:pPr>
            <w:r>
              <w:t>Daniel Libeskind</w:t>
            </w:r>
          </w:p>
          <w:p w:rsidR="009F2ECC" w:rsidRDefault="009F2ECC" w:rsidP="00A62144">
            <w:pPr>
              <w:jc w:val="both"/>
            </w:pPr>
            <w:r>
              <w:t>Jan Kaplický</w:t>
            </w:r>
          </w:p>
          <w:p w:rsidR="009F2ECC" w:rsidRDefault="009F2ECC" w:rsidP="00A62144">
            <w:pPr>
              <w:jc w:val="both"/>
            </w:pPr>
            <w:r>
              <w:t>Frank O. Gehry</w:t>
            </w:r>
          </w:p>
          <w:p w:rsidR="009F2ECC" w:rsidRDefault="009F2ECC" w:rsidP="00A62144">
            <w:pPr>
              <w:jc w:val="both"/>
            </w:pPr>
            <w:r>
              <w:t>Álvaro Siza Vieira</w:t>
            </w:r>
          </w:p>
          <w:p w:rsidR="009F2ECC" w:rsidRDefault="009F2ECC" w:rsidP="00A62144">
            <w:pPr>
              <w:jc w:val="both"/>
            </w:pPr>
            <w:r>
              <w:t>Richard Meier</w:t>
            </w:r>
          </w:p>
          <w:p w:rsidR="009F2ECC" w:rsidRDefault="009F2ECC" w:rsidP="00A62144">
            <w:pPr>
              <w:jc w:val="both"/>
            </w:pPr>
            <w:r>
              <w:t>Santiago Calatrava</w:t>
            </w:r>
          </w:p>
          <w:p w:rsidR="009F2ECC" w:rsidRDefault="009F2ECC" w:rsidP="00A62144">
            <w:pPr>
              <w:jc w:val="both"/>
            </w:pPr>
            <w:r>
              <w:t>Tadao Ando</w:t>
            </w:r>
          </w:p>
          <w:p w:rsidR="009F2ECC" w:rsidRDefault="009F2ECC" w:rsidP="00A62144">
            <w:pPr>
              <w:jc w:val="both"/>
            </w:pPr>
            <w:r>
              <w:t>Zaha Hadid</w:t>
            </w:r>
          </w:p>
          <w:p w:rsidR="009F2ECC" w:rsidRDefault="009F2ECC" w:rsidP="00A62144">
            <w:pPr>
              <w:jc w:val="both"/>
            </w:pPr>
          </w:p>
        </w:tc>
      </w:tr>
      <w:tr w:rsidR="009F2ECC" w:rsidTr="00A62144">
        <w:trPr>
          <w:trHeight w:val="265"/>
        </w:trPr>
        <w:tc>
          <w:tcPr>
            <w:tcW w:w="3653" w:type="dxa"/>
            <w:gridSpan w:val="2"/>
            <w:tcBorders>
              <w:top w:val="nil"/>
            </w:tcBorders>
            <w:shd w:val="clear" w:color="auto" w:fill="F7CAAC"/>
          </w:tcPr>
          <w:p w:rsidR="009F2ECC" w:rsidRDefault="009F2ECC" w:rsidP="00A62144">
            <w:pPr>
              <w:jc w:val="both"/>
            </w:pPr>
            <w:r>
              <w:rPr>
                <w:b/>
              </w:rPr>
              <w:t>Studijní literatura a studijní pomůcky</w:t>
            </w:r>
          </w:p>
        </w:tc>
        <w:tc>
          <w:tcPr>
            <w:tcW w:w="6202" w:type="dxa"/>
            <w:gridSpan w:val="6"/>
            <w:tcBorders>
              <w:top w:val="nil"/>
              <w:bottom w:val="nil"/>
            </w:tcBorders>
          </w:tcPr>
          <w:p w:rsidR="009F2ECC" w:rsidRDefault="009F2ECC" w:rsidP="00A62144">
            <w:pPr>
              <w:jc w:val="both"/>
            </w:pPr>
          </w:p>
        </w:tc>
      </w:tr>
      <w:tr w:rsidR="009F2ECC" w:rsidTr="00A62144">
        <w:trPr>
          <w:trHeight w:val="1497"/>
        </w:trPr>
        <w:tc>
          <w:tcPr>
            <w:tcW w:w="9855" w:type="dxa"/>
            <w:gridSpan w:val="8"/>
            <w:tcBorders>
              <w:top w:val="nil"/>
            </w:tcBorders>
          </w:tcPr>
          <w:p w:rsidR="009F2ECC" w:rsidRDefault="009F2ECC" w:rsidP="00A62144">
            <w:pPr>
              <w:jc w:val="both"/>
            </w:pPr>
          </w:p>
          <w:p w:rsidR="0011774B" w:rsidRPr="0011774B" w:rsidRDefault="0011774B" w:rsidP="00A62144">
            <w:pPr>
              <w:jc w:val="both"/>
              <w:rPr>
                <w:b/>
              </w:rPr>
            </w:pPr>
            <w:r w:rsidRPr="0011774B">
              <w:rPr>
                <w:b/>
              </w:rPr>
              <w:t>Povinná:</w:t>
            </w:r>
          </w:p>
          <w:p w:rsidR="009F2ECC" w:rsidRDefault="009F2ECC" w:rsidP="00A62144">
            <w:pPr>
              <w:jc w:val="both"/>
            </w:pPr>
            <w:r>
              <w:t xml:space="preserve">Alex Sánchez Vidiella. </w:t>
            </w:r>
            <w:r>
              <w:rPr>
                <w:i/>
              </w:rPr>
              <w:t>Současná architektura</w:t>
            </w:r>
            <w:r>
              <w:t>, 2007.</w:t>
            </w:r>
          </w:p>
          <w:p w:rsidR="009F2ECC" w:rsidRDefault="009F2ECC" w:rsidP="00A62144">
            <w:pPr>
              <w:jc w:val="both"/>
            </w:pPr>
            <w:r>
              <w:t xml:space="preserve">Philip Jodidio. </w:t>
            </w:r>
            <w:r>
              <w:rPr>
                <w:i/>
              </w:rPr>
              <w:t>Architecture NOW</w:t>
            </w:r>
            <w:r>
              <w:t>, 2005.</w:t>
            </w:r>
          </w:p>
          <w:p w:rsidR="009F2ECC" w:rsidRPr="006A707E" w:rsidRDefault="009F2ECC" w:rsidP="00A62144">
            <w:pPr>
              <w:jc w:val="both"/>
            </w:pPr>
            <w:r>
              <w:t xml:space="preserve">Petr Suske. </w:t>
            </w:r>
            <w:r>
              <w:rPr>
                <w:i/>
              </w:rPr>
              <w:t xml:space="preserve">Ekologická architektura ve stínu moderny: podstata, principy a mýty, </w:t>
            </w:r>
            <w:r w:rsidRPr="006A707E">
              <w:t>2008.</w:t>
            </w:r>
          </w:p>
        </w:tc>
      </w:tr>
    </w:tbl>
    <w:p w:rsidR="00CF1499" w:rsidRDefault="00CF149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5028" w:rsidTr="00A62144">
        <w:tc>
          <w:tcPr>
            <w:tcW w:w="9855" w:type="dxa"/>
            <w:gridSpan w:val="8"/>
            <w:tcBorders>
              <w:bottom w:val="double" w:sz="4" w:space="0" w:color="auto"/>
            </w:tcBorders>
            <w:shd w:val="clear" w:color="auto" w:fill="BDD6EE"/>
          </w:tcPr>
          <w:p w:rsidR="005E5028" w:rsidRDefault="005E5028" w:rsidP="00A62144">
            <w:pPr>
              <w:jc w:val="both"/>
              <w:rPr>
                <w:b/>
                <w:sz w:val="28"/>
              </w:rPr>
            </w:pPr>
            <w:r>
              <w:lastRenderedPageBreak/>
              <w:br w:type="page"/>
            </w:r>
            <w:r>
              <w:rPr>
                <w:b/>
                <w:sz w:val="28"/>
              </w:rPr>
              <w:t>B-III – Charakteristika studijního předmětu</w:t>
            </w:r>
          </w:p>
        </w:tc>
      </w:tr>
      <w:tr w:rsidR="005E5028" w:rsidRPr="009D60DA" w:rsidTr="00A62144">
        <w:tc>
          <w:tcPr>
            <w:tcW w:w="3086" w:type="dxa"/>
            <w:tcBorders>
              <w:top w:val="double" w:sz="4" w:space="0" w:color="auto"/>
            </w:tcBorders>
            <w:shd w:val="clear" w:color="auto" w:fill="F7CAAC"/>
          </w:tcPr>
          <w:p w:rsidR="005E5028" w:rsidRPr="009D60DA" w:rsidRDefault="005E5028" w:rsidP="00A62144">
            <w:pPr>
              <w:jc w:val="both"/>
              <w:rPr>
                <w:b/>
              </w:rPr>
            </w:pPr>
            <w:r w:rsidRPr="009D60DA">
              <w:rPr>
                <w:b/>
              </w:rPr>
              <w:t>Název studijního předmětu</w:t>
            </w:r>
          </w:p>
        </w:tc>
        <w:tc>
          <w:tcPr>
            <w:tcW w:w="6769" w:type="dxa"/>
            <w:gridSpan w:val="7"/>
            <w:tcBorders>
              <w:top w:val="double" w:sz="4" w:space="0" w:color="auto"/>
            </w:tcBorders>
          </w:tcPr>
          <w:p w:rsidR="005E5028" w:rsidRPr="009D60DA" w:rsidRDefault="005E5028" w:rsidP="00A62144">
            <w:pPr>
              <w:jc w:val="both"/>
              <w:rPr>
                <w:color w:val="44546A" w:themeColor="text2"/>
              </w:rPr>
            </w:pPr>
            <w:r w:rsidRPr="009D60DA">
              <w:t>Kulturní politika a sociokulturní prostředí</w:t>
            </w:r>
          </w:p>
        </w:tc>
      </w:tr>
      <w:tr w:rsidR="005E5028" w:rsidRPr="009D60DA" w:rsidTr="00A62144">
        <w:tc>
          <w:tcPr>
            <w:tcW w:w="3086" w:type="dxa"/>
            <w:shd w:val="clear" w:color="auto" w:fill="F7CAAC"/>
          </w:tcPr>
          <w:p w:rsidR="005E5028" w:rsidRPr="009D60DA" w:rsidRDefault="005E5028" w:rsidP="00A62144">
            <w:pPr>
              <w:rPr>
                <w:b/>
              </w:rPr>
            </w:pPr>
            <w:r w:rsidRPr="009D60DA">
              <w:rPr>
                <w:b/>
              </w:rPr>
              <w:t>Typ předmětu</w:t>
            </w:r>
          </w:p>
        </w:tc>
        <w:tc>
          <w:tcPr>
            <w:tcW w:w="3406" w:type="dxa"/>
            <w:gridSpan w:val="4"/>
          </w:tcPr>
          <w:p w:rsidR="005E5028" w:rsidRPr="009D60DA" w:rsidRDefault="005E5028" w:rsidP="00A62144">
            <w:pPr>
              <w:autoSpaceDE w:val="0"/>
              <w:autoSpaceDN w:val="0"/>
              <w:adjustRightInd w:val="0"/>
            </w:pPr>
            <w:r w:rsidRPr="009D60DA">
              <w:rPr>
                <w:rFonts w:eastAsia="Calibri"/>
              </w:rPr>
              <w:t>povinně volitelný, ZT</w:t>
            </w:r>
          </w:p>
        </w:tc>
        <w:tc>
          <w:tcPr>
            <w:tcW w:w="2695" w:type="dxa"/>
            <w:gridSpan w:val="2"/>
            <w:shd w:val="clear" w:color="auto" w:fill="F7CAAC"/>
          </w:tcPr>
          <w:p w:rsidR="005E5028" w:rsidRPr="009D60DA" w:rsidRDefault="005E5028" w:rsidP="00A62144">
            <w:pPr>
              <w:jc w:val="both"/>
            </w:pPr>
            <w:r w:rsidRPr="009D60DA">
              <w:rPr>
                <w:b/>
              </w:rPr>
              <w:t>doporučený ročník/semestr</w:t>
            </w:r>
          </w:p>
        </w:tc>
        <w:tc>
          <w:tcPr>
            <w:tcW w:w="668" w:type="dxa"/>
          </w:tcPr>
          <w:p w:rsidR="005E5028" w:rsidRPr="009D60DA" w:rsidRDefault="005E5028" w:rsidP="00A62144">
            <w:pPr>
              <w:jc w:val="both"/>
            </w:pPr>
            <w:r w:rsidRPr="009D60DA">
              <w:t>2/ZS</w:t>
            </w:r>
          </w:p>
        </w:tc>
      </w:tr>
      <w:tr w:rsidR="005E5028" w:rsidRPr="009D60DA" w:rsidTr="00A62144">
        <w:tc>
          <w:tcPr>
            <w:tcW w:w="3086" w:type="dxa"/>
            <w:shd w:val="clear" w:color="auto" w:fill="F7CAAC"/>
          </w:tcPr>
          <w:p w:rsidR="005E5028" w:rsidRPr="009D60DA" w:rsidRDefault="005E5028" w:rsidP="00A62144">
            <w:pPr>
              <w:jc w:val="both"/>
              <w:rPr>
                <w:b/>
              </w:rPr>
            </w:pPr>
            <w:r w:rsidRPr="009D60DA">
              <w:rPr>
                <w:b/>
              </w:rPr>
              <w:t>Rozsah studijního předmětu</w:t>
            </w:r>
          </w:p>
        </w:tc>
        <w:tc>
          <w:tcPr>
            <w:tcW w:w="1701" w:type="dxa"/>
            <w:gridSpan w:val="2"/>
          </w:tcPr>
          <w:p w:rsidR="005E5028" w:rsidRPr="009D60DA" w:rsidRDefault="005E5028" w:rsidP="00A62144">
            <w:pPr>
              <w:autoSpaceDE w:val="0"/>
              <w:autoSpaceDN w:val="0"/>
              <w:adjustRightInd w:val="0"/>
              <w:rPr>
                <w:color w:val="44546A" w:themeColor="text2"/>
              </w:rPr>
            </w:pPr>
            <w:r w:rsidRPr="009D60DA">
              <w:rPr>
                <w:rFonts w:eastAsia="Calibri"/>
              </w:rPr>
              <w:t>26p</w:t>
            </w:r>
          </w:p>
        </w:tc>
        <w:tc>
          <w:tcPr>
            <w:tcW w:w="889" w:type="dxa"/>
            <w:shd w:val="clear" w:color="auto" w:fill="F7CAAC"/>
          </w:tcPr>
          <w:p w:rsidR="005E5028" w:rsidRPr="009D60DA" w:rsidRDefault="005E5028" w:rsidP="00A62144">
            <w:pPr>
              <w:jc w:val="both"/>
              <w:rPr>
                <w:b/>
              </w:rPr>
            </w:pPr>
            <w:r w:rsidRPr="009D60DA">
              <w:rPr>
                <w:b/>
              </w:rPr>
              <w:t xml:space="preserve">hod. </w:t>
            </w:r>
          </w:p>
        </w:tc>
        <w:tc>
          <w:tcPr>
            <w:tcW w:w="816" w:type="dxa"/>
          </w:tcPr>
          <w:p w:rsidR="005E5028" w:rsidRPr="009D60DA" w:rsidRDefault="005E5028" w:rsidP="00A62144">
            <w:pPr>
              <w:jc w:val="both"/>
            </w:pPr>
            <w:r w:rsidRPr="009D60DA">
              <w:t xml:space="preserve">26 </w:t>
            </w:r>
          </w:p>
        </w:tc>
        <w:tc>
          <w:tcPr>
            <w:tcW w:w="2156" w:type="dxa"/>
            <w:shd w:val="clear" w:color="auto" w:fill="F7CAAC"/>
          </w:tcPr>
          <w:p w:rsidR="005E5028" w:rsidRPr="009D60DA" w:rsidRDefault="005E5028" w:rsidP="00A62144">
            <w:pPr>
              <w:jc w:val="both"/>
              <w:rPr>
                <w:b/>
              </w:rPr>
            </w:pPr>
            <w:r w:rsidRPr="009D60DA">
              <w:rPr>
                <w:b/>
              </w:rPr>
              <w:t>kreditů</w:t>
            </w:r>
          </w:p>
        </w:tc>
        <w:tc>
          <w:tcPr>
            <w:tcW w:w="1207" w:type="dxa"/>
            <w:gridSpan w:val="2"/>
          </w:tcPr>
          <w:p w:rsidR="005E5028" w:rsidRPr="009D60DA" w:rsidRDefault="005E5028" w:rsidP="00A62144">
            <w:pPr>
              <w:jc w:val="both"/>
            </w:pPr>
            <w:r w:rsidRPr="009D60DA">
              <w:t>3</w:t>
            </w:r>
          </w:p>
        </w:tc>
      </w:tr>
      <w:tr w:rsidR="005E5028" w:rsidRPr="009D60DA" w:rsidTr="00A62144">
        <w:tc>
          <w:tcPr>
            <w:tcW w:w="3086" w:type="dxa"/>
            <w:shd w:val="clear" w:color="auto" w:fill="F7CAAC"/>
          </w:tcPr>
          <w:p w:rsidR="005E5028" w:rsidRPr="009D60DA" w:rsidRDefault="005E5028" w:rsidP="00A62144">
            <w:pPr>
              <w:rPr>
                <w:b/>
              </w:rPr>
            </w:pPr>
            <w:r w:rsidRPr="009D60DA">
              <w:rPr>
                <w:b/>
              </w:rPr>
              <w:t>Prerekvizity, korekvizity, ekvivalence</w:t>
            </w:r>
          </w:p>
        </w:tc>
        <w:tc>
          <w:tcPr>
            <w:tcW w:w="6769" w:type="dxa"/>
            <w:gridSpan w:val="7"/>
          </w:tcPr>
          <w:p w:rsidR="005E5028" w:rsidRPr="009D60DA" w:rsidRDefault="005E5028" w:rsidP="00A62144">
            <w:pPr>
              <w:jc w:val="both"/>
            </w:pPr>
          </w:p>
        </w:tc>
      </w:tr>
      <w:tr w:rsidR="005E5028" w:rsidRPr="009D60DA" w:rsidTr="00A62144">
        <w:tc>
          <w:tcPr>
            <w:tcW w:w="3086" w:type="dxa"/>
            <w:shd w:val="clear" w:color="auto" w:fill="F7CAAC"/>
          </w:tcPr>
          <w:p w:rsidR="005E5028" w:rsidRPr="009D60DA" w:rsidRDefault="005E5028" w:rsidP="00A62144">
            <w:pPr>
              <w:rPr>
                <w:b/>
              </w:rPr>
            </w:pPr>
            <w:r w:rsidRPr="009D60DA">
              <w:rPr>
                <w:b/>
              </w:rPr>
              <w:t>Způsob ověření studijních výsledků</w:t>
            </w:r>
          </w:p>
        </w:tc>
        <w:tc>
          <w:tcPr>
            <w:tcW w:w="3406" w:type="dxa"/>
            <w:gridSpan w:val="4"/>
          </w:tcPr>
          <w:p w:rsidR="005E5028" w:rsidRPr="009D60DA" w:rsidRDefault="005E5028" w:rsidP="00A62144">
            <w:pPr>
              <w:jc w:val="both"/>
            </w:pPr>
            <w:r w:rsidRPr="009D60DA">
              <w:rPr>
                <w:rFonts w:eastAsia="Calibri"/>
              </w:rPr>
              <w:t>zkouška</w:t>
            </w:r>
          </w:p>
        </w:tc>
        <w:tc>
          <w:tcPr>
            <w:tcW w:w="2156" w:type="dxa"/>
            <w:shd w:val="clear" w:color="auto" w:fill="F7CAAC"/>
          </w:tcPr>
          <w:p w:rsidR="005E5028" w:rsidRPr="009D60DA" w:rsidRDefault="005E5028" w:rsidP="00A62144">
            <w:pPr>
              <w:jc w:val="both"/>
              <w:rPr>
                <w:b/>
              </w:rPr>
            </w:pPr>
            <w:r w:rsidRPr="009D60DA">
              <w:rPr>
                <w:b/>
              </w:rPr>
              <w:t>Forma výuky</w:t>
            </w:r>
          </w:p>
        </w:tc>
        <w:tc>
          <w:tcPr>
            <w:tcW w:w="1207" w:type="dxa"/>
            <w:gridSpan w:val="2"/>
          </w:tcPr>
          <w:p w:rsidR="005E5028" w:rsidRPr="009D60DA" w:rsidRDefault="005E5028" w:rsidP="00A62144">
            <w:pPr>
              <w:jc w:val="both"/>
            </w:pPr>
            <w:r w:rsidRPr="009D60DA">
              <w:rPr>
                <w:rFonts w:eastAsia="Calibri"/>
              </w:rPr>
              <w:t>přednáška</w:t>
            </w:r>
          </w:p>
        </w:tc>
      </w:tr>
      <w:tr w:rsidR="005E5028" w:rsidRPr="009D60DA" w:rsidTr="00A62144">
        <w:tc>
          <w:tcPr>
            <w:tcW w:w="3086" w:type="dxa"/>
            <w:shd w:val="clear" w:color="auto" w:fill="F7CAAC"/>
          </w:tcPr>
          <w:p w:rsidR="005E5028" w:rsidRPr="009D60DA" w:rsidRDefault="005E5028" w:rsidP="00A62144">
            <w:pPr>
              <w:rPr>
                <w:b/>
              </w:rPr>
            </w:pPr>
            <w:r w:rsidRPr="009D60DA">
              <w:rPr>
                <w:b/>
              </w:rPr>
              <w:t>Forma způsobu ověření studijních výsledků a další požadavky na studenta</w:t>
            </w:r>
          </w:p>
        </w:tc>
        <w:tc>
          <w:tcPr>
            <w:tcW w:w="6769" w:type="dxa"/>
            <w:gridSpan w:val="7"/>
            <w:tcBorders>
              <w:bottom w:val="nil"/>
            </w:tcBorders>
          </w:tcPr>
          <w:p w:rsidR="005E5028" w:rsidRPr="009D60DA" w:rsidRDefault="005E5028" w:rsidP="00A62144">
            <w:pPr>
              <w:jc w:val="both"/>
              <w:rPr>
                <w:color w:val="44546A" w:themeColor="text2"/>
              </w:rPr>
            </w:pPr>
            <w:r w:rsidRPr="009D60DA">
              <w:rPr>
                <w:bCs/>
                <w:iCs/>
                <w:color w:val="000000"/>
              </w:rPr>
              <w:t>Esej a rozprava na vybrané téma z probraných okruhů.</w:t>
            </w:r>
            <w:r w:rsidRPr="009D60DA">
              <w:rPr>
                <w:color w:val="000000"/>
              </w:rPr>
              <w:t xml:space="preserve"> Bude přihlíženo k aktivitám studenta.</w:t>
            </w:r>
          </w:p>
        </w:tc>
      </w:tr>
      <w:tr w:rsidR="005E5028" w:rsidRPr="009D60DA" w:rsidTr="00A62144">
        <w:trPr>
          <w:trHeight w:val="554"/>
        </w:trPr>
        <w:tc>
          <w:tcPr>
            <w:tcW w:w="9855" w:type="dxa"/>
            <w:gridSpan w:val="8"/>
            <w:tcBorders>
              <w:top w:val="nil"/>
            </w:tcBorders>
          </w:tcPr>
          <w:p w:rsidR="005E5028" w:rsidRPr="009D60DA" w:rsidRDefault="005E5028" w:rsidP="00A62144">
            <w:pPr>
              <w:jc w:val="both"/>
            </w:pPr>
          </w:p>
        </w:tc>
      </w:tr>
      <w:tr w:rsidR="005E5028" w:rsidRPr="009D60DA" w:rsidTr="00A62144">
        <w:trPr>
          <w:trHeight w:val="197"/>
        </w:trPr>
        <w:tc>
          <w:tcPr>
            <w:tcW w:w="3086" w:type="dxa"/>
            <w:tcBorders>
              <w:top w:val="nil"/>
            </w:tcBorders>
            <w:shd w:val="clear" w:color="auto" w:fill="F7CAAC"/>
          </w:tcPr>
          <w:p w:rsidR="005E5028" w:rsidRPr="009D60DA" w:rsidRDefault="005E5028" w:rsidP="00A62144">
            <w:pPr>
              <w:jc w:val="both"/>
              <w:rPr>
                <w:b/>
              </w:rPr>
            </w:pPr>
            <w:r w:rsidRPr="009D60DA">
              <w:rPr>
                <w:b/>
              </w:rPr>
              <w:t>Garant předmětu</w:t>
            </w:r>
          </w:p>
        </w:tc>
        <w:tc>
          <w:tcPr>
            <w:tcW w:w="6769" w:type="dxa"/>
            <w:gridSpan w:val="7"/>
            <w:tcBorders>
              <w:top w:val="nil"/>
            </w:tcBorders>
          </w:tcPr>
          <w:p w:rsidR="005E5028" w:rsidRPr="009D60DA" w:rsidRDefault="005E5028" w:rsidP="00A62144">
            <w:pPr>
              <w:jc w:val="both"/>
            </w:pPr>
            <w:r w:rsidRPr="009D60DA">
              <w:rPr>
                <w:rFonts w:eastAsia="Calibri"/>
              </w:rPr>
              <w:t>doc. Mgr. Jiří Siostrzonek, Ph.D.</w:t>
            </w:r>
          </w:p>
        </w:tc>
      </w:tr>
      <w:tr w:rsidR="005E5028" w:rsidRPr="009D60DA" w:rsidTr="00A62144">
        <w:trPr>
          <w:trHeight w:val="243"/>
        </w:trPr>
        <w:tc>
          <w:tcPr>
            <w:tcW w:w="3086" w:type="dxa"/>
            <w:tcBorders>
              <w:top w:val="nil"/>
            </w:tcBorders>
            <w:shd w:val="clear" w:color="auto" w:fill="F7CAAC"/>
          </w:tcPr>
          <w:p w:rsidR="005E5028" w:rsidRPr="009D60DA" w:rsidRDefault="005E5028" w:rsidP="00A62144">
            <w:pPr>
              <w:rPr>
                <w:b/>
              </w:rPr>
            </w:pPr>
            <w:r w:rsidRPr="009D60DA">
              <w:rPr>
                <w:b/>
              </w:rPr>
              <w:t>Zapojení garanta do výuky předmětu</w:t>
            </w:r>
          </w:p>
        </w:tc>
        <w:tc>
          <w:tcPr>
            <w:tcW w:w="6769" w:type="dxa"/>
            <w:gridSpan w:val="7"/>
            <w:tcBorders>
              <w:top w:val="nil"/>
            </w:tcBorders>
          </w:tcPr>
          <w:p w:rsidR="005E5028" w:rsidRPr="009D60DA" w:rsidRDefault="005E5028" w:rsidP="00A62144">
            <w:pPr>
              <w:jc w:val="both"/>
              <w:rPr>
                <w:color w:val="44546A" w:themeColor="text2"/>
              </w:rPr>
            </w:pPr>
            <w:r w:rsidRPr="009D60DA">
              <w:rPr>
                <w:rFonts w:eastAsia="Calibri"/>
              </w:rPr>
              <w:t>100 %</w:t>
            </w:r>
          </w:p>
        </w:tc>
      </w:tr>
      <w:tr w:rsidR="005E5028" w:rsidRPr="009D60DA" w:rsidTr="00A62144">
        <w:tc>
          <w:tcPr>
            <w:tcW w:w="3086" w:type="dxa"/>
            <w:shd w:val="clear" w:color="auto" w:fill="F7CAAC"/>
          </w:tcPr>
          <w:p w:rsidR="005E5028" w:rsidRPr="009D60DA" w:rsidRDefault="005E5028" w:rsidP="00A62144">
            <w:pPr>
              <w:jc w:val="both"/>
              <w:rPr>
                <w:b/>
              </w:rPr>
            </w:pPr>
            <w:r w:rsidRPr="009D60DA">
              <w:rPr>
                <w:b/>
              </w:rPr>
              <w:t>Vyučující</w:t>
            </w:r>
          </w:p>
        </w:tc>
        <w:tc>
          <w:tcPr>
            <w:tcW w:w="6769" w:type="dxa"/>
            <w:gridSpan w:val="7"/>
            <w:tcBorders>
              <w:bottom w:val="nil"/>
            </w:tcBorders>
          </w:tcPr>
          <w:p w:rsidR="005E5028" w:rsidRPr="009D60DA" w:rsidRDefault="005E5028" w:rsidP="00A62144">
            <w:pPr>
              <w:jc w:val="both"/>
            </w:pPr>
            <w:r w:rsidRPr="009D60DA">
              <w:rPr>
                <w:rFonts w:eastAsia="Calibri"/>
              </w:rPr>
              <w:t>doc. Mgr. Jiří Siostrzonek, Ph.D.</w:t>
            </w:r>
          </w:p>
        </w:tc>
      </w:tr>
      <w:tr w:rsidR="005E5028" w:rsidRPr="009D60DA" w:rsidTr="00A62144">
        <w:trPr>
          <w:trHeight w:val="554"/>
        </w:trPr>
        <w:tc>
          <w:tcPr>
            <w:tcW w:w="9855" w:type="dxa"/>
            <w:gridSpan w:val="8"/>
            <w:tcBorders>
              <w:top w:val="nil"/>
            </w:tcBorders>
          </w:tcPr>
          <w:p w:rsidR="005E5028" w:rsidRPr="009D60DA" w:rsidRDefault="005E5028" w:rsidP="00A62144">
            <w:pPr>
              <w:jc w:val="both"/>
            </w:pPr>
          </w:p>
        </w:tc>
      </w:tr>
      <w:tr w:rsidR="005E5028" w:rsidRPr="009D60DA" w:rsidTr="008862C2">
        <w:tc>
          <w:tcPr>
            <w:tcW w:w="3086" w:type="dxa"/>
            <w:tcBorders>
              <w:bottom w:val="single" w:sz="4" w:space="0" w:color="auto"/>
            </w:tcBorders>
            <w:shd w:val="clear" w:color="auto" w:fill="F7CAAC"/>
          </w:tcPr>
          <w:p w:rsidR="005E5028" w:rsidRPr="009D60DA" w:rsidRDefault="005E5028" w:rsidP="00A62144">
            <w:pPr>
              <w:jc w:val="both"/>
              <w:rPr>
                <w:b/>
              </w:rPr>
            </w:pPr>
            <w:r w:rsidRPr="009D60DA">
              <w:rPr>
                <w:b/>
              </w:rPr>
              <w:t>Stručná anotace předmětu</w:t>
            </w:r>
          </w:p>
        </w:tc>
        <w:tc>
          <w:tcPr>
            <w:tcW w:w="6769" w:type="dxa"/>
            <w:gridSpan w:val="7"/>
            <w:tcBorders>
              <w:bottom w:val="nil"/>
            </w:tcBorders>
          </w:tcPr>
          <w:p w:rsidR="005E5028" w:rsidRPr="009D60DA" w:rsidRDefault="005E5028" w:rsidP="00A62144">
            <w:pPr>
              <w:jc w:val="both"/>
            </w:pPr>
            <w:r w:rsidRPr="009D60DA">
              <w:rPr>
                <w:rFonts w:eastAsia="Calibri"/>
                <w:color w:val="FF0000"/>
              </w:rPr>
              <w:t xml:space="preserve"> </w:t>
            </w:r>
          </w:p>
        </w:tc>
      </w:tr>
      <w:tr w:rsidR="005E5028" w:rsidRPr="009D60DA" w:rsidTr="008862C2">
        <w:trPr>
          <w:trHeight w:val="3938"/>
        </w:trPr>
        <w:tc>
          <w:tcPr>
            <w:tcW w:w="9855" w:type="dxa"/>
            <w:gridSpan w:val="8"/>
            <w:tcBorders>
              <w:top w:val="nil"/>
              <w:bottom w:val="single" w:sz="4" w:space="0" w:color="auto"/>
            </w:tcBorders>
          </w:tcPr>
          <w:p w:rsidR="005E5028" w:rsidRPr="007775F9" w:rsidRDefault="005E5028" w:rsidP="00A62144">
            <w:pPr>
              <w:contextualSpacing/>
              <w:jc w:val="both"/>
              <w:rPr>
                <w:b/>
              </w:rPr>
            </w:pPr>
          </w:p>
          <w:p w:rsidR="005E5028" w:rsidRPr="007775F9" w:rsidRDefault="005E5028" w:rsidP="00A62144">
            <w:pPr>
              <w:spacing w:after="60"/>
              <w:contextualSpacing/>
              <w:jc w:val="both"/>
              <w:rPr>
                <w:b/>
              </w:rPr>
            </w:pPr>
            <w:r w:rsidRPr="007775F9">
              <w:rPr>
                <w:b/>
              </w:rPr>
              <w:t>Osnova předmětu:</w:t>
            </w:r>
          </w:p>
          <w:p w:rsidR="005E5028" w:rsidRPr="007775F9" w:rsidRDefault="005E5028" w:rsidP="00A62144">
            <w:pPr>
              <w:pStyle w:val="Nadpis1"/>
              <w:contextualSpacing/>
              <w:rPr>
                <w:rFonts w:ascii="Times New Roman" w:hAnsi="Times New Roman" w:cs="Times New Roman"/>
                <w:b/>
                <w:color w:val="auto"/>
                <w:sz w:val="20"/>
                <w:szCs w:val="20"/>
              </w:rPr>
            </w:pPr>
            <w:r w:rsidRPr="007775F9">
              <w:rPr>
                <w:rFonts w:ascii="Times New Roman" w:hAnsi="Times New Roman" w:cs="Times New Roman"/>
                <w:b/>
                <w:color w:val="auto"/>
                <w:sz w:val="20"/>
                <w:szCs w:val="20"/>
              </w:rPr>
              <w:t>Sociokulturní prostředí</w:t>
            </w:r>
          </w:p>
          <w:p w:rsidR="005E5028" w:rsidRPr="007775F9" w:rsidRDefault="005E5028" w:rsidP="00A62144">
            <w:pPr>
              <w:contextualSpacing/>
            </w:pPr>
            <w:r w:rsidRPr="007775F9">
              <w:t>Struktura předmětu Kulturní politika a sociokulturní prostředí je koncipována tak, aby docházelo ke kontextuálním pohledům na stěžejní témata přírody, kulturního a městského prostředí a kultury v širším smyslu slova. Předmět se bude opírat o praktické poznatky z vizuální sociologie, které umožní uchopit téma na základě konkrétních projevů a vlivů přírody a kultury. Styčným bodem pro oba předměty jsou jednotlivé fotografické žánry /příroda, městská krajina, subjektivní dokument, reportáž, zátiší/, které jsou interpretovány ze sociologického hlediska.</w:t>
            </w:r>
          </w:p>
          <w:p w:rsidR="005E5028" w:rsidRPr="007775F9" w:rsidRDefault="005E5028" w:rsidP="00A62144">
            <w:pPr>
              <w:pStyle w:val="Zkladntext3"/>
              <w:spacing w:after="60"/>
              <w:contextualSpacing/>
              <w:rPr>
                <w:sz w:val="20"/>
                <w:szCs w:val="20"/>
              </w:rPr>
            </w:pPr>
            <w:r w:rsidRPr="007775F9">
              <w:rPr>
                <w:sz w:val="20"/>
                <w:szCs w:val="20"/>
              </w:rPr>
              <w:t>Cílem předmětu je informovat o vztazích mezi kulturní politikou, vizuální sociologií a fotografií /historické hledisko, metody interpretace/ úskalích při sociologických interpretacích. Jednotlivá témata jsou řazena do logicky návazných celků, tak aby vytvářely širší vědomostní kontext v rámci integrálního vědění.</w:t>
            </w:r>
          </w:p>
          <w:p w:rsidR="005E5028" w:rsidRPr="007775F9" w:rsidRDefault="005E5028" w:rsidP="00A62144">
            <w:pPr>
              <w:contextualSpacing/>
            </w:pPr>
            <w:r w:rsidRPr="007775F9">
              <w:rPr>
                <w:b/>
              </w:rPr>
              <w:t>Kulturní politika</w:t>
            </w:r>
            <w:r w:rsidRPr="007775F9">
              <w:t xml:space="preserve"> </w:t>
            </w:r>
          </w:p>
          <w:p w:rsidR="005E5028" w:rsidRPr="007775F9" w:rsidRDefault="005E5028" w:rsidP="00A62144">
            <w:pPr>
              <w:spacing w:after="60"/>
            </w:pPr>
            <w:r w:rsidRPr="007775F9">
              <w:t>vysvětlení pojmu, různé interpretace, vliv ideologie v kulturním provozu</w:t>
            </w:r>
          </w:p>
          <w:p w:rsidR="005E5028" w:rsidRPr="007775F9" w:rsidRDefault="005E5028" w:rsidP="00A62144">
            <w:pPr>
              <w:contextualSpacing/>
              <w:rPr>
                <w:b/>
                <w:bCs/>
              </w:rPr>
            </w:pPr>
            <w:r w:rsidRPr="007775F9">
              <w:rPr>
                <w:b/>
                <w:bCs/>
              </w:rPr>
              <w:t>Uvedení do sociologie</w:t>
            </w:r>
          </w:p>
          <w:p w:rsidR="005E5028" w:rsidRPr="007775F9" w:rsidRDefault="005E5028" w:rsidP="00A62144">
            <w:pPr>
              <w:contextualSpacing/>
            </w:pPr>
            <w:r w:rsidRPr="007775F9">
              <w:t>sociologie jako způsob poznávání, interpretace a vědění</w:t>
            </w:r>
          </w:p>
          <w:p w:rsidR="005E5028" w:rsidRPr="007775F9" w:rsidRDefault="005E5028" w:rsidP="00A62144">
            <w:pPr>
              <w:contextualSpacing/>
            </w:pPr>
            <w:r w:rsidRPr="007775F9">
              <w:t>sociologie jako nástroj rozumění a reflexe</w:t>
            </w:r>
          </w:p>
          <w:p w:rsidR="005E5028" w:rsidRPr="007775F9" w:rsidRDefault="005E5028" w:rsidP="00A62144">
            <w:pPr>
              <w:spacing w:after="60"/>
            </w:pPr>
            <w:r w:rsidRPr="007775F9">
              <w:t>interdisciplinární vztahy /filozofie, sociální psychologie, umění/</w:t>
            </w:r>
          </w:p>
          <w:p w:rsidR="005E5028" w:rsidRPr="007775F9" w:rsidRDefault="005E5028" w:rsidP="00A62144">
            <w:pPr>
              <w:contextualSpacing/>
              <w:rPr>
                <w:b/>
                <w:bCs/>
              </w:rPr>
            </w:pPr>
            <w:r w:rsidRPr="007775F9">
              <w:rPr>
                <w:b/>
                <w:bCs/>
              </w:rPr>
              <w:t xml:space="preserve">Vizuální zobrazení a interpretace přírody a krajiny </w:t>
            </w:r>
          </w:p>
          <w:p w:rsidR="005E5028" w:rsidRPr="007775F9" w:rsidRDefault="005E5028" w:rsidP="00A62144">
            <w:pPr>
              <w:contextualSpacing/>
            </w:pPr>
            <w:r w:rsidRPr="007775F9">
              <w:t>rozlišení přírody a krajiny, proměny v čase, kontext s výtvarným uměním</w:t>
            </w:r>
          </w:p>
          <w:p w:rsidR="005E5028" w:rsidRPr="007775F9" w:rsidRDefault="005E5028" w:rsidP="00A62144">
            <w:pPr>
              <w:contextualSpacing/>
            </w:pPr>
            <w:r w:rsidRPr="007775F9">
              <w:t>krajina jako jedna z determinant formujících společnost a člověka</w:t>
            </w:r>
          </w:p>
          <w:p w:rsidR="005E5028" w:rsidRPr="007775F9" w:rsidRDefault="005E5028" w:rsidP="00A62144">
            <w:pPr>
              <w:contextualSpacing/>
            </w:pPr>
            <w:r w:rsidRPr="007775F9">
              <w:t>genius loci krajiny, mentální mapy kulturní krajiny, mystická krajina, krajina – prostor pro meditaci, čas a příroda</w:t>
            </w:r>
          </w:p>
          <w:p w:rsidR="005E5028" w:rsidRPr="007775F9" w:rsidRDefault="005E5028" w:rsidP="00A62144">
            <w:pPr>
              <w:spacing w:after="60"/>
            </w:pPr>
            <w:r w:rsidRPr="007775F9">
              <w:t>krajina jako hodnota /různé interpretace hodnot krajiny - krajina jako domov, o putování, mc donaldizace turismu, krajina jako adrenalin, energetická devastace krajiny/</w:t>
            </w:r>
          </w:p>
          <w:p w:rsidR="005E5028" w:rsidRPr="007775F9" w:rsidRDefault="005E5028" w:rsidP="00A62144">
            <w:pPr>
              <w:contextualSpacing/>
            </w:pPr>
            <w:r w:rsidRPr="007775F9">
              <w:rPr>
                <w:b/>
                <w:bCs/>
              </w:rPr>
              <w:t xml:space="preserve">Širší životní a sociální prostředí </w:t>
            </w:r>
          </w:p>
          <w:p w:rsidR="005E5028" w:rsidRPr="007775F9" w:rsidRDefault="005E5028" w:rsidP="00A62144">
            <w:pPr>
              <w:contextualSpacing/>
            </w:pPr>
            <w:r w:rsidRPr="007775F9">
              <w:t xml:space="preserve">zahrnuje životní prostor, s nímž jsou obyvatelé města mentálně i fyzicky spojeni v rámci geografického determinismu, </w:t>
            </w:r>
          </w:p>
          <w:p w:rsidR="005E5028" w:rsidRPr="007775F9" w:rsidRDefault="005E5028" w:rsidP="00A62144">
            <w:pPr>
              <w:spacing w:after="60"/>
              <w:contextualSpacing/>
            </w:pPr>
            <w:r w:rsidRPr="007775F9">
              <w:t xml:space="preserve">v němž se zároveň realizuje významná část sociálních kontaktů, komunikace a socializace člověka zahrnuje veškeré sociální dění v exteriéru a interiéru. Cílem je porozumět lidem v sociálních situacích. </w:t>
            </w:r>
          </w:p>
          <w:p w:rsidR="005E5028" w:rsidRPr="007775F9" w:rsidRDefault="005E5028" w:rsidP="00A62144">
            <w:pPr>
              <w:pStyle w:val="Nadpis4"/>
              <w:contextualSpacing/>
              <w:rPr>
                <w:rFonts w:ascii="Times New Roman" w:hAnsi="Times New Roman" w:cs="Times New Roman"/>
                <w:color w:val="auto"/>
              </w:rPr>
            </w:pPr>
            <w:r w:rsidRPr="007775F9">
              <w:rPr>
                <w:rFonts w:ascii="Times New Roman" w:hAnsi="Times New Roman" w:cs="Times New Roman"/>
                <w:color w:val="auto"/>
              </w:rPr>
              <w:t>Širší sociokulturní prostředí zahrnuje:</w:t>
            </w:r>
          </w:p>
          <w:p w:rsidR="005E5028" w:rsidRPr="007775F9" w:rsidRDefault="005E5028" w:rsidP="00A62144">
            <w:pPr>
              <w:ind w:right="-1135"/>
              <w:contextualSpacing/>
            </w:pPr>
            <w:r w:rsidRPr="007775F9">
              <w:rPr>
                <w:u w:val="single"/>
              </w:rPr>
              <w:t>Okolní prostředí</w:t>
            </w:r>
            <w:r w:rsidRPr="007775F9">
              <w:t xml:space="preserve"> - sídelní typy – město, vesnice, samota, dispozici města v krajinném prostředí, urbanismus </w:t>
            </w:r>
          </w:p>
          <w:p w:rsidR="005E5028" w:rsidRPr="007775F9" w:rsidRDefault="005E5028" w:rsidP="00A62144">
            <w:pPr>
              <w:ind w:right="-1135"/>
              <w:contextualSpacing/>
            </w:pPr>
            <w:r w:rsidRPr="007775F9">
              <w:rPr>
                <w:u w:val="single"/>
              </w:rPr>
              <w:t>Lokální prostředí</w:t>
            </w:r>
            <w:r w:rsidRPr="007775F9">
              <w:t xml:space="preserve"> - integrované městské prostředí </w:t>
            </w:r>
          </w:p>
          <w:p w:rsidR="005E5028" w:rsidRPr="007775F9" w:rsidRDefault="005E5028" w:rsidP="00A62144">
            <w:pPr>
              <w:ind w:right="-1135"/>
              <w:contextualSpacing/>
            </w:pPr>
            <w:r w:rsidRPr="007775F9">
              <w:t xml:space="preserve">a/ </w:t>
            </w:r>
            <w:r w:rsidRPr="007775F9">
              <w:rPr>
                <w:i/>
                <w:iCs/>
              </w:rPr>
              <w:t>obytné komplexy</w:t>
            </w:r>
            <w:r w:rsidRPr="007775F9">
              <w:t xml:space="preserve"> /části města, sídliště, kolonie rodinné zástavby, ubytovny, internáty, hotely, penzióny atd./ </w:t>
            </w:r>
          </w:p>
          <w:p w:rsidR="005E5028" w:rsidRPr="007775F9" w:rsidRDefault="005E5028" w:rsidP="00A62144">
            <w:pPr>
              <w:ind w:right="-1135"/>
              <w:contextualSpacing/>
            </w:pPr>
            <w:r w:rsidRPr="007775F9">
              <w:t xml:space="preserve">b/ </w:t>
            </w:r>
            <w:r w:rsidRPr="007775F9">
              <w:rPr>
                <w:i/>
                <w:iCs/>
              </w:rPr>
              <w:t>hospodářské komplexy</w:t>
            </w:r>
            <w:r w:rsidRPr="007775F9">
              <w:t xml:space="preserve"> /továrny, družstva, podniky, peněžní ústavy atd./</w:t>
            </w:r>
          </w:p>
          <w:p w:rsidR="005E5028" w:rsidRPr="007775F9" w:rsidRDefault="005E5028" w:rsidP="00A62144">
            <w:pPr>
              <w:ind w:right="-1135"/>
              <w:contextualSpacing/>
            </w:pPr>
            <w:r w:rsidRPr="007775F9">
              <w:t xml:space="preserve">c/ </w:t>
            </w:r>
            <w:r w:rsidRPr="007775F9">
              <w:rPr>
                <w:i/>
                <w:iCs/>
              </w:rPr>
              <w:t>distribuční komplexy</w:t>
            </w:r>
            <w:r w:rsidRPr="007775F9">
              <w:t xml:space="preserve"> /obchody, služby atd./</w:t>
            </w:r>
          </w:p>
          <w:p w:rsidR="005E5028" w:rsidRPr="007775F9" w:rsidRDefault="005E5028" w:rsidP="00A62144">
            <w:pPr>
              <w:ind w:right="-1135"/>
              <w:contextualSpacing/>
            </w:pPr>
            <w:r w:rsidRPr="007775F9">
              <w:t xml:space="preserve">d/ </w:t>
            </w:r>
            <w:r w:rsidRPr="007775F9">
              <w:rPr>
                <w:i/>
                <w:iCs/>
              </w:rPr>
              <w:t>výchovné komplexy</w:t>
            </w:r>
            <w:r w:rsidRPr="007775F9">
              <w:t xml:space="preserve"> /předškolní zařízení, formální a neformální vzdělávací zařízení/</w:t>
            </w:r>
          </w:p>
          <w:p w:rsidR="005E5028" w:rsidRPr="007775F9" w:rsidRDefault="005E5028" w:rsidP="00A62144">
            <w:pPr>
              <w:ind w:right="-1135"/>
              <w:contextualSpacing/>
            </w:pPr>
            <w:r w:rsidRPr="007775F9">
              <w:t xml:space="preserve">e/ </w:t>
            </w:r>
            <w:r w:rsidRPr="007775F9">
              <w:rPr>
                <w:i/>
                <w:iCs/>
              </w:rPr>
              <w:t>kulturní komplexy</w:t>
            </w:r>
            <w:r w:rsidRPr="007775F9">
              <w:t xml:space="preserve"> /muzea, galerie, divadla, kina, kluby, církevní a kultovní soubory, restaurační zařízení všeho druhu, </w:t>
            </w:r>
          </w:p>
          <w:p w:rsidR="00677383" w:rsidRPr="007775F9" w:rsidRDefault="005E5028" w:rsidP="00677383">
            <w:pPr>
              <w:ind w:left="248" w:right="-1135" w:hanging="248"/>
              <w:contextualSpacing/>
            </w:pPr>
            <w:r w:rsidRPr="007775F9">
              <w:t xml:space="preserve">    agentury,  sportovní zařízení, střediska pro využívání volného času, zahrádkářské kolonie, atd./</w:t>
            </w:r>
          </w:p>
          <w:p w:rsidR="005E5028" w:rsidRPr="007775F9" w:rsidRDefault="005E5028" w:rsidP="00A62144">
            <w:pPr>
              <w:ind w:right="-1135"/>
              <w:contextualSpacing/>
            </w:pPr>
            <w:r w:rsidRPr="007775F9">
              <w:lastRenderedPageBreak/>
              <w:t xml:space="preserve">f/ </w:t>
            </w:r>
            <w:r w:rsidRPr="007775F9">
              <w:rPr>
                <w:i/>
                <w:iCs/>
              </w:rPr>
              <w:t>sociální komplexy</w:t>
            </w:r>
            <w:r w:rsidRPr="007775F9">
              <w:t xml:space="preserve"> /zdravotnická zařízení, ústavy, domovy důchodců, zdravotně postižených, hřbitovy, krematoria atd./</w:t>
            </w:r>
          </w:p>
          <w:p w:rsidR="005E5028" w:rsidRPr="007775F9" w:rsidRDefault="005E5028" w:rsidP="00A62144">
            <w:pPr>
              <w:ind w:right="-1135"/>
              <w:contextualSpacing/>
            </w:pPr>
            <w:r w:rsidRPr="007775F9">
              <w:t xml:space="preserve">g/ </w:t>
            </w:r>
            <w:r w:rsidRPr="007775F9">
              <w:rPr>
                <w:i/>
                <w:iCs/>
              </w:rPr>
              <w:t>komplexy státní správy</w:t>
            </w:r>
            <w:r w:rsidRPr="007775F9">
              <w:t xml:space="preserve"> /úřady, vojsko, nápravná zařízení, soudnictví atd./</w:t>
            </w:r>
          </w:p>
          <w:p w:rsidR="005E5028" w:rsidRPr="007775F9" w:rsidRDefault="005E5028" w:rsidP="00A62144">
            <w:pPr>
              <w:ind w:right="-1135"/>
              <w:contextualSpacing/>
            </w:pPr>
            <w:r w:rsidRPr="007775F9">
              <w:t xml:space="preserve">h/ </w:t>
            </w:r>
            <w:r w:rsidRPr="007775F9">
              <w:rPr>
                <w:i/>
                <w:iCs/>
              </w:rPr>
              <w:t>veřejné komplexy pro sociální komunikaci</w:t>
            </w:r>
            <w:r w:rsidRPr="007775F9">
              <w:t xml:space="preserve"> /náměstí, parky, chodníky, dopravní systém, důsledky mobility /stezky, </w:t>
            </w:r>
          </w:p>
          <w:p w:rsidR="005E5028" w:rsidRPr="007775F9" w:rsidRDefault="005E5028" w:rsidP="00A62144">
            <w:pPr>
              <w:ind w:right="-1135"/>
              <w:contextualSpacing/>
            </w:pPr>
            <w:r w:rsidRPr="007775F9">
              <w:t xml:space="preserve">    cesty, zásahy do krajiny, znamení na cestě, drobná sakrální architektura, čekárny atd./</w:t>
            </w:r>
          </w:p>
          <w:p w:rsidR="005E5028" w:rsidRPr="007775F9" w:rsidRDefault="005E5028" w:rsidP="00A62144">
            <w:pPr>
              <w:ind w:right="-1135"/>
              <w:contextualSpacing/>
            </w:pPr>
            <w:r w:rsidRPr="007775F9">
              <w:rPr>
                <w:i/>
                <w:iCs/>
              </w:rPr>
              <w:t>Socioekonomická /profesní/ struktura obyvatel a její sociokulturní prostředí</w:t>
            </w:r>
          </w:p>
          <w:p w:rsidR="005E5028" w:rsidRPr="007775F9" w:rsidRDefault="005E5028" w:rsidP="00A62144">
            <w:pPr>
              <w:ind w:right="-1135"/>
              <w:contextualSpacing/>
            </w:pPr>
            <w:r w:rsidRPr="007775F9">
              <w:t xml:space="preserve">zahrnuje především vztahy a postavení v systému vlastnictví, majetku, příjmů, diferenciace životní úrovně /podnikatelé, </w:t>
            </w:r>
          </w:p>
          <w:p w:rsidR="005E5028" w:rsidRPr="007775F9" w:rsidRDefault="005E5028" w:rsidP="00A62144">
            <w:pPr>
              <w:ind w:right="-1135"/>
              <w:contextualSpacing/>
            </w:pPr>
            <w:r w:rsidRPr="007775F9">
              <w:t>byrokracie, umělci, dělníci, nezaměstnaní, studenti atd./</w:t>
            </w:r>
          </w:p>
          <w:p w:rsidR="005E5028" w:rsidRPr="007775F9" w:rsidRDefault="005E5028" w:rsidP="00A62144">
            <w:pPr>
              <w:ind w:right="-1135"/>
              <w:contextualSpacing/>
            </w:pPr>
            <w:r w:rsidRPr="007775F9">
              <w:rPr>
                <w:i/>
                <w:iCs/>
              </w:rPr>
              <w:t xml:space="preserve">Demografickou strukturu obyvatel </w:t>
            </w:r>
          </w:p>
          <w:p w:rsidR="005E5028" w:rsidRPr="007775F9" w:rsidRDefault="005E5028" w:rsidP="00A62144">
            <w:pPr>
              <w:ind w:right="-1135"/>
              <w:contextualSpacing/>
            </w:pPr>
            <w:r w:rsidRPr="007775F9">
              <w:t>rozdílnost postavení a úlohy mužů a žen /emancipace, feminismus/</w:t>
            </w:r>
          </w:p>
          <w:p w:rsidR="005E5028" w:rsidRPr="007775F9" w:rsidRDefault="005E5028" w:rsidP="00A62144">
            <w:pPr>
              <w:ind w:right="-1135"/>
              <w:contextualSpacing/>
            </w:pPr>
            <w:r w:rsidRPr="007775F9">
              <w:t xml:space="preserve">rozdílné věkové skupiny - neformální skupiny vrstevníků /dětské </w:t>
            </w:r>
          </w:p>
          <w:p w:rsidR="005E5028" w:rsidRPr="007775F9" w:rsidRDefault="005E5028" w:rsidP="00A62144">
            <w:pPr>
              <w:ind w:right="-1135"/>
              <w:contextualSpacing/>
            </w:pPr>
            <w:r w:rsidRPr="007775F9">
              <w:t>skupiny, party, mládežnické skupiny atd./ generaci dospělých /střední věk, stáří/</w:t>
            </w:r>
          </w:p>
          <w:p w:rsidR="005E5028" w:rsidRPr="007775F9" w:rsidRDefault="005E5028" w:rsidP="00A62144">
            <w:pPr>
              <w:ind w:right="-1135"/>
              <w:contextualSpacing/>
            </w:pPr>
            <w:r w:rsidRPr="007775F9">
              <w:rPr>
                <w:i/>
                <w:iCs/>
              </w:rPr>
              <w:t>Subkultury</w:t>
            </w:r>
            <w:r w:rsidRPr="007775F9">
              <w:t xml:space="preserve"> </w:t>
            </w:r>
            <w:r w:rsidRPr="007775F9">
              <w:rPr>
                <w:i/>
                <w:iCs/>
              </w:rPr>
              <w:t>a její sociokulturní prostředí</w:t>
            </w:r>
            <w:r w:rsidRPr="007775F9">
              <w:t xml:space="preserve"> /náboženské komunity, motorkáři, bruslaři, sprejeři, homosexuálové atd./ </w:t>
            </w:r>
          </w:p>
          <w:p w:rsidR="005E5028" w:rsidRPr="007775F9" w:rsidRDefault="005E5028" w:rsidP="00A62144">
            <w:pPr>
              <w:pStyle w:val="Nadpis7"/>
              <w:contextualSpacing/>
              <w:rPr>
                <w:rFonts w:ascii="Times New Roman" w:hAnsi="Times New Roman" w:cs="Times New Roman"/>
                <w:color w:val="auto"/>
              </w:rPr>
            </w:pPr>
            <w:r w:rsidRPr="007775F9">
              <w:rPr>
                <w:rFonts w:ascii="Times New Roman" w:hAnsi="Times New Roman" w:cs="Times New Roman"/>
                <w:color w:val="auto"/>
              </w:rPr>
              <w:t>Národnostní menšiny</w:t>
            </w:r>
          </w:p>
          <w:p w:rsidR="005E5028" w:rsidRPr="007775F9" w:rsidRDefault="005E5028" w:rsidP="00A62144">
            <w:pPr>
              <w:spacing w:after="60"/>
              <w:ind w:right="-1134"/>
              <w:contextualSpacing/>
            </w:pPr>
            <w:r w:rsidRPr="007775F9">
              <w:rPr>
                <w:i/>
                <w:iCs/>
              </w:rPr>
              <w:t xml:space="preserve">Sociální patologie a deviace </w:t>
            </w:r>
            <w:r w:rsidRPr="007775F9">
              <w:t>/mafie, podsvětí, kriminalita, gangy, sekty, bandy/</w:t>
            </w:r>
          </w:p>
          <w:p w:rsidR="005E5028" w:rsidRPr="007775F9" w:rsidRDefault="005E5028" w:rsidP="00A62144">
            <w:pPr>
              <w:pStyle w:val="Nadpis4"/>
              <w:contextualSpacing/>
              <w:rPr>
                <w:rFonts w:ascii="Times New Roman" w:hAnsi="Times New Roman" w:cs="Times New Roman"/>
                <w:b/>
                <w:i w:val="0"/>
                <w:color w:val="auto"/>
              </w:rPr>
            </w:pPr>
            <w:r w:rsidRPr="007775F9">
              <w:rPr>
                <w:rFonts w:ascii="Times New Roman" w:hAnsi="Times New Roman" w:cs="Times New Roman"/>
                <w:b/>
                <w:i w:val="0"/>
                <w:color w:val="auto"/>
              </w:rPr>
              <w:t>Užší životní a sociokulturní prostředí:</w:t>
            </w:r>
          </w:p>
          <w:p w:rsidR="005E5028" w:rsidRPr="007775F9" w:rsidRDefault="005E5028" w:rsidP="00A62144">
            <w:pPr>
              <w:ind w:right="-1135"/>
              <w:contextualSpacing/>
            </w:pPr>
            <w:r w:rsidRPr="007775F9">
              <w:rPr>
                <w:i/>
                <w:iCs/>
              </w:rPr>
              <w:t>Tento okruh zahrnuje</w:t>
            </w:r>
            <w:r w:rsidRPr="007775F9">
              <w:t xml:space="preserve"> nukleární rodinu - otce, matku, děti. Každý jedinec je nositelem sociálního dění, proto i rodinná </w:t>
            </w:r>
          </w:p>
          <w:p w:rsidR="005E5028" w:rsidRPr="007775F9" w:rsidRDefault="005E5028" w:rsidP="00A62144">
            <w:pPr>
              <w:ind w:right="-1135"/>
              <w:contextualSpacing/>
            </w:pPr>
            <w:r w:rsidRPr="007775F9">
              <w:t xml:space="preserve">a portrétní fotografie, dokumenty denní potřeby, památky, domácí knihovna mohou být účinným východiskem pro </w:t>
            </w:r>
          </w:p>
          <w:p w:rsidR="005E5028" w:rsidRPr="007775F9" w:rsidRDefault="005E5028" w:rsidP="00A62144">
            <w:pPr>
              <w:ind w:right="-1135"/>
              <w:contextualSpacing/>
            </w:pPr>
            <w:r w:rsidRPr="007775F9">
              <w:t xml:space="preserve">fotografickou dokumentaci a kvalitativní analýzu. Jedná se o nejobtížnější část dokumentace vzhledem ke složitému </w:t>
            </w:r>
          </w:p>
          <w:p w:rsidR="005E5028" w:rsidRPr="007775F9" w:rsidRDefault="005E5028" w:rsidP="00A62144">
            <w:pPr>
              <w:ind w:right="-1135"/>
              <w:contextualSpacing/>
            </w:pPr>
            <w:r w:rsidRPr="007775F9">
              <w:t xml:space="preserve">rozpoznávání a interpretaci symbolů, faktů, ikon. Dále tento přirozený systém - zobrazená sociální realita, je výslednicí </w:t>
            </w:r>
          </w:p>
          <w:p w:rsidR="005E5028" w:rsidRPr="007775F9" w:rsidRDefault="005E5028" w:rsidP="00A62144">
            <w:pPr>
              <w:ind w:right="-1135"/>
              <w:contextualSpacing/>
            </w:pPr>
            <w:r w:rsidRPr="007775F9">
              <w:t xml:space="preserve">historie vztahů, tradic, hodnot, rodinných událostí a dalších faktorů, se kterými jsme většinou málo obeznámeni.   </w:t>
            </w:r>
          </w:p>
          <w:p w:rsidR="005E5028" w:rsidRPr="007775F9" w:rsidRDefault="005E5028" w:rsidP="00A62144">
            <w:pPr>
              <w:ind w:right="-1135"/>
              <w:contextualSpacing/>
              <w:jc w:val="both"/>
            </w:pPr>
            <w:r w:rsidRPr="007775F9">
              <w:rPr>
                <w:i/>
                <w:iCs/>
              </w:rPr>
              <w:t xml:space="preserve">byty: </w:t>
            </w:r>
            <w:r w:rsidRPr="007775F9">
              <w:t xml:space="preserve">typologie bydlení /trendy, komparace/, vybavení domácností /o smyslu věcí, kterými se obklopujeme, utváření </w:t>
            </w:r>
          </w:p>
          <w:p w:rsidR="005E5028" w:rsidRPr="007775F9" w:rsidRDefault="005E5028" w:rsidP="00A62144">
            <w:pPr>
              <w:ind w:right="-1135"/>
              <w:contextualSpacing/>
              <w:jc w:val="both"/>
            </w:pPr>
            <w:r w:rsidRPr="007775F9">
              <w:t xml:space="preserve">životního stylu, komparace/, nové ikony /televize, internet, video, DVD, počítačové hry, grily a rožně/, ”byty” </w:t>
            </w:r>
          </w:p>
          <w:p w:rsidR="005E5028" w:rsidRPr="007775F9" w:rsidRDefault="005E5028" w:rsidP="00A62144">
            <w:pPr>
              <w:ind w:right="-1135"/>
              <w:contextualSpacing/>
              <w:jc w:val="both"/>
              <w:rPr>
                <w:i/>
                <w:iCs/>
              </w:rPr>
            </w:pPr>
            <w:r w:rsidRPr="007775F9">
              <w:t xml:space="preserve">bezdomovců, bydlení na okraji /nemocnice, ústavy, bezdomovci, alternativy – squat, zlaté klece podnikatelského baroka/ </w:t>
            </w:r>
          </w:p>
          <w:p w:rsidR="005E5028" w:rsidRPr="007775F9" w:rsidRDefault="005E5028" w:rsidP="00A62144">
            <w:pPr>
              <w:contextualSpacing/>
              <w:jc w:val="both"/>
            </w:pPr>
          </w:p>
        </w:tc>
      </w:tr>
      <w:tr w:rsidR="005E5028" w:rsidRPr="009D60DA" w:rsidTr="008862C2">
        <w:trPr>
          <w:trHeight w:val="265"/>
        </w:trPr>
        <w:tc>
          <w:tcPr>
            <w:tcW w:w="3653" w:type="dxa"/>
            <w:gridSpan w:val="2"/>
            <w:tcBorders>
              <w:top w:val="single" w:sz="4" w:space="0" w:color="auto"/>
            </w:tcBorders>
            <w:shd w:val="clear" w:color="auto" w:fill="F7CAAC"/>
          </w:tcPr>
          <w:p w:rsidR="005E5028" w:rsidRPr="009D60DA" w:rsidRDefault="005E5028" w:rsidP="00A62144">
            <w:pPr>
              <w:jc w:val="both"/>
            </w:pPr>
            <w:r w:rsidRPr="009D60DA">
              <w:rPr>
                <w:b/>
              </w:rPr>
              <w:lastRenderedPageBreak/>
              <w:t>Studijní literatura a studijní pomůcky</w:t>
            </w:r>
          </w:p>
        </w:tc>
        <w:tc>
          <w:tcPr>
            <w:tcW w:w="6202" w:type="dxa"/>
            <w:gridSpan w:val="6"/>
            <w:tcBorders>
              <w:top w:val="single" w:sz="4" w:space="0" w:color="auto"/>
              <w:bottom w:val="nil"/>
            </w:tcBorders>
          </w:tcPr>
          <w:p w:rsidR="005E5028" w:rsidRPr="009D60DA" w:rsidRDefault="005E5028" w:rsidP="00A62144">
            <w:pPr>
              <w:jc w:val="both"/>
            </w:pPr>
            <w:r w:rsidRPr="009D60DA">
              <w:rPr>
                <w:rFonts w:eastAsia="Calibri"/>
                <w:color w:val="FF0000"/>
              </w:rPr>
              <w:t xml:space="preserve"> </w:t>
            </w:r>
          </w:p>
        </w:tc>
      </w:tr>
      <w:tr w:rsidR="005E5028" w:rsidRPr="009D60DA" w:rsidTr="00A62144">
        <w:trPr>
          <w:trHeight w:val="1497"/>
        </w:trPr>
        <w:tc>
          <w:tcPr>
            <w:tcW w:w="9855" w:type="dxa"/>
            <w:gridSpan w:val="8"/>
            <w:tcBorders>
              <w:top w:val="nil"/>
            </w:tcBorders>
          </w:tcPr>
          <w:p w:rsidR="005E5028" w:rsidRDefault="005E5028" w:rsidP="00A62144">
            <w:pPr>
              <w:rPr>
                <w:b/>
              </w:rPr>
            </w:pPr>
          </w:p>
          <w:p w:rsidR="005E5028" w:rsidRPr="007842E3" w:rsidRDefault="005E5028" w:rsidP="00A62144">
            <w:pPr>
              <w:rPr>
                <w:b/>
              </w:rPr>
            </w:pPr>
            <w:r w:rsidRPr="007842E3">
              <w:rPr>
                <w:b/>
              </w:rPr>
              <w:t>Povinná:</w:t>
            </w:r>
          </w:p>
          <w:p w:rsidR="005E5028" w:rsidRPr="007842E3" w:rsidRDefault="005E5028" w:rsidP="00A62144">
            <w:r w:rsidRPr="007842E3">
              <w:t xml:space="preserve">Bauman, Z.: </w:t>
            </w:r>
            <w:r w:rsidRPr="007842E3">
              <w:rPr>
                <w:i/>
              </w:rPr>
              <w:t>Postmoderní sociologie.</w:t>
            </w:r>
            <w:r w:rsidRPr="007842E3">
              <w:t xml:space="preserve"> Slon, Praha 1996, s. 25-35.</w:t>
            </w:r>
          </w:p>
          <w:p w:rsidR="005E5028" w:rsidRPr="007842E3" w:rsidRDefault="005E5028" w:rsidP="00A62144">
            <w:r w:rsidRPr="007842E3">
              <w:t xml:space="preserve">Berger, P.: </w:t>
            </w:r>
            <w:r w:rsidRPr="007842E3">
              <w:rPr>
                <w:i/>
              </w:rPr>
              <w:t>Pozvání do sociologie.</w:t>
            </w:r>
            <w:r w:rsidRPr="007842E3">
              <w:t xml:space="preserve"> FMO, Praha 1991, s. 48-52.</w:t>
            </w:r>
          </w:p>
          <w:p w:rsidR="005E5028" w:rsidRPr="007842E3" w:rsidRDefault="005E5028" w:rsidP="00A62144">
            <w:r w:rsidRPr="007842E3">
              <w:t xml:space="preserve">Svobodová, H.: </w:t>
            </w:r>
            <w:r w:rsidRPr="007842E3">
              <w:rPr>
                <w:i/>
              </w:rPr>
              <w:t>Krajina jako domov.</w:t>
            </w:r>
            <w:r w:rsidRPr="007842E3">
              <w:t xml:space="preserve"> Impreso</w:t>
            </w:r>
            <w:r>
              <w:t>, Žďár nad Sázavou 1996, s. 48</w:t>
            </w:r>
            <w:r w:rsidRPr="007842E3">
              <w:t xml:space="preserve">-66. </w:t>
            </w:r>
          </w:p>
          <w:p w:rsidR="005E5028" w:rsidRPr="007842E3" w:rsidRDefault="005E5028" w:rsidP="00A62144">
            <w:r w:rsidRPr="007842E3">
              <w:t>Zemánek,</w:t>
            </w:r>
            <w:r>
              <w:t xml:space="preserve"> </w:t>
            </w:r>
            <w:r w:rsidRPr="007842E3">
              <w:t xml:space="preserve">J.: </w:t>
            </w:r>
            <w:r w:rsidRPr="007842E3">
              <w:rPr>
                <w:i/>
              </w:rPr>
              <w:t>Divočina, příroda, duše, jazyk</w:t>
            </w:r>
            <w:r>
              <w:t>. Kant, Praha 2003, s. 14</w:t>
            </w:r>
            <w:r w:rsidRPr="007842E3">
              <w:t>-33.</w:t>
            </w:r>
          </w:p>
          <w:p w:rsidR="005E5028" w:rsidRPr="007842E3" w:rsidRDefault="005E5028" w:rsidP="00A62144">
            <w:r w:rsidRPr="007842E3">
              <w:t>Disman, M.: Jak se vyrábí sociologická znalost.</w:t>
            </w:r>
            <w:r>
              <w:t xml:space="preserve"> Karolinum, Praha 1993, s. 16-</w:t>
            </w:r>
            <w:r w:rsidRPr="007842E3">
              <w:t>24.</w:t>
            </w:r>
          </w:p>
          <w:p w:rsidR="005E5028" w:rsidRPr="007842E3" w:rsidRDefault="005E5028" w:rsidP="00A62144">
            <w:r w:rsidRPr="007842E3">
              <w:t xml:space="preserve">Gehl, J.: </w:t>
            </w:r>
            <w:r w:rsidRPr="007842E3">
              <w:rPr>
                <w:i/>
              </w:rPr>
              <w:t xml:space="preserve">Život mezi budovami. </w:t>
            </w:r>
            <w:r>
              <w:t>PPVP, Brno 2000, s. 55-</w:t>
            </w:r>
            <w:r w:rsidRPr="007842E3">
              <w:t>63.</w:t>
            </w:r>
          </w:p>
          <w:p w:rsidR="005E5028" w:rsidRPr="007842E3" w:rsidRDefault="005E5028" w:rsidP="00A62144"/>
          <w:p w:rsidR="005E5028" w:rsidRPr="007842E3" w:rsidRDefault="005E5028" w:rsidP="00A62144">
            <w:pPr>
              <w:rPr>
                <w:b/>
              </w:rPr>
            </w:pPr>
            <w:r w:rsidRPr="007842E3">
              <w:rPr>
                <w:b/>
              </w:rPr>
              <w:t>Doporučená:</w:t>
            </w:r>
          </w:p>
          <w:p w:rsidR="005E5028" w:rsidRPr="007842E3" w:rsidRDefault="005E5028" w:rsidP="00A62144">
            <w:r w:rsidRPr="007842E3">
              <w:rPr>
                <w:i/>
              </w:rPr>
              <w:t>Člověk a příroda.</w:t>
            </w:r>
            <w:r w:rsidRPr="007842E3">
              <w:t xml:space="preserve"> Sborník. Národní gale</w:t>
            </w:r>
            <w:r>
              <w:t>rie v Praze, Praha 1989, s. 43-</w:t>
            </w:r>
            <w:r w:rsidRPr="007842E3">
              <w:t>53.</w:t>
            </w:r>
          </w:p>
          <w:p w:rsidR="005E5028" w:rsidRPr="007842E3" w:rsidRDefault="005E5028" w:rsidP="00A62144">
            <w:r w:rsidRPr="007842E3">
              <w:t xml:space="preserve">Gojda, M.: </w:t>
            </w:r>
            <w:r w:rsidRPr="007842E3">
              <w:rPr>
                <w:i/>
              </w:rPr>
              <w:t>Archeologie krajiny.</w:t>
            </w:r>
            <w:r w:rsidRPr="007842E3">
              <w:t xml:space="preserve"> Academia, Praha 2000, s.</w:t>
            </w:r>
            <w:r>
              <w:t xml:space="preserve"> 16</w:t>
            </w:r>
            <w:r w:rsidRPr="007842E3">
              <w:t>-23.</w:t>
            </w:r>
          </w:p>
          <w:p w:rsidR="005E5028" w:rsidRPr="007842E3" w:rsidRDefault="005E5028" w:rsidP="00A62144">
            <w:r w:rsidRPr="007842E3">
              <w:t xml:space="preserve">Librová, H.: </w:t>
            </w:r>
            <w:r w:rsidRPr="007842E3">
              <w:rPr>
                <w:i/>
              </w:rPr>
              <w:t>Láska ke krajině.</w:t>
            </w:r>
            <w:r>
              <w:t xml:space="preserve"> Blok, Brno 1988, s. 25-</w:t>
            </w:r>
            <w:r w:rsidRPr="007842E3">
              <w:t>36.</w:t>
            </w:r>
          </w:p>
          <w:p w:rsidR="005E5028" w:rsidRPr="007842E3" w:rsidRDefault="005E5028" w:rsidP="00A62144">
            <w:r w:rsidRPr="007842E3">
              <w:t xml:space="preserve">Alan, J.: </w:t>
            </w:r>
            <w:r w:rsidRPr="007842E3">
              <w:rPr>
                <w:i/>
              </w:rPr>
              <w:t>Etapy života očima sociologie.</w:t>
            </w:r>
            <w:r>
              <w:t xml:space="preserve"> Pyramida, Praha 1985, s. 22</w:t>
            </w:r>
            <w:r w:rsidRPr="007842E3">
              <w:t>-30.</w:t>
            </w:r>
          </w:p>
          <w:p w:rsidR="005E5028" w:rsidRPr="007842E3" w:rsidRDefault="005E5028" w:rsidP="00A62144">
            <w:r w:rsidRPr="007842E3">
              <w:t xml:space="preserve">De Singly, F.: </w:t>
            </w:r>
            <w:r w:rsidRPr="007842E3">
              <w:rPr>
                <w:i/>
              </w:rPr>
              <w:t>Sociologie současné rodiny</w:t>
            </w:r>
            <w:r>
              <w:t>. Portál, Praha 1999, s. 18</w:t>
            </w:r>
            <w:r w:rsidRPr="007842E3">
              <w:t>-30.</w:t>
            </w:r>
          </w:p>
          <w:p w:rsidR="005E5028" w:rsidRPr="007842E3" w:rsidRDefault="005E5028" w:rsidP="00A62144">
            <w:r w:rsidRPr="007842E3">
              <w:rPr>
                <w:i/>
              </w:rPr>
              <w:t>Encyklopedie kulturních trendů 90. let</w:t>
            </w:r>
            <w:r w:rsidRPr="007842E3">
              <w:t>. Jota, Brno 1999 – výběr fenoménů.</w:t>
            </w:r>
          </w:p>
          <w:p w:rsidR="005E5028" w:rsidRPr="007842E3" w:rsidRDefault="005E5028" w:rsidP="00A62144">
            <w:r w:rsidRPr="007842E3">
              <w:rPr>
                <w:i/>
              </w:rPr>
              <w:t>Zpráva o stavu českého člověka 1997.</w:t>
            </w:r>
            <w:r w:rsidRPr="007842E3">
              <w:t xml:space="preserve"> Reklamní agentura Leo Burnet.</w:t>
            </w:r>
            <w:r>
              <w:t xml:space="preserve"> </w:t>
            </w:r>
            <w:r w:rsidRPr="007842E3">
              <w:t>Praha 1997 – celé.</w:t>
            </w:r>
          </w:p>
          <w:p w:rsidR="005E5028" w:rsidRPr="007842E3" w:rsidRDefault="005E5028" w:rsidP="00A62144">
            <w:r w:rsidRPr="007842E3">
              <w:rPr>
                <w:i/>
              </w:rPr>
              <w:t>Češi na prahu nového tisíciletí</w:t>
            </w:r>
            <w:r w:rsidRPr="007842E3">
              <w:t>. Reklamní agentura Leo Burnet.</w:t>
            </w:r>
            <w:r>
              <w:t xml:space="preserve"> </w:t>
            </w:r>
            <w:r w:rsidRPr="007842E3">
              <w:t>Praha 2000, celé.</w:t>
            </w:r>
          </w:p>
          <w:p w:rsidR="005E5028" w:rsidRPr="007842E3" w:rsidRDefault="005E5028" w:rsidP="00A62144">
            <w:r w:rsidRPr="007842E3">
              <w:t>Schulz, Ch.</w:t>
            </w:r>
            <w:r>
              <w:t xml:space="preserve"> </w:t>
            </w:r>
            <w:r w:rsidRPr="007842E3">
              <w:t xml:space="preserve">N.: </w:t>
            </w:r>
            <w:r w:rsidRPr="007842E3">
              <w:rPr>
                <w:i/>
              </w:rPr>
              <w:t>Genius loci</w:t>
            </w:r>
            <w:r>
              <w:t>. Odeon, Praha 1994, s. 26</w:t>
            </w:r>
            <w:r w:rsidRPr="007842E3">
              <w:t>-55.</w:t>
            </w:r>
          </w:p>
          <w:p w:rsidR="005E5028" w:rsidRPr="009D60DA" w:rsidRDefault="005E5028" w:rsidP="00A62144">
            <w:pPr>
              <w:rPr>
                <w:b/>
              </w:rPr>
            </w:pPr>
          </w:p>
          <w:p w:rsidR="005E5028" w:rsidRPr="009D60DA" w:rsidRDefault="005E5028" w:rsidP="00A62144">
            <w:pPr>
              <w:pStyle w:val="Nadpis2"/>
              <w:rPr>
                <w:rFonts w:ascii="Times New Roman" w:hAnsi="Times New Roman" w:cs="Times New Roman"/>
                <w:b/>
                <w:bCs/>
                <w:iCs/>
                <w:color w:val="auto"/>
                <w:sz w:val="20"/>
                <w:szCs w:val="20"/>
              </w:rPr>
            </w:pPr>
            <w:r w:rsidRPr="009D60DA">
              <w:rPr>
                <w:rFonts w:ascii="Times New Roman" w:hAnsi="Times New Roman" w:cs="Times New Roman"/>
                <w:b/>
                <w:iCs/>
                <w:color w:val="auto"/>
                <w:sz w:val="20"/>
                <w:szCs w:val="20"/>
              </w:rPr>
              <w:t xml:space="preserve">Vizuální podpora k tématu /diapozitivy, CDR, video/ </w:t>
            </w:r>
          </w:p>
          <w:p w:rsidR="005E5028" w:rsidRDefault="005E5028" w:rsidP="00A62144">
            <w:r w:rsidRPr="009D60DA">
              <w:t>Filmy z  archivu Nadace film a sociologie a Člověk v tísni</w:t>
            </w:r>
          </w:p>
          <w:p w:rsidR="005E5028" w:rsidRPr="009D60DA" w:rsidRDefault="005E5028" w:rsidP="00A62144">
            <w:pPr>
              <w:jc w:val="both"/>
            </w:pPr>
          </w:p>
        </w:tc>
      </w:tr>
    </w:tbl>
    <w:p w:rsidR="005E5028" w:rsidRDefault="005E5028"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922B70" w:rsidRDefault="00922B70" w:rsidP="00B0295E"/>
    <w:p w:rsidR="00922B70" w:rsidRDefault="00922B70" w:rsidP="00B0295E"/>
    <w:p w:rsidR="00922B70" w:rsidRDefault="00922B70" w:rsidP="00B0295E"/>
    <w:p w:rsidR="00922B70" w:rsidRDefault="00922B70"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17F1A" w:rsidTr="00A62144">
        <w:tc>
          <w:tcPr>
            <w:tcW w:w="9855" w:type="dxa"/>
            <w:gridSpan w:val="8"/>
            <w:tcBorders>
              <w:bottom w:val="double" w:sz="4" w:space="0" w:color="auto"/>
            </w:tcBorders>
            <w:shd w:val="clear" w:color="auto" w:fill="BDD6EE"/>
          </w:tcPr>
          <w:p w:rsidR="00017F1A" w:rsidRDefault="00017F1A" w:rsidP="00A62144">
            <w:pPr>
              <w:jc w:val="both"/>
              <w:rPr>
                <w:b/>
                <w:sz w:val="28"/>
              </w:rPr>
            </w:pPr>
            <w:r>
              <w:lastRenderedPageBreak/>
              <w:br w:type="page"/>
            </w:r>
            <w:r>
              <w:rPr>
                <w:b/>
                <w:sz w:val="28"/>
              </w:rPr>
              <w:t>B-III – Charakteristika studijního předmětu</w:t>
            </w:r>
          </w:p>
        </w:tc>
      </w:tr>
      <w:tr w:rsidR="00017F1A" w:rsidRPr="005357CB" w:rsidTr="00A62144">
        <w:tc>
          <w:tcPr>
            <w:tcW w:w="3086" w:type="dxa"/>
            <w:tcBorders>
              <w:top w:val="double" w:sz="4" w:space="0" w:color="auto"/>
            </w:tcBorders>
            <w:shd w:val="clear" w:color="auto" w:fill="F7CAAC"/>
          </w:tcPr>
          <w:p w:rsidR="00017F1A" w:rsidRDefault="00017F1A" w:rsidP="00A62144">
            <w:pPr>
              <w:jc w:val="both"/>
              <w:rPr>
                <w:b/>
              </w:rPr>
            </w:pPr>
            <w:r>
              <w:rPr>
                <w:b/>
              </w:rPr>
              <w:t>Název studijního předmětu</w:t>
            </w:r>
          </w:p>
        </w:tc>
        <w:tc>
          <w:tcPr>
            <w:tcW w:w="6769" w:type="dxa"/>
            <w:gridSpan w:val="7"/>
            <w:tcBorders>
              <w:top w:val="double" w:sz="4" w:space="0" w:color="auto"/>
            </w:tcBorders>
          </w:tcPr>
          <w:p w:rsidR="00017F1A" w:rsidRPr="005357CB" w:rsidRDefault="00017F1A" w:rsidP="00A62144">
            <w:pPr>
              <w:jc w:val="both"/>
              <w:rPr>
                <w:color w:val="44546A" w:themeColor="text2"/>
              </w:rPr>
            </w:pPr>
            <w:r>
              <w:t>Umění a společnost</w:t>
            </w:r>
          </w:p>
        </w:tc>
      </w:tr>
      <w:tr w:rsidR="00017F1A" w:rsidRPr="005357CB" w:rsidTr="00A62144">
        <w:tc>
          <w:tcPr>
            <w:tcW w:w="3086" w:type="dxa"/>
            <w:shd w:val="clear" w:color="auto" w:fill="F7CAAC"/>
          </w:tcPr>
          <w:p w:rsidR="00017F1A" w:rsidRDefault="00017F1A" w:rsidP="00A62144">
            <w:pPr>
              <w:rPr>
                <w:b/>
              </w:rPr>
            </w:pPr>
            <w:r>
              <w:rPr>
                <w:b/>
              </w:rPr>
              <w:t>Typ předmětu</w:t>
            </w:r>
          </w:p>
        </w:tc>
        <w:tc>
          <w:tcPr>
            <w:tcW w:w="3406" w:type="dxa"/>
            <w:gridSpan w:val="4"/>
          </w:tcPr>
          <w:p w:rsidR="00017F1A" w:rsidRPr="005357CB" w:rsidRDefault="00017F1A" w:rsidP="00A62144">
            <w:pPr>
              <w:autoSpaceDE w:val="0"/>
              <w:autoSpaceDN w:val="0"/>
              <w:adjustRightInd w:val="0"/>
            </w:pPr>
            <w:r>
              <w:rPr>
                <w:rFonts w:eastAsia="Calibri"/>
              </w:rPr>
              <w:t>povinný</w:t>
            </w:r>
            <w:r w:rsidRPr="005357CB">
              <w:rPr>
                <w:rFonts w:eastAsia="Calibri"/>
              </w:rPr>
              <w:t xml:space="preserve">, </w:t>
            </w:r>
            <w:r>
              <w:rPr>
                <w:rFonts w:eastAsia="Calibri"/>
                <w:bCs/>
              </w:rPr>
              <w:t>ZT</w:t>
            </w:r>
          </w:p>
        </w:tc>
        <w:tc>
          <w:tcPr>
            <w:tcW w:w="2695" w:type="dxa"/>
            <w:gridSpan w:val="2"/>
            <w:shd w:val="clear" w:color="auto" w:fill="F7CAAC"/>
          </w:tcPr>
          <w:p w:rsidR="00017F1A" w:rsidRDefault="00017F1A" w:rsidP="00A62144">
            <w:pPr>
              <w:jc w:val="both"/>
            </w:pPr>
            <w:r>
              <w:rPr>
                <w:b/>
              </w:rPr>
              <w:t>doporučený ročník/semestr</w:t>
            </w:r>
          </w:p>
        </w:tc>
        <w:tc>
          <w:tcPr>
            <w:tcW w:w="668" w:type="dxa"/>
          </w:tcPr>
          <w:p w:rsidR="00017F1A" w:rsidRPr="005357CB" w:rsidRDefault="00017F1A" w:rsidP="00A62144">
            <w:pPr>
              <w:jc w:val="both"/>
            </w:pPr>
            <w:r>
              <w:t>1</w:t>
            </w:r>
            <w:r w:rsidRPr="005357CB">
              <w:t>/ZS</w:t>
            </w:r>
          </w:p>
        </w:tc>
      </w:tr>
      <w:tr w:rsidR="00017F1A" w:rsidRPr="005357CB" w:rsidTr="00A62144">
        <w:tc>
          <w:tcPr>
            <w:tcW w:w="3086" w:type="dxa"/>
            <w:shd w:val="clear" w:color="auto" w:fill="F7CAAC"/>
          </w:tcPr>
          <w:p w:rsidR="00017F1A" w:rsidRDefault="00017F1A" w:rsidP="00A62144">
            <w:pPr>
              <w:jc w:val="both"/>
              <w:rPr>
                <w:b/>
              </w:rPr>
            </w:pPr>
            <w:r>
              <w:rPr>
                <w:b/>
              </w:rPr>
              <w:t>Rozsah studijního předmětu</w:t>
            </w:r>
          </w:p>
        </w:tc>
        <w:tc>
          <w:tcPr>
            <w:tcW w:w="1701" w:type="dxa"/>
            <w:gridSpan w:val="2"/>
          </w:tcPr>
          <w:p w:rsidR="00017F1A" w:rsidRPr="008D0458" w:rsidRDefault="00017F1A"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017F1A" w:rsidRDefault="00017F1A" w:rsidP="00A62144">
            <w:pPr>
              <w:jc w:val="both"/>
              <w:rPr>
                <w:b/>
              </w:rPr>
            </w:pPr>
            <w:r>
              <w:rPr>
                <w:b/>
              </w:rPr>
              <w:t xml:space="preserve">hod. </w:t>
            </w:r>
          </w:p>
        </w:tc>
        <w:tc>
          <w:tcPr>
            <w:tcW w:w="816" w:type="dxa"/>
          </w:tcPr>
          <w:p w:rsidR="00017F1A" w:rsidRPr="00037DA6" w:rsidRDefault="00017F1A" w:rsidP="00A62144">
            <w:pPr>
              <w:jc w:val="both"/>
            </w:pPr>
            <w:r>
              <w:t>26</w:t>
            </w:r>
            <w:r w:rsidRPr="00037DA6">
              <w:t xml:space="preserve"> </w:t>
            </w:r>
          </w:p>
        </w:tc>
        <w:tc>
          <w:tcPr>
            <w:tcW w:w="2156" w:type="dxa"/>
            <w:shd w:val="clear" w:color="auto" w:fill="F7CAAC"/>
          </w:tcPr>
          <w:p w:rsidR="00017F1A" w:rsidRDefault="00017F1A" w:rsidP="00A62144">
            <w:pPr>
              <w:jc w:val="both"/>
              <w:rPr>
                <w:b/>
              </w:rPr>
            </w:pPr>
            <w:r>
              <w:rPr>
                <w:b/>
              </w:rPr>
              <w:t>kreditů</w:t>
            </w:r>
          </w:p>
        </w:tc>
        <w:tc>
          <w:tcPr>
            <w:tcW w:w="1207" w:type="dxa"/>
            <w:gridSpan w:val="2"/>
          </w:tcPr>
          <w:p w:rsidR="00017F1A" w:rsidRPr="005357CB" w:rsidRDefault="00017F1A" w:rsidP="00A62144">
            <w:pPr>
              <w:jc w:val="both"/>
            </w:pPr>
            <w:r>
              <w:t>3</w:t>
            </w:r>
          </w:p>
        </w:tc>
      </w:tr>
      <w:tr w:rsidR="00017F1A" w:rsidRPr="006906D6" w:rsidTr="00A62144">
        <w:tc>
          <w:tcPr>
            <w:tcW w:w="3086" w:type="dxa"/>
            <w:shd w:val="clear" w:color="auto" w:fill="F7CAAC"/>
          </w:tcPr>
          <w:p w:rsidR="00017F1A" w:rsidRDefault="00017F1A" w:rsidP="00A62144">
            <w:pPr>
              <w:rPr>
                <w:b/>
                <w:sz w:val="22"/>
              </w:rPr>
            </w:pPr>
            <w:r>
              <w:rPr>
                <w:b/>
              </w:rPr>
              <w:t>Prerekvizity, korekvizity, ekvivalence</w:t>
            </w:r>
          </w:p>
        </w:tc>
        <w:tc>
          <w:tcPr>
            <w:tcW w:w="6769" w:type="dxa"/>
            <w:gridSpan w:val="7"/>
          </w:tcPr>
          <w:p w:rsidR="00017F1A" w:rsidRPr="006906D6" w:rsidRDefault="00017F1A" w:rsidP="00A62144">
            <w:pPr>
              <w:jc w:val="both"/>
              <w:rPr>
                <w:sz w:val="16"/>
                <w:szCs w:val="16"/>
              </w:rPr>
            </w:pPr>
          </w:p>
        </w:tc>
      </w:tr>
      <w:tr w:rsidR="00017F1A" w:rsidRPr="00984755" w:rsidTr="00A62144">
        <w:tc>
          <w:tcPr>
            <w:tcW w:w="3086" w:type="dxa"/>
            <w:shd w:val="clear" w:color="auto" w:fill="F7CAAC"/>
          </w:tcPr>
          <w:p w:rsidR="00017F1A" w:rsidRDefault="00017F1A" w:rsidP="00A62144">
            <w:pPr>
              <w:rPr>
                <w:b/>
              </w:rPr>
            </w:pPr>
            <w:r>
              <w:rPr>
                <w:b/>
              </w:rPr>
              <w:t>Způsob ověření studijních výsledků</w:t>
            </w:r>
          </w:p>
        </w:tc>
        <w:tc>
          <w:tcPr>
            <w:tcW w:w="3406" w:type="dxa"/>
            <w:gridSpan w:val="4"/>
          </w:tcPr>
          <w:p w:rsidR="00017F1A" w:rsidRPr="00037DA6" w:rsidRDefault="00017F1A" w:rsidP="00A62144">
            <w:pPr>
              <w:jc w:val="both"/>
            </w:pPr>
            <w:r>
              <w:rPr>
                <w:rFonts w:eastAsia="Calibri"/>
              </w:rPr>
              <w:t>zkouška</w:t>
            </w:r>
          </w:p>
        </w:tc>
        <w:tc>
          <w:tcPr>
            <w:tcW w:w="2156" w:type="dxa"/>
            <w:shd w:val="clear" w:color="auto" w:fill="F7CAAC"/>
          </w:tcPr>
          <w:p w:rsidR="00017F1A" w:rsidRDefault="00017F1A" w:rsidP="00A62144">
            <w:pPr>
              <w:jc w:val="both"/>
              <w:rPr>
                <w:b/>
              </w:rPr>
            </w:pPr>
            <w:r>
              <w:rPr>
                <w:b/>
              </w:rPr>
              <w:t>Forma výuky</w:t>
            </w:r>
          </w:p>
        </w:tc>
        <w:tc>
          <w:tcPr>
            <w:tcW w:w="1207" w:type="dxa"/>
            <w:gridSpan w:val="2"/>
          </w:tcPr>
          <w:p w:rsidR="00017F1A" w:rsidRPr="00984755" w:rsidRDefault="00017F1A" w:rsidP="00A62144">
            <w:pPr>
              <w:jc w:val="both"/>
            </w:pPr>
            <w:r>
              <w:rPr>
                <w:rFonts w:eastAsia="Calibri"/>
              </w:rPr>
              <w:t>přednáška</w:t>
            </w:r>
          </w:p>
        </w:tc>
      </w:tr>
      <w:tr w:rsidR="00017F1A" w:rsidRPr="00476595" w:rsidTr="00A62144">
        <w:tc>
          <w:tcPr>
            <w:tcW w:w="3086" w:type="dxa"/>
            <w:shd w:val="clear" w:color="auto" w:fill="F7CAAC"/>
          </w:tcPr>
          <w:p w:rsidR="00017F1A" w:rsidRPr="00476595" w:rsidRDefault="00017F1A" w:rsidP="00A62144">
            <w:pPr>
              <w:rPr>
                <w:b/>
              </w:rPr>
            </w:pPr>
            <w:r w:rsidRPr="00476595">
              <w:rPr>
                <w:b/>
              </w:rPr>
              <w:t>Forma způsobu ověření studijních výsledků a další požadavky na studenta</w:t>
            </w:r>
          </w:p>
        </w:tc>
        <w:tc>
          <w:tcPr>
            <w:tcW w:w="6769" w:type="dxa"/>
            <w:gridSpan w:val="7"/>
            <w:tcBorders>
              <w:bottom w:val="nil"/>
            </w:tcBorders>
          </w:tcPr>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textAlignment w:val="baseline"/>
              <w:rPr>
                <w:color w:val="44546A" w:themeColor="text2"/>
              </w:rPr>
            </w:pPr>
            <w:r w:rsidRPr="00476595">
              <w:rPr>
                <w:b/>
                <w:bCs/>
                <w:iCs/>
                <w:color w:val="000000"/>
              </w:rPr>
              <w:t>Písemný test z probraných okruhů:</w:t>
            </w:r>
            <w:r w:rsidRPr="00476595">
              <w:rPr>
                <w:color w:val="000000"/>
              </w:rPr>
              <w:t xml:space="preserve"> na základě promítnutých reprodukcí charakteristických obrazů určit výtvarný směr, zařadit do kontextu společenského, kulturního a do kontextu vývoje moderního umění, přibližné časové vymezení, typické znaky směru, určit autora/. Bude přihlíženo k docházce a aktivitám studenta.</w:t>
            </w:r>
          </w:p>
        </w:tc>
      </w:tr>
      <w:tr w:rsidR="00017F1A" w:rsidRPr="00476595" w:rsidTr="00A62144">
        <w:trPr>
          <w:trHeight w:val="554"/>
        </w:trPr>
        <w:tc>
          <w:tcPr>
            <w:tcW w:w="9855" w:type="dxa"/>
            <w:gridSpan w:val="8"/>
            <w:tcBorders>
              <w:top w:val="nil"/>
            </w:tcBorders>
          </w:tcPr>
          <w:p w:rsidR="00017F1A" w:rsidRPr="00476595" w:rsidRDefault="00017F1A" w:rsidP="00A62144">
            <w:pPr>
              <w:jc w:val="both"/>
            </w:pPr>
          </w:p>
        </w:tc>
      </w:tr>
      <w:tr w:rsidR="00017F1A" w:rsidRPr="00476595" w:rsidTr="00A62144">
        <w:trPr>
          <w:trHeight w:val="197"/>
        </w:trPr>
        <w:tc>
          <w:tcPr>
            <w:tcW w:w="3086" w:type="dxa"/>
            <w:tcBorders>
              <w:top w:val="nil"/>
            </w:tcBorders>
            <w:shd w:val="clear" w:color="auto" w:fill="F7CAAC"/>
          </w:tcPr>
          <w:p w:rsidR="00017F1A" w:rsidRPr="00476595" w:rsidRDefault="00017F1A" w:rsidP="00A62144">
            <w:pPr>
              <w:jc w:val="both"/>
              <w:rPr>
                <w:b/>
              </w:rPr>
            </w:pPr>
            <w:r w:rsidRPr="00476595">
              <w:rPr>
                <w:b/>
              </w:rPr>
              <w:t>Garant předmětu</w:t>
            </w:r>
          </w:p>
        </w:tc>
        <w:tc>
          <w:tcPr>
            <w:tcW w:w="6769" w:type="dxa"/>
            <w:gridSpan w:val="7"/>
            <w:tcBorders>
              <w:top w:val="nil"/>
            </w:tcBorders>
          </w:tcPr>
          <w:p w:rsidR="00017F1A" w:rsidRPr="00476595" w:rsidRDefault="00017F1A" w:rsidP="00A62144">
            <w:pPr>
              <w:jc w:val="both"/>
            </w:pPr>
            <w:r w:rsidRPr="00476595">
              <w:rPr>
                <w:rFonts w:eastAsia="Calibri"/>
              </w:rPr>
              <w:t>doc. Mgr. Jiří Siostrzonek, Ph.D.</w:t>
            </w:r>
          </w:p>
        </w:tc>
      </w:tr>
      <w:tr w:rsidR="00017F1A" w:rsidRPr="00476595" w:rsidTr="00A62144">
        <w:trPr>
          <w:trHeight w:val="243"/>
        </w:trPr>
        <w:tc>
          <w:tcPr>
            <w:tcW w:w="3086" w:type="dxa"/>
            <w:tcBorders>
              <w:top w:val="nil"/>
            </w:tcBorders>
            <w:shd w:val="clear" w:color="auto" w:fill="F7CAAC"/>
          </w:tcPr>
          <w:p w:rsidR="00017F1A" w:rsidRPr="00476595" w:rsidRDefault="00017F1A" w:rsidP="00A62144">
            <w:pPr>
              <w:rPr>
                <w:b/>
              </w:rPr>
            </w:pPr>
            <w:r w:rsidRPr="00476595">
              <w:rPr>
                <w:b/>
              </w:rPr>
              <w:t>Zapojení garanta do výuky předmětu</w:t>
            </w:r>
          </w:p>
        </w:tc>
        <w:tc>
          <w:tcPr>
            <w:tcW w:w="6769" w:type="dxa"/>
            <w:gridSpan w:val="7"/>
            <w:tcBorders>
              <w:top w:val="nil"/>
            </w:tcBorders>
          </w:tcPr>
          <w:p w:rsidR="00017F1A" w:rsidRPr="00476595" w:rsidRDefault="00017F1A" w:rsidP="00A62144">
            <w:pPr>
              <w:jc w:val="both"/>
              <w:rPr>
                <w:color w:val="44546A" w:themeColor="text2"/>
              </w:rPr>
            </w:pPr>
            <w:r w:rsidRPr="00476595">
              <w:rPr>
                <w:rFonts w:eastAsia="Calibri"/>
              </w:rPr>
              <w:t>100 %</w:t>
            </w:r>
          </w:p>
        </w:tc>
      </w:tr>
      <w:tr w:rsidR="00017F1A" w:rsidRPr="00476595" w:rsidTr="00A62144">
        <w:tc>
          <w:tcPr>
            <w:tcW w:w="3086" w:type="dxa"/>
            <w:shd w:val="clear" w:color="auto" w:fill="F7CAAC"/>
          </w:tcPr>
          <w:p w:rsidR="00017F1A" w:rsidRPr="00476595" w:rsidRDefault="00017F1A" w:rsidP="00A62144">
            <w:pPr>
              <w:jc w:val="both"/>
              <w:rPr>
                <w:b/>
              </w:rPr>
            </w:pPr>
            <w:r w:rsidRPr="00476595">
              <w:rPr>
                <w:b/>
              </w:rPr>
              <w:t>Vyučující</w:t>
            </w:r>
          </w:p>
        </w:tc>
        <w:tc>
          <w:tcPr>
            <w:tcW w:w="6769" w:type="dxa"/>
            <w:gridSpan w:val="7"/>
            <w:tcBorders>
              <w:bottom w:val="nil"/>
            </w:tcBorders>
          </w:tcPr>
          <w:p w:rsidR="00017F1A" w:rsidRPr="00476595" w:rsidRDefault="00017F1A" w:rsidP="00A62144">
            <w:pPr>
              <w:jc w:val="both"/>
            </w:pPr>
            <w:r w:rsidRPr="00476595">
              <w:rPr>
                <w:rFonts w:eastAsia="Calibri"/>
              </w:rPr>
              <w:t>doc. Mgr. Jiří Siostrzonek, Ph.D.</w:t>
            </w:r>
          </w:p>
        </w:tc>
      </w:tr>
      <w:tr w:rsidR="00017F1A" w:rsidRPr="00476595" w:rsidTr="00A62144">
        <w:trPr>
          <w:trHeight w:val="554"/>
        </w:trPr>
        <w:tc>
          <w:tcPr>
            <w:tcW w:w="9855" w:type="dxa"/>
            <w:gridSpan w:val="8"/>
            <w:tcBorders>
              <w:top w:val="nil"/>
            </w:tcBorders>
          </w:tcPr>
          <w:p w:rsidR="00017F1A" w:rsidRPr="00476595" w:rsidRDefault="00017F1A" w:rsidP="00A62144">
            <w:pPr>
              <w:jc w:val="both"/>
            </w:pPr>
          </w:p>
        </w:tc>
      </w:tr>
      <w:tr w:rsidR="00017F1A" w:rsidRPr="00476595" w:rsidTr="008862C2">
        <w:tc>
          <w:tcPr>
            <w:tcW w:w="3086" w:type="dxa"/>
            <w:tcBorders>
              <w:bottom w:val="single" w:sz="4" w:space="0" w:color="auto"/>
            </w:tcBorders>
            <w:shd w:val="clear" w:color="auto" w:fill="F7CAAC"/>
          </w:tcPr>
          <w:p w:rsidR="00017F1A" w:rsidRPr="00476595" w:rsidRDefault="00017F1A" w:rsidP="00A62144">
            <w:pPr>
              <w:jc w:val="both"/>
              <w:rPr>
                <w:b/>
              </w:rPr>
            </w:pPr>
            <w:r w:rsidRPr="00476595">
              <w:rPr>
                <w:b/>
              </w:rPr>
              <w:t>Stručná anotace předmětu</w:t>
            </w:r>
          </w:p>
        </w:tc>
        <w:tc>
          <w:tcPr>
            <w:tcW w:w="6769" w:type="dxa"/>
            <w:gridSpan w:val="7"/>
            <w:tcBorders>
              <w:bottom w:val="nil"/>
            </w:tcBorders>
          </w:tcPr>
          <w:p w:rsidR="00017F1A" w:rsidRPr="00476595" w:rsidRDefault="00017F1A" w:rsidP="00A62144">
            <w:pPr>
              <w:jc w:val="both"/>
            </w:pPr>
          </w:p>
        </w:tc>
      </w:tr>
      <w:tr w:rsidR="00017F1A" w:rsidRPr="00476595" w:rsidTr="008862C2">
        <w:trPr>
          <w:trHeight w:val="3938"/>
        </w:trPr>
        <w:tc>
          <w:tcPr>
            <w:tcW w:w="9855" w:type="dxa"/>
            <w:gridSpan w:val="8"/>
            <w:tcBorders>
              <w:top w:val="nil"/>
              <w:bottom w:val="single" w:sz="12" w:space="0" w:color="auto"/>
            </w:tcBorders>
          </w:tcPr>
          <w:p w:rsidR="00017F1A" w:rsidRPr="00476595" w:rsidRDefault="00017F1A" w:rsidP="00A62144">
            <w:pPr>
              <w:spacing w:after="60"/>
            </w:pPr>
          </w:p>
          <w:p w:rsidR="00017F1A" w:rsidRPr="00476595" w:rsidRDefault="00017F1A" w:rsidP="00A62144">
            <w:pPr>
              <w:spacing w:after="60"/>
            </w:pPr>
            <w:r w:rsidRPr="00476595">
              <w:t>Studenti jsou seznámeni se základními moderními uměleckými směry</w:t>
            </w:r>
            <w:r>
              <w:t xml:space="preserve"> a jejich reflexi společnosti. </w:t>
            </w:r>
            <w:r w:rsidRPr="00476595">
              <w:t>Cílem předmětu bude vybavit studenty schopností analyzovat umělecká díla v kontextu společenských a kulturních jevů a změn. Dalším souvisejícím tématem budou současné kulturní fenomény dneška a jejich průniky v současném umění. Kultura a umění, kultura a příroda, kultura a společnost Kulturní změna, kulturní konflikt, kulturní konvergence atd., Současné subkultury Kontrakultura, alternativní kultura, masová kultura ve vztahu k umění, Vizuální kultura, analýza vizuálního zobrazení, Dokumentární film, film a sociologie, Médium fotografie.</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color w:val="000000"/>
              </w:rPr>
              <w:t>Posláním předmětu je podat základní přehled o vývoji moderního výtvarného umění od impresionismu po expresionismus. Smyslem získaných informací je tvorba uceleného obrazu o souvislostech mezi jednotlivými okruhy umění v rámci dobového kontextu /filozofické myšlení, společnost, věda a technika, životní styl atd./, odkazy k současnosti a motivace k zaujetí osobního estetického hodnotícího postoje k jednotlivým tendencím a k tvorbě významných představitelů výtvarných směrů.</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color w:val="000000"/>
              </w:rPr>
              <w:t>Dějiny výtvarného umění jsou pojímány v těsné interakci s filozofií, psychologií umění, sociologii umění se snahou vytvořit jednolitý celek vědomostí. Těžiště předmětných dějin výtvarného umění je v malířství, architektuře, užitém umění v kontextu s dějinami fotografie a jejich vzájemnými vazbami.</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r w:rsidRPr="00476595">
              <w:rPr>
                <w:b/>
                <w:color w:val="000000"/>
              </w:rPr>
              <w:t>Výukové bloky:</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i/>
                <w:iCs/>
                <w:color w:val="000000"/>
              </w:rPr>
              <w:t>Pojem moderního umění</w:t>
            </w:r>
            <w:r>
              <w:rPr>
                <w:color w:val="000000"/>
              </w:rPr>
              <w:t xml:space="preserve"> - </w:t>
            </w:r>
            <w:r w:rsidRPr="00476595">
              <w:rPr>
                <w:color w:val="000000"/>
              </w:rPr>
              <w:t>periodizace, různé pojetí, příčiny vzniku, význam, rozlišení od konzervativního,</w:t>
            </w:r>
            <w:r>
              <w:rPr>
                <w:color w:val="000000"/>
              </w:rPr>
              <w:t xml:space="preserve"> oficiálního, akademického atd.</w:t>
            </w:r>
            <w:r w:rsidRPr="00476595">
              <w:rPr>
                <w:color w:val="000000"/>
              </w:rPr>
              <w:t xml:space="preserve"> Společenská situace, Předchůdci a zdroje impresionismu: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Impresionismus</w:t>
            </w:r>
            <w:r w:rsidRPr="00476595">
              <w:rPr>
                <w:color w:val="000000"/>
              </w:rPr>
              <w:t xml:space="preserve"> - dovršení romantismu a realismu - otevření nové cesty, vliv fotografie, cizích kultur, totální evoluce lidské společnosti, dominance smyslových dojmů - revoluce smyslů, nová senzibilita, forma se stává obsahem, boj s akademismem, význam komunitní podpory a alternativních výstav, zachycení okamžiku - analogie s fotografií, náznaky abstrakce atd.</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Neoipresionismus</w:t>
            </w:r>
            <w:r w:rsidRPr="00476595">
              <w:rPr>
                <w:color w:val="000000"/>
              </w:rPr>
              <w:t xml:space="preserve"> - teorie divizionismu, praxe pointilismu, vědecké zkoumání světla barev, technika optického míchání barevných bodů na plátně, vliv nových estetických teorií, teoretické výtvarné uvažování malířů - publikace a texty o moderním výtvarném umění, umělecký kritik Felix Fénéon, sympatie k anarchistům, neoipresionismus ovlivnil rozdílné směry a hnutí např. secesi, skupinu De Stijl, orfismus, symbolismus, abstraktní expresionismu, pop art, jako malíři - vědci motivovali konstruktivisty, kinetické umělce, malíře op-artu, asociace struktury zrnitosti fotografie a neoimpresionistických obrazů.</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Postimpresionismus </w:t>
            </w:r>
            <w:r w:rsidRPr="00476595">
              <w:rPr>
                <w:color w:val="000000"/>
              </w:rPr>
              <w:t>- postimpresionisté vyznávali široké spektrum směrů a jejich názory na smysl umění nebyly jednotné, všichni však výrazně ovlivnili následující období výtvarných výbojů, usilovali o jiné umění než o popisný realismus, o umění myšlenek a citů, anglický malíř a kritik Roger Frey zavedl v roce 1910 tento termín, nebylo to hnutí, ale spíš pozitivní nebo negativní reakce na impresionismus, vyplňoval období mezi posledním obdobím impresionismu a vznikem fauvismu.</w:t>
            </w:r>
            <w:r w:rsidRPr="00476595">
              <w:rPr>
                <w:color w:val="000000"/>
              </w:rPr>
              <w:tab/>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bCs/>
                <w:color w:val="000000"/>
              </w:rPr>
            </w:pPr>
            <w:r w:rsidRPr="00476595">
              <w:rPr>
                <w:b/>
                <w:bCs/>
                <w:color w:val="000000"/>
              </w:rPr>
              <w:lastRenderedPageBreak/>
              <w:t xml:space="preserve">Symbolismus, </w:t>
            </w:r>
            <w:r w:rsidRPr="00476595">
              <w:rPr>
                <w:b/>
                <w:bCs/>
                <w:iCs/>
                <w:color w:val="000000"/>
              </w:rPr>
              <w:t>Secese, Dekadence</w:t>
            </w:r>
            <w:r w:rsidRPr="00476595">
              <w:rPr>
                <w:b/>
                <w:bCs/>
                <w:color w:val="000000"/>
              </w:rPr>
              <w:t xml:space="preserve"> - </w:t>
            </w:r>
            <w:r w:rsidRPr="00476595">
              <w:rPr>
                <w:color w:val="000000"/>
              </w:rPr>
              <w:t xml:space="preserve">mezinárodní umělecké hnutí, životní styl, atmosféra společnosti, dekorativní užité umění, tvar, linie barva, vliv </w:t>
            </w:r>
            <w:r>
              <w:rPr>
                <w:b/>
                <w:bCs/>
                <w:color w:val="000000"/>
              </w:rPr>
              <w:t>Arts and Crafts.</w:t>
            </w:r>
            <w:r w:rsidRPr="00476595">
              <w:rPr>
                <w:color w:val="000000"/>
              </w:rPr>
              <w:t xml:space="preserve"> </w:t>
            </w:r>
            <w:r w:rsidRPr="00476595">
              <w:rPr>
                <w:b/>
                <w:bCs/>
                <w:iCs/>
                <w:color w:val="000000"/>
              </w:rPr>
              <w:t xml:space="preserve"> </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Fauvismus</w:t>
            </w:r>
            <w:r w:rsidRPr="00476595">
              <w:rPr>
                <w:color w:val="000000"/>
              </w:rPr>
              <w:t xml:space="preserve"> - pejorativní pojmenování - pařížský salón 1905, první avantgardní hnutí 20. století, volné sdružení malířů a příznivců se stejným názorem na výtvarné umění, krátká, ale dominantní etapa vývoje moderního umění, umění jako křeslo pro spočinutí a radost, vliv předrenesančního umění, africké kultury, výstava Francouzští primitivové, noví mecenáši Leo a Gertruda Steinové, konvergence a divergence s expresionismem.</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Expresionismus </w:t>
            </w:r>
            <w:r w:rsidRPr="00476595">
              <w:rPr>
                <w:color w:val="000000"/>
              </w:rPr>
              <w:t>- vymezení pojmu, předzvěsti v syntéze symbolismu a secese, skupiny Die Brücke a Der blaue Reiter, expresionismus jako alternativa k impresionismu, zrod a centrum mimo Paříž, sociální a psychologické předpoklady vzniku, Nová secese, literární vazby Przybyszewski, Strindberg, filozofové Schopenhauer, Nietsche, Kierkegaard, básníci Benn, Schüllerová, Trakl, Heym, symboly životních pocitů a stavů v moderním světě, symbol ženy, zdroje v archetypech, vliv "primitivů", dětí, schizofreniků atd.</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Kubismus </w:t>
            </w:r>
            <w:r w:rsidRPr="00476595">
              <w:rPr>
                <w:color w:val="000000"/>
              </w:rPr>
              <w:t>- prekubismus Paula Cézanna, vymezení kubismu vůči fauvismu, Avignonské slečny, redukce předmětů jevového světa na základní geometrické útvary, eliminace perspektivy a iluzivního vnímání světa, objektivně realistické východisko, simultanieta analytického kubismu, od krajiny k zátiší, autonomie díla a spoluúčast diváka, vliv negerského umění, používání přírodních materiálů při konstrukci obrazů, vznik koláží v roce 1912, syntetický kubismus a jeho východiska, teoretické reflexe kubismu, orfistický kubismus, Section d´Or, kubistická plastika, česká alternativa kubismu /skupina Osma, Skupina výtvarných umělců, Tvrdošíjní/</w:t>
            </w:r>
            <w:r>
              <w:rPr>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Futurismus </w:t>
            </w:r>
            <w:r w:rsidRPr="00476595">
              <w:rPr>
                <w:color w:val="000000"/>
              </w:rPr>
              <w:t>- literární zdroje a podpora futurismu, návrat umění do Itálie, okouzlení technikou a civilizací, radikální postoje - nová revoluce v umění, manifesty, dynamika, pohyb, hluk, konfrontace</w:t>
            </w:r>
            <w:r w:rsidRPr="00476595">
              <w:rPr>
                <w:color w:val="000000"/>
              </w:rPr>
              <w:br/>
              <w:t>s chronofotografií, předchůdci letrismu, vliv futurismu na ruské avantgardní umění, 1. světová válka pokračování ideového náboje v</w:t>
            </w:r>
            <w:r>
              <w:rPr>
                <w:color w:val="000000"/>
              </w:rPr>
              <w:t> </w:t>
            </w:r>
            <w:r w:rsidRPr="00476595">
              <w:rPr>
                <w:color w:val="000000"/>
              </w:rPr>
              <w:t>dadaismu</w:t>
            </w:r>
            <w:r>
              <w:rPr>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Ruské umělecké avantgardy </w:t>
            </w:r>
            <w:r w:rsidRPr="00476595">
              <w:rPr>
                <w:color w:val="000000"/>
              </w:rPr>
              <w:t>- ruská společenská a umělecká situace kolem roku 1910, živé kontakty se zahraničními umělci, sběrateli, ruská alternativa futurismu a kubismu, sociální, politické a ideologické  akcenty umění, manifesty, teoretické práce, VCHUTEMAS, LEF, poezie, film, divadlo, V. Majakovskij, D. Vertov, S. Ejzenštejn, Kino OKO, důraz na užité umění, fotomontáž - nový nástroj v rukách konstruktivistů, kontakty s Bauhausem.</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Neoplasticismus </w:t>
            </w:r>
            <w:r w:rsidRPr="00476595">
              <w:rPr>
                <w:color w:val="000000"/>
              </w:rPr>
              <w:t>- cesty a zdroje abstrakce, probuzení Nizozemska - od kubismu k abstrakci, časopis De Stijl v roce 1917, duchovní zdroje R.Steinera, snaha vytvořit na přírodě nezávislý řád, vztah k Bauhausu, pokračování idejí v elementarismu  /založil v roce 1924 Theo Van Doesburg/ a v konkrétním umění, které založil v roce 1930 Theo Van Doesburg.</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Dadaismus</w:t>
            </w:r>
            <w:r w:rsidRPr="00476595">
              <w:rPr>
                <w:color w:val="000000"/>
              </w:rPr>
              <w:t xml:space="preserve"> - společenská a výtvarná situace kolem roku 1910, americké predada, </w:t>
            </w:r>
            <w:r w:rsidRPr="00476595">
              <w:rPr>
                <w:i/>
                <w:iCs/>
                <w:color w:val="000000"/>
              </w:rPr>
              <w:t>Armory show 1913</w:t>
            </w:r>
            <w:r w:rsidRPr="00476595">
              <w:rPr>
                <w:color w:val="000000"/>
              </w:rPr>
              <w:t xml:space="preserve">, galerie 291, kabaret Voltaire, evropská </w:t>
            </w:r>
            <w:r w:rsidRPr="00476595">
              <w:rPr>
                <w:i/>
                <w:iCs/>
                <w:color w:val="000000"/>
              </w:rPr>
              <w:t>centra dadaismu</w:t>
            </w:r>
            <w:r w:rsidRPr="00476595">
              <w:rPr>
                <w:color w:val="000000"/>
              </w:rPr>
              <w:t xml:space="preserve"> Curych, Berlín, Kolín nad Rýnem, Hannover, Paříž, </w:t>
            </w:r>
            <w:r w:rsidRPr="00476595">
              <w:rPr>
                <w:i/>
                <w:iCs/>
                <w:color w:val="000000"/>
              </w:rPr>
              <w:t xml:space="preserve">ready made, fotomontáže, </w:t>
            </w:r>
            <w:r w:rsidRPr="00476595">
              <w:rPr>
                <w:color w:val="000000"/>
              </w:rPr>
              <w:t>vazba mezi futurismem a dadaismem, dada jako duchovní a politický postoj, manifest dada, poezie, literatura, divadlo, akce, film, fotografie.</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Surrealismus</w:t>
            </w:r>
            <w:r w:rsidRPr="00476595">
              <w:rPr>
                <w:color w:val="000000"/>
              </w:rPr>
              <w:t xml:space="preserve"> - dadaismus a surrealismus, hnutí v nevyhraněném stavu, surrealistické zdroje, literární hnutí, psychologické zdroje surrealismu, fantaskní malba, zkoumání reality a snu manifesty, tvorba jako rituál, mezinárodní hnutí, magický realismus, veristický a absolutní surrealismus, surrealismus ve filmu, sochařství, poezii.</w:t>
            </w:r>
          </w:p>
          <w:p w:rsidR="00017F1A" w:rsidRPr="00476595" w:rsidRDefault="00017F1A" w:rsidP="00A62144">
            <w:pPr>
              <w:spacing w:after="60"/>
              <w:jc w:val="both"/>
            </w:pPr>
          </w:p>
        </w:tc>
      </w:tr>
      <w:tr w:rsidR="00017F1A" w:rsidRPr="00476595" w:rsidTr="00A62144">
        <w:trPr>
          <w:trHeight w:val="265"/>
        </w:trPr>
        <w:tc>
          <w:tcPr>
            <w:tcW w:w="3653" w:type="dxa"/>
            <w:gridSpan w:val="2"/>
            <w:tcBorders>
              <w:top w:val="nil"/>
            </w:tcBorders>
            <w:shd w:val="clear" w:color="auto" w:fill="F7CAAC"/>
          </w:tcPr>
          <w:p w:rsidR="00017F1A" w:rsidRPr="00476595" w:rsidRDefault="00017F1A" w:rsidP="00A62144">
            <w:pPr>
              <w:jc w:val="both"/>
            </w:pPr>
            <w:r w:rsidRPr="00476595">
              <w:rPr>
                <w:b/>
              </w:rPr>
              <w:lastRenderedPageBreak/>
              <w:t>Studijní literatura a studijní pomůcky</w:t>
            </w:r>
          </w:p>
        </w:tc>
        <w:tc>
          <w:tcPr>
            <w:tcW w:w="6202" w:type="dxa"/>
            <w:gridSpan w:val="6"/>
            <w:tcBorders>
              <w:top w:val="nil"/>
              <w:bottom w:val="nil"/>
            </w:tcBorders>
          </w:tcPr>
          <w:p w:rsidR="00017F1A" w:rsidRPr="00476595" w:rsidRDefault="00017F1A" w:rsidP="00A62144">
            <w:pPr>
              <w:jc w:val="both"/>
            </w:pPr>
            <w:r w:rsidRPr="00476595">
              <w:rPr>
                <w:rFonts w:eastAsia="Calibri"/>
                <w:color w:val="FF0000"/>
              </w:rPr>
              <w:t>.</w:t>
            </w:r>
          </w:p>
        </w:tc>
      </w:tr>
      <w:tr w:rsidR="00017F1A" w:rsidRPr="00476595" w:rsidTr="00A62144">
        <w:trPr>
          <w:trHeight w:val="1497"/>
        </w:trPr>
        <w:tc>
          <w:tcPr>
            <w:tcW w:w="9855" w:type="dxa"/>
            <w:gridSpan w:val="8"/>
            <w:tcBorders>
              <w:top w:val="nil"/>
            </w:tcBorders>
          </w:tcPr>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476595">
              <w:rPr>
                <w:b/>
                <w:color w:val="000000"/>
              </w:rPr>
              <w:t>Povinná</w:t>
            </w:r>
            <w:r w:rsidR="0011774B">
              <w:rPr>
                <w:b/>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 xml:space="preserve">Pijoan, J.: </w:t>
            </w:r>
            <w:r w:rsidRPr="00476595">
              <w:rPr>
                <w:i/>
                <w:color w:val="000000"/>
              </w:rPr>
              <w:t>Dějiny umění</w:t>
            </w:r>
            <w:r w:rsidRPr="00476595">
              <w:rPr>
                <w:color w:val="000000"/>
              </w:rPr>
              <w:t>. Odeon, Praha 1989, výběr kapitol věnované tématu.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i/>
                <w:color w:val="000000"/>
              </w:rPr>
              <w:t>Umění nové doby</w:t>
            </w:r>
            <w:r w:rsidRPr="00476595">
              <w:rPr>
                <w:color w:val="000000"/>
              </w:rPr>
              <w:t>. Laroussova encyklopedie umění.</w:t>
            </w:r>
            <w:r w:rsidRPr="00476595">
              <w:rPr>
                <w:i/>
                <w:color w:val="000000"/>
              </w:rPr>
              <w:t xml:space="preserve"> </w:t>
            </w:r>
            <w:r w:rsidRPr="00476595">
              <w:rPr>
                <w:color w:val="000000"/>
              </w:rPr>
              <w:t>Odeon, Praha 1974, výběr kapitol věnované tématu.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 xml:space="preserve">Lamač, M.: </w:t>
            </w:r>
            <w:r w:rsidRPr="00476595">
              <w:rPr>
                <w:i/>
                <w:color w:val="000000"/>
              </w:rPr>
              <w:t>Myšlenky moderních malířů</w:t>
            </w:r>
            <w:r w:rsidRPr="00476595">
              <w:rPr>
                <w:color w:val="000000"/>
              </w:rPr>
              <w:t>. Odeon, Praha 1989, výběr kapitol věnované tématu</w:t>
            </w:r>
            <w:r>
              <w:rPr>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476595">
              <w:rPr>
                <w:b/>
                <w:color w:val="000000"/>
              </w:rPr>
              <w:t>Doporučená:</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Monografie jednotlivých umělců podle vlastního výběru.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Vizuální podpory – dokumentární filmy, fotografie.</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Další podrobnosti viz studijní opory</w:t>
            </w:r>
            <w:r>
              <w:rPr>
                <w:color w:val="000000"/>
              </w:rPr>
              <w:t>.</w:t>
            </w:r>
          </w:p>
          <w:p w:rsidR="00017F1A" w:rsidRPr="00476595" w:rsidRDefault="00017F1A" w:rsidP="00A62144">
            <w:pPr>
              <w:jc w:val="both"/>
            </w:pPr>
          </w:p>
        </w:tc>
      </w:tr>
    </w:tbl>
    <w:p w:rsidR="00B0295E" w:rsidRDefault="00B0295E"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17F1A" w:rsidTr="00A62144">
        <w:tc>
          <w:tcPr>
            <w:tcW w:w="9855" w:type="dxa"/>
            <w:gridSpan w:val="8"/>
            <w:tcBorders>
              <w:bottom w:val="double" w:sz="4" w:space="0" w:color="auto"/>
            </w:tcBorders>
            <w:shd w:val="clear" w:color="auto" w:fill="BDD6EE"/>
          </w:tcPr>
          <w:p w:rsidR="00017F1A" w:rsidRDefault="00017F1A" w:rsidP="00A62144">
            <w:pPr>
              <w:jc w:val="both"/>
              <w:rPr>
                <w:b/>
                <w:sz w:val="28"/>
              </w:rPr>
            </w:pPr>
            <w:r>
              <w:lastRenderedPageBreak/>
              <w:br w:type="page"/>
            </w:r>
            <w:r>
              <w:rPr>
                <w:b/>
                <w:sz w:val="28"/>
              </w:rPr>
              <w:t>B-III – Charakteristika studijního předmětu</w:t>
            </w:r>
          </w:p>
        </w:tc>
      </w:tr>
      <w:tr w:rsidR="00017F1A" w:rsidTr="00A62144">
        <w:tc>
          <w:tcPr>
            <w:tcW w:w="3086" w:type="dxa"/>
            <w:tcBorders>
              <w:top w:val="double" w:sz="4" w:space="0" w:color="auto"/>
            </w:tcBorders>
            <w:shd w:val="clear" w:color="auto" w:fill="F7CAAC"/>
          </w:tcPr>
          <w:p w:rsidR="00017F1A" w:rsidRDefault="00017F1A" w:rsidP="00A62144">
            <w:pPr>
              <w:jc w:val="both"/>
              <w:rPr>
                <w:b/>
              </w:rPr>
            </w:pPr>
            <w:r>
              <w:rPr>
                <w:b/>
              </w:rPr>
              <w:t>Název studijního předmětu</w:t>
            </w:r>
          </w:p>
        </w:tc>
        <w:tc>
          <w:tcPr>
            <w:tcW w:w="6769" w:type="dxa"/>
            <w:gridSpan w:val="7"/>
            <w:tcBorders>
              <w:top w:val="double" w:sz="4" w:space="0" w:color="auto"/>
            </w:tcBorders>
          </w:tcPr>
          <w:p w:rsidR="00017F1A" w:rsidRDefault="00017F1A" w:rsidP="00A62144">
            <w:pPr>
              <w:jc w:val="both"/>
            </w:pPr>
            <w:r>
              <w:rPr>
                <w:color w:val="000000"/>
                <w:u w:color="000000"/>
              </w:rPr>
              <w:t>Interpretace uměleck</w:t>
            </w:r>
            <w:r>
              <w:rPr>
                <w:color w:val="000000"/>
                <w:u w:color="000000"/>
                <w:lang w:val="fr-FR"/>
              </w:rPr>
              <w:t>é</w:t>
            </w:r>
            <w:r>
              <w:rPr>
                <w:color w:val="000000"/>
                <w:u w:color="000000"/>
                <w:lang w:val="pt-PT"/>
              </w:rPr>
              <w:t>ho d</w:t>
            </w:r>
            <w:r>
              <w:rPr>
                <w:color w:val="000000"/>
                <w:u w:color="000000"/>
              </w:rPr>
              <w:t>í</w:t>
            </w:r>
            <w:r>
              <w:rPr>
                <w:color w:val="000000"/>
                <w:u w:color="000000"/>
                <w:lang w:val="es-ES_tradnl"/>
              </w:rPr>
              <w:t>la I</w:t>
            </w:r>
          </w:p>
        </w:tc>
      </w:tr>
      <w:tr w:rsidR="00017F1A" w:rsidTr="00A62144">
        <w:tc>
          <w:tcPr>
            <w:tcW w:w="3086" w:type="dxa"/>
            <w:shd w:val="clear" w:color="auto" w:fill="F7CAAC"/>
          </w:tcPr>
          <w:p w:rsidR="00017F1A" w:rsidRDefault="00017F1A" w:rsidP="00A62144">
            <w:pPr>
              <w:rPr>
                <w:b/>
              </w:rPr>
            </w:pPr>
            <w:r>
              <w:rPr>
                <w:b/>
              </w:rPr>
              <w:t>Typ předmětu</w:t>
            </w:r>
          </w:p>
        </w:tc>
        <w:tc>
          <w:tcPr>
            <w:tcW w:w="3406" w:type="dxa"/>
            <w:gridSpan w:val="4"/>
          </w:tcPr>
          <w:p w:rsidR="00017F1A" w:rsidRPr="005357CB" w:rsidRDefault="00017F1A" w:rsidP="00A62144">
            <w:pPr>
              <w:autoSpaceDE w:val="0"/>
              <w:autoSpaceDN w:val="0"/>
              <w:adjustRightInd w:val="0"/>
            </w:pPr>
            <w:r>
              <w:rPr>
                <w:rFonts w:eastAsia="Calibri"/>
              </w:rPr>
              <w:t>povinn</w:t>
            </w:r>
            <w:ins w:id="416" w:author="Ponížilová Hana" w:date="2019-05-31T07:07:00Z">
              <w:r w:rsidR="00DE22DC">
                <w:rPr>
                  <w:rFonts w:eastAsia="Calibri"/>
                </w:rPr>
                <w:t>ě volitelný</w:t>
              </w:r>
            </w:ins>
            <w:del w:id="417" w:author="Ponížilová Hana" w:date="2019-05-31T07:07:00Z">
              <w:r w:rsidDel="00DE22DC">
                <w:rPr>
                  <w:rFonts w:eastAsia="Calibri"/>
                </w:rPr>
                <w:delText>ý</w:delText>
              </w:r>
            </w:del>
            <w:r w:rsidRPr="005357CB">
              <w:rPr>
                <w:rFonts w:eastAsia="Calibri"/>
              </w:rPr>
              <w:t xml:space="preserve">, </w:t>
            </w:r>
            <w:r>
              <w:rPr>
                <w:rFonts w:eastAsia="Calibri"/>
                <w:bCs/>
              </w:rPr>
              <w:t>PZ</w:t>
            </w:r>
          </w:p>
        </w:tc>
        <w:tc>
          <w:tcPr>
            <w:tcW w:w="2695" w:type="dxa"/>
            <w:gridSpan w:val="2"/>
            <w:shd w:val="clear" w:color="auto" w:fill="F7CAAC"/>
          </w:tcPr>
          <w:p w:rsidR="00017F1A" w:rsidRDefault="00017F1A" w:rsidP="00A62144">
            <w:pPr>
              <w:jc w:val="both"/>
            </w:pPr>
            <w:r>
              <w:rPr>
                <w:b/>
              </w:rPr>
              <w:t>doporučený ročník/semestr</w:t>
            </w:r>
          </w:p>
        </w:tc>
        <w:tc>
          <w:tcPr>
            <w:tcW w:w="668" w:type="dxa"/>
          </w:tcPr>
          <w:p w:rsidR="00017F1A" w:rsidRPr="005357CB" w:rsidRDefault="00017F1A" w:rsidP="00A62144">
            <w:pPr>
              <w:jc w:val="both"/>
            </w:pPr>
            <w:r>
              <w:t>1</w:t>
            </w:r>
            <w:r w:rsidRPr="005357CB">
              <w:t>/ZS</w:t>
            </w:r>
          </w:p>
        </w:tc>
      </w:tr>
      <w:tr w:rsidR="00017F1A" w:rsidTr="00A62144">
        <w:tc>
          <w:tcPr>
            <w:tcW w:w="3086" w:type="dxa"/>
            <w:shd w:val="clear" w:color="auto" w:fill="F7CAAC"/>
          </w:tcPr>
          <w:p w:rsidR="00017F1A" w:rsidRDefault="00017F1A" w:rsidP="00A62144">
            <w:pPr>
              <w:jc w:val="both"/>
              <w:rPr>
                <w:b/>
              </w:rPr>
            </w:pPr>
            <w:r>
              <w:rPr>
                <w:b/>
              </w:rPr>
              <w:t>Rozsah studijního předmětu</w:t>
            </w:r>
          </w:p>
        </w:tc>
        <w:tc>
          <w:tcPr>
            <w:tcW w:w="1701" w:type="dxa"/>
            <w:gridSpan w:val="2"/>
          </w:tcPr>
          <w:p w:rsidR="00017F1A" w:rsidRPr="008D0458" w:rsidRDefault="00017F1A"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017F1A" w:rsidRDefault="00017F1A" w:rsidP="00A62144">
            <w:pPr>
              <w:jc w:val="both"/>
              <w:rPr>
                <w:b/>
              </w:rPr>
            </w:pPr>
            <w:r>
              <w:rPr>
                <w:b/>
              </w:rPr>
              <w:t xml:space="preserve">hod. </w:t>
            </w:r>
          </w:p>
        </w:tc>
        <w:tc>
          <w:tcPr>
            <w:tcW w:w="816" w:type="dxa"/>
          </w:tcPr>
          <w:p w:rsidR="00017F1A" w:rsidRPr="00037DA6" w:rsidRDefault="00017F1A" w:rsidP="00A62144">
            <w:pPr>
              <w:jc w:val="both"/>
            </w:pPr>
            <w:r>
              <w:t>13</w:t>
            </w:r>
            <w:r w:rsidRPr="00037DA6">
              <w:t xml:space="preserve"> </w:t>
            </w:r>
          </w:p>
        </w:tc>
        <w:tc>
          <w:tcPr>
            <w:tcW w:w="2156" w:type="dxa"/>
            <w:shd w:val="clear" w:color="auto" w:fill="F7CAAC"/>
          </w:tcPr>
          <w:p w:rsidR="00017F1A" w:rsidRDefault="00017F1A" w:rsidP="00A62144">
            <w:pPr>
              <w:jc w:val="both"/>
              <w:rPr>
                <w:b/>
              </w:rPr>
            </w:pPr>
            <w:r>
              <w:rPr>
                <w:b/>
              </w:rPr>
              <w:t>kreditů</w:t>
            </w:r>
          </w:p>
        </w:tc>
        <w:tc>
          <w:tcPr>
            <w:tcW w:w="1207" w:type="dxa"/>
            <w:gridSpan w:val="2"/>
          </w:tcPr>
          <w:p w:rsidR="00017F1A" w:rsidRPr="005357CB" w:rsidRDefault="00017F1A" w:rsidP="00A62144">
            <w:pPr>
              <w:jc w:val="both"/>
            </w:pPr>
            <w:r>
              <w:t>3</w:t>
            </w:r>
          </w:p>
        </w:tc>
      </w:tr>
      <w:tr w:rsidR="00017F1A" w:rsidTr="00A62144">
        <w:tc>
          <w:tcPr>
            <w:tcW w:w="3086" w:type="dxa"/>
            <w:shd w:val="clear" w:color="auto" w:fill="F7CAAC"/>
          </w:tcPr>
          <w:p w:rsidR="00017F1A" w:rsidRDefault="00017F1A" w:rsidP="00A62144">
            <w:pPr>
              <w:rPr>
                <w:b/>
                <w:sz w:val="22"/>
              </w:rPr>
            </w:pPr>
            <w:r>
              <w:rPr>
                <w:b/>
              </w:rPr>
              <w:t>Prerekvizity, korekvizity, ekvivalence</w:t>
            </w:r>
          </w:p>
        </w:tc>
        <w:tc>
          <w:tcPr>
            <w:tcW w:w="6769" w:type="dxa"/>
            <w:gridSpan w:val="7"/>
          </w:tcPr>
          <w:p w:rsidR="00017F1A" w:rsidRPr="006906D6" w:rsidRDefault="00017F1A" w:rsidP="00A62144">
            <w:pPr>
              <w:jc w:val="both"/>
              <w:rPr>
                <w:sz w:val="16"/>
                <w:szCs w:val="16"/>
              </w:rPr>
            </w:pPr>
          </w:p>
        </w:tc>
      </w:tr>
      <w:tr w:rsidR="00017F1A" w:rsidTr="00A62144">
        <w:tc>
          <w:tcPr>
            <w:tcW w:w="3086" w:type="dxa"/>
            <w:shd w:val="clear" w:color="auto" w:fill="F7CAAC"/>
          </w:tcPr>
          <w:p w:rsidR="00017F1A" w:rsidRDefault="00017F1A" w:rsidP="00A62144">
            <w:pPr>
              <w:rPr>
                <w:b/>
              </w:rPr>
            </w:pPr>
            <w:r>
              <w:rPr>
                <w:b/>
              </w:rPr>
              <w:t>Způsob ověření studijních výsledků</w:t>
            </w:r>
          </w:p>
        </w:tc>
        <w:tc>
          <w:tcPr>
            <w:tcW w:w="3406" w:type="dxa"/>
            <w:gridSpan w:val="4"/>
          </w:tcPr>
          <w:p w:rsidR="00017F1A" w:rsidRPr="00037DA6" w:rsidRDefault="00017F1A" w:rsidP="00A62144">
            <w:pPr>
              <w:jc w:val="both"/>
            </w:pPr>
            <w:r>
              <w:rPr>
                <w:rFonts w:eastAsia="Calibri"/>
              </w:rPr>
              <w:t>zkouška</w:t>
            </w:r>
          </w:p>
        </w:tc>
        <w:tc>
          <w:tcPr>
            <w:tcW w:w="2156" w:type="dxa"/>
            <w:shd w:val="clear" w:color="auto" w:fill="F7CAAC"/>
          </w:tcPr>
          <w:p w:rsidR="00017F1A" w:rsidRDefault="00017F1A" w:rsidP="00A62144">
            <w:pPr>
              <w:jc w:val="both"/>
              <w:rPr>
                <w:b/>
              </w:rPr>
            </w:pPr>
            <w:r>
              <w:rPr>
                <w:b/>
              </w:rPr>
              <w:t>Forma výuky</w:t>
            </w:r>
          </w:p>
        </w:tc>
        <w:tc>
          <w:tcPr>
            <w:tcW w:w="1207" w:type="dxa"/>
            <w:gridSpan w:val="2"/>
          </w:tcPr>
          <w:p w:rsidR="00017F1A" w:rsidRPr="00984755" w:rsidRDefault="00017F1A" w:rsidP="00A62144">
            <w:pPr>
              <w:jc w:val="both"/>
            </w:pPr>
            <w:r>
              <w:rPr>
                <w:rFonts w:eastAsia="Calibri"/>
              </w:rPr>
              <w:t>seminář</w:t>
            </w:r>
          </w:p>
        </w:tc>
      </w:tr>
      <w:tr w:rsidR="00017F1A" w:rsidTr="00A62144">
        <w:tc>
          <w:tcPr>
            <w:tcW w:w="3086" w:type="dxa"/>
            <w:shd w:val="clear" w:color="auto" w:fill="F7CAAC"/>
          </w:tcPr>
          <w:p w:rsidR="00017F1A" w:rsidRDefault="00017F1A" w:rsidP="00A62144">
            <w:pPr>
              <w:rPr>
                <w:b/>
              </w:rPr>
            </w:pPr>
            <w:r>
              <w:rPr>
                <w:b/>
              </w:rPr>
              <w:t>Forma způsobu ověření studijních výsledků a další požadavky na studenta</w:t>
            </w:r>
          </w:p>
        </w:tc>
        <w:tc>
          <w:tcPr>
            <w:tcW w:w="6769" w:type="dxa"/>
            <w:gridSpan w:val="7"/>
            <w:tcBorders>
              <w:bottom w:val="nil"/>
            </w:tcBorders>
          </w:tcPr>
          <w:p w:rsidR="00017F1A" w:rsidRPr="008D0458" w:rsidRDefault="00017F1A" w:rsidP="00A62144">
            <w:pPr>
              <w:jc w:val="both"/>
              <w:rPr>
                <w:color w:val="44546A" w:themeColor="text2"/>
                <w:sz w:val="16"/>
                <w:szCs w:val="16"/>
              </w:rPr>
            </w:pPr>
            <w:r>
              <w:rPr>
                <w:u w:color="FF0000"/>
              </w:rPr>
              <w:t>Student si vybere jakékoli vizuální umělecké dílo a následně provede jeho  analýzu a interpretaci.</w:t>
            </w:r>
          </w:p>
        </w:tc>
      </w:tr>
      <w:tr w:rsidR="00017F1A" w:rsidTr="00A62144">
        <w:trPr>
          <w:trHeight w:val="554"/>
        </w:trPr>
        <w:tc>
          <w:tcPr>
            <w:tcW w:w="9855" w:type="dxa"/>
            <w:gridSpan w:val="8"/>
            <w:tcBorders>
              <w:top w:val="nil"/>
            </w:tcBorders>
          </w:tcPr>
          <w:p w:rsidR="00017F1A" w:rsidRDefault="00017F1A" w:rsidP="00A62144">
            <w:pPr>
              <w:jc w:val="both"/>
            </w:pPr>
          </w:p>
        </w:tc>
      </w:tr>
      <w:tr w:rsidR="00017F1A" w:rsidTr="00A62144">
        <w:trPr>
          <w:trHeight w:val="197"/>
        </w:trPr>
        <w:tc>
          <w:tcPr>
            <w:tcW w:w="3086" w:type="dxa"/>
            <w:tcBorders>
              <w:top w:val="nil"/>
            </w:tcBorders>
            <w:shd w:val="clear" w:color="auto" w:fill="F7CAAC"/>
          </w:tcPr>
          <w:p w:rsidR="00017F1A" w:rsidRDefault="00017F1A" w:rsidP="00A62144">
            <w:pPr>
              <w:jc w:val="both"/>
              <w:rPr>
                <w:b/>
              </w:rPr>
            </w:pPr>
            <w:r>
              <w:rPr>
                <w:b/>
              </w:rPr>
              <w:t>Garant předmětu</w:t>
            </w:r>
          </w:p>
        </w:tc>
        <w:tc>
          <w:tcPr>
            <w:tcW w:w="6769" w:type="dxa"/>
            <w:gridSpan w:val="7"/>
            <w:tcBorders>
              <w:top w:val="nil"/>
            </w:tcBorders>
          </w:tcPr>
          <w:p w:rsidR="00017F1A" w:rsidRPr="00A7428C" w:rsidRDefault="00017F1A" w:rsidP="00A62144">
            <w:pPr>
              <w:jc w:val="both"/>
            </w:pPr>
            <w:r>
              <w:rPr>
                <w:rFonts w:eastAsia="Calibri"/>
              </w:rPr>
              <w:t>doc. MgA. Petr Stanický, M.F.A.</w:t>
            </w:r>
          </w:p>
        </w:tc>
      </w:tr>
      <w:tr w:rsidR="00017F1A" w:rsidRPr="008D0458" w:rsidTr="00A62144">
        <w:trPr>
          <w:trHeight w:val="243"/>
        </w:trPr>
        <w:tc>
          <w:tcPr>
            <w:tcW w:w="3086" w:type="dxa"/>
            <w:tcBorders>
              <w:top w:val="nil"/>
            </w:tcBorders>
            <w:shd w:val="clear" w:color="auto" w:fill="F7CAAC"/>
          </w:tcPr>
          <w:p w:rsidR="00017F1A" w:rsidRDefault="00017F1A" w:rsidP="00A62144">
            <w:pPr>
              <w:rPr>
                <w:b/>
              </w:rPr>
            </w:pPr>
            <w:r>
              <w:rPr>
                <w:b/>
              </w:rPr>
              <w:t>Zapojení garanta do výuky předmětu</w:t>
            </w:r>
          </w:p>
        </w:tc>
        <w:tc>
          <w:tcPr>
            <w:tcW w:w="6769" w:type="dxa"/>
            <w:gridSpan w:val="7"/>
            <w:tcBorders>
              <w:top w:val="nil"/>
            </w:tcBorders>
          </w:tcPr>
          <w:p w:rsidR="00017F1A" w:rsidRPr="00A7428C" w:rsidRDefault="00017F1A" w:rsidP="00A62144">
            <w:pPr>
              <w:jc w:val="both"/>
              <w:rPr>
                <w:color w:val="44546A" w:themeColor="text2"/>
              </w:rPr>
            </w:pPr>
            <w:r>
              <w:rPr>
                <w:rFonts w:eastAsia="Calibri"/>
              </w:rPr>
              <w:t>50</w:t>
            </w:r>
            <w:r w:rsidRPr="00A7428C">
              <w:rPr>
                <w:rFonts w:eastAsia="Calibri"/>
              </w:rPr>
              <w:t xml:space="preserve"> %</w:t>
            </w:r>
          </w:p>
        </w:tc>
      </w:tr>
      <w:tr w:rsidR="00017F1A" w:rsidTr="00A62144">
        <w:tc>
          <w:tcPr>
            <w:tcW w:w="3086" w:type="dxa"/>
            <w:shd w:val="clear" w:color="auto" w:fill="F7CAAC"/>
          </w:tcPr>
          <w:p w:rsidR="00017F1A" w:rsidRDefault="00017F1A" w:rsidP="00A62144">
            <w:pPr>
              <w:jc w:val="both"/>
              <w:rPr>
                <w:b/>
              </w:rPr>
            </w:pPr>
            <w:r>
              <w:rPr>
                <w:b/>
              </w:rPr>
              <w:t>Vyučující</w:t>
            </w:r>
          </w:p>
        </w:tc>
        <w:tc>
          <w:tcPr>
            <w:tcW w:w="6769" w:type="dxa"/>
            <w:gridSpan w:val="7"/>
            <w:tcBorders>
              <w:bottom w:val="nil"/>
            </w:tcBorders>
          </w:tcPr>
          <w:p w:rsidR="00017F1A" w:rsidRPr="00A7428C" w:rsidRDefault="00017F1A" w:rsidP="00A62144">
            <w:pPr>
              <w:jc w:val="both"/>
            </w:pPr>
            <w:r>
              <w:rPr>
                <w:rFonts w:eastAsia="Calibri"/>
              </w:rPr>
              <w:t>doc. MgA. Petr Stanický, M.F.A. – 50 %, Mgr. Silvie Stanická,  Ph.D. – 50 %</w:t>
            </w:r>
          </w:p>
        </w:tc>
      </w:tr>
      <w:tr w:rsidR="00017F1A" w:rsidTr="00A62144">
        <w:trPr>
          <w:trHeight w:val="554"/>
        </w:trPr>
        <w:tc>
          <w:tcPr>
            <w:tcW w:w="9855" w:type="dxa"/>
            <w:gridSpan w:val="8"/>
            <w:tcBorders>
              <w:top w:val="nil"/>
            </w:tcBorders>
          </w:tcPr>
          <w:p w:rsidR="00017F1A" w:rsidRDefault="00017F1A" w:rsidP="00A62144">
            <w:pPr>
              <w:jc w:val="both"/>
            </w:pPr>
          </w:p>
        </w:tc>
      </w:tr>
      <w:tr w:rsidR="00017F1A" w:rsidTr="00A62144">
        <w:tc>
          <w:tcPr>
            <w:tcW w:w="3086" w:type="dxa"/>
            <w:shd w:val="clear" w:color="auto" w:fill="F7CAAC"/>
          </w:tcPr>
          <w:p w:rsidR="00017F1A" w:rsidRDefault="00017F1A" w:rsidP="00A62144">
            <w:pPr>
              <w:jc w:val="both"/>
              <w:rPr>
                <w:b/>
              </w:rPr>
            </w:pPr>
            <w:r>
              <w:rPr>
                <w:b/>
              </w:rPr>
              <w:t>Stručná anotace předmětu</w:t>
            </w:r>
          </w:p>
        </w:tc>
        <w:tc>
          <w:tcPr>
            <w:tcW w:w="6769" w:type="dxa"/>
            <w:gridSpan w:val="7"/>
            <w:tcBorders>
              <w:bottom w:val="nil"/>
            </w:tcBorders>
          </w:tcPr>
          <w:p w:rsidR="00017F1A" w:rsidRPr="00A908E0" w:rsidRDefault="00017F1A" w:rsidP="00A62144">
            <w:pPr>
              <w:jc w:val="both"/>
              <w:rPr>
                <w:sz w:val="16"/>
                <w:szCs w:val="16"/>
              </w:rPr>
            </w:pPr>
          </w:p>
        </w:tc>
      </w:tr>
      <w:tr w:rsidR="00017F1A" w:rsidTr="00FA4A0D">
        <w:trPr>
          <w:trHeight w:val="2480"/>
        </w:trPr>
        <w:tc>
          <w:tcPr>
            <w:tcW w:w="9855" w:type="dxa"/>
            <w:gridSpan w:val="8"/>
            <w:tcBorders>
              <w:top w:val="nil"/>
              <w:bottom w:val="single" w:sz="12" w:space="0" w:color="auto"/>
            </w:tcBorders>
          </w:tcPr>
          <w:p w:rsidR="00017F1A" w:rsidRDefault="00017F1A" w:rsidP="00A62144">
            <w:pPr>
              <w:jc w:val="both"/>
            </w:pP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seznámit a naučit studenty formulovat a interpretovat současné umělecké dílo.</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p>
          <w:p w:rsidR="00017F1A" w:rsidRDefault="00017F1A" w:rsidP="00700C85">
            <w:pPr>
              <w:pStyle w:val="Vchoz"/>
              <w:numPr>
                <w:ilvl w:val="0"/>
                <w:numId w:val="11"/>
              </w:numPr>
              <w:rPr>
                <w:rFonts w:ascii="Times New Roman" w:eastAsia="Times New Roman" w:hAnsi="Times New Roman" w:cs="Times New Roman"/>
                <w:sz w:val="20"/>
                <w:szCs w:val="20"/>
              </w:rPr>
            </w:pPr>
            <w:r>
              <w:rPr>
                <w:rFonts w:ascii="Times New Roman" w:hAnsi="Times New Roman"/>
                <w:sz w:val="20"/>
                <w:szCs w:val="20"/>
              </w:rPr>
              <w:t>okruh</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 xml:space="preserve">Teoretický úvod do problematiky, literatura. </w:t>
            </w:r>
          </w:p>
          <w:p w:rsidR="00017F1A" w:rsidRDefault="00017F1A" w:rsidP="00700C85">
            <w:pPr>
              <w:pStyle w:val="Vchoz"/>
              <w:numPr>
                <w:ilvl w:val="0"/>
                <w:numId w:val="11"/>
              </w:numPr>
              <w:rPr>
                <w:rFonts w:ascii="Times New Roman" w:eastAsia="Times New Roman" w:hAnsi="Times New Roman" w:cs="Times New Roman"/>
                <w:sz w:val="20"/>
                <w:szCs w:val="20"/>
              </w:rPr>
            </w:pPr>
            <w:r>
              <w:rPr>
                <w:rFonts w:ascii="Times New Roman" w:hAnsi="Times New Roman"/>
                <w:sz w:val="20"/>
                <w:szCs w:val="20"/>
              </w:rPr>
              <w:t>okruh</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 xml:space="preserve">Problematika vztahu figury a abstrakce. Referáty na zadané témata. </w:t>
            </w:r>
          </w:p>
          <w:p w:rsidR="00017F1A" w:rsidRDefault="00017F1A" w:rsidP="00700C85">
            <w:pPr>
              <w:pStyle w:val="Vchoz"/>
              <w:numPr>
                <w:ilvl w:val="0"/>
                <w:numId w:val="11"/>
              </w:numPr>
              <w:rPr>
                <w:rFonts w:ascii="Times New Roman" w:eastAsia="Times New Roman" w:hAnsi="Times New Roman" w:cs="Times New Roman"/>
                <w:sz w:val="20"/>
                <w:szCs w:val="20"/>
              </w:rPr>
            </w:pPr>
            <w:r>
              <w:rPr>
                <w:rFonts w:ascii="Times New Roman" w:hAnsi="Times New Roman"/>
                <w:sz w:val="20"/>
                <w:szCs w:val="20"/>
              </w:rPr>
              <w:t>okruh</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 xml:space="preserve">Umělecko-historické texty a jejich rozbor, rozbor a interpretace </w:t>
            </w:r>
          </w:p>
          <w:p w:rsidR="00017F1A" w:rsidRDefault="00017F1A" w:rsidP="00A62144">
            <w:pPr>
              <w:jc w:val="both"/>
            </w:pPr>
            <w:r>
              <w:t>současného uměleckého díla. Workshopy v galerii.</w:t>
            </w:r>
          </w:p>
        </w:tc>
      </w:tr>
      <w:tr w:rsidR="00017F1A" w:rsidTr="00F92D65">
        <w:trPr>
          <w:trHeight w:val="265"/>
        </w:trPr>
        <w:tc>
          <w:tcPr>
            <w:tcW w:w="3653" w:type="dxa"/>
            <w:gridSpan w:val="2"/>
            <w:tcBorders>
              <w:top w:val="nil"/>
              <w:bottom w:val="single" w:sz="4" w:space="0" w:color="auto"/>
            </w:tcBorders>
            <w:shd w:val="clear" w:color="auto" w:fill="F7CAAC"/>
          </w:tcPr>
          <w:p w:rsidR="00017F1A" w:rsidRDefault="00017F1A" w:rsidP="00A62144">
            <w:pPr>
              <w:jc w:val="both"/>
            </w:pPr>
            <w:r>
              <w:rPr>
                <w:b/>
              </w:rPr>
              <w:t>Studijní literatura a studijní pomůcky</w:t>
            </w:r>
          </w:p>
        </w:tc>
        <w:tc>
          <w:tcPr>
            <w:tcW w:w="6202" w:type="dxa"/>
            <w:gridSpan w:val="6"/>
            <w:tcBorders>
              <w:top w:val="nil"/>
              <w:bottom w:val="nil"/>
            </w:tcBorders>
          </w:tcPr>
          <w:p w:rsidR="00017F1A" w:rsidRDefault="00017F1A" w:rsidP="00A62144">
            <w:pPr>
              <w:jc w:val="both"/>
            </w:pPr>
          </w:p>
        </w:tc>
      </w:tr>
      <w:tr w:rsidR="00017F1A" w:rsidTr="00A62144">
        <w:trPr>
          <w:trHeight w:val="694"/>
        </w:trPr>
        <w:tc>
          <w:tcPr>
            <w:tcW w:w="9855" w:type="dxa"/>
            <w:gridSpan w:val="8"/>
            <w:tcBorders>
              <w:top w:val="nil"/>
            </w:tcBorders>
          </w:tcPr>
          <w:p w:rsidR="00017F1A" w:rsidRDefault="00017F1A"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hAnsi="Times New Roman"/>
                <w:sz w:val="20"/>
                <w:szCs w:val="20"/>
              </w:rPr>
            </w:pPr>
          </w:p>
          <w:p w:rsidR="0011774B" w:rsidRPr="0011774B" w:rsidRDefault="0011774B"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Povinná:</w:t>
            </w:r>
          </w:p>
          <w:p w:rsidR="0011774B" w:rsidRDefault="0011774B"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11774B" w:rsidRDefault="0011774B"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11774B" w:rsidRDefault="0011774B"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11774B" w:rsidRDefault="0011774B"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hAnsi="Times New Roman"/>
                <w:sz w:val="20"/>
                <w:szCs w:val="20"/>
              </w:rPr>
            </w:pPr>
          </w:p>
          <w:p w:rsidR="0011774B" w:rsidRPr="0011774B" w:rsidRDefault="0011774B"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Doporučená:</w:t>
            </w:r>
          </w:p>
          <w:p w:rsidR="00017F1A" w:rsidRDefault="00017F1A"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017F1A" w:rsidRDefault="00017F1A"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017F1A" w:rsidRDefault="00017F1A"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017F1A" w:rsidRDefault="00017F1A" w:rsidP="003307B0">
            <w:pPr>
              <w:pStyle w:val="Vchoz"/>
              <w:pBdr>
                <w:top w:val="none" w:sz="0" w:space="0" w:color="auto"/>
                <w:bottom w:val="none" w:sz="0" w:space="0" w:color="auto"/>
              </w:pBdr>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017F1A" w:rsidRDefault="00017F1A" w:rsidP="003307B0">
            <w:pPr>
              <w:pStyle w:val="Vchoz"/>
              <w:pBdr>
                <w:top w:val="none" w:sz="0" w:space="0" w:color="auto"/>
                <w:bottom w:val="none" w:sz="0" w:space="0" w:color="auto"/>
              </w:pBdr>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017F1A" w:rsidRDefault="00017F1A"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F92D65" w:rsidRPr="00F92D65" w:rsidRDefault="00017F1A"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F92D65" w:rsidRDefault="00017F1A"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ins w:id="418" w:author="Ponížilová Hana" w:date="2019-05-21T13:40:00Z"/>
                <w:rFonts w:ascii="Times New Roman" w:hAnsi="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3307B0" w:rsidRDefault="003307B0"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ins w:id="419" w:author="Ponížilová Hana" w:date="2019-05-21T13:36:00Z"/>
                <w:rFonts w:ascii="Times New Roman" w:hAnsi="Times New Roman"/>
                <w:sz w:val="20"/>
                <w:szCs w:val="20"/>
              </w:rPr>
            </w:pPr>
          </w:p>
          <w:p w:rsidR="00017F1A" w:rsidRPr="00677383" w:rsidRDefault="00017F1A"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lastRenderedPageBreak/>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017F1A" w:rsidRDefault="00017F1A"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p w:rsidR="00677383" w:rsidRPr="00FA4A0D" w:rsidRDefault="00677383" w:rsidP="003307B0">
            <w:pPr>
              <w:pStyle w:val="Vchoz"/>
              <w:pBdr>
                <w:top w:val="none" w:sz="0" w:space="0" w:color="auto"/>
                <w:bottom w:val="none" w:sz="0" w:space="0" w:color="auto"/>
              </w:pBdr>
              <w:tabs>
                <w:tab w:val="left" w:pos="720"/>
                <w:tab w:val="left" w:pos="1440"/>
                <w:tab w:val="left" w:pos="2160"/>
                <w:tab w:val="left" w:pos="2880"/>
                <w:tab w:val="left" w:pos="3600"/>
                <w:tab w:val="left" w:pos="4320"/>
                <w:tab w:val="left" w:pos="5040"/>
              </w:tabs>
              <w:rPr>
                <w:rFonts w:ascii="Times New Roman" w:hAnsi="Times New Roman"/>
                <w:sz w:val="20"/>
                <w:szCs w:val="20"/>
              </w:rPr>
            </w:pPr>
          </w:p>
        </w:tc>
      </w:tr>
    </w:tbl>
    <w:p w:rsidR="00F92D65" w:rsidRDefault="00F92D65">
      <w:pPr>
        <w:rPr>
          <w:ins w:id="420" w:author="Ponížilová Hana" w:date="2019-05-21T13:37:00Z"/>
        </w:rPr>
      </w:pPr>
    </w:p>
    <w:p w:rsidR="00F92D65" w:rsidRDefault="00F92D65">
      <w:pPr>
        <w:rPr>
          <w:ins w:id="421" w:author="Ponížilová Hana" w:date="2019-05-21T13:37:00Z"/>
        </w:rPr>
      </w:pPr>
    </w:p>
    <w:p w:rsidR="00F92D65" w:rsidRDefault="0091151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7DC3" w:rsidTr="00A62144">
        <w:tc>
          <w:tcPr>
            <w:tcW w:w="9855" w:type="dxa"/>
            <w:gridSpan w:val="8"/>
            <w:tcBorders>
              <w:bottom w:val="double" w:sz="4" w:space="0" w:color="auto"/>
            </w:tcBorders>
            <w:shd w:val="clear" w:color="auto" w:fill="BDD6EE"/>
          </w:tcPr>
          <w:p w:rsidR="00697DC3" w:rsidRDefault="00697DC3" w:rsidP="00911518">
            <w:pPr>
              <w:jc w:val="both"/>
              <w:rPr>
                <w:b/>
                <w:sz w:val="28"/>
              </w:rPr>
            </w:pPr>
            <w:r>
              <w:lastRenderedPageBreak/>
              <w:br w:type="page"/>
            </w:r>
            <w:r>
              <w:rPr>
                <w:b/>
                <w:sz w:val="28"/>
              </w:rPr>
              <w:t>B-III – Charakteristika studijního předmětu</w:t>
            </w:r>
          </w:p>
        </w:tc>
      </w:tr>
      <w:tr w:rsidR="00697DC3" w:rsidTr="00A62144">
        <w:tc>
          <w:tcPr>
            <w:tcW w:w="3086" w:type="dxa"/>
            <w:tcBorders>
              <w:top w:val="double" w:sz="4" w:space="0" w:color="auto"/>
            </w:tcBorders>
            <w:shd w:val="clear" w:color="auto" w:fill="F7CAAC"/>
          </w:tcPr>
          <w:p w:rsidR="00697DC3" w:rsidRDefault="00697DC3" w:rsidP="00A62144">
            <w:pPr>
              <w:jc w:val="both"/>
              <w:rPr>
                <w:b/>
              </w:rPr>
            </w:pPr>
            <w:r>
              <w:rPr>
                <w:b/>
              </w:rPr>
              <w:t>Název studijního předmětu</w:t>
            </w:r>
          </w:p>
        </w:tc>
        <w:tc>
          <w:tcPr>
            <w:tcW w:w="6769" w:type="dxa"/>
            <w:gridSpan w:val="7"/>
            <w:tcBorders>
              <w:top w:val="double" w:sz="4" w:space="0" w:color="auto"/>
            </w:tcBorders>
          </w:tcPr>
          <w:p w:rsidR="00697DC3" w:rsidRDefault="00697DC3" w:rsidP="00A62144">
            <w:pPr>
              <w:jc w:val="both"/>
            </w:pPr>
            <w:r>
              <w:rPr>
                <w:color w:val="000000"/>
                <w:u w:color="000000"/>
              </w:rPr>
              <w:t>Interpretace uměleck</w:t>
            </w:r>
            <w:r>
              <w:rPr>
                <w:color w:val="000000"/>
                <w:u w:color="000000"/>
                <w:lang w:val="fr-FR"/>
              </w:rPr>
              <w:t>é</w:t>
            </w:r>
            <w:r>
              <w:rPr>
                <w:color w:val="000000"/>
                <w:u w:color="000000"/>
                <w:lang w:val="pt-PT"/>
              </w:rPr>
              <w:t>ho d</w:t>
            </w:r>
            <w:r>
              <w:rPr>
                <w:color w:val="000000"/>
                <w:u w:color="000000"/>
              </w:rPr>
              <w:t>í</w:t>
            </w:r>
            <w:r>
              <w:rPr>
                <w:color w:val="000000"/>
                <w:u w:color="000000"/>
                <w:lang w:val="es-ES_tradnl"/>
              </w:rPr>
              <w:t>la II</w:t>
            </w:r>
          </w:p>
        </w:tc>
      </w:tr>
      <w:tr w:rsidR="00697DC3" w:rsidTr="00A62144">
        <w:tc>
          <w:tcPr>
            <w:tcW w:w="3086" w:type="dxa"/>
            <w:shd w:val="clear" w:color="auto" w:fill="F7CAAC"/>
          </w:tcPr>
          <w:p w:rsidR="00697DC3" w:rsidRDefault="00697DC3" w:rsidP="00A62144">
            <w:pPr>
              <w:rPr>
                <w:b/>
              </w:rPr>
            </w:pPr>
            <w:r>
              <w:rPr>
                <w:b/>
              </w:rPr>
              <w:t>Typ předmětu</w:t>
            </w:r>
          </w:p>
        </w:tc>
        <w:tc>
          <w:tcPr>
            <w:tcW w:w="3406" w:type="dxa"/>
            <w:gridSpan w:val="4"/>
          </w:tcPr>
          <w:p w:rsidR="00697DC3" w:rsidRPr="005357CB" w:rsidRDefault="00697DC3" w:rsidP="00A62144">
            <w:pPr>
              <w:autoSpaceDE w:val="0"/>
              <w:autoSpaceDN w:val="0"/>
              <w:adjustRightInd w:val="0"/>
            </w:pPr>
            <w:r>
              <w:rPr>
                <w:rFonts w:eastAsia="Calibri"/>
              </w:rPr>
              <w:t>povinn</w:t>
            </w:r>
            <w:ins w:id="422" w:author="Ponížilová Hana" w:date="2019-05-31T07:08:00Z">
              <w:r w:rsidR="00DE22DC">
                <w:rPr>
                  <w:rFonts w:eastAsia="Calibri"/>
                </w:rPr>
                <w:t>ě volitelný</w:t>
              </w:r>
            </w:ins>
            <w:del w:id="423" w:author="Ponížilová Hana" w:date="2019-05-31T07:08:00Z">
              <w:r w:rsidDel="00DE22DC">
                <w:rPr>
                  <w:rFonts w:eastAsia="Calibri"/>
                </w:rPr>
                <w:delText>ý</w:delText>
              </w:r>
            </w:del>
            <w:r w:rsidRPr="005357CB">
              <w:rPr>
                <w:rFonts w:eastAsia="Calibri"/>
              </w:rPr>
              <w:t xml:space="preserve">, </w:t>
            </w:r>
            <w:r>
              <w:rPr>
                <w:rFonts w:eastAsia="Calibri"/>
                <w:bCs/>
              </w:rPr>
              <w:t>PZ</w:t>
            </w:r>
          </w:p>
        </w:tc>
        <w:tc>
          <w:tcPr>
            <w:tcW w:w="2695" w:type="dxa"/>
            <w:gridSpan w:val="2"/>
            <w:shd w:val="clear" w:color="auto" w:fill="F7CAAC"/>
          </w:tcPr>
          <w:p w:rsidR="00697DC3" w:rsidRDefault="00697DC3" w:rsidP="00A62144">
            <w:pPr>
              <w:jc w:val="both"/>
            </w:pPr>
            <w:r>
              <w:rPr>
                <w:b/>
              </w:rPr>
              <w:t>doporučený ročník/semestr</w:t>
            </w:r>
          </w:p>
        </w:tc>
        <w:tc>
          <w:tcPr>
            <w:tcW w:w="668" w:type="dxa"/>
          </w:tcPr>
          <w:p w:rsidR="00697DC3" w:rsidRPr="005357CB" w:rsidRDefault="00697DC3" w:rsidP="00A62144">
            <w:pPr>
              <w:jc w:val="both"/>
            </w:pPr>
            <w:r>
              <w:t>1/L</w:t>
            </w:r>
            <w:r w:rsidRPr="005357CB">
              <w:t>S</w:t>
            </w:r>
          </w:p>
        </w:tc>
      </w:tr>
      <w:tr w:rsidR="00697DC3" w:rsidTr="00A62144">
        <w:tc>
          <w:tcPr>
            <w:tcW w:w="3086" w:type="dxa"/>
            <w:shd w:val="clear" w:color="auto" w:fill="F7CAAC"/>
          </w:tcPr>
          <w:p w:rsidR="00697DC3" w:rsidRDefault="00697DC3" w:rsidP="00A62144">
            <w:pPr>
              <w:jc w:val="both"/>
              <w:rPr>
                <w:b/>
              </w:rPr>
            </w:pPr>
            <w:r>
              <w:rPr>
                <w:b/>
              </w:rPr>
              <w:t>Rozsah studijního předmětu</w:t>
            </w:r>
          </w:p>
        </w:tc>
        <w:tc>
          <w:tcPr>
            <w:tcW w:w="1701" w:type="dxa"/>
            <w:gridSpan w:val="2"/>
          </w:tcPr>
          <w:p w:rsidR="00697DC3" w:rsidRPr="008D0458" w:rsidRDefault="00697DC3"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697DC3" w:rsidRDefault="00697DC3" w:rsidP="00A62144">
            <w:pPr>
              <w:jc w:val="both"/>
              <w:rPr>
                <w:b/>
              </w:rPr>
            </w:pPr>
            <w:r>
              <w:rPr>
                <w:b/>
              </w:rPr>
              <w:t xml:space="preserve">hod. </w:t>
            </w:r>
          </w:p>
        </w:tc>
        <w:tc>
          <w:tcPr>
            <w:tcW w:w="816" w:type="dxa"/>
          </w:tcPr>
          <w:p w:rsidR="00697DC3" w:rsidRPr="00037DA6" w:rsidRDefault="00697DC3" w:rsidP="00A62144">
            <w:pPr>
              <w:jc w:val="both"/>
            </w:pPr>
            <w:r>
              <w:t>13</w:t>
            </w:r>
            <w:r w:rsidRPr="00037DA6">
              <w:t xml:space="preserve"> </w:t>
            </w:r>
          </w:p>
        </w:tc>
        <w:tc>
          <w:tcPr>
            <w:tcW w:w="2156" w:type="dxa"/>
            <w:shd w:val="clear" w:color="auto" w:fill="F7CAAC"/>
          </w:tcPr>
          <w:p w:rsidR="00697DC3" w:rsidRDefault="00697DC3" w:rsidP="00A62144">
            <w:pPr>
              <w:jc w:val="both"/>
              <w:rPr>
                <w:b/>
              </w:rPr>
            </w:pPr>
            <w:r>
              <w:rPr>
                <w:b/>
              </w:rPr>
              <w:t>kreditů</w:t>
            </w:r>
          </w:p>
        </w:tc>
        <w:tc>
          <w:tcPr>
            <w:tcW w:w="1207" w:type="dxa"/>
            <w:gridSpan w:val="2"/>
          </w:tcPr>
          <w:p w:rsidR="00697DC3" w:rsidRPr="005357CB" w:rsidRDefault="00697DC3" w:rsidP="00A62144">
            <w:pPr>
              <w:jc w:val="both"/>
            </w:pPr>
            <w:r>
              <w:t>3</w:t>
            </w:r>
          </w:p>
        </w:tc>
      </w:tr>
      <w:tr w:rsidR="00697DC3" w:rsidTr="00A62144">
        <w:tc>
          <w:tcPr>
            <w:tcW w:w="3086" w:type="dxa"/>
            <w:shd w:val="clear" w:color="auto" w:fill="F7CAAC"/>
          </w:tcPr>
          <w:p w:rsidR="00697DC3" w:rsidRDefault="00697DC3" w:rsidP="00A62144">
            <w:pPr>
              <w:rPr>
                <w:b/>
                <w:sz w:val="22"/>
              </w:rPr>
            </w:pPr>
            <w:r>
              <w:rPr>
                <w:b/>
              </w:rPr>
              <w:t>Prerekvizity, korekvizity, ekvivalence</w:t>
            </w:r>
          </w:p>
        </w:tc>
        <w:tc>
          <w:tcPr>
            <w:tcW w:w="6769" w:type="dxa"/>
            <w:gridSpan w:val="7"/>
          </w:tcPr>
          <w:p w:rsidR="00697DC3" w:rsidRPr="006906D6" w:rsidRDefault="00697DC3" w:rsidP="00A62144">
            <w:pPr>
              <w:jc w:val="both"/>
              <w:rPr>
                <w:sz w:val="16"/>
                <w:szCs w:val="16"/>
              </w:rPr>
            </w:pPr>
          </w:p>
        </w:tc>
      </w:tr>
      <w:tr w:rsidR="00697DC3" w:rsidTr="00A62144">
        <w:tc>
          <w:tcPr>
            <w:tcW w:w="3086" w:type="dxa"/>
            <w:shd w:val="clear" w:color="auto" w:fill="F7CAAC"/>
          </w:tcPr>
          <w:p w:rsidR="00697DC3" w:rsidRDefault="00697DC3" w:rsidP="00A62144">
            <w:pPr>
              <w:rPr>
                <w:b/>
              </w:rPr>
            </w:pPr>
            <w:r>
              <w:rPr>
                <w:b/>
              </w:rPr>
              <w:t>Způsob ověření studijních výsledků</w:t>
            </w:r>
          </w:p>
        </w:tc>
        <w:tc>
          <w:tcPr>
            <w:tcW w:w="3406" w:type="dxa"/>
            <w:gridSpan w:val="4"/>
          </w:tcPr>
          <w:p w:rsidR="00697DC3" w:rsidRPr="00037DA6" w:rsidRDefault="00697DC3" w:rsidP="00A62144">
            <w:pPr>
              <w:jc w:val="both"/>
            </w:pPr>
            <w:r>
              <w:rPr>
                <w:rFonts w:eastAsia="Calibri"/>
              </w:rPr>
              <w:t>zkouška</w:t>
            </w:r>
          </w:p>
        </w:tc>
        <w:tc>
          <w:tcPr>
            <w:tcW w:w="2156" w:type="dxa"/>
            <w:shd w:val="clear" w:color="auto" w:fill="F7CAAC"/>
          </w:tcPr>
          <w:p w:rsidR="00697DC3" w:rsidRDefault="00697DC3" w:rsidP="00A62144">
            <w:pPr>
              <w:jc w:val="both"/>
              <w:rPr>
                <w:b/>
              </w:rPr>
            </w:pPr>
            <w:r>
              <w:rPr>
                <w:b/>
              </w:rPr>
              <w:t>Forma výuky</w:t>
            </w:r>
          </w:p>
        </w:tc>
        <w:tc>
          <w:tcPr>
            <w:tcW w:w="1207" w:type="dxa"/>
            <w:gridSpan w:val="2"/>
          </w:tcPr>
          <w:p w:rsidR="00697DC3" w:rsidRPr="00984755" w:rsidRDefault="00697DC3" w:rsidP="00A62144">
            <w:pPr>
              <w:jc w:val="both"/>
            </w:pPr>
            <w:r>
              <w:rPr>
                <w:rFonts w:eastAsia="Calibri"/>
              </w:rPr>
              <w:t>seminář</w:t>
            </w:r>
          </w:p>
        </w:tc>
      </w:tr>
      <w:tr w:rsidR="00697DC3" w:rsidTr="00A62144">
        <w:tc>
          <w:tcPr>
            <w:tcW w:w="3086" w:type="dxa"/>
            <w:shd w:val="clear" w:color="auto" w:fill="F7CAAC"/>
          </w:tcPr>
          <w:p w:rsidR="00697DC3" w:rsidRDefault="00697DC3" w:rsidP="00A62144">
            <w:pPr>
              <w:rPr>
                <w:b/>
              </w:rPr>
            </w:pPr>
            <w:r>
              <w:rPr>
                <w:b/>
              </w:rPr>
              <w:t>Forma způsobu ověření studijních výsledků a další požadavky na studenta</w:t>
            </w:r>
          </w:p>
        </w:tc>
        <w:tc>
          <w:tcPr>
            <w:tcW w:w="6769" w:type="dxa"/>
            <w:gridSpan w:val="7"/>
            <w:tcBorders>
              <w:bottom w:val="nil"/>
            </w:tcBorders>
          </w:tcPr>
          <w:p w:rsidR="00697DC3" w:rsidRPr="008D0458" w:rsidRDefault="00697DC3" w:rsidP="00A62144">
            <w:pPr>
              <w:jc w:val="both"/>
              <w:rPr>
                <w:color w:val="44546A" w:themeColor="text2"/>
                <w:sz w:val="16"/>
                <w:szCs w:val="16"/>
              </w:rPr>
            </w:pPr>
            <w:r>
              <w:rPr>
                <w:u w:color="FF0000"/>
              </w:rPr>
              <w:t>Student si vybere jakékoli vizuální umělecké dílo a následně provede jeho analýzu a interpretaci.</w:t>
            </w:r>
          </w:p>
        </w:tc>
      </w:tr>
      <w:tr w:rsidR="00697DC3" w:rsidTr="006A7754">
        <w:trPr>
          <w:trHeight w:val="264"/>
        </w:trPr>
        <w:tc>
          <w:tcPr>
            <w:tcW w:w="9855" w:type="dxa"/>
            <w:gridSpan w:val="8"/>
            <w:tcBorders>
              <w:top w:val="nil"/>
            </w:tcBorders>
          </w:tcPr>
          <w:p w:rsidR="00697DC3" w:rsidRDefault="00697DC3" w:rsidP="00A62144">
            <w:pPr>
              <w:jc w:val="both"/>
            </w:pPr>
          </w:p>
        </w:tc>
      </w:tr>
      <w:tr w:rsidR="00697DC3" w:rsidTr="00A62144">
        <w:trPr>
          <w:trHeight w:val="197"/>
        </w:trPr>
        <w:tc>
          <w:tcPr>
            <w:tcW w:w="3086" w:type="dxa"/>
            <w:tcBorders>
              <w:top w:val="nil"/>
            </w:tcBorders>
            <w:shd w:val="clear" w:color="auto" w:fill="F7CAAC"/>
          </w:tcPr>
          <w:p w:rsidR="00697DC3" w:rsidRDefault="00697DC3" w:rsidP="00A62144">
            <w:pPr>
              <w:jc w:val="both"/>
              <w:rPr>
                <w:b/>
              </w:rPr>
            </w:pPr>
            <w:r>
              <w:rPr>
                <w:b/>
              </w:rPr>
              <w:t>Garant předmětu</w:t>
            </w:r>
          </w:p>
        </w:tc>
        <w:tc>
          <w:tcPr>
            <w:tcW w:w="6769" w:type="dxa"/>
            <w:gridSpan w:val="7"/>
            <w:tcBorders>
              <w:top w:val="nil"/>
            </w:tcBorders>
          </w:tcPr>
          <w:p w:rsidR="00697DC3" w:rsidRPr="00A7428C" w:rsidRDefault="00697DC3" w:rsidP="00A62144">
            <w:pPr>
              <w:jc w:val="both"/>
            </w:pPr>
            <w:r>
              <w:rPr>
                <w:rFonts w:eastAsia="Calibri"/>
              </w:rPr>
              <w:t>doc. MgA. Petr Stanický, M.F.A.</w:t>
            </w:r>
          </w:p>
        </w:tc>
      </w:tr>
      <w:tr w:rsidR="00697DC3" w:rsidRPr="008D0458" w:rsidTr="00A62144">
        <w:trPr>
          <w:trHeight w:val="243"/>
        </w:trPr>
        <w:tc>
          <w:tcPr>
            <w:tcW w:w="3086" w:type="dxa"/>
            <w:tcBorders>
              <w:top w:val="nil"/>
            </w:tcBorders>
            <w:shd w:val="clear" w:color="auto" w:fill="F7CAAC"/>
          </w:tcPr>
          <w:p w:rsidR="00697DC3" w:rsidRDefault="00697DC3" w:rsidP="00A62144">
            <w:pPr>
              <w:rPr>
                <w:b/>
              </w:rPr>
            </w:pPr>
            <w:r>
              <w:rPr>
                <w:b/>
              </w:rPr>
              <w:t>Zapojení garanta do výuky předmětu</w:t>
            </w:r>
          </w:p>
        </w:tc>
        <w:tc>
          <w:tcPr>
            <w:tcW w:w="6769" w:type="dxa"/>
            <w:gridSpan w:val="7"/>
            <w:tcBorders>
              <w:top w:val="nil"/>
            </w:tcBorders>
          </w:tcPr>
          <w:p w:rsidR="00697DC3" w:rsidRPr="00A7428C" w:rsidRDefault="00697DC3" w:rsidP="00A62144">
            <w:pPr>
              <w:jc w:val="both"/>
              <w:rPr>
                <w:color w:val="44546A" w:themeColor="text2"/>
              </w:rPr>
            </w:pPr>
            <w:r>
              <w:rPr>
                <w:rFonts w:eastAsia="Calibri"/>
              </w:rPr>
              <w:t>50</w:t>
            </w:r>
            <w:r w:rsidRPr="00A7428C">
              <w:rPr>
                <w:rFonts w:eastAsia="Calibri"/>
              </w:rPr>
              <w:t xml:space="preserve"> %</w:t>
            </w:r>
          </w:p>
        </w:tc>
      </w:tr>
      <w:tr w:rsidR="00697DC3" w:rsidTr="00A62144">
        <w:tc>
          <w:tcPr>
            <w:tcW w:w="3086" w:type="dxa"/>
            <w:shd w:val="clear" w:color="auto" w:fill="F7CAAC"/>
          </w:tcPr>
          <w:p w:rsidR="00697DC3" w:rsidRDefault="00697DC3" w:rsidP="00A62144">
            <w:pPr>
              <w:jc w:val="both"/>
              <w:rPr>
                <w:b/>
              </w:rPr>
            </w:pPr>
            <w:r>
              <w:rPr>
                <w:b/>
              </w:rPr>
              <w:t>Vyučující</w:t>
            </w:r>
          </w:p>
        </w:tc>
        <w:tc>
          <w:tcPr>
            <w:tcW w:w="6769" w:type="dxa"/>
            <w:gridSpan w:val="7"/>
            <w:tcBorders>
              <w:bottom w:val="nil"/>
            </w:tcBorders>
          </w:tcPr>
          <w:p w:rsidR="00697DC3" w:rsidRPr="00A7428C" w:rsidRDefault="00697DC3" w:rsidP="00A62144">
            <w:pPr>
              <w:jc w:val="both"/>
            </w:pPr>
            <w:r>
              <w:rPr>
                <w:rFonts w:eastAsia="Calibri"/>
              </w:rPr>
              <w:t>doc. MgA. Petr Stanický, M.F.A. – 50 %, Mgr. Silvie Stanická,  Ph.D. – 50 %</w:t>
            </w:r>
          </w:p>
        </w:tc>
      </w:tr>
      <w:tr w:rsidR="00697DC3" w:rsidTr="00A62144">
        <w:trPr>
          <w:trHeight w:val="554"/>
        </w:trPr>
        <w:tc>
          <w:tcPr>
            <w:tcW w:w="9855" w:type="dxa"/>
            <w:gridSpan w:val="8"/>
            <w:tcBorders>
              <w:top w:val="nil"/>
            </w:tcBorders>
          </w:tcPr>
          <w:p w:rsidR="00697DC3" w:rsidRDefault="00697DC3" w:rsidP="00A62144">
            <w:pPr>
              <w:jc w:val="both"/>
            </w:pPr>
          </w:p>
        </w:tc>
      </w:tr>
      <w:tr w:rsidR="00697DC3" w:rsidTr="00A62144">
        <w:tc>
          <w:tcPr>
            <w:tcW w:w="3086" w:type="dxa"/>
            <w:shd w:val="clear" w:color="auto" w:fill="F7CAAC"/>
          </w:tcPr>
          <w:p w:rsidR="00697DC3" w:rsidRDefault="00697DC3" w:rsidP="00A62144">
            <w:pPr>
              <w:jc w:val="both"/>
              <w:rPr>
                <w:b/>
              </w:rPr>
            </w:pPr>
            <w:r>
              <w:rPr>
                <w:b/>
              </w:rPr>
              <w:t>Stručná anotace předmětu</w:t>
            </w:r>
          </w:p>
        </w:tc>
        <w:tc>
          <w:tcPr>
            <w:tcW w:w="6769" w:type="dxa"/>
            <w:gridSpan w:val="7"/>
            <w:tcBorders>
              <w:bottom w:val="nil"/>
            </w:tcBorders>
          </w:tcPr>
          <w:p w:rsidR="00697DC3" w:rsidRPr="00A908E0" w:rsidRDefault="00697DC3" w:rsidP="00A62144">
            <w:pPr>
              <w:jc w:val="both"/>
              <w:rPr>
                <w:sz w:val="16"/>
                <w:szCs w:val="16"/>
              </w:rPr>
            </w:pPr>
          </w:p>
        </w:tc>
      </w:tr>
      <w:tr w:rsidR="00697DC3" w:rsidTr="006A7754">
        <w:trPr>
          <w:trHeight w:val="1923"/>
        </w:trPr>
        <w:tc>
          <w:tcPr>
            <w:tcW w:w="9855" w:type="dxa"/>
            <w:gridSpan w:val="8"/>
            <w:tcBorders>
              <w:top w:val="nil"/>
              <w:bottom w:val="single" w:sz="12" w:space="0" w:color="auto"/>
            </w:tcBorders>
          </w:tcPr>
          <w:p w:rsidR="00697DC3" w:rsidRDefault="00697DC3" w:rsidP="00A62144">
            <w:pPr>
              <w:jc w:val="both"/>
            </w:pPr>
          </w:p>
          <w:p w:rsidR="00697DC3" w:rsidRDefault="00697DC3"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seznámit a naučit studenty formulovat a interpretovat současné umělecké dílo.</w:t>
            </w:r>
          </w:p>
          <w:p w:rsidR="00697DC3" w:rsidRDefault="00697DC3"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p>
          <w:p w:rsidR="00697DC3" w:rsidRPr="00E633A7" w:rsidRDefault="00697DC3"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Semestr se sestává z praktických cvičení v galeriích, kde si názorným způsobem předvedeme cestu k interpretaci současného uměleckého díla - technický popis díla (medium, materiál, rozměry a další údaje), popis výrazových prostředků (barva, linie, tvar, forma, v případě akčního umění či videa sc</w:t>
            </w:r>
            <w:r>
              <w:rPr>
                <w:rFonts w:ascii="Times New Roman" w:hAnsi="Times New Roman"/>
                <w:sz w:val="20"/>
                <w:szCs w:val="20"/>
                <w:lang w:val="fr-FR"/>
              </w:rPr>
              <w:t>é</w:t>
            </w:r>
            <w:r>
              <w:rPr>
                <w:rFonts w:ascii="Times New Roman" w:hAnsi="Times New Roman"/>
                <w:sz w:val="20"/>
                <w:szCs w:val="20"/>
              </w:rPr>
              <w:t>nickou dramaturgii</w:t>
            </w:r>
            <w:r>
              <w:rPr>
                <w:rFonts w:ascii="Times New Roman" w:hAnsi="Times New Roman"/>
                <w:sz w:val="20"/>
                <w:szCs w:val="20"/>
                <w:lang w:val="it-IT"/>
              </w:rPr>
              <w:t xml:space="preserve"> a sc</w:t>
            </w:r>
            <w:r>
              <w:rPr>
                <w:rFonts w:ascii="Times New Roman" w:hAnsi="Times New Roman"/>
                <w:sz w:val="20"/>
                <w:szCs w:val="20"/>
                <w:lang w:val="fr-FR"/>
              </w:rPr>
              <w:t>é</w:t>
            </w:r>
            <w:r>
              <w:rPr>
                <w:rFonts w:ascii="Times New Roman" w:hAnsi="Times New Roman"/>
                <w:sz w:val="20"/>
                <w:szCs w:val="20"/>
              </w:rPr>
              <w:t>nický č</w:t>
            </w:r>
            <w:r>
              <w:rPr>
                <w:rFonts w:ascii="Times New Roman" w:hAnsi="Times New Roman"/>
                <w:sz w:val="20"/>
                <w:szCs w:val="20"/>
                <w:lang w:val="es-ES_tradnl"/>
              </w:rPr>
              <w:t xml:space="preserve">as, </w:t>
            </w:r>
            <w:r>
              <w:rPr>
                <w:rFonts w:ascii="Times New Roman" w:hAnsi="Times New Roman"/>
                <w:sz w:val="20"/>
                <w:szCs w:val="20"/>
              </w:rPr>
              <w:t>nebo u instalace prostorovou dramaturgii. Student se pokusí o určení záměru autora a určení obsahu a významu díla.</w:t>
            </w:r>
          </w:p>
        </w:tc>
      </w:tr>
      <w:tr w:rsidR="00697DC3" w:rsidTr="00A62144">
        <w:trPr>
          <w:trHeight w:val="265"/>
        </w:trPr>
        <w:tc>
          <w:tcPr>
            <w:tcW w:w="3653" w:type="dxa"/>
            <w:gridSpan w:val="2"/>
            <w:tcBorders>
              <w:top w:val="nil"/>
            </w:tcBorders>
            <w:shd w:val="clear" w:color="auto" w:fill="F7CAAC"/>
          </w:tcPr>
          <w:p w:rsidR="00697DC3" w:rsidRDefault="00697DC3" w:rsidP="00A62144">
            <w:pPr>
              <w:jc w:val="both"/>
            </w:pPr>
            <w:r>
              <w:rPr>
                <w:b/>
              </w:rPr>
              <w:t>Studijní literatura a studijní pomůcky</w:t>
            </w:r>
          </w:p>
        </w:tc>
        <w:tc>
          <w:tcPr>
            <w:tcW w:w="6202" w:type="dxa"/>
            <w:gridSpan w:val="6"/>
            <w:tcBorders>
              <w:top w:val="nil"/>
              <w:bottom w:val="nil"/>
            </w:tcBorders>
          </w:tcPr>
          <w:p w:rsidR="00697DC3" w:rsidRDefault="00697DC3" w:rsidP="00A62144">
            <w:pPr>
              <w:jc w:val="both"/>
            </w:pPr>
          </w:p>
        </w:tc>
      </w:tr>
      <w:tr w:rsidR="00697DC3" w:rsidTr="00677383">
        <w:trPr>
          <w:trHeight w:val="850"/>
        </w:trPr>
        <w:tc>
          <w:tcPr>
            <w:tcW w:w="9855" w:type="dxa"/>
            <w:gridSpan w:val="8"/>
            <w:tcBorders>
              <w:top w:val="nil"/>
            </w:tcBorders>
          </w:tcPr>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0441E8" w:rsidRPr="0011774B" w:rsidRDefault="000441E8" w:rsidP="000441E8">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Povinná:</w:t>
            </w:r>
          </w:p>
          <w:p w:rsidR="000441E8" w:rsidRDefault="000441E8" w:rsidP="000441E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0441E8" w:rsidRDefault="000441E8" w:rsidP="000441E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0441E8" w:rsidRDefault="000441E8" w:rsidP="000441E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2E3C28" w:rsidRDefault="002E3C28" w:rsidP="002E3C28">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p w:rsidR="000441E8" w:rsidRDefault="000441E8"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0441E8" w:rsidRPr="000441E8" w:rsidRDefault="000441E8"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0441E8">
              <w:rPr>
                <w:rFonts w:ascii="Times New Roman" w:hAnsi="Times New Roman"/>
                <w:b/>
                <w:sz w:val="20"/>
                <w:szCs w:val="20"/>
              </w:rPr>
              <w:t>Doporučená:</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697DC3" w:rsidRDefault="00697DC3" w:rsidP="00A62144">
            <w:pPr>
              <w:pStyle w:val="Vchoz"/>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697DC3" w:rsidRDefault="00697DC3" w:rsidP="00A62144">
            <w:pPr>
              <w:pStyle w:val="Vchoz"/>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697DC3" w:rsidRDefault="00697DC3" w:rsidP="002E3C28">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6A7754" w:rsidRPr="006A7754" w:rsidRDefault="006A7754" w:rsidP="002E3C28">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tc>
      </w:tr>
      <w:tr w:rsidR="00325641" w:rsidTr="00A62144">
        <w:tc>
          <w:tcPr>
            <w:tcW w:w="9855" w:type="dxa"/>
            <w:gridSpan w:val="8"/>
            <w:tcBorders>
              <w:bottom w:val="double" w:sz="4" w:space="0" w:color="auto"/>
            </w:tcBorders>
            <w:shd w:val="clear" w:color="auto" w:fill="BDD6EE"/>
          </w:tcPr>
          <w:p w:rsidR="00325641" w:rsidRDefault="00325641" w:rsidP="00A62144">
            <w:pPr>
              <w:jc w:val="both"/>
              <w:rPr>
                <w:b/>
                <w:sz w:val="28"/>
              </w:rPr>
            </w:pPr>
            <w:r>
              <w:lastRenderedPageBreak/>
              <w:br w:type="page"/>
            </w:r>
            <w:r>
              <w:rPr>
                <w:b/>
                <w:sz w:val="28"/>
              </w:rPr>
              <w:t>B-III – Charakteristika studijního předmětu</w:t>
            </w:r>
          </w:p>
        </w:tc>
      </w:tr>
      <w:tr w:rsidR="00325641" w:rsidTr="00A62144">
        <w:tc>
          <w:tcPr>
            <w:tcW w:w="3086" w:type="dxa"/>
            <w:tcBorders>
              <w:top w:val="double" w:sz="4" w:space="0" w:color="auto"/>
            </w:tcBorders>
            <w:shd w:val="clear" w:color="auto" w:fill="F7CAAC"/>
          </w:tcPr>
          <w:p w:rsidR="00325641" w:rsidRDefault="00325641" w:rsidP="00A62144">
            <w:pPr>
              <w:jc w:val="both"/>
              <w:rPr>
                <w:b/>
              </w:rPr>
            </w:pPr>
            <w:r>
              <w:rPr>
                <w:b/>
              </w:rPr>
              <w:t>Název studijního předmětu</w:t>
            </w:r>
          </w:p>
        </w:tc>
        <w:tc>
          <w:tcPr>
            <w:tcW w:w="6769" w:type="dxa"/>
            <w:gridSpan w:val="7"/>
            <w:tcBorders>
              <w:top w:val="double" w:sz="4" w:space="0" w:color="auto"/>
            </w:tcBorders>
          </w:tcPr>
          <w:p w:rsidR="00325641" w:rsidRPr="005357CB" w:rsidRDefault="00325641" w:rsidP="00A62144">
            <w:pPr>
              <w:jc w:val="both"/>
              <w:rPr>
                <w:color w:val="44546A" w:themeColor="text2"/>
              </w:rPr>
            </w:pPr>
            <w:r>
              <w:t>Současné umění I</w:t>
            </w:r>
          </w:p>
        </w:tc>
      </w:tr>
      <w:tr w:rsidR="00325641" w:rsidTr="00A62144">
        <w:tc>
          <w:tcPr>
            <w:tcW w:w="3086" w:type="dxa"/>
            <w:shd w:val="clear" w:color="auto" w:fill="F7CAAC"/>
          </w:tcPr>
          <w:p w:rsidR="00325641" w:rsidRDefault="00325641" w:rsidP="00A62144">
            <w:pPr>
              <w:rPr>
                <w:b/>
              </w:rPr>
            </w:pPr>
            <w:r>
              <w:rPr>
                <w:b/>
              </w:rPr>
              <w:t>Typ předmětu</w:t>
            </w:r>
          </w:p>
        </w:tc>
        <w:tc>
          <w:tcPr>
            <w:tcW w:w="3406" w:type="dxa"/>
            <w:gridSpan w:val="4"/>
          </w:tcPr>
          <w:p w:rsidR="00325641" w:rsidRPr="005357CB" w:rsidRDefault="00325641" w:rsidP="00A62144">
            <w:pPr>
              <w:autoSpaceDE w:val="0"/>
              <w:autoSpaceDN w:val="0"/>
              <w:adjustRightInd w:val="0"/>
            </w:pPr>
            <w:r>
              <w:rPr>
                <w:rFonts w:eastAsia="Calibri"/>
              </w:rPr>
              <w:t>povinný</w:t>
            </w:r>
            <w:r w:rsidRPr="005357CB">
              <w:rPr>
                <w:rFonts w:eastAsia="Calibri"/>
              </w:rPr>
              <w:t xml:space="preserve">, </w:t>
            </w:r>
            <w:r>
              <w:rPr>
                <w:rFonts w:eastAsia="Calibri"/>
                <w:bCs/>
              </w:rPr>
              <w:t>ZT</w:t>
            </w:r>
          </w:p>
        </w:tc>
        <w:tc>
          <w:tcPr>
            <w:tcW w:w="2695" w:type="dxa"/>
            <w:gridSpan w:val="2"/>
            <w:shd w:val="clear" w:color="auto" w:fill="F7CAAC"/>
          </w:tcPr>
          <w:p w:rsidR="00325641" w:rsidRDefault="00325641" w:rsidP="00A62144">
            <w:pPr>
              <w:jc w:val="both"/>
            </w:pPr>
            <w:r>
              <w:rPr>
                <w:b/>
              </w:rPr>
              <w:t>doporučený ročník/semestr</w:t>
            </w:r>
          </w:p>
        </w:tc>
        <w:tc>
          <w:tcPr>
            <w:tcW w:w="668" w:type="dxa"/>
          </w:tcPr>
          <w:p w:rsidR="00325641" w:rsidRPr="005357CB" w:rsidRDefault="00325641" w:rsidP="00A62144">
            <w:pPr>
              <w:jc w:val="both"/>
            </w:pPr>
            <w:r>
              <w:t>1</w:t>
            </w:r>
            <w:r w:rsidRPr="005357CB">
              <w:t>/ZS</w:t>
            </w:r>
          </w:p>
        </w:tc>
      </w:tr>
      <w:tr w:rsidR="00325641" w:rsidTr="00A62144">
        <w:tc>
          <w:tcPr>
            <w:tcW w:w="3086" w:type="dxa"/>
            <w:shd w:val="clear" w:color="auto" w:fill="F7CAAC"/>
          </w:tcPr>
          <w:p w:rsidR="00325641" w:rsidRDefault="00325641" w:rsidP="00A62144">
            <w:pPr>
              <w:jc w:val="both"/>
              <w:rPr>
                <w:b/>
              </w:rPr>
            </w:pPr>
            <w:r>
              <w:rPr>
                <w:b/>
              </w:rPr>
              <w:t>Rozsah studijního předmětu</w:t>
            </w:r>
          </w:p>
        </w:tc>
        <w:tc>
          <w:tcPr>
            <w:tcW w:w="1701" w:type="dxa"/>
            <w:gridSpan w:val="2"/>
          </w:tcPr>
          <w:p w:rsidR="00325641" w:rsidRPr="008D0458" w:rsidRDefault="00325641"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325641" w:rsidRDefault="00325641" w:rsidP="00A62144">
            <w:pPr>
              <w:jc w:val="both"/>
              <w:rPr>
                <w:b/>
              </w:rPr>
            </w:pPr>
            <w:r>
              <w:rPr>
                <w:b/>
              </w:rPr>
              <w:t xml:space="preserve">hod. </w:t>
            </w:r>
          </w:p>
        </w:tc>
        <w:tc>
          <w:tcPr>
            <w:tcW w:w="816" w:type="dxa"/>
          </w:tcPr>
          <w:p w:rsidR="00325641" w:rsidRPr="00037DA6" w:rsidRDefault="00325641" w:rsidP="00A62144">
            <w:pPr>
              <w:jc w:val="both"/>
            </w:pPr>
            <w:r>
              <w:t>26</w:t>
            </w:r>
            <w:r w:rsidRPr="00037DA6">
              <w:t xml:space="preserve"> </w:t>
            </w:r>
          </w:p>
        </w:tc>
        <w:tc>
          <w:tcPr>
            <w:tcW w:w="2156" w:type="dxa"/>
            <w:shd w:val="clear" w:color="auto" w:fill="F7CAAC"/>
          </w:tcPr>
          <w:p w:rsidR="00325641" w:rsidRDefault="00325641" w:rsidP="00A62144">
            <w:pPr>
              <w:jc w:val="both"/>
              <w:rPr>
                <w:b/>
              </w:rPr>
            </w:pPr>
            <w:r>
              <w:rPr>
                <w:b/>
              </w:rPr>
              <w:t>kreditů</w:t>
            </w:r>
          </w:p>
        </w:tc>
        <w:tc>
          <w:tcPr>
            <w:tcW w:w="1207" w:type="dxa"/>
            <w:gridSpan w:val="2"/>
          </w:tcPr>
          <w:p w:rsidR="00325641" w:rsidRPr="005357CB" w:rsidRDefault="00325641" w:rsidP="00A62144">
            <w:pPr>
              <w:jc w:val="both"/>
            </w:pPr>
            <w:r>
              <w:t>3</w:t>
            </w:r>
          </w:p>
        </w:tc>
      </w:tr>
      <w:tr w:rsidR="00325641" w:rsidTr="00A62144">
        <w:tc>
          <w:tcPr>
            <w:tcW w:w="3086" w:type="dxa"/>
            <w:shd w:val="clear" w:color="auto" w:fill="F7CAAC"/>
          </w:tcPr>
          <w:p w:rsidR="00325641" w:rsidRDefault="00325641" w:rsidP="00A62144">
            <w:pPr>
              <w:rPr>
                <w:b/>
                <w:sz w:val="22"/>
              </w:rPr>
            </w:pPr>
            <w:r>
              <w:rPr>
                <w:b/>
              </w:rPr>
              <w:t>Prerekvizity, korekvizity, ekvivalence</w:t>
            </w:r>
          </w:p>
        </w:tc>
        <w:tc>
          <w:tcPr>
            <w:tcW w:w="6769" w:type="dxa"/>
            <w:gridSpan w:val="7"/>
          </w:tcPr>
          <w:p w:rsidR="00325641" w:rsidRPr="006906D6" w:rsidRDefault="00325641" w:rsidP="00A62144">
            <w:pPr>
              <w:jc w:val="both"/>
              <w:rPr>
                <w:sz w:val="16"/>
                <w:szCs w:val="16"/>
              </w:rPr>
            </w:pPr>
          </w:p>
        </w:tc>
      </w:tr>
      <w:tr w:rsidR="00325641" w:rsidTr="00A62144">
        <w:tc>
          <w:tcPr>
            <w:tcW w:w="3086" w:type="dxa"/>
            <w:shd w:val="clear" w:color="auto" w:fill="F7CAAC"/>
          </w:tcPr>
          <w:p w:rsidR="00325641" w:rsidRDefault="00325641" w:rsidP="00A62144">
            <w:pPr>
              <w:rPr>
                <w:b/>
              </w:rPr>
            </w:pPr>
            <w:r>
              <w:rPr>
                <w:b/>
              </w:rPr>
              <w:t>Způsob ověření studijních výsledků</w:t>
            </w:r>
          </w:p>
        </w:tc>
        <w:tc>
          <w:tcPr>
            <w:tcW w:w="3406" w:type="dxa"/>
            <w:gridSpan w:val="4"/>
          </w:tcPr>
          <w:p w:rsidR="00325641" w:rsidRPr="00037DA6" w:rsidRDefault="00325641" w:rsidP="00A62144">
            <w:pPr>
              <w:jc w:val="both"/>
            </w:pPr>
            <w:r>
              <w:rPr>
                <w:rFonts w:eastAsia="Calibri"/>
              </w:rPr>
              <w:t>zkouška</w:t>
            </w:r>
          </w:p>
        </w:tc>
        <w:tc>
          <w:tcPr>
            <w:tcW w:w="2156" w:type="dxa"/>
            <w:shd w:val="clear" w:color="auto" w:fill="F7CAAC"/>
          </w:tcPr>
          <w:p w:rsidR="00325641" w:rsidRDefault="00325641" w:rsidP="00A62144">
            <w:pPr>
              <w:jc w:val="both"/>
              <w:rPr>
                <w:b/>
              </w:rPr>
            </w:pPr>
            <w:r>
              <w:rPr>
                <w:b/>
              </w:rPr>
              <w:t>Forma výuky</w:t>
            </w:r>
          </w:p>
        </w:tc>
        <w:tc>
          <w:tcPr>
            <w:tcW w:w="1207" w:type="dxa"/>
            <w:gridSpan w:val="2"/>
          </w:tcPr>
          <w:p w:rsidR="00325641" w:rsidRPr="00984755" w:rsidRDefault="00325641" w:rsidP="00A62144">
            <w:pPr>
              <w:jc w:val="both"/>
            </w:pPr>
            <w:r>
              <w:rPr>
                <w:rFonts w:eastAsia="Calibri"/>
              </w:rPr>
              <w:t>přednáška</w:t>
            </w:r>
          </w:p>
        </w:tc>
      </w:tr>
      <w:tr w:rsidR="00325641" w:rsidTr="00A62144">
        <w:tc>
          <w:tcPr>
            <w:tcW w:w="3086" w:type="dxa"/>
            <w:shd w:val="clear" w:color="auto" w:fill="F7CAAC"/>
          </w:tcPr>
          <w:p w:rsidR="00325641" w:rsidRDefault="00325641" w:rsidP="00A62144">
            <w:pPr>
              <w:rPr>
                <w:b/>
              </w:rPr>
            </w:pPr>
            <w:r>
              <w:rPr>
                <w:b/>
              </w:rPr>
              <w:t>Forma způsobu ověření studijních výsledků a další požadavky na studenta</w:t>
            </w:r>
          </w:p>
        </w:tc>
        <w:tc>
          <w:tcPr>
            <w:tcW w:w="6769" w:type="dxa"/>
            <w:gridSpan w:val="7"/>
            <w:tcBorders>
              <w:bottom w:val="nil"/>
            </w:tcBorders>
          </w:tcPr>
          <w:p w:rsidR="00325641" w:rsidRPr="008D0458" w:rsidRDefault="00325641" w:rsidP="00A62144">
            <w:pPr>
              <w:jc w:val="both"/>
              <w:rPr>
                <w:color w:val="44546A" w:themeColor="text2"/>
                <w:sz w:val="16"/>
                <w:szCs w:val="16"/>
              </w:rPr>
            </w:pPr>
            <w:r>
              <w:rPr>
                <w:u w:color="FF0000"/>
              </w:rPr>
              <w:t>zkouška bude spočívat v rozpravě se studentem na vybrané téma</w:t>
            </w:r>
          </w:p>
        </w:tc>
      </w:tr>
      <w:tr w:rsidR="00325641" w:rsidTr="00A62144">
        <w:trPr>
          <w:trHeight w:val="554"/>
        </w:trPr>
        <w:tc>
          <w:tcPr>
            <w:tcW w:w="9855" w:type="dxa"/>
            <w:gridSpan w:val="8"/>
            <w:tcBorders>
              <w:top w:val="nil"/>
            </w:tcBorders>
          </w:tcPr>
          <w:p w:rsidR="00325641" w:rsidRDefault="00325641" w:rsidP="00A62144">
            <w:pPr>
              <w:jc w:val="both"/>
            </w:pPr>
          </w:p>
        </w:tc>
      </w:tr>
      <w:tr w:rsidR="00325641" w:rsidTr="00A62144">
        <w:trPr>
          <w:trHeight w:val="197"/>
        </w:trPr>
        <w:tc>
          <w:tcPr>
            <w:tcW w:w="3086" w:type="dxa"/>
            <w:tcBorders>
              <w:top w:val="nil"/>
            </w:tcBorders>
            <w:shd w:val="clear" w:color="auto" w:fill="F7CAAC"/>
          </w:tcPr>
          <w:p w:rsidR="00325641" w:rsidRDefault="00325641" w:rsidP="00A62144">
            <w:pPr>
              <w:jc w:val="both"/>
              <w:rPr>
                <w:b/>
              </w:rPr>
            </w:pPr>
            <w:r>
              <w:rPr>
                <w:b/>
              </w:rPr>
              <w:t>Garant předmětu</w:t>
            </w:r>
          </w:p>
        </w:tc>
        <w:tc>
          <w:tcPr>
            <w:tcW w:w="6769" w:type="dxa"/>
            <w:gridSpan w:val="7"/>
            <w:tcBorders>
              <w:top w:val="nil"/>
            </w:tcBorders>
          </w:tcPr>
          <w:p w:rsidR="00325641" w:rsidRPr="00A7428C" w:rsidRDefault="00325641" w:rsidP="00A62144">
            <w:pPr>
              <w:jc w:val="both"/>
            </w:pPr>
            <w:r>
              <w:rPr>
                <w:rFonts w:eastAsia="Calibri"/>
              </w:rPr>
              <w:t>doc. MgA. Petr Stanický, M.F.A.</w:t>
            </w:r>
          </w:p>
        </w:tc>
      </w:tr>
      <w:tr w:rsidR="00325641" w:rsidRPr="008D0458" w:rsidTr="00A62144">
        <w:trPr>
          <w:trHeight w:val="243"/>
        </w:trPr>
        <w:tc>
          <w:tcPr>
            <w:tcW w:w="3086" w:type="dxa"/>
            <w:tcBorders>
              <w:top w:val="nil"/>
            </w:tcBorders>
            <w:shd w:val="clear" w:color="auto" w:fill="F7CAAC"/>
          </w:tcPr>
          <w:p w:rsidR="00325641" w:rsidRDefault="00325641" w:rsidP="00A62144">
            <w:pPr>
              <w:rPr>
                <w:b/>
              </w:rPr>
            </w:pPr>
            <w:r>
              <w:rPr>
                <w:b/>
              </w:rPr>
              <w:t>Zapojení garanta do výuky předmětu</w:t>
            </w:r>
          </w:p>
        </w:tc>
        <w:tc>
          <w:tcPr>
            <w:tcW w:w="6769" w:type="dxa"/>
            <w:gridSpan w:val="7"/>
            <w:tcBorders>
              <w:top w:val="nil"/>
            </w:tcBorders>
          </w:tcPr>
          <w:p w:rsidR="00325641" w:rsidRPr="00A7428C" w:rsidRDefault="00325641" w:rsidP="00A62144">
            <w:pPr>
              <w:jc w:val="both"/>
              <w:rPr>
                <w:color w:val="44546A" w:themeColor="text2"/>
              </w:rPr>
            </w:pPr>
            <w:r w:rsidRPr="00A7428C">
              <w:rPr>
                <w:rFonts w:eastAsia="Calibri"/>
              </w:rPr>
              <w:t>100 %</w:t>
            </w:r>
          </w:p>
        </w:tc>
      </w:tr>
      <w:tr w:rsidR="00325641" w:rsidTr="00A62144">
        <w:tc>
          <w:tcPr>
            <w:tcW w:w="3086" w:type="dxa"/>
            <w:shd w:val="clear" w:color="auto" w:fill="F7CAAC"/>
          </w:tcPr>
          <w:p w:rsidR="00325641" w:rsidRDefault="00325641" w:rsidP="00A62144">
            <w:pPr>
              <w:jc w:val="both"/>
              <w:rPr>
                <w:b/>
              </w:rPr>
            </w:pPr>
            <w:r>
              <w:rPr>
                <w:b/>
              </w:rPr>
              <w:t>Vyučující</w:t>
            </w:r>
          </w:p>
        </w:tc>
        <w:tc>
          <w:tcPr>
            <w:tcW w:w="6769" w:type="dxa"/>
            <w:gridSpan w:val="7"/>
            <w:tcBorders>
              <w:bottom w:val="nil"/>
            </w:tcBorders>
          </w:tcPr>
          <w:p w:rsidR="00325641" w:rsidRPr="00A7428C" w:rsidRDefault="00325641" w:rsidP="00A62144">
            <w:pPr>
              <w:jc w:val="both"/>
            </w:pPr>
            <w:r>
              <w:rPr>
                <w:rFonts w:eastAsia="Calibri"/>
              </w:rPr>
              <w:t>doc. MgA. Petr Stanický, M.F.A.</w:t>
            </w:r>
          </w:p>
        </w:tc>
      </w:tr>
      <w:tr w:rsidR="00325641" w:rsidTr="00A62144">
        <w:trPr>
          <w:trHeight w:val="554"/>
        </w:trPr>
        <w:tc>
          <w:tcPr>
            <w:tcW w:w="9855" w:type="dxa"/>
            <w:gridSpan w:val="8"/>
            <w:tcBorders>
              <w:top w:val="nil"/>
            </w:tcBorders>
          </w:tcPr>
          <w:p w:rsidR="00325641" w:rsidRDefault="00325641" w:rsidP="00A62144">
            <w:pPr>
              <w:jc w:val="both"/>
            </w:pPr>
          </w:p>
        </w:tc>
      </w:tr>
      <w:tr w:rsidR="00325641" w:rsidTr="00A62144">
        <w:tc>
          <w:tcPr>
            <w:tcW w:w="3086" w:type="dxa"/>
            <w:shd w:val="clear" w:color="auto" w:fill="F7CAAC"/>
          </w:tcPr>
          <w:p w:rsidR="00325641" w:rsidRDefault="00325641" w:rsidP="00A62144">
            <w:pPr>
              <w:jc w:val="both"/>
              <w:rPr>
                <w:b/>
              </w:rPr>
            </w:pPr>
            <w:r>
              <w:rPr>
                <w:b/>
              </w:rPr>
              <w:t>Stručná anotace předmětu</w:t>
            </w:r>
          </w:p>
        </w:tc>
        <w:tc>
          <w:tcPr>
            <w:tcW w:w="6769" w:type="dxa"/>
            <w:gridSpan w:val="7"/>
            <w:tcBorders>
              <w:bottom w:val="nil"/>
            </w:tcBorders>
          </w:tcPr>
          <w:p w:rsidR="00325641" w:rsidRPr="00A908E0" w:rsidRDefault="00325641" w:rsidP="00A62144">
            <w:pPr>
              <w:jc w:val="both"/>
              <w:rPr>
                <w:sz w:val="16"/>
                <w:szCs w:val="16"/>
              </w:rPr>
            </w:pPr>
          </w:p>
        </w:tc>
      </w:tr>
      <w:tr w:rsidR="00325641" w:rsidTr="00A62144">
        <w:trPr>
          <w:trHeight w:val="3938"/>
        </w:trPr>
        <w:tc>
          <w:tcPr>
            <w:tcW w:w="9855" w:type="dxa"/>
            <w:gridSpan w:val="8"/>
            <w:tcBorders>
              <w:top w:val="nil"/>
              <w:bottom w:val="single" w:sz="12" w:space="0" w:color="auto"/>
            </w:tcBorders>
          </w:tcPr>
          <w:p w:rsidR="00325641" w:rsidRDefault="00325641" w:rsidP="00A62144">
            <w:pPr>
              <w:jc w:val="both"/>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seznámení studenta s teoretickými otázkami provozu současn</w:t>
            </w:r>
            <w:r>
              <w:rPr>
                <w:rFonts w:ascii="Times New Roman" w:hAnsi="Times New Roman"/>
                <w:sz w:val="20"/>
                <w:szCs w:val="20"/>
                <w:lang w:val="fr-FR"/>
              </w:rPr>
              <w:t>é</w:t>
            </w:r>
            <w:r>
              <w:rPr>
                <w:rFonts w:ascii="Times New Roman" w:hAnsi="Times New Roman"/>
                <w:sz w:val="20"/>
                <w:szCs w:val="20"/>
                <w:lang w:val="pt-PT"/>
              </w:rPr>
              <w:t>ho um</w:t>
            </w:r>
            <w:r>
              <w:rPr>
                <w:rFonts w:ascii="Times New Roman" w:hAnsi="Times New Roman"/>
                <w:sz w:val="20"/>
                <w:szCs w:val="20"/>
              </w:rPr>
              <w:t>ění a aktuálním uměleck</w:t>
            </w:r>
            <w:r>
              <w:rPr>
                <w:rFonts w:ascii="Times New Roman" w:hAnsi="Times New Roman"/>
                <w:sz w:val="20"/>
                <w:szCs w:val="20"/>
                <w:lang w:val="fr-FR"/>
              </w:rPr>
              <w:t xml:space="preserve">ým </w:t>
            </w:r>
            <w:r>
              <w:rPr>
                <w:rFonts w:ascii="Times New Roman" w:hAnsi="Times New Roman"/>
                <w:sz w:val="20"/>
                <w:szCs w:val="20"/>
              </w:rPr>
              <w:t>děním, seznámení s důležitými institucemi, seznámení se základy zprostředkování umění.</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Přednášky a exkurze veřejných i soukromých institucí z oblasti současn</w:t>
            </w:r>
            <w:r>
              <w:rPr>
                <w:rFonts w:ascii="Times New Roman" w:hAnsi="Times New Roman"/>
                <w:sz w:val="20"/>
                <w:szCs w:val="20"/>
                <w:shd w:val="clear" w:color="auto" w:fill="FFFFFF"/>
                <w:lang w:val="fr-FR"/>
              </w:rPr>
              <w:t>é</w:t>
            </w:r>
            <w:r>
              <w:rPr>
                <w:rFonts w:ascii="Times New Roman" w:hAnsi="Times New Roman"/>
                <w:sz w:val="20"/>
                <w:szCs w:val="20"/>
                <w:shd w:val="clear" w:color="auto" w:fill="FFFFFF"/>
                <w:lang w:val="pt-PT"/>
              </w:rPr>
              <w:t>ho um</w:t>
            </w:r>
            <w:r>
              <w:rPr>
                <w:rFonts w:ascii="Times New Roman" w:hAnsi="Times New Roman"/>
                <w:sz w:val="20"/>
                <w:szCs w:val="20"/>
                <w:shd w:val="clear" w:color="auto" w:fill="FFFFFF"/>
              </w:rPr>
              <w:t>ění.</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 xml:space="preserve">1. blok </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Úvod do problematiky, historiografie.</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Co je současné umění, témata a souvislosti.</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hAnsi="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2. blok</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Vývoj umění v 80. letech 20. století.</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3. blok</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v galerii na vybrané téma, práce a úkoly v dané galerii.</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hosta</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4. blok</w:t>
            </w:r>
          </w:p>
          <w:p w:rsidR="00325641" w:rsidRDefault="00325641" w:rsidP="00A62144">
            <w:pPr>
              <w:jc w:val="both"/>
              <w:rPr>
                <w:shd w:val="clear" w:color="auto" w:fill="FFFFFF"/>
              </w:rPr>
            </w:pPr>
            <w:r>
              <w:rPr>
                <w:shd w:val="clear" w:color="auto" w:fill="FFFFFF"/>
              </w:rPr>
              <w:t>Návštěvy a přednášky v ateliérech současných umělců.</w:t>
            </w:r>
          </w:p>
          <w:p w:rsidR="00325641" w:rsidRDefault="00325641" w:rsidP="00A62144">
            <w:pPr>
              <w:jc w:val="both"/>
            </w:pPr>
          </w:p>
        </w:tc>
      </w:tr>
      <w:tr w:rsidR="00325641" w:rsidTr="00A62144">
        <w:trPr>
          <w:trHeight w:val="265"/>
        </w:trPr>
        <w:tc>
          <w:tcPr>
            <w:tcW w:w="3653" w:type="dxa"/>
            <w:gridSpan w:val="2"/>
            <w:tcBorders>
              <w:top w:val="nil"/>
            </w:tcBorders>
            <w:shd w:val="clear" w:color="auto" w:fill="F7CAAC"/>
          </w:tcPr>
          <w:p w:rsidR="00325641" w:rsidRDefault="00325641" w:rsidP="00A62144">
            <w:pPr>
              <w:jc w:val="both"/>
            </w:pPr>
            <w:r>
              <w:rPr>
                <w:b/>
              </w:rPr>
              <w:t>Studijní literatura a studijní pomůcky</w:t>
            </w:r>
          </w:p>
        </w:tc>
        <w:tc>
          <w:tcPr>
            <w:tcW w:w="6202" w:type="dxa"/>
            <w:gridSpan w:val="6"/>
            <w:tcBorders>
              <w:top w:val="nil"/>
              <w:bottom w:val="nil"/>
            </w:tcBorders>
          </w:tcPr>
          <w:p w:rsidR="00325641" w:rsidRDefault="00325641" w:rsidP="00A62144">
            <w:pPr>
              <w:jc w:val="both"/>
            </w:pPr>
          </w:p>
        </w:tc>
      </w:tr>
      <w:tr w:rsidR="00325641" w:rsidTr="00A62144">
        <w:trPr>
          <w:trHeight w:val="1497"/>
        </w:trPr>
        <w:tc>
          <w:tcPr>
            <w:tcW w:w="9855" w:type="dxa"/>
            <w:gridSpan w:val="8"/>
            <w:tcBorders>
              <w:top w:val="nil"/>
            </w:tcBorders>
          </w:tcPr>
          <w:p w:rsidR="00325641" w:rsidRDefault="00325641" w:rsidP="00A62144">
            <w:pPr>
              <w:rPr>
                <w:u w:color="FF0000"/>
                <w:lang w:val="en-US"/>
              </w:rPr>
            </w:pPr>
          </w:p>
          <w:p w:rsidR="005016BA" w:rsidRPr="005016BA" w:rsidRDefault="005016BA" w:rsidP="00A62144">
            <w:pPr>
              <w:rPr>
                <w:b/>
                <w:u w:color="FF0000"/>
                <w:lang w:val="en-US"/>
              </w:rPr>
            </w:pPr>
            <w:r w:rsidRPr="005016BA">
              <w:rPr>
                <w:b/>
                <w:u w:color="FF0000"/>
                <w:lang w:val="en-US"/>
              </w:rPr>
              <w:t>Povinná:</w:t>
            </w:r>
          </w:p>
          <w:p w:rsidR="00325641" w:rsidRDefault="00325641" w:rsidP="00A62144">
            <w:pPr>
              <w:rPr>
                <w:u w:color="FF0000"/>
              </w:rPr>
            </w:pPr>
            <w:r>
              <w:rPr>
                <w:u w:color="FF0000"/>
                <w:lang w:val="en-US"/>
              </w:rPr>
              <w:t>ARADA, J., KUAN WOOD, J., VIDOKLE, A. (ed.) What is Contemporary Art? Berlin 2010.</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5016BA" w:rsidRDefault="005016BA" w:rsidP="005016BA">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5016BA" w:rsidRDefault="005016BA" w:rsidP="005016BA">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5016BA" w:rsidRDefault="005016BA" w:rsidP="005016BA">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Fonts w:ascii="Times New Roman" w:hAnsi="Times New Roman"/>
                <w:sz w:val="20"/>
                <w:szCs w:val="20"/>
              </w:rPr>
              <w:t>. 1. vyd. Praha: Státní pedagogick</w:t>
            </w:r>
            <w:r>
              <w:rPr>
                <w:rFonts w:ascii="Times New Roman" w:hAnsi="Times New Roman"/>
                <w:sz w:val="20"/>
                <w:szCs w:val="20"/>
                <w:lang w:val="fr-FR"/>
              </w:rPr>
              <w:t xml:space="preserve">é </w:t>
            </w:r>
            <w:r>
              <w:rPr>
                <w:rFonts w:ascii="Times New Roman" w:hAnsi="Times New Roman"/>
                <w:sz w:val="20"/>
                <w:szCs w:val="20"/>
              </w:rPr>
              <w:t>nakladatelství, 1992. 165 s. ISBN 8004255558</w:t>
            </w:r>
          </w:p>
          <w:p w:rsidR="005016BA" w:rsidRDefault="005016BA"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5016BA" w:rsidRPr="005016BA" w:rsidRDefault="005016BA"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016BA">
              <w:rPr>
                <w:rFonts w:ascii="Times New Roman" w:hAnsi="Times New Roman"/>
                <w:b/>
                <w:sz w:val="20"/>
                <w:szCs w:val="20"/>
              </w:rPr>
              <w:t>Doporučená:</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325641" w:rsidRDefault="00FB00E8" w:rsidP="000306BB">
            <w:pPr>
              <w:pStyle w:val="Vchoz"/>
              <w:tabs>
                <w:tab w:val="left" w:pos="720"/>
                <w:tab w:val="left" w:pos="1440"/>
                <w:tab w:val="left" w:pos="2160"/>
                <w:tab w:val="left" w:pos="2880"/>
                <w:tab w:val="left" w:pos="3600"/>
                <w:tab w:val="left" w:pos="4320"/>
                <w:tab w:val="left" w:pos="5040"/>
              </w:tabs>
              <w:rPr>
                <w:rStyle w:val="Hyperlink0"/>
              </w:rPr>
            </w:pPr>
            <w:hyperlink r:id="rId48" w:history="1">
              <w:r w:rsidR="00325641">
                <w:rPr>
                  <w:rStyle w:val="Hyperlink0"/>
                </w:rPr>
                <w:t>KESNER, Ladislav</w:t>
              </w:r>
            </w:hyperlink>
            <w:r w:rsidR="00325641">
              <w:rPr>
                <w:rStyle w:val="Hyperlink0"/>
              </w:rPr>
              <w:t xml:space="preserve">. </w:t>
            </w:r>
            <w:r w:rsidR="00325641">
              <w:rPr>
                <w:rFonts w:ascii="Times New Roman" w:hAnsi="Times New Roman"/>
                <w:i/>
                <w:iCs/>
                <w:sz w:val="20"/>
                <w:szCs w:val="20"/>
              </w:rPr>
              <w:t>Muzeum umění v digitální době. Vnímání obrazů a prožitek umění v soudob</w:t>
            </w:r>
            <w:r w:rsidR="00325641">
              <w:rPr>
                <w:rFonts w:ascii="Times New Roman" w:hAnsi="Times New Roman"/>
                <w:i/>
                <w:iCs/>
                <w:sz w:val="20"/>
                <w:szCs w:val="20"/>
                <w:lang w:val="fr-FR"/>
              </w:rPr>
              <w:t>é</w:t>
            </w:r>
            <w:r w:rsidR="00325641">
              <w:rPr>
                <w:rStyle w:val="Hyperlink0"/>
              </w:rPr>
              <w:t>. Praha: ARGO a NG, 2000. 259 s. ISBN 80-7203-252-6</w:t>
            </w:r>
          </w:p>
          <w:p w:rsidR="00F457C3" w:rsidRDefault="00F457C3" w:rsidP="000306BB">
            <w:pPr>
              <w:pStyle w:val="Vchoz"/>
              <w:tabs>
                <w:tab w:val="left" w:pos="720"/>
                <w:tab w:val="left" w:pos="1440"/>
                <w:tab w:val="left" w:pos="2160"/>
                <w:tab w:val="left" w:pos="2880"/>
                <w:tab w:val="left" w:pos="3600"/>
                <w:tab w:val="left" w:pos="4320"/>
                <w:tab w:val="left" w:pos="5040"/>
              </w:tabs>
            </w:pPr>
          </w:p>
        </w:tc>
      </w:tr>
      <w:tr w:rsidR="00A94108" w:rsidTr="00A62144">
        <w:tc>
          <w:tcPr>
            <w:tcW w:w="9855" w:type="dxa"/>
            <w:gridSpan w:val="8"/>
            <w:tcBorders>
              <w:bottom w:val="double" w:sz="4" w:space="0" w:color="auto"/>
            </w:tcBorders>
            <w:shd w:val="clear" w:color="auto" w:fill="BDD6EE"/>
          </w:tcPr>
          <w:p w:rsidR="00A94108" w:rsidRDefault="00A94108" w:rsidP="00A62144">
            <w:pPr>
              <w:jc w:val="both"/>
              <w:rPr>
                <w:b/>
                <w:sz w:val="28"/>
              </w:rPr>
            </w:pPr>
            <w:r>
              <w:lastRenderedPageBreak/>
              <w:br w:type="page"/>
            </w:r>
            <w:r>
              <w:rPr>
                <w:b/>
                <w:sz w:val="28"/>
              </w:rPr>
              <w:t>B-III – Charakteristika studijního předmětu</w:t>
            </w:r>
          </w:p>
        </w:tc>
      </w:tr>
      <w:tr w:rsidR="00A94108" w:rsidTr="00A62144">
        <w:tc>
          <w:tcPr>
            <w:tcW w:w="3086" w:type="dxa"/>
            <w:tcBorders>
              <w:top w:val="double" w:sz="4" w:space="0" w:color="auto"/>
            </w:tcBorders>
            <w:shd w:val="clear" w:color="auto" w:fill="F7CAAC"/>
          </w:tcPr>
          <w:p w:rsidR="00A94108" w:rsidRDefault="00A94108" w:rsidP="00A62144">
            <w:pPr>
              <w:jc w:val="both"/>
              <w:rPr>
                <w:b/>
              </w:rPr>
            </w:pPr>
            <w:r>
              <w:rPr>
                <w:b/>
              </w:rPr>
              <w:t>Název studijního předmětu</w:t>
            </w:r>
          </w:p>
        </w:tc>
        <w:tc>
          <w:tcPr>
            <w:tcW w:w="6769" w:type="dxa"/>
            <w:gridSpan w:val="7"/>
            <w:tcBorders>
              <w:top w:val="double" w:sz="4" w:space="0" w:color="auto"/>
            </w:tcBorders>
          </w:tcPr>
          <w:p w:rsidR="00A94108" w:rsidRPr="005357CB" w:rsidRDefault="00A94108" w:rsidP="00A62144">
            <w:pPr>
              <w:jc w:val="both"/>
              <w:rPr>
                <w:color w:val="44546A" w:themeColor="text2"/>
              </w:rPr>
            </w:pPr>
            <w:r>
              <w:t>Současné umění II</w:t>
            </w:r>
          </w:p>
        </w:tc>
      </w:tr>
      <w:tr w:rsidR="00A94108" w:rsidTr="00A62144">
        <w:tc>
          <w:tcPr>
            <w:tcW w:w="3086" w:type="dxa"/>
            <w:shd w:val="clear" w:color="auto" w:fill="F7CAAC"/>
          </w:tcPr>
          <w:p w:rsidR="00A94108" w:rsidRDefault="00A94108" w:rsidP="00A62144">
            <w:pPr>
              <w:rPr>
                <w:b/>
              </w:rPr>
            </w:pPr>
            <w:r>
              <w:rPr>
                <w:b/>
              </w:rPr>
              <w:t>Typ předmětu</w:t>
            </w:r>
          </w:p>
        </w:tc>
        <w:tc>
          <w:tcPr>
            <w:tcW w:w="3406" w:type="dxa"/>
            <w:gridSpan w:val="4"/>
          </w:tcPr>
          <w:p w:rsidR="00A94108" w:rsidRPr="005357CB" w:rsidRDefault="00A94108" w:rsidP="00A62144">
            <w:pPr>
              <w:autoSpaceDE w:val="0"/>
              <w:autoSpaceDN w:val="0"/>
              <w:adjustRightInd w:val="0"/>
            </w:pPr>
            <w:r>
              <w:rPr>
                <w:rFonts w:eastAsia="Calibri"/>
              </w:rPr>
              <w:t>povinný</w:t>
            </w:r>
            <w:r w:rsidRPr="005357CB">
              <w:rPr>
                <w:rFonts w:eastAsia="Calibri"/>
              </w:rPr>
              <w:t xml:space="preserve">, </w:t>
            </w:r>
            <w:r>
              <w:rPr>
                <w:rFonts w:eastAsia="Calibri"/>
                <w:bCs/>
              </w:rPr>
              <w:t>ZT</w:t>
            </w:r>
          </w:p>
        </w:tc>
        <w:tc>
          <w:tcPr>
            <w:tcW w:w="2695" w:type="dxa"/>
            <w:gridSpan w:val="2"/>
            <w:shd w:val="clear" w:color="auto" w:fill="F7CAAC"/>
          </w:tcPr>
          <w:p w:rsidR="00A94108" w:rsidRDefault="00A94108" w:rsidP="00A62144">
            <w:pPr>
              <w:jc w:val="both"/>
            </w:pPr>
            <w:r>
              <w:rPr>
                <w:b/>
              </w:rPr>
              <w:t>doporučený ročník/semestr</w:t>
            </w:r>
          </w:p>
        </w:tc>
        <w:tc>
          <w:tcPr>
            <w:tcW w:w="668" w:type="dxa"/>
          </w:tcPr>
          <w:p w:rsidR="00A94108" w:rsidRPr="005357CB" w:rsidRDefault="00A94108" w:rsidP="00A62144">
            <w:pPr>
              <w:jc w:val="both"/>
            </w:pPr>
            <w:r>
              <w:t>1/L</w:t>
            </w:r>
            <w:r w:rsidRPr="005357CB">
              <w:t>S</w:t>
            </w:r>
          </w:p>
        </w:tc>
      </w:tr>
      <w:tr w:rsidR="00A94108" w:rsidTr="00A62144">
        <w:tc>
          <w:tcPr>
            <w:tcW w:w="3086" w:type="dxa"/>
            <w:shd w:val="clear" w:color="auto" w:fill="F7CAAC"/>
          </w:tcPr>
          <w:p w:rsidR="00A94108" w:rsidRDefault="00A94108" w:rsidP="00A62144">
            <w:pPr>
              <w:jc w:val="both"/>
              <w:rPr>
                <w:b/>
              </w:rPr>
            </w:pPr>
            <w:r>
              <w:rPr>
                <w:b/>
              </w:rPr>
              <w:t>Rozsah studijního předmětu</w:t>
            </w:r>
          </w:p>
        </w:tc>
        <w:tc>
          <w:tcPr>
            <w:tcW w:w="1701" w:type="dxa"/>
            <w:gridSpan w:val="2"/>
          </w:tcPr>
          <w:p w:rsidR="00A94108" w:rsidRPr="008D0458" w:rsidRDefault="00A94108"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A94108" w:rsidRDefault="00A94108" w:rsidP="00A62144">
            <w:pPr>
              <w:jc w:val="both"/>
              <w:rPr>
                <w:b/>
              </w:rPr>
            </w:pPr>
            <w:r>
              <w:rPr>
                <w:b/>
              </w:rPr>
              <w:t xml:space="preserve">hod. </w:t>
            </w:r>
          </w:p>
        </w:tc>
        <w:tc>
          <w:tcPr>
            <w:tcW w:w="816" w:type="dxa"/>
          </w:tcPr>
          <w:p w:rsidR="00A94108" w:rsidRPr="00037DA6" w:rsidRDefault="00A94108" w:rsidP="00A62144">
            <w:pPr>
              <w:jc w:val="both"/>
            </w:pPr>
            <w:r>
              <w:t>26</w:t>
            </w:r>
            <w:r w:rsidRPr="00037DA6">
              <w:t xml:space="preserve"> </w:t>
            </w:r>
          </w:p>
        </w:tc>
        <w:tc>
          <w:tcPr>
            <w:tcW w:w="2156" w:type="dxa"/>
            <w:shd w:val="clear" w:color="auto" w:fill="F7CAAC"/>
          </w:tcPr>
          <w:p w:rsidR="00A94108" w:rsidRDefault="00A94108" w:rsidP="00A62144">
            <w:pPr>
              <w:jc w:val="both"/>
              <w:rPr>
                <w:b/>
              </w:rPr>
            </w:pPr>
            <w:r>
              <w:rPr>
                <w:b/>
              </w:rPr>
              <w:t>kreditů</w:t>
            </w:r>
          </w:p>
        </w:tc>
        <w:tc>
          <w:tcPr>
            <w:tcW w:w="1207" w:type="dxa"/>
            <w:gridSpan w:val="2"/>
          </w:tcPr>
          <w:p w:rsidR="00A94108" w:rsidRPr="005357CB" w:rsidRDefault="00A94108" w:rsidP="00A62144">
            <w:pPr>
              <w:jc w:val="both"/>
            </w:pPr>
            <w:r>
              <w:t>3</w:t>
            </w:r>
          </w:p>
        </w:tc>
      </w:tr>
      <w:tr w:rsidR="00A94108" w:rsidTr="00A62144">
        <w:tc>
          <w:tcPr>
            <w:tcW w:w="3086" w:type="dxa"/>
            <w:shd w:val="clear" w:color="auto" w:fill="F7CAAC"/>
          </w:tcPr>
          <w:p w:rsidR="00A94108" w:rsidRDefault="00A94108" w:rsidP="00A62144">
            <w:pPr>
              <w:rPr>
                <w:b/>
                <w:sz w:val="22"/>
              </w:rPr>
            </w:pPr>
            <w:r>
              <w:rPr>
                <w:b/>
              </w:rPr>
              <w:t>Prerekvizity, korekvizity, ekvivalence</w:t>
            </w:r>
          </w:p>
        </w:tc>
        <w:tc>
          <w:tcPr>
            <w:tcW w:w="6769" w:type="dxa"/>
            <w:gridSpan w:val="7"/>
          </w:tcPr>
          <w:p w:rsidR="00A94108" w:rsidRPr="006906D6" w:rsidRDefault="00A94108" w:rsidP="00A62144">
            <w:pPr>
              <w:jc w:val="both"/>
              <w:rPr>
                <w:sz w:val="16"/>
                <w:szCs w:val="16"/>
              </w:rPr>
            </w:pPr>
          </w:p>
        </w:tc>
      </w:tr>
      <w:tr w:rsidR="00A94108" w:rsidTr="00A62144">
        <w:tc>
          <w:tcPr>
            <w:tcW w:w="3086" w:type="dxa"/>
            <w:shd w:val="clear" w:color="auto" w:fill="F7CAAC"/>
          </w:tcPr>
          <w:p w:rsidR="00A94108" w:rsidRDefault="00A94108" w:rsidP="00A62144">
            <w:pPr>
              <w:rPr>
                <w:b/>
              </w:rPr>
            </w:pPr>
            <w:r>
              <w:rPr>
                <w:b/>
              </w:rPr>
              <w:t>Způsob ověření studijních výsledků</w:t>
            </w:r>
          </w:p>
        </w:tc>
        <w:tc>
          <w:tcPr>
            <w:tcW w:w="3406" w:type="dxa"/>
            <w:gridSpan w:val="4"/>
          </w:tcPr>
          <w:p w:rsidR="00A94108" w:rsidRPr="00037DA6" w:rsidRDefault="00A94108" w:rsidP="00A62144">
            <w:pPr>
              <w:jc w:val="both"/>
            </w:pPr>
            <w:r>
              <w:rPr>
                <w:rFonts w:eastAsia="Calibri"/>
              </w:rPr>
              <w:t>zkouška</w:t>
            </w:r>
          </w:p>
        </w:tc>
        <w:tc>
          <w:tcPr>
            <w:tcW w:w="2156" w:type="dxa"/>
            <w:shd w:val="clear" w:color="auto" w:fill="F7CAAC"/>
          </w:tcPr>
          <w:p w:rsidR="00A94108" w:rsidRDefault="00A94108" w:rsidP="00A62144">
            <w:pPr>
              <w:jc w:val="both"/>
              <w:rPr>
                <w:b/>
              </w:rPr>
            </w:pPr>
            <w:r>
              <w:rPr>
                <w:b/>
              </w:rPr>
              <w:t>Forma výuky</w:t>
            </w:r>
          </w:p>
        </w:tc>
        <w:tc>
          <w:tcPr>
            <w:tcW w:w="1207" w:type="dxa"/>
            <w:gridSpan w:val="2"/>
          </w:tcPr>
          <w:p w:rsidR="00A94108" w:rsidRPr="00984755" w:rsidRDefault="00A94108" w:rsidP="00A62144">
            <w:pPr>
              <w:jc w:val="both"/>
            </w:pPr>
            <w:r>
              <w:rPr>
                <w:rFonts w:eastAsia="Calibri"/>
              </w:rPr>
              <w:t>přednáška</w:t>
            </w:r>
          </w:p>
        </w:tc>
      </w:tr>
      <w:tr w:rsidR="00A94108" w:rsidTr="00A62144">
        <w:tc>
          <w:tcPr>
            <w:tcW w:w="3086" w:type="dxa"/>
            <w:shd w:val="clear" w:color="auto" w:fill="F7CAAC"/>
          </w:tcPr>
          <w:p w:rsidR="00A94108" w:rsidRDefault="00A94108" w:rsidP="00A62144">
            <w:pPr>
              <w:rPr>
                <w:b/>
              </w:rPr>
            </w:pPr>
            <w:r>
              <w:rPr>
                <w:b/>
              </w:rPr>
              <w:t>Forma způsobu ověření studijních výsledků a další požadavky na studenta</w:t>
            </w:r>
          </w:p>
        </w:tc>
        <w:tc>
          <w:tcPr>
            <w:tcW w:w="6769" w:type="dxa"/>
            <w:gridSpan w:val="7"/>
            <w:tcBorders>
              <w:bottom w:val="nil"/>
            </w:tcBorders>
          </w:tcPr>
          <w:p w:rsidR="00A94108" w:rsidRPr="008D0458" w:rsidRDefault="00A94108" w:rsidP="00A62144">
            <w:pPr>
              <w:jc w:val="both"/>
              <w:rPr>
                <w:color w:val="44546A" w:themeColor="text2"/>
                <w:sz w:val="16"/>
                <w:szCs w:val="16"/>
              </w:rPr>
            </w:pPr>
            <w:r>
              <w:rPr>
                <w:u w:color="FF0000"/>
              </w:rPr>
              <w:t>zkouška bude spočívat v rozpravě se studentem na vybran</w:t>
            </w:r>
            <w:r>
              <w:rPr>
                <w:u w:color="FF0000"/>
                <w:lang w:val="fr-FR"/>
              </w:rPr>
              <w:t xml:space="preserve">é </w:t>
            </w:r>
            <w:r>
              <w:rPr>
                <w:u w:color="FF0000"/>
              </w:rPr>
              <w:t>t</w:t>
            </w:r>
            <w:r>
              <w:rPr>
                <w:u w:color="FF0000"/>
                <w:lang w:val="fr-FR"/>
              </w:rPr>
              <w:t>é</w:t>
            </w:r>
            <w:r>
              <w:rPr>
                <w:u w:color="FF0000"/>
              </w:rPr>
              <w:t>ma</w:t>
            </w:r>
          </w:p>
        </w:tc>
      </w:tr>
      <w:tr w:rsidR="00A94108" w:rsidTr="00A62144">
        <w:trPr>
          <w:trHeight w:val="554"/>
        </w:trPr>
        <w:tc>
          <w:tcPr>
            <w:tcW w:w="9855" w:type="dxa"/>
            <w:gridSpan w:val="8"/>
            <w:tcBorders>
              <w:top w:val="nil"/>
            </w:tcBorders>
          </w:tcPr>
          <w:p w:rsidR="00A94108" w:rsidRDefault="00A94108" w:rsidP="00A62144">
            <w:pPr>
              <w:jc w:val="both"/>
            </w:pPr>
          </w:p>
        </w:tc>
      </w:tr>
      <w:tr w:rsidR="00A94108" w:rsidTr="00A62144">
        <w:trPr>
          <w:trHeight w:val="197"/>
        </w:trPr>
        <w:tc>
          <w:tcPr>
            <w:tcW w:w="3086" w:type="dxa"/>
            <w:tcBorders>
              <w:top w:val="nil"/>
            </w:tcBorders>
            <w:shd w:val="clear" w:color="auto" w:fill="F7CAAC"/>
          </w:tcPr>
          <w:p w:rsidR="00A94108" w:rsidRDefault="00A94108" w:rsidP="00A62144">
            <w:pPr>
              <w:jc w:val="both"/>
              <w:rPr>
                <w:b/>
              </w:rPr>
            </w:pPr>
            <w:r>
              <w:rPr>
                <w:b/>
              </w:rPr>
              <w:t>Garant předmětu</w:t>
            </w:r>
          </w:p>
        </w:tc>
        <w:tc>
          <w:tcPr>
            <w:tcW w:w="6769" w:type="dxa"/>
            <w:gridSpan w:val="7"/>
            <w:tcBorders>
              <w:top w:val="nil"/>
            </w:tcBorders>
          </w:tcPr>
          <w:p w:rsidR="00A94108" w:rsidRPr="00A7428C" w:rsidRDefault="00A94108" w:rsidP="00A62144">
            <w:pPr>
              <w:jc w:val="both"/>
            </w:pPr>
            <w:r>
              <w:rPr>
                <w:rFonts w:eastAsia="Calibri"/>
              </w:rPr>
              <w:t>doc. MgA. Petr Stanický, M.F.A.</w:t>
            </w:r>
          </w:p>
        </w:tc>
      </w:tr>
      <w:tr w:rsidR="00A94108" w:rsidRPr="008D0458" w:rsidTr="00A62144">
        <w:trPr>
          <w:trHeight w:val="243"/>
        </w:trPr>
        <w:tc>
          <w:tcPr>
            <w:tcW w:w="3086" w:type="dxa"/>
            <w:tcBorders>
              <w:top w:val="nil"/>
            </w:tcBorders>
            <w:shd w:val="clear" w:color="auto" w:fill="F7CAAC"/>
          </w:tcPr>
          <w:p w:rsidR="00A94108" w:rsidRDefault="00A94108" w:rsidP="00A62144">
            <w:pPr>
              <w:rPr>
                <w:b/>
              </w:rPr>
            </w:pPr>
            <w:r>
              <w:rPr>
                <w:b/>
              </w:rPr>
              <w:t>Zapojení garanta do výuky předmětu</w:t>
            </w:r>
          </w:p>
        </w:tc>
        <w:tc>
          <w:tcPr>
            <w:tcW w:w="6769" w:type="dxa"/>
            <w:gridSpan w:val="7"/>
            <w:tcBorders>
              <w:top w:val="nil"/>
            </w:tcBorders>
          </w:tcPr>
          <w:p w:rsidR="00A94108" w:rsidRPr="00A7428C" w:rsidRDefault="00A94108" w:rsidP="00A62144">
            <w:pPr>
              <w:jc w:val="both"/>
              <w:rPr>
                <w:color w:val="44546A" w:themeColor="text2"/>
              </w:rPr>
            </w:pPr>
            <w:r w:rsidRPr="00A7428C">
              <w:rPr>
                <w:rFonts w:eastAsia="Calibri"/>
              </w:rPr>
              <w:t>100 %</w:t>
            </w:r>
          </w:p>
        </w:tc>
      </w:tr>
      <w:tr w:rsidR="00A94108" w:rsidTr="00A62144">
        <w:tc>
          <w:tcPr>
            <w:tcW w:w="3086" w:type="dxa"/>
            <w:shd w:val="clear" w:color="auto" w:fill="F7CAAC"/>
          </w:tcPr>
          <w:p w:rsidR="00A94108" w:rsidRDefault="00A94108" w:rsidP="00A62144">
            <w:pPr>
              <w:jc w:val="both"/>
              <w:rPr>
                <w:b/>
              </w:rPr>
            </w:pPr>
            <w:r>
              <w:rPr>
                <w:b/>
              </w:rPr>
              <w:t>Vyučující</w:t>
            </w:r>
          </w:p>
        </w:tc>
        <w:tc>
          <w:tcPr>
            <w:tcW w:w="6769" w:type="dxa"/>
            <w:gridSpan w:val="7"/>
            <w:tcBorders>
              <w:bottom w:val="nil"/>
            </w:tcBorders>
          </w:tcPr>
          <w:p w:rsidR="00A94108" w:rsidRPr="00A7428C" w:rsidRDefault="00A94108" w:rsidP="00A62144">
            <w:pPr>
              <w:jc w:val="both"/>
            </w:pPr>
            <w:r>
              <w:rPr>
                <w:rFonts w:eastAsia="Calibri"/>
              </w:rPr>
              <w:t>doc. MgA. Petr Stanický, M.F.A.</w:t>
            </w:r>
          </w:p>
        </w:tc>
      </w:tr>
      <w:tr w:rsidR="00A94108" w:rsidTr="00A62144">
        <w:trPr>
          <w:trHeight w:val="554"/>
        </w:trPr>
        <w:tc>
          <w:tcPr>
            <w:tcW w:w="9855" w:type="dxa"/>
            <w:gridSpan w:val="8"/>
            <w:tcBorders>
              <w:top w:val="nil"/>
            </w:tcBorders>
          </w:tcPr>
          <w:p w:rsidR="00A94108" w:rsidRDefault="00A94108" w:rsidP="00A62144">
            <w:pPr>
              <w:jc w:val="both"/>
            </w:pPr>
          </w:p>
        </w:tc>
      </w:tr>
      <w:tr w:rsidR="00A94108" w:rsidTr="00A62144">
        <w:tc>
          <w:tcPr>
            <w:tcW w:w="3086" w:type="dxa"/>
            <w:shd w:val="clear" w:color="auto" w:fill="F7CAAC"/>
          </w:tcPr>
          <w:p w:rsidR="00A94108" w:rsidRDefault="00A94108" w:rsidP="00A62144">
            <w:pPr>
              <w:jc w:val="both"/>
              <w:rPr>
                <w:b/>
              </w:rPr>
            </w:pPr>
            <w:r>
              <w:rPr>
                <w:b/>
              </w:rPr>
              <w:t>Stručná anotace předmětu</w:t>
            </w:r>
          </w:p>
        </w:tc>
        <w:tc>
          <w:tcPr>
            <w:tcW w:w="6769" w:type="dxa"/>
            <w:gridSpan w:val="7"/>
            <w:tcBorders>
              <w:bottom w:val="nil"/>
            </w:tcBorders>
          </w:tcPr>
          <w:p w:rsidR="00A94108" w:rsidRPr="00A908E0" w:rsidRDefault="00A94108" w:rsidP="00A62144">
            <w:pPr>
              <w:jc w:val="both"/>
              <w:rPr>
                <w:sz w:val="16"/>
                <w:szCs w:val="16"/>
              </w:rPr>
            </w:pPr>
          </w:p>
        </w:tc>
      </w:tr>
      <w:tr w:rsidR="00A94108" w:rsidTr="00A62144">
        <w:trPr>
          <w:trHeight w:val="3938"/>
        </w:trPr>
        <w:tc>
          <w:tcPr>
            <w:tcW w:w="9855" w:type="dxa"/>
            <w:gridSpan w:val="8"/>
            <w:tcBorders>
              <w:top w:val="nil"/>
              <w:bottom w:val="single" w:sz="12" w:space="0" w:color="auto"/>
            </w:tcBorders>
          </w:tcPr>
          <w:p w:rsidR="00A94108" w:rsidRDefault="00A94108" w:rsidP="00A62144">
            <w:pPr>
              <w:jc w:val="both"/>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seznámení studenta s teoretickými otázkami provozu současn</w:t>
            </w:r>
            <w:r>
              <w:rPr>
                <w:rFonts w:ascii="Times New Roman" w:hAnsi="Times New Roman"/>
                <w:sz w:val="20"/>
                <w:szCs w:val="20"/>
                <w:lang w:val="fr-FR"/>
              </w:rPr>
              <w:t>é</w:t>
            </w:r>
            <w:r>
              <w:rPr>
                <w:rFonts w:ascii="Times New Roman" w:hAnsi="Times New Roman"/>
                <w:sz w:val="20"/>
                <w:szCs w:val="20"/>
                <w:lang w:val="pt-PT"/>
              </w:rPr>
              <w:t>ho um</w:t>
            </w:r>
            <w:r>
              <w:rPr>
                <w:rFonts w:ascii="Times New Roman" w:hAnsi="Times New Roman"/>
                <w:sz w:val="20"/>
                <w:szCs w:val="20"/>
              </w:rPr>
              <w:t>ění a aktuálním uměleck</w:t>
            </w:r>
            <w:r>
              <w:rPr>
                <w:rFonts w:ascii="Times New Roman" w:hAnsi="Times New Roman"/>
                <w:sz w:val="20"/>
                <w:szCs w:val="20"/>
                <w:lang w:val="fr-FR"/>
              </w:rPr>
              <w:t xml:space="preserve">ým </w:t>
            </w:r>
            <w:r>
              <w:rPr>
                <w:rFonts w:ascii="Times New Roman" w:hAnsi="Times New Roman"/>
                <w:sz w:val="20"/>
                <w:szCs w:val="20"/>
              </w:rPr>
              <w:t>děním, seznámení s důležitými institucemi, seznámení se základy zprostředkování umění.</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Přednášky a exkurze veřejných i soukromých institucí z oblasti současn</w:t>
            </w:r>
            <w:r>
              <w:rPr>
                <w:rFonts w:ascii="Times New Roman" w:hAnsi="Times New Roman"/>
                <w:sz w:val="20"/>
                <w:szCs w:val="20"/>
                <w:shd w:val="clear" w:color="auto" w:fill="FFFFFF"/>
                <w:lang w:val="fr-FR"/>
              </w:rPr>
              <w:t>é</w:t>
            </w:r>
            <w:r>
              <w:rPr>
                <w:rFonts w:ascii="Times New Roman" w:hAnsi="Times New Roman"/>
                <w:sz w:val="20"/>
                <w:szCs w:val="20"/>
                <w:shd w:val="clear" w:color="auto" w:fill="FFFFFF"/>
                <w:lang w:val="pt-PT"/>
              </w:rPr>
              <w:t>ho um</w:t>
            </w:r>
            <w:r>
              <w:rPr>
                <w:rFonts w:ascii="Times New Roman" w:hAnsi="Times New Roman"/>
                <w:sz w:val="20"/>
                <w:szCs w:val="20"/>
                <w:shd w:val="clear" w:color="auto" w:fill="FFFFFF"/>
              </w:rPr>
              <w:t>ění.</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 xml:space="preserve">1. blok </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Vývoj umění po roce 2000.</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2. blok</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Přehlídky současného umění, soutěže, ceny etc.</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3. blok</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v galerii na vybran</w:t>
            </w:r>
            <w:r>
              <w:rPr>
                <w:rFonts w:ascii="Times New Roman" w:hAnsi="Times New Roman"/>
                <w:sz w:val="20"/>
                <w:szCs w:val="20"/>
                <w:shd w:val="clear" w:color="auto" w:fill="FFFFFF"/>
                <w:lang w:val="fr-FR"/>
              </w:rPr>
              <w:t xml:space="preserve">é </w:t>
            </w:r>
            <w:r>
              <w:rPr>
                <w:rFonts w:ascii="Times New Roman" w:hAnsi="Times New Roman"/>
                <w:sz w:val="20"/>
                <w:szCs w:val="20"/>
                <w:shd w:val="clear" w:color="auto" w:fill="FFFFFF"/>
              </w:rPr>
              <w:t>t</w:t>
            </w:r>
            <w:r>
              <w:rPr>
                <w:rFonts w:ascii="Times New Roman" w:hAnsi="Times New Roman"/>
                <w:sz w:val="20"/>
                <w:szCs w:val="20"/>
                <w:shd w:val="clear" w:color="auto" w:fill="FFFFFF"/>
                <w:lang w:val="fr-FR"/>
              </w:rPr>
              <w:t>é</w:t>
            </w:r>
            <w:r>
              <w:rPr>
                <w:rFonts w:ascii="Times New Roman" w:hAnsi="Times New Roman"/>
                <w:sz w:val="20"/>
                <w:szCs w:val="20"/>
                <w:shd w:val="clear" w:color="auto" w:fill="FFFFFF"/>
              </w:rPr>
              <w:t>ma, prá</w:t>
            </w:r>
            <w:r>
              <w:rPr>
                <w:rFonts w:ascii="Times New Roman" w:hAnsi="Times New Roman"/>
                <w:sz w:val="20"/>
                <w:szCs w:val="20"/>
                <w:shd w:val="clear" w:color="auto" w:fill="FFFFFF"/>
                <w:lang w:val="en-US"/>
              </w:rPr>
              <w:t xml:space="preserve">ce a </w:t>
            </w:r>
            <w:r>
              <w:rPr>
                <w:rFonts w:ascii="Times New Roman" w:hAnsi="Times New Roman"/>
                <w:sz w:val="20"/>
                <w:szCs w:val="20"/>
                <w:shd w:val="clear" w:color="auto" w:fill="FFFFFF"/>
              </w:rPr>
              <w:t>úkoly v dan</w:t>
            </w:r>
            <w:r>
              <w:rPr>
                <w:rFonts w:ascii="Times New Roman" w:hAnsi="Times New Roman"/>
                <w:sz w:val="20"/>
                <w:szCs w:val="20"/>
                <w:shd w:val="clear" w:color="auto" w:fill="FFFFFF"/>
                <w:lang w:val="fr-FR"/>
              </w:rPr>
              <w:t xml:space="preserve">é </w:t>
            </w:r>
            <w:r>
              <w:rPr>
                <w:rFonts w:ascii="Times New Roman" w:hAnsi="Times New Roman"/>
                <w:sz w:val="20"/>
                <w:szCs w:val="20"/>
                <w:shd w:val="clear" w:color="auto" w:fill="FFFFFF"/>
              </w:rPr>
              <w:t>galerii.</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hosta</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4. blok</w:t>
            </w:r>
          </w:p>
          <w:p w:rsidR="00A94108" w:rsidRDefault="00A94108" w:rsidP="00A62144">
            <w:pPr>
              <w:jc w:val="both"/>
              <w:rPr>
                <w:u w:color="000000"/>
                <w:shd w:val="clear" w:color="auto" w:fill="FFFFFF"/>
              </w:rPr>
            </w:pPr>
            <w:r>
              <w:rPr>
                <w:u w:color="000000"/>
                <w:shd w:val="clear" w:color="auto" w:fill="FFFFFF"/>
              </w:rPr>
              <w:t>Návštěvy a přednášky v ateli</w:t>
            </w:r>
            <w:r>
              <w:rPr>
                <w:u w:color="000000"/>
                <w:shd w:val="clear" w:color="auto" w:fill="FFFFFF"/>
                <w:lang w:val="fr-FR"/>
              </w:rPr>
              <w:t>é</w:t>
            </w:r>
            <w:r>
              <w:rPr>
                <w:u w:color="000000"/>
                <w:shd w:val="clear" w:color="auto" w:fill="FFFFFF"/>
              </w:rPr>
              <w:t>rech současný</w:t>
            </w:r>
            <w:r>
              <w:rPr>
                <w:u w:color="000000"/>
                <w:shd w:val="clear" w:color="auto" w:fill="FFFFFF"/>
                <w:lang w:val="de-DE"/>
              </w:rPr>
              <w:t>ch um</w:t>
            </w:r>
            <w:r>
              <w:rPr>
                <w:u w:color="000000"/>
                <w:shd w:val="clear" w:color="auto" w:fill="FFFFFF"/>
              </w:rPr>
              <w:t>ě</w:t>
            </w:r>
            <w:r>
              <w:rPr>
                <w:u w:color="000000"/>
                <w:shd w:val="clear" w:color="auto" w:fill="FFFFFF"/>
                <w:lang w:val="de-DE"/>
              </w:rPr>
              <w:t>lc</w:t>
            </w:r>
            <w:r>
              <w:rPr>
                <w:u w:color="000000"/>
                <w:shd w:val="clear" w:color="auto" w:fill="FFFFFF"/>
              </w:rPr>
              <w:t>ů.</w:t>
            </w:r>
          </w:p>
          <w:p w:rsidR="00A94108" w:rsidRDefault="00A94108" w:rsidP="00A62144">
            <w:pPr>
              <w:jc w:val="both"/>
            </w:pPr>
          </w:p>
        </w:tc>
      </w:tr>
      <w:tr w:rsidR="00A94108" w:rsidTr="00A62144">
        <w:trPr>
          <w:trHeight w:val="265"/>
        </w:trPr>
        <w:tc>
          <w:tcPr>
            <w:tcW w:w="3653" w:type="dxa"/>
            <w:gridSpan w:val="2"/>
            <w:tcBorders>
              <w:top w:val="nil"/>
            </w:tcBorders>
            <w:shd w:val="clear" w:color="auto" w:fill="F7CAAC"/>
          </w:tcPr>
          <w:p w:rsidR="00A94108" w:rsidRDefault="00A94108" w:rsidP="00A62144">
            <w:pPr>
              <w:jc w:val="both"/>
            </w:pPr>
            <w:r>
              <w:rPr>
                <w:b/>
              </w:rPr>
              <w:t>Studijní literatura a studijní pomůcky</w:t>
            </w:r>
          </w:p>
        </w:tc>
        <w:tc>
          <w:tcPr>
            <w:tcW w:w="6202" w:type="dxa"/>
            <w:gridSpan w:val="6"/>
            <w:tcBorders>
              <w:top w:val="nil"/>
              <w:bottom w:val="nil"/>
            </w:tcBorders>
          </w:tcPr>
          <w:p w:rsidR="00A94108" w:rsidRDefault="00A94108" w:rsidP="00A62144">
            <w:pPr>
              <w:jc w:val="both"/>
            </w:pPr>
          </w:p>
        </w:tc>
      </w:tr>
      <w:tr w:rsidR="00A94108" w:rsidTr="00A62144">
        <w:trPr>
          <w:trHeight w:val="1497"/>
        </w:trPr>
        <w:tc>
          <w:tcPr>
            <w:tcW w:w="9855" w:type="dxa"/>
            <w:gridSpan w:val="8"/>
            <w:tcBorders>
              <w:top w:val="nil"/>
            </w:tcBorders>
          </w:tcPr>
          <w:p w:rsidR="009B4D8D" w:rsidRDefault="009B4D8D" w:rsidP="00FA2657">
            <w:pPr>
              <w:rPr>
                <w:b/>
                <w:u w:color="FF0000"/>
                <w:lang w:val="en-US"/>
              </w:rPr>
            </w:pPr>
          </w:p>
          <w:p w:rsidR="00FA2657" w:rsidRPr="005016BA" w:rsidRDefault="00FA2657" w:rsidP="00FA2657">
            <w:pPr>
              <w:rPr>
                <w:b/>
                <w:u w:color="FF0000"/>
                <w:lang w:val="en-US"/>
              </w:rPr>
            </w:pPr>
            <w:r w:rsidRPr="005016BA">
              <w:rPr>
                <w:b/>
                <w:u w:color="FF0000"/>
                <w:lang w:val="en-US"/>
              </w:rPr>
              <w:t>Povinná:</w:t>
            </w:r>
          </w:p>
          <w:p w:rsidR="00FA2657" w:rsidRDefault="00FA2657" w:rsidP="00FA2657">
            <w:pPr>
              <w:rPr>
                <w:u w:color="FF0000"/>
              </w:rPr>
            </w:pPr>
            <w:r>
              <w:rPr>
                <w:u w:color="FF0000"/>
                <w:lang w:val="en-US"/>
              </w:rPr>
              <w:t>ARADA, J., KUAN WOOD, J., VIDOKLE, A. (ed.) What is Contemporary Art? Berlin 2010.</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FA2657" w:rsidRDefault="00FA2657" w:rsidP="00FA2657">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Fonts w:ascii="Times New Roman" w:hAnsi="Times New Roman"/>
                <w:sz w:val="20"/>
                <w:szCs w:val="20"/>
              </w:rPr>
              <w:t>. 1. vyd. Praha: Státní pedagogick</w:t>
            </w:r>
            <w:r>
              <w:rPr>
                <w:rFonts w:ascii="Times New Roman" w:hAnsi="Times New Roman"/>
                <w:sz w:val="20"/>
                <w:szCs w:val="20"/>
                <w:lang w:val="fr-FR"/>
              </w:rPr>
              <w:t xml:space="preserve">é </w:t>
            </w:r>
            <w:r>
              <w:rPr>
                <w:rFonts w:ascii="Times New Roman" w:hAnsi="Times New Roman"/>
                <w:sz w:val="20"/>
                <w:szCs w:val="20"/>
              </w:rPr>
              <w:t>nakladatelství, 1992. 165 s. ISBN 8004255558</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FA2657" w:rsidRPr="005016BA" w:rsidRDefault="00FA2657" w:rsidP="00FA265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016BA">
              <w:rPr>
                <w:rFonts w:ascii="Times New Roman" w:hAnsi="Times New Roman"/>
                <w:b/>
                <w:sz w:val="20"/>
                <w:szCs w:val="20"/>
              </w:rPr>
              <w:t>Doporučená:</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FA2657" w:rsidRDefault="00FB00E8"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hyperlink r:id="rId49" w:history="1">
              <w:r w:rsidR="00FA2657">
                <w:rPr>
                  <w:rStyle w:val="Hyperlink0"/>
                </w:rPr>
                <w:t>KESNER, Ladislav</w:t>
              </w:r>
            </w:hyperlink>
            <w:r w:rsidR="00FA2657">
              <w:rPr>
                <w:rStyle w:val="Hyperlink0"/>
              </w:rPr>
              <w:t xml:space="preserve">. </w:t>
            </w:r>
            <w:r w:rsidR="00FA2657">
              <w:rPr>
                <w:rFonts w:ascii="Times New Roman" w:hAnsi="Times New Roman"/>
                <w:i/>
                <w:iCs/>
                <w:sz w:val="20"/>
                <w:szCs w:val="20"/>
              </w:rPr>
              <w:t>Muzeum umění v digitální době. Vnímání obrazů a prožitek umění v soudob</w:t>
            </w:r>
            <w:r w:rsidR="00FA2657">
              <w:rPr>
                <w:rFonts w:ascii="Times New Roman" w:hAnsi="Times New Roman"/>
                <w:i/>
                <w:iCs/>
                <w:sz w:val="20"/>
                <w:szCs w:val="20"/>
                <w:lang w:val="fr-FR"/>
              </w:rPr>
              <w:t>é</w:t>
            </w:r>
            <w:r w:rsidR="00FA2657">
              <w:rPr>
                <w:rStyle w:val="Hyperlink0"/>
              </w:rPr>
              <w:t>. Praha: ARGO a NG, 2000. 259 s. ISBN 80-7203-252-6</w:t>
            </w:r>
          </w:p>
          <w:p w:rsidR="00A94108" w:rsidRDefault="00A94108" w:rsidP="00A62144">
            <w:pPr>
              <w:pStyle w:val="Vchoz"/>
              <w:tabs>
                <w:tab w:val="left" w:pos="720"/>
                <w:tab w:val="left" w:pos="1440"/>
                <w:tab w:val="left" w:pos="2160"/>
                <w:tab w:val="left" w:pos="2880"/>
                <w:tab w:val="left" w:pos="3600"/>
                <w:tab w:val="left" w:pos="4320"/>
                <w:tab w:val="left" w:pos="5040"/>
              </w:tabs>
            </w:pPr>
          </w:p>
        </w:tc>
      </w:tr>
    </w:tbl>
    <w:p w:rsidR="00A94108" w:rsidRDefault="00A94108"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5223" w:rsidTr="00A62144">
        <w:tc>
          <w:tcPr>
            <w:tcW w:w="9855" w:type="dxa"/>
            <w:gridSpan w:val="8"/>
            <w:tcBorders>
              <w:bottom w:val="double" w:sz="4" w:space="0" w:color="auto"/>
            </w:tcBorders>
            <w:shd w:val="clear" w:color="auto" w:fill="BDD6EE"/>
          </w:tcPr>
          <w:p w:rsidR="00955223" w:rsidRDefault="00955223" w:rsidP="00A62144">
            <w:pPr>
              <w:jc w:val="both"/>
              <w:rPr>
                <w:b/>
                <w:sz w:val="28"/>
              </w:rPr>
            </w:pPr>
            <w:r>
              <w:lastRenderedPageBreak/>
              <w:br w:type="page"/>
            </w:r>
            <w:r>
              <w:rPr>
                <w:b/>
                <w:sz w:val="28"/>
              </w:rPr>
              <w:t>B-III – Charakteristika studijního předmětu</w:t>
            </w:r>
          </w:p>
        </w:tc>
      </w:tr>
      <w:tr w:rsidR="00955223" w:rsidTr="00A62144">
        <w:tc>
          <w:tcPr>
            <w:tcW w:w="3086" w:type="dxa"/>
            <w:tcBorders>
              <w:top w:val="double" w:sz="4" w:space="0" w:color="auto"/>
            </w:tcBorders>
            <w:shd w:val="clear" w:color="auto" w:fill="F7CAAC"/>
          </w:tcPr>
          <w:p w:rsidR="00955223" w:rsidRDefault="00955223" w:rsidP="00A62144">
            <w:pPr>
              <w:jc w:val="both"/>
              <w:rPr>
                <w:b/>
              </w:rPr>
            </w:pPr>
            <w:r>
              <w:rPr>
                <w:b/>
              </w:rPr>
              <w:t>Název studijního předmětu</w:t>
            </w:r>
          </w:p>
        </w:tc>
        <w:tc>
          <w:tcPr>
            <w:tcW w:w="6769" w:type="dxa"/>
            <w:gridSpan w:val="7"/>
            <w:tcBorders>
              <w:top w:val="double" w:sz="4" w:space="0" w:color="auto"/>
            </w:tcBorders>
          </w:tcPr>
          <w:p w:rsidR="00955223" w:rsidRPr="005357CB" w:rsidRDefault="00955223" w:rsidP="00A62144">
            <w:pPr>
              <w:jc w:val="both"/>
              <w:rPr>
                <w:color w:val="44546A" w:themeColor="text2"/>
              </w:rPr>
            </w:pPr>
            <w:r>
              <w:t>Autorské právo</w:t>
            </w:r>
          </w:p>
        </w:tc>
      </w:tr>
      <w:tr w:rsidR="00955223" w:rsidTr="00A62144">
        <w:tc>
          <w:tcPr>
            <w:tcW w:w="3086" w:type="dxa"/>
            <w:shd w:val="clear" w:color="auto" w:fill="F7CAAC"/>
          </w:tcPr>
          <w:p w:rsidR="00955223" w:rsidRDefault="00955223" w:rsidP="00A62144">
            <w:pPr>
              <w:rPr>
                <w:b/>
              </w:rPr>
            </w:pPr>
            <w:r>
              <w:rPr>
                <w:b/>
              </w:rPr>
              <w:t>Typ předmětu</w:t>
            </w:r>
          </w:p>
        </w:tc>
        <w:tc>
          <w:tcPr>
            <w:tcW w:w="3406" w:type="dxa"/>
            <w:gridSpan w:val="4"/>
          </w:tcPr>
          <w:p w:rsidR="00955223" w:rsidRPr="005357CB" w:rsidRDefault="00955223" w:rsidP="00A62144">
            <w:pPr>
              <w:autoSpaceDE w:val="0"/>
              <w:autoSpaceDN w:val="0"/>
              <w:adjustRightInd w:val="0"/>
            </w:pPr>
            <w:r>
              <w:rPr>
                <w:rFonts w:eastAsia="Calibri"/>
              </w:rPr>
              <w:t>povinný, PZ</w:t>
            </w:r>
          </w:p>
        </w:tc>
        <w:tc>
          <w:tcPr>
            <w:tcW w:w="2695" w:type="dxa"/>
            <w:gridSpan w:val="2"/>
            <w:shd w:val="clear" w:color="auto" w:fill="F7CAAC"/>
          </w:tcPr>
          <w:p w:rsidR="00955223" w:rsidRDefault="00955223" w:rsidP="00A62144">
            <w:pPr>
              <w:jc w:val="both"/>
            </w:pPr>
            <w:r>
              <w:rPr>
                <w:b/>
              </w:rPr>
              <w:t>doporučený ročník/semestr</w:t>
            </w:r>
          </w:p>
        </w:tc>
        <w:tc>
          <w:tcPr>
            <w:tcW w:w="668" w:type="dxa"/>
          </w:tcPr>
          <w:p w:rsidR="00955223" w:rsidRPr="005357CB" w:rsidRDefault="00955223" w:rsidP="00A62144">
            <w:pPr>
              <w:jc w:val="both"/>
            </w:pPr>
            <w:r>
              <w:t>2</w:t>
            </w:r>
            <w:r w:rsidRPr="005357CB">
              <w:t>/ZS</w:t>
            </w:r>
          </w:p>
        </w:tc>
      </w:tr>
      <w:tr w:rsidR="00955223" w:rsidTr="00A62144">
        <w:tc>
          <w:tcPr>
            <w:tcW w:w="3086" w:type="dxa"/>
            <w:shd w:val="clear" w:color="auto" w:fill="F7CAAC"/>
          </w:tcPr>
          <w:p w:rsidR="00955223" w:rsidRDefault="00955223" w:rsidP="00A62144">
            <w:pPr>
              <w:jc w:val="both"/>
              <w:rPr>
                <w:b/>
              </w:rPr>
            </w:pPr>
            <w:r>
              <w:rPr>
                <w:b/>
              </w:rPr>
              <w:t>Rozsah studijního předmětu</w:t>
            </w:r>
          </w:p>
        </w:tc>
        <w:tc>
          <w:tcPr>
            <w:tcW w:w="1701" w:type="dxa"/>
            <w:gridSpan w:val="2"/>
          </w:tcPr>
          <w:p w:rsidR="00955223" w:rsidRPr="008D0458" w:rsidRDefault="00955223"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955223" w:rsidRDefault="00955223" w:rsidP="00A62144">
            <w:pPr>
              <w:jc w:val="both"/>
              <w:rPr>
                <w:b/>
              </w:rPr>
            </w:pPr>
            <w:r>
              <w:rPr>
                <w:b/>
              </w:rPr>
              <w:t xml:space="preserve">hod. </w:t>
            </w:r>
          </w:p>
        </w:tc>
        <w:tc>
          <w:tcPr>
            <w:tcW w:w="816" w:type="dxa"/>
          </w:tcPr>
          <w:p w:rsidR="00955223" w:rsidRPr="00037DA6" w:rsidRDefault="00955223" w:rsidP="00A62144">
            <w:pPr>
              <w:jc w:val="both"/>
            </w:pPr>
            <w:r>
              <w:t>26</w:t>
            </w:r>
          </w:p>
        </w:tc>
        <w:tc>
          <w:tcPr>
            <w:tcW w:w="2156" w:type="dxa"/>
            <w:shd w:val="clear" w:color="auto" w:fill="F7CAAC"/>
          </w:tcPr>
          <w:p w:rsidR="00955223" w:rsidRDefault="00955223" w:rsidP="00A62144">
            <w:pPr>
              <w:jc w:val="both"/>
              <w:rPr>
                <w:b/>
              </w:rPr>
            </w:pPr>
            <w:r>
              <w:rPr>
                <w:b/>
              </w:rPr>
              <w:t>kreditů</w:t>
            </w:r>
          </w:p>
        </w:tc>
        <w:tc>
          <w:tcPr>
            <w:tcW w:w="1207" w:type="dxa"/>
            <w:gridSpan w:val="2"/>
          </w:tcPr>
          <w:p w:rsidR="00955223" w:rsidRPr="005357CB" w:rsidRDefault="00955223" w:rsidP="00A62144">
            <w:pPr>
              <w:jc w:val="both"/>
            </w:pPr>
            <w:r>
              <w:t>3</w:t>
            </w:r>
          </w:p>
        </w:tc>
      </w:tr>
      <w:tr w:rsidR="00955223" w:rsidTr="00A62144">
        <w:tc>
          <w:tcPr>
            <w:tcW w:w="3086" w:type="dxa"/>
            <w:shd w:val="clear" w:color="auto" w:fill="F7CAAC"/>
          </w:tcPr>
          <w:p w:rsidR="00955223" w:rsidRDefault="00955223" w:rsidP="00A62144">
            <w:pPr>
              <w:rPr>
                <w:b/>
                <w:sz w:val="22"/>
              </w:rPr>
            </w:pPr>
            <w:r>
              <w:rPr>
                <w:b/>
              </w:rPr>
              <w:t>Prerekvizity, korekvizity, ekvivalence</w:t>
            </w:r>
          </w:p>
        </w:tc>
        <w:tc>
          <w:tcPr>
            <w:tcW w:w="6769" w:type="dxa"/>
            <w:gridSpan w:val="7"/>
          </w:tcPr>
          <w:p w:rsidR="00955223" w:rsidRPr="006906D6" w:rsidRDefault="00955223" w:rsidP="00A62144">
            <w:pPr>
              <w:jc w:val="both"/>
              <w:rPr>
                <w:sz w:val="16"/>
                <w:szCs w:val="16"/>
              </w:rPr>
            </w:pPr>
          </w:p>
        </w:tc>
      </w:tr>
      <w:tr w:rsidR="00955223" w:rsidTr="00A62144">
        <w:tc>
          <w:tcPr>
            <w:tcW w:w="3086" w:type="dxa"/>
            <w:shd w:val="clear" w:color="auto" w:fill="F7CAAC"/>
          </w:tcPr>
          <w:p w:rsidR="00955223" w:rsidRDefault="00955223" w:rsidP="00A62144">
            <w:pPr>
              <w:rPr>
                <w:b/>
              </w:rPr>
            </w:pPr>
            <w:r>
              <w:rPr>
                <w:b/>
              </w:rPr>
              <w:t>Způsob ověření studijních výsledků</w:t>
            </w:r>
          </w:p>
        </w:tc>
        <w:tc>
          <w:tcPr>
            <w:tcW w:w="3406" w:type="dxa"/>
            <w:gridSpan w:val="4"/>
          </w:tcPr>
          <w:p w:rsidR="00955223" w:rsidRPr="00037DA6" w:rsidRDefault="00955223" w:rsidP="00A62144">
            <w:pPr>
              <w:jc w:val="both"/>
            </w:pPr>
            <w:r>
              <w:rPr>
                <w:rFonts w:eastAsia="Calibri"/>
              </w:rPr>
              <w:t>zkouška</w:t>
            </w:r>
          </w:p>
        </w:tc>
        <w:tc>
          <w:tcPr>
            <w:tcW w:w="2156" w:type="dxa"/>
            <w:shd w:val="clear" w:color="auto" w:fill="F7CAAC"/>
          </w:tcPr>
          <w:p w:rsidR="00955223" w:rsidRDefault="00955223" w:rsidP="00A62144">
            <w:pPr>
              <w:jc w:val="both"/>
              <w:rPr>
                <w:b/>
              </w:rPr>
            </w:pPr>
            <w:r>
              <w:rPr>
                <w:b/>
              </w:rPr>
              <w:t>Forma výuky</w:t>
            </w:r>
          </w:p>
        </w:tc>
        <w:tc>
          <w:tcPr>
            <w:tcW w:w="1207" w:type="dxa"/>
            <w:gridSpan w:val="2"/>
          </w:tcPr>
          <w:p w:rsidR="00955223" w:rsidRPr="00984755" w:rsidRDefault="00955223" w:rsidP="00A62144">
            <w:pPr>
              <w:jc w:val="both"/>
            </w:pPr>
            <w:r>
              <w:rPr>
                <w:rFonts w:eastAsia="Calibri"/>
              </w:rPr>
              <w:t>přednáška</w:t>
            </w:r>
          </w:p>
        </w:tc>
      </w:tr>
      <w:tr w:rsidR="00955223" w:rsidTr="00A62144">
        <w:tc>
          <w:tcPr>
            <w:tcW w:w="3086" w:type="dxa"/>
            <w:shd w:val="clear" w:color="auto" w:fill="F7CAAC"/>
          </w:tcPr>
          <w:p w:rsidR="00955223" w:rsidRDefault="00955223" w:rsidP="00A62144">
            <w:pPr>
              <w:rPr>
                <w:b/>
              </w:rPr>
            </w:pPr>
            <w:r>
              <w:rPr>
                <w:b/>
              </w:rPr>
              <w:t>Forma způsobu ověření studijních výsledků a další požadavky na studenta</w:t>
            </w:r>
          </w:p>
        </w:tc>
        <w:tc>
          <w:tcPr>
            <w:tcW w:w="6769" w:type="dxa"/>
            <w:gridSpan w:val="7"/>
            <w:tcBorders>
              <w:bottom w:val="nil"/>
            </w:tcBorders>
          </w:tcPr>
          <w:p w:rsidR="00955223" w:rsidRPr="008D0458" w:rsidRDefault="00955223" w:rsidP="00A62144">
            <w:pPr>
              <w:jc w:val="both"/>
              <w:rPr>
                <w:color w:val="44546A" w:themeColor="text2"/>
                <w:sz w:val="16"/>
                <w:szCs w:val="16"/>
              </w:rPr>
            </w:pPr>
          </w:p>
        </w:tc>
      </w:tr>
      <w:tr w:rsidR="00955223" w:rsidTr="00A62144">
        <w:trPr>
          <w:trHeight w:val="554"/>
        </w:trPr>
        <w:tc>
          <w:tcPr>
            <w:tcW w:w="9855" w:type="dxa"/>
            <w:gridSpan w:val="8"/>
            <w:tcBorders>
              <w:top w:val="nil"/>
            </w:tcBorders>
          </w:tcPr>
          <w:p w:rsidR="00955223" w:rsidRDefault="00955223" w:rsidP="00A62144">
            <w:pPr>
              <w:jc w:val="both"/>
            </w:pPr>
          </w:p>
          <w:p w:rsidR="00955223" w:rsidRDefault="00955223" w:rsidP="00A62144">
            <w:pPr>
              <w:jc w:val="both"/>
            </w:pPr>
            <w:r>
              <w:t>Kromě povinné docházky student vypracuje praktické plnění či seminární práci z tematické oblasti, kterou si vybere, a to po odsouhlasení ze strany vyučujícího pro danou oblast, a toto praktické plnění odprezentuje na poslední hodině. Kromě toho bude student povinen úspěšně složit zkušební test složený z 5 otevřených otázek.</w:t>
            </w:r>
          </w:p>
          <w:p w:rsidR="00955223" w:rsidRDefault="00955223" w:rsidP="00A62144">
            <w:pPr>
              <w:jc w:val="both"/>
            </w:pPr>
          </w:p>
        </w:tc>
      </w:tr>
      <w:tr w:rsidR="00955223" w:rsidTr="00A62144">
        <w:trPr>
          <w:trHeight w:val="197"/>
        </w:trPr>
        <w:tc>
          <w:tcPr>
            <w:tcW w:w="3086" w:type="dxa"/>
            <w:tcBorders>
              <w:top w:val="nil"/>
            </w:tcBorders>
            <w:shd w:val="clear" w:color="auto" w:fill="F7CAAC"/>
          </w:tcPr>
          <w:p w:rsidR="00955223" w:rsidRDefault="00955223" w:rsidP="00A62144">
            <w:pPr>
              <w:jc w:val="both"/>
              <w:rPr>
                <w:b/>
              </w:rPr>
            </w:pPr>
            <w:r>
              <w:rPr>
                <w:b/>
              </w:rPr>
              <w:t>Garant předmětu</w:t>
            </w:r>
          </w:p>
        </w:tc>
        <w:tc>
          <w:tcPr>
            <w:tcW w:w="6769" w:type="dxa"/>
            <w:gridSpan w:val="7"/>
            <w:tcBorders>
              <w:top w:val="nil"/>
            </w:tcBorders>
          </w:tcPr>
          <w:p w:rsidR="00955223" w:rsidRPr="00A7428C" w:rsidRDefault="00955223" w:rsidP="00A62144">
            <w:pPr>
              <w:jc w:val="both"/>
            </w:pPr>
            <w:r>
              <w:rPr>
                <w:rFonts w:eastAsia="Calibri"/>
              </w:rPr>
              <w:t>JUDr. Bc. Markéta Štěpáníková, Ph.D.</w:t>
            </w:r>
          </w:p>
        </w:tc>
      </w:tr>
      <w:tr w:rsidR="00955223" w:rsidRPr="008D0458" w:rsidTr="00A62144">
        <w:trPr>
          <w:trHeight w:val="243"/>
        </w:trPr>
        <w:tc>
          <w:tcPr>
            <w:tcW w:w="3086" w:type="dxa"/>
            <w:tcBorders>
              <w:top w:val="nil"/>
            </w:tcBorders>
            <w:shd w:val="clear" w:color="auto" w:fill="F7CAAC"/>
          </w:tcPr>
          <w:p w:rsidR="00955223" w:rsidRDefault="00955223" w:rsidP="00A62144">
            <w:pPr>
              <w:rPr>
                <w:b/>
              </w:rPr>
            </w:pPr>
            <w:r>
              <w:rPr>
                <w:b/>
              </w:rPr>
              <w:t>Zapojení garanta do výuky předmětu</w:t>
            </w:r>
          </w:p>
        </w:tc>
        <w:tc>
          <w:tcPr>
            <w:tcW w:w="6769" w:type="dxa"/>
            <w:gridSpan w:val="7"/>
            <w:tcBorders>
              <w:top w:val="nil"/>
            </w:tcBorders>
          </w:tcPr>
          <w:p w:rsidR="00955223" w:rsidRPr="00A7428C" w:rsidRDefault="00955223" w:rsidP="00A62144">
            <w:pPr>
              <w:jc w:val="both"/>
              <w:rPr>
                <w:color w:val="44546A" w:themeColor="text2"/>
              </w:rPr>
            </w:pPr>
            <w:r>
              <w:rPr>
                <w:rFonts w:eastAsia="Calibri"/>
              </w:rPr>
              <w:t xml:space="preserve">50% </w:t>
            </w:r>
          </w:p>
        </w:tc>
      </w:tr>
      <w:tr w:rsidR="00955223" w:rsidTr="00A62144">
        <w:tc>
          <w:tcPr>
            <w:tcW w:w="3086" w:type="dxa"/>
            <w:shd w:val="clear" w:color="auto" w:fill="F7CAAC"/>
          </w:tcPr>
          <w:p w:rsidR="00955223" w:rsidRDefault="00955223" w:rsidP="00A62144">
            <w:pPr>
              <w:jc w:val="both"/>
              <w:rPr>
                <w:b/>
              </w:rPr>
            </w:pPr>
            <w:r>
              <w:rPr>
                <w:b/>
              </w:rPr>
              <w:t>Vyučující</w:t>
            </w:r>
          </w:p>
        </w:tc>
        <w:tc>
          <w:tcPr>
            <w:tcW w:w="6769" w:type="dxa"/>
            <w:gridSpan w:val="7"/>
            <w:tcBorders>
              <w:bottom w:val="nil"/>
            </w:tcBorders>
          </w:tcPr>
          <w:p w:rsidR="00955223" w:rsidRPr="00A7428C" w:rsidRDefault="00955223" w:rsidP="00A62144">
            <w:pPr>
              <w:jc w:val="both"/>
            </w:pPr>
            <w:r>
              <w:rPr>
                <w:rFonts w:eastAsia="Calibri"/>
              </w:rPr>
              <w:t>Mgr. Jan Zibner (zapojení 50% - témata 4-6 a 7-9 a z poloviny téma 13)</w:t>
            </w:r>
          </w:p>
        </w:tc>
      </w:tr>
      <w:tr w:rsidR="00955223" w:rsidTr="00A62144">
        <w:trPr>
          <w:trHeight w:val="554"/>
        </w:trPr>
        <w:tc>
          <w:tcPr>
            <w:tcW w:w="9855" w:type="dxa"/>
            <w:gridSpan w:val="8"/>
            <w:tcBorders>
              <w:top w:val="nil"/>
            </w:tcBorders>
          </w:tcPr>
          <w:p w:rsidR="00955223" w:rsidRDefault="00955223" w:rsidP="00A62144">
            <w:pPr>
              <w:jc w:val="both"/>
            </w:pPr>
          </w:p>
        </w:tc>
      </w:tr>
      <w:tr w:rsidR="00955223" w:rsidTr="008E53B8">
        <w:tc>
          <w:tcPr>
            <w:tcW w:w="3086" w:type="dxa"/>
            <w:tcBorders>
              <w:bottom w:val="single" w:sz="4" w:space="0" w:color="auto"/>
            </w:tcBorders>
            <w:shd w:val="clear" w:color="auto" w:fill="F7CAAC"/>
          </w:tcPr>
          <w:p w:rsidR="00955223" w:rsidRDefault="00955223" w:rsidP="00A62144">
            <w:pPr>
              <w:jc w:val="both"/>
              <w:rPr>
                <w:b/>
              </w:rPr>
            </w:pPr>
            <w:r>
              <w:rPr>
                <w:b/>
              </w:rPr>
              <w:t>Stručná anotace předmětu</w:t>
            </w:r>
          </w:p>
        </w:tc>
        <w:tc>
          <w:tcPr>
            <w:tcW w:w="6769" w:type="dxa"/>
            <w:gridSpan w:val="7"/>
            <w:tcBorders>
              <w:bottom w:val="nil"/>
            </w:tcBorders>
          </w:tcPr>
          <w:p w:rsidR="00955223" w:rsidRPr="00A908E0" w:rsidRDefault="00955223" w:rsidP="00A62144">
            <w:pPr>
              <w:jc w:val="both"/>
              <w:rPr>
                <w:sz w:val="16"/>
                <w:szCs w:val="16"/>
              </w:rPr>
            </w:pPr>
          </w:p>
        </w:tc>
      </w:tr>
      <w:tr w:rsidR="00955223" w:rsidTr="008E53B8">
        <w:trPr>
          <w:trHeight w:val="3938"/>
        </w:trPr>
        <w:tc>
          <w:tcPr>
            <w:tcW w:w="9855" w:type="dxa"/>
            <w:gridSpan w:val="8"/>
            <w:tcBorders>
              <w:top w:val="nil"/>
              <w:bottom w:val="single" w:sz="4" w:space="0" w:color="auto"/>
            </w:tcBorders>
          </w:tcPr>
          <w:p w:rsidR="00955223" w:rsidRDefault="00955223" w:rsidP="00A62144">
            <w:pPr>
              <w:jc w:val="both"/>
            </w:pPr>
          </w:p>
          <w:p w:rsidR="00955223" w:rsidRDefault="00955223" w:rsidP="00A62144">
            <w:pPr>
              <w:jc w:val="both"/>
            </w:pPr>
            <w:r>
              <w:t xml:space="preserve">1. téma: Úvod do Autorského práva </w:t>
            </w:r>
          </w:p>
          <w:p w:rsidR="00955223" w:rsidRDefault="00955223" w:rsidP="00A62144">
            <w:pPr>
              <w:jc w:val="both"/>
            </w:pPr>
            <w:r>
              <w:t xml:space="preserve">2. téma: Kulturní politika jako podklad právní úpravy umění </w:t>
            </w:r>
          </w:p>
          <w:p w:rsidR="00955223" w:rsidRDefault="00955223" w:rsidP="00A62144">
            <w:pPr>
              <w:jc w:val="both"/>
            </w:pPr>
            <w:r>
              <w:t xml:space="preserve">3. téma: Veřejnoprávní aspekty umění </w:t>
            </w:r>
          </w:p>
          <w:p w:rsidR="00955223" w:rsidRDefault="00955223" w:rsidP="00A62144">
            <w:pPr>
              <w:jc w:val="both"/>
            </w:pPr>
            <w:r>
              <w:t xml:space="preserve">4. téma: Právo duševního vlastnictví v umění I </w:t>
            </w:r>
          </w:p>
          <w:p w:rsidR="00955223" w:rsidRDefault="00955223" w:rsidP="00A62144">
            <w:pPr>
              <w:jc w:val="both"/>
            </w:pPr>
            <w:r>
              <w:t xml:space="preserve">5. téma: Právo duševního vlastnictví v umění II </w:t>
            </w:r>
          </w:p>
          <w:p w:rsidR="00955223" w:rsidRDefault="00955223" w:rsidP="00A62144">
            <w:pPr>
              <w:jc w:val="both"/>
            </w:pPr>
            <w:r>
              <w:t xml:space="preserve">6. téma: </w:t>
            </w:r>
            <w:r w:rsidRPr="00586A35">
              <w:t>Právo duševního vlastnictví v umění II</w:t>
            </w:r>
            <w:r>
              <w:t>I</w:t>
            </w:r>
          </w:p>
          <w:p w:rsidR="00955223" w:rsidRDefault="00955223" w:rsidP="00A62144">
            <w:pPr>
              <w:jc w:val="both"/>
            </w:pPr>
            <w:r>
              <w:t>7. téma: Právní úprava hudby</w:t>
            </w:r>
          </w:p>
          <w:p w:rsidR="00955223" w:rsidRDefault="00955223" w:rsidP="00A62144">
            <w:pPr>
              <w:jc w:val="both"/>
            </w:pPr>
            <w:r>
              <w:t>8. téma: Právní úprava výtvarného umění</w:t>
            </w:r>
          </w:p>
          <w:p w:rsidR="00955223" w:rsidRDefault="00955223" w:rsidP="00A62144">
            <w:pPr>
              <w:jc w:val="both"/>
            </w:pPr>
            <w:r>
              <w:t>9. téma: Právní úprava filmu</w:t>
            </w:r>
          </w:p>
          <w:p w:rsidR="00955223" w:rsidRDefault="00955223" w:rsidP="00A62144">
            <w:pPr>
              <w:jc w:val="both"/>
            </w:pPr>
            <w:r>
              <w:t>10. téma: Právní úprava živého umění</w:t>
            </w:r>
          </w:p>
          <w:p w:rsidR="00955223" w:rsidRDefault="00955223" w:rsidP="00A62144">
            <w:pPr>
              <w:jc w:val="both"/>
            </w:pPr>
            <w:r>
              <w:t xml:space="preserve">11. téma: Evropské a mezinárodní aspekty právní úpravy umění </w:t>
            </w:r>
          </w:p>
          <w:p w:rsidR="00955223" w:rsidRDefault="00955223" w:rsidP="00A62144">
            <w:pPr>
              <w:jc w:val="both"/>
            </w:pPr>
            <w:r>
              <w:t>12. téma: Právní úprava street artu</w:t>
            </w:r>
          </w:p>
          <w:p w:rsidR="00955223" w:rsidRDefault="00955223" w:rsidP="00A62144">
            <w:pPr>
              <w:jc w:val="both"/>
            </w:pPr>
            <w:r>
              <w:t>13. téma: Prezentace projektů, kolokvium</w:t>
            </w:r>
          </w:p>
          <w:p w:rsidR="00955223" w:rsidRDefault="00955223" w:rsidP="00A62144">
            <w:pPr>
              <w:jc w:val="both"/>
            </w:pPr>
          </w:p>
          <w:p w:rsidR="00955223" w:rsidRDefault="00955223" w:rsidP="00A62144">
            <w:pPr>
              <w:jc w:val="both"/>
            </w:pPr>
            <w:r>
              <w:t>Vzhledem k tomu, že právní úprava umění je specifickou oblastí, která je v českém prostředí teoreticky jen velmi málo</w:t>
            </w:r>
          </w:p>
          <w:p w:rsidR="00955223" w:rsidRDefault="00955223" w:rsidP="00A62144">
            <w:pPr>
              <w:jc w:val="both"/>
            </w:pPr>
            <w:r>
              <w:t>zpracována, nebyla jí dosud v právním ani uměleckém vzdělávání věnována dostatečná pozornost. Začala tak vznikat mezera potřebami praxe a nabídkou výuky. Úkolem předmětu je tudíž reagovat na potřeby kulturního a uměleckého světa, volajícího po vyšší právní informovanosti zainteresovaných pracovníků.</w:t>
            </w:r>
          </w:p>
          <w:p w:rsidR="00955223" w:rsidRDefault="00955223" w:rsidP="00A62144">
            <w:pPr>
              <w:jc w:val="both"/>
            </w:pPr>
          </w:p>
          <w:p w:rsidR="00955223" w:rsidRDefault="00955223" w:rsidP="00A62144">
            <w:pPr>
              <w:jc w:val="both"/>
            </w:pPr>
            <w:r>
              <w:t>Výstupy z učení</w:t>
            </w:r>
          </w:p>
          <w:p w:rsidR="00955223" w:rsidRDefault="00955223" w:rsidP="00A62144">
            <w:pPr>
              <w:jc w:val="both"/>
            </w:pPr>
            <w:r>
              <w:t>Student bude po absolvování předmětu schopen:</w:t>
            </w:r>
          </w:p>
          <w:p w:rsidR="00955223" w:rsidRDefault="00955223" w:rsidP="00A62144">
            <w:pPr>
              <w:jc w:val="both"/>
            </w:pPr>
            <w:r>
              <w:t>- nalézt a vykládat právní úpravu uměleckých disciplín;</w:t>
            </w:r>
          </w:p>
          <w:p w:rsidR="00955223" w:rsidRDefault="00955223" w:rsidP="00A62144">
            <w:pPr>
              <w:jc w:val="both"/>
            </w:pPr>
            <w:r>
              <w:t>- pochopit politický, ekonomický a společenský kontext takové úpravy;</w:t>
            </w:r>
          </w:p>
          <w:p w:rsidR="00955223" w:rsidRDefault="00955223" w:rsidP="00A62144">
            <w:pPr>
              <w:jc w:val="both"/>
            </w:pPr>
            <w:r>
              <w:t>- aplikovat získané poznatky na řešení praktických problémů z umělecké praxe.</w:t>
            </w:r>
          </w:p>
          <w:p w:rsidR="00955223" w:rsidRDefault="00955223" w:rsidP="00A62144">
            <w:pPr>
              <w:jc w:val="both"/>
            </w:pPr>
          </w:p>
          <w:p w:rsidR="00955223" w:rsidRDefault="00955223" w:rsidP="00A62144">
            <w:pPr>
              <w:jc w:val="both"/>
            </w:pPr>
            <w:r>
              <w:t>Informace učitele</w:t>
            </w:r>
          </w:p>
          <w:p w:rsidR="00955223" w:rsidRDefault="00955223" w:rsidP="00A62144">
            <w:pPr>
              <w:jc w:val="both"/>
            </w:pPr>
            <w:r>
              <w:t>Cílem předmětu je příprava studentů zejména na praktické řešení právních aspektů umělecké činnosti včetně otázek řízení</w:t>
            </w:r>
          </w:p>
          <w:p w:rsidR="00955223" w:rsidRDefault="00955223" w:rsidP="00A62144">
            <w:pPr>
              <w:jc w:val="both"/>
            </w:pPr>
            <w:r>
              <w:t>uměleckých institucí. Tyto aspekty jsou zásadní součástí kulturních a kreativních průmyslů, a tedy mají i významný</w:t>
            </w:r>
          </w:p>
          <w:p w:rsidR="003307B0" w:rsidRDefault="00955223" w:rsidP="000306BB">
            <w:pPr>
              <w:jc w:val="both"/>
              <w:rPr>
                <w:ins w:id="424" w:author="Ponížilová Hana" w:date="2019-05-21T14:06:00Z"/>
              </w:rPr>
            </w:pPr>
            <w:r>
              <w:t xml:space="preserve">ekonomický potenciál jak v českém, tak i v evropském měřítku. Úspěšné vedení umělecké instituce je podmíněno kombinací právních znalostí a dovedností uměleckého a kulturního managementu. I EU zdůrazňuje, že kulturní a kreativní průmysly jsou velmi perspektivním odvětvím, kde se dlouhodobě zvyšují ekonomické přínosy. </w:t>
            </w:r>
          </w:p>
          <w:p w:rsidR="008862C2" w:rsidRDefault="008862C2" w:rsidP="000306BB">
            <w:pPr>
              <w:jc w:val="both"/>
              <w:rPr>
                <w:ins w:id="425" w:author="Ponížilová Hana" w:date="2019-05-21T14:06:00Z"/>
              </w:rPr>
            </w:pPr>
          </w:p>
          <w:p w:rsidR="008862C2" w:rsidRDefault="008862C2" w:rsidP="000306BB">
            <w:pPr>
              <w:jc w:val="both"/>
              <w:rPr>
                <w:ins w:id="426" w:author="Ponížilová Hana" w:date="2019-05-21T14:06:00Z"/>
              </w:rPr>
            </w:pPr>
          </w:p>
          <w:p w:rsidR="008862C2" w:rsidRDefault="008862C2" w:rsidP="000306BB">
            <w:pPr>
              <w:jc w:val="both"/>
            </w:pPr>
          </w:p>
          <w:p w:rsidR="000306BB" w:rsidRDefault="000306BB" w:rsidP="000306BB">
            <w:pPr>
              <w:jc w:val="both"/>
            </w:pPr>
          </w:p>
        </w:tc>
      </w:tr>
      <w:tr w:rsidR="00955223" w:rsidTr="008E53B8">
        <w:trPr>
          <w:gridAfter w:val="6"/>
          <w:wAfter w:w="6202" w:type="dxa"/>
          <w:trHeight w:val="265"/>
        </w:trPr>
        <w:tc>
          <w:tcPr>
            <w:tcW w:w="3653" w:type="dxa"/>
            <w:gridSpan w:val="2"/>
            <w:tcBorders>
              <w:top w:val="single" w:sz="4" w:space="0" w:color="auto"/>
              <w:bottom w:val="single" w:sz="4" w:space="0" w:color="auto"/>
            </w:tcBorders>
            <w:shd w:val="clear" w:color="auto" w:fill="F7CAAC"/>
          </w:tcPr>
          <w:p w:rsidR="00955223" w:rsidRDefault="00955223" w:rsidP="00A62144">
            <w:pPr>
              <w:jc w:val="both"/>
            </w:pPr>
            <w:r>
              <w:rPr>
                <w:b/>
              </w:rPr>
              <w:lastRenderedPageBreak/>
              <w:t>Studijní literatura a studijní pomůcky</w:t>
            </w:r>
          </w:p>
        </w:tc>
      </w:tr>
      <w:tr w:rsidR="00955223" w:rsidTr="00A62144">
        <w:trPr>
          <w:trHeight w:val="1497"/>
        </w:trPr>
        <w:tc>
          <w:tcPr>
            <w:tcW w:w="9855" w:type="dxa"/>
            <w:gridSpan w:val="8"/>
            <w:tcBorders>
              <w:top w:val="nil"/>
            </w:tcBorders>
          </w:tcPr>
          <w:p w:rsidR="00955223" w:rsidRPr="00EE0A44" w:rsidRDefault="00955223" w:rsidP="00A62144">
            <w:pPr>
              <w:jc w:val="both"/>
              <w:rPr>
                <w:b/>
              </w:rPr>
            </w:pPr>
            <w:r w:rsidRPr="00EE0A44">
              <w:rPr>
                <w:b/>
              </w:rPr>
              <w:t xml:space="preserve">Povinná: </w:t>
            </w:r>
          </w:p>
          <w:p w:rsidR="00955223" w:rsidRDefault="00955223" w:rsidP="00A62144">
            <w:pPr>
              <w:jc w:val="both"/>
            </w:pPr>
            <w:r w:rsidRPr="00586A35">
              <w:t>ŠTĚPÁNÍKOVÁ, Markéta. Vybrané otázky z art práva. Brno: Masarykova univerzita, 2017. Spisy Právnické fakulty Masarykovy univerzity. ISBN 978-80-210-8679-1.</w:t>
            </w:r>
          </w:p>
          <w:p w:rsidR="00955223" w:rsidRPr="00EE0A44" w:rsidRDefault="00955223" w:rsidP="00A62144">
            <w:pPr>
              <w:jc w:val="both"/>
              <w:rPr>
                <w:b/>
              </w:rPr>
            </w:pPr>
          </w:p>
          <w:p w:rsidR="00955223" w:rsidRDefault="00955223" w:rsidP="00A62144">
            <w:pPr>
              <w:jc w:val="both"/>
            </w:pPr>
            <w:r w:rsidRPr="00EE0A44">
              <w:rPr>
                <w:b/>
              </w:rPr>
              <w:t>Doporučená</w:t>
            </w:r>
            <w:r>
              <w:t>:</w:t>
            </w:r>
          </w:p>
          <w:p w:rsidR="00955223" w:rsidRDefault="00955223" w:rsidP="00A62144">
            <w:pPr>
              <w:jc w:val="both"/>
            </w:pPr>
            <w:r w:rsidRPr="00586A35">
              <w:t>SRSTKA, Jiří, Jan BARTÁK, Tomáš DOBŘICHOVSKÝ, et al. Autorské právo a práva související: vysokoškolská učebnice. Praha: Leges, 2017. Student. ISBN 978-80-7502-240-0.</w:t>
            </w:r>
          </w:p>
          <w:p w:rsidR="00955223" w:rsidRDefault="00955223" w:rsidP="00A62144">
            <w:pPr>
              <w:jc w:val="both"/>
            </w:pPr>
          </w:p>
        </w:tc>
      </w:tr>
    </w:tbl>
    <w:p w:rsidR="00A94108" w:rsidRDefault="00A94108" w:rsidP="00B0295E"/>
    <w:p w:rsidR="008B1EEE" w:rsidRDefault="008B1EEE" w:rsidP="00B0295E"/>
    <w:p w:rsidR="008B1EEE" w:rsidRDefault="008B1EEE" w:rsidP="00B0295E"/>
    <w:p w:rsidR="008B1EEE" w:rsidRDefault="008B1EEE"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Pr>
        <w:rPr>
          <w:ins w:id="427" w:author="Ponížilová Hana" w:date="2019-05-21T14:06:00Z"/>
        </w:rPr>
      </w:pPr>
    </w:p>
    <w:p w:rsidR="008862C2" w:rsidRDefault="008862C2" w:rsidP="00B0295E"/>
    <w:p w:rsidR="000306BB" w:rsidRDefault="000306BB" w:rsidP="00B0295E"/>
    <w:p w:rsidR="000306BB" w:rsidRDefault="000306BB" w:rsidP="00B0295E"/>
    <w:p w:rsidR="008B1EEE" w:rsidRDefault="008B1EEE" w:rsidP="00B0295E"/>
    <w:p w:rsidR="008B1EEE" w:rsidRDefault="008B1EE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B1EEE" w:rsidTr="00A62144">
        <w:tc>
          <w:tcPr>
            <w:tcW w:w="9855" w:type="dxa"/>
            <w:gridSpan w:val="8"/>
            <w:tcBorders>
              <w:bottom w:val="double" w:sz="4" w:space="0" w:color="auto"/>
            </w:tcBorders>
            <w:shd w:val="clear" w:color="auto" w:fill="BDD6EE"/>
          </w:tcPr>
          <w:p w:rsidR="008B1EEE" w:rsidRDefault="008B1EEE" w:rsidP="00A62144">
            <w:pPr>
              <w:jc w:val="both"/>
              <w:rPr>
                <w:b/>
                <w:sz w:val="28"/>
              </w:rPr>
            </w:pPr>
            <w:r>
              <w:lastRenderedPageBreak/>
              <w:br w:type="page"/>
            </w:r>
            <w:r>
              <w:rPr>
                <w:b/>
                <w:sz w:val="28"/>
              </w:rPr>
              <w:t>B-III – Charakteristika studijního předmětu</w:t>
            </w:r>
          </w:p>
        </w:tc>
      </w:tr>
      <w:tr w:rsidR="008B1EEE" w:rsidTr="00A62144">
        <w:tc>
          <w:tcPr>
            <w:tcW w:w="3086" w:type="dxa"/>
            <w:tcBorders>
              <w:top w:val="double" w:sz="4" w:space="0" w:color="auto"/>
            </w:tcBorders>
            <w:shd w:val="clear" w:color="auto" w:fill="F7CAAC"/>
          </w:tcPr>
          <w:p w:rsidR="008B1EEE" w:rsidRDefault="008B1EEE" w:rsidP="00A62144">
            <w:pPr>
              <w:jc w:val="both"/>
              <w:rPr>
                <w:b/>
              </w:rPr>
            </w:pPr>
            <w:r>
              <w:rPr>
                <w:b/>
              </w:rPr>
              <w:t>Název studijního předmětu</w:t>
            </w:r>
          </w:p>
        </w:tc>
        <w:tc>
          <w:tcPr>
            <w:tcW w:w="6769" w:type="dxa"/>
            <w:gridSpan w:val="7"/>
            <w:tcBorders>
              <w:top w:val="double" w:sz="4" w:space="0" w:color="auto"/>
            </w:tcBorders>
          </w:tcPr>
          <w:p w:rsidR="008B1EEE" w:rsidRPr="005357CB" w:rsidRDefault="008B1EEE" w:rsidP="00A62144">
            <w:pPr>
              <w:jc w:val="both"/>
              <w:rPr>
                <w:color w:val="44546A" w:themeColor="text2"/>
              </w:rPr>
            </w:pPr>
            <w:r>
              <w:t>Business modely v kulturních a kreativních odvětvích</w:t>
            </w:r>
          </w:p>
        </w:tc>
      </w:tr>
      <w:tr w:rsidR="008B1EEE" w:rsidTr="00A62144">
        <w:tc>
          <w:tcPr>
            <w:tcW w:w="3086" w:type="dxa"/>
            <w:shd w:val="clear" w:color="auto" w:fill="F7CAAC"/>
          </w:tcPr>
          <w:p w:rsidR="008B1EEE" w:rsidRDefault="008B1EEE" w:rsidP="00A62144">
            <w:pPr>
              <w:rPr>
                <w:b/>
              </w:rPr>
            </w:pPr>
            <w:r>
              <w:rPr>
                <w:b/>
              </w:rPr>
              <w:t>Typ předmětu</w:t>
            </w:r>
          </w:p>
        </w:tc>
        <w:tc>
          <w:tcPr>
            <w:tcW w:w="3406" w:type="dxa"/>
            <w:gridSpan w:val="4"/>
          </w:tcPr>
          <w:p w:rsidR="008B1EEE" w:rsidRPr="005357CB" w:rsidRDefault="008B1EEE" w:rsidP="00A62144">
            <w:pPr>
              <w:autoSpaceDE w:val="0"/>
              <w:autoSpaceDN w:val="0"/>
              <w:adjustRightInd w:val="0"/>
            </w:pPr>
            <w:r>
              <w:rPr>
                <w:rFonts w:eastAsia="Calibri"/>
              </w:rPr>
              <w:t>p</w:t>
            </w:r>
            <w:r w:rsidRPr="005357CB">
              <w:rPr>
                <w:rFonts w:eastAsia="Calibri"/>
              </w:rPr>
              <w:t xml:space="preserve">ovinný, </w:t>
            </w:r>
            <w:r w:rsidRPr="00017D52">
              <w:rPr>
                <w:rFonts w:eastAsia="Calibri"/>
                <w:bCs/>
              </w:rPr>
              <w:t>PZ</w:t>
            </w:r>
          </w:p>
        </w:tc>
        <w:tc>
          <w:tcPr>
            <w:tcW w:w="2695" w:type="dxa"/>
            <w:gridSpan w:val="2"/>
            <w:shd w:val="clear" w:color="auto" w:fill="F7CAAC"/>
          </w:tcPr>
          <w:p w:rsidR="008B1EEE" w:rsidRDefault="008B1EEE" w:rsidP="00A62144">
            <w:pPr>
              <w:jc w:val="both"/>
            </w:pPr>
            <w:r>
              <w:rPr>
                <w:b/>
              </w:rPr>
              <w:t>doporučený ročník/semestr</w:t>
            </w:r>
          </w:p>
        </w:tc>
        <w:tc>
          <w:tcPr>
            <w:tcW w:w="668" w:type="dxa"/>
          </w:tcPr>
          <w:p w:rsidR="008B1EEE" w:rsidRPr="005357CB" w:rsidRDefault="008B1EEE" w:rsidP="00A62144">
            <w:pPr>
              <w:jc w:val="both"/>
            </w:pPr>
            <w:r>
              <w:t>1</w:t>
            </w:r>
            <w:r w:rsidRPr="005357CB">
              <w:t>/ZS</w:t>
            </w:r>
          </w:p>
        </w:tc>
      </w:tr>
      <w:tr w:rsidR="008B1EEE" w:rsidTr="00A62144">
        <w:tc>
          <w:tcPr>
            <w:tcW w:w="3086" w:type="dxa"/>
            <w:shd w:val="clear" w:color="auto" w:fill="F7CAAC"/>
          </w:tcPr>
          <w:p w:rsidR="008B1EEE" w:rsidRDefault="008B1EEE" w:rsidP="00A62144">
            <w:pPr>
              <w:jc w:val="both"/>
              <w:rPr>
                <w:b/>
              </w:rPr>
            </w:pPr>
            <w:r>
              <w:rPr>
                <w:b/>
              </w:rPr>
              <w:t>Rozsah studijního předmětu</w:t>
            </w:r>
          </w:p>
        </w:tc>
        <w:tc>
          <w:tcPr>
            <w:tcW w:w="1701" w:type="dxa"/>
            <w:gridSpan w:val="2"/>
          </w:tcPr>
          <w:p w:rsidR="008B1EEE" w:rsidRPr="008D0458" w:rsidRDefault="003A0966" w:rsidP="00A62144">
            <w:pPr>
              <w:autoSpaceDE w:val="0"/>
              <w:autoSpaceDN w:val="0"/>
              <w:adjustRightInd w:val="0"/>
              <w:rPr>
                <w:color w:val="44546A" w:themeColor="text2"/>
                <w:sz w:val="16"/>
                <w:szCs w:val="16"/>
              </w:rPr>
            </w:pPr>
            <w:ins w:id="428" w:author="Ponížilová Hana" w:date="2019-05-21T10:12:00Z">
              <w:r>
                <w:rPr>
                  <w:rFonts w:eastAsia="Calibri"/>
                </w:rPr>
                <w:t>13s</w:t>
              </w:r>
            </w:ins>
            <w:ins w:id="429" w:author="Ponížilová Hana" w:date="2019-05-21T10:13:00Z">
              <w:r>
                <w:rPr>
                  <w:rFonts w:eastAsia="Calibri"/>
                </w:rPr>
                <w:t>+</w:t>
              </w:r>
            </w:ins>
            <w:r w:rsidR="008B1EEE">
              <w:rPr>
                <w:rFonts w:eastAsia="Calibri"/>
              </w:rPr>
              <w:t>13c</w:t>
            </w:r>
          </w:p>
        </w:tc>
        <w:tc>
          <w:tcPr>
            <w:tcW w:w="889" w:type="dxa"/>
            <w:shd w:val="clear" w:color="auto" w:fill="F7CAAC"/>
          </w:tcPr>
          <w:p w:rsidR="008B1EEE" w:rsidRDefault="008B1EEE" w:rsidP="00A62144">
            <w:pPr>
              <w:jc w:val="both"/>
              <w:rPr>
                <w:b/>
              </w:rPr>
            </w:pPr>
            <w:r>
              <w:rPr>
                <w:b/>
              </w:rPr>
              <w:t xml:space="preserve">hod. </w:t>
            </w:r>
          </w:p>
        </w:tc>
        <w:tc>
          <w:tcPr>
            <w:tcW w:w="816" w:type="dxa"/>
          </w:tcPr>
          <w:p w:rsidR="008B1EEE" w:rsidRPr="00037DA6" w:rsidRDefault="003A0966" w:rsidP="00A62144">
            <w:pPr>
              <w:jc w:val="both"/>
            </w:pPr>
            <w:ins w:id="430" w:author="Ponížilová Hana" w:date="2019-05-21T10:13:00Z">
              <w:r>
                <w:t>26</w:t>
              </w:r>
            </w:ins>
            <w:del w:id="431" w:author="Ponížilová Hana" w:date="2019-05-21T10:13:00Z">
              <w:r w:rsidR="008B1EEE" w:rsidDel="003A0966">
                <w:delText>13</w:delText>
              </w:r>
            </w:del>
          </w:p>
        </w:tc>
        <w:tc>
          <w:tcPr>
            <w:tcW w:w="2156" w:type="dxa"/>
            <w:shd w:val="clear" w:color="auto" w:fill="F7CAAC"/>
          </w:tcPr>
          <w:p w:rsidR="008B1EEE" w:rsidRDefault="008B1EEE" w:rsidP="00A62144">
            <w:pPr>
              <w:jc w:val="both"/>
              <w:rPr>
                <w:b/>
              </w:rPr>
            </w:pPr>
            <w:r>
              <w:rPr>
                <w:b/>
              </w:rPr>
              <w:t>kreditů</w:t>
            </w:r>
          </w:p>
        </w:tc>
        <w:tc>
          <w:tcPr>
            <w:tcW w:w="1207" w:type="dxa"/>
            <w:gridSpan w:val="2"/>
          </w:tcPr>
          <w:p w:rsidR="008B1EEE" w:rsidRPr="005357CB" w:rsidRDefault="008B1EEE" w:rsidP="00A62144">
            <w:pPr>
              <w:jc w:val="both"/>
            </w:pPr>
            <w:r>
              <w:t>2</w:t>
            </w:r>
          </w:p>
        </w:tc>
      </w:tr>
      <w:tr w:rsidR="008B1EEE" w:rsidTr="00A62144">
        <w:tc>
          <w:tcPr>
            <w:tcW w:w="3086" w:type="dxa"/>
            <w:shd w:val="clear" w:color="auto" w:fill="F7CAAC"/>
          </w:tcPr>
          <w:p w:rsidR="008B1EEE" w:rsidRDefault="008B1EEE" w:rsidP="00A62144">
            <w:pPr>
              <w:rPr>
                <w:b/>
                <w:sz w:val="22"/>
              </w:rPr>
            </w:pPr>
            <w:r>
              <w:rPr>
                <w:b/>
              </w:rPr>
              <w:t>Prerekvizity, korekvizity, ekvivalence</w:t>
            </w:r>
          </w:p>
        </w:tc>
        <w:tc>
          <w:tcPr>
            <w:tcW w:w="6769" w:type="dxa"/>
            <w:gridSpan w:val="7"/>
          </w:tcPr>
          <w:p w:rsidR="008B1EEE" w:rsidRPr="006906D6" w:rsidRDefault="008B1EEE" w:rsidP="00A62144">
            <w:pPr>
              <w:jc w:val="both"/>
              <w:rPr>
                <w:sz w:val="16"/>
                <w:szCs w:val="16"/>
              </w:rPr>
            </w:pPr>
          </w:p>
        </w:tc>
      </w:tr>
      <w:tr w:rsidR="008B1EEE" w:rsidTr="00A62144">
        <w:tc>
          <w:tcPr>
            <w:tcW w:w="3086" w:type="dxa"/>
            <w:shd w:val="clear" w:color="auto" w:fill="F7CAAC"/>
          </w:tcPr>
          <w:p w:rsidR="008B1EEE" w:rsidRDefault="008B1EEE" w:rsidP="00A62144">
            <w:pPr>
              <w:rPr>
                <w:b/>
              </w:rPr>
            </w:pPr>
            <w:r>
              <w:rPr>
                <w:b/>
              </w:rPr>
              <w:t>Způsob ověření studijních výsledků</w:t>
            </w:r>
          </w:p>
        </w:tc>
        <w:tc>
          <w:tcPr>
            <w:tcW w:w="3406" w:type="dxa"/>
            <w:gridSpan w:val="4"/>
          </w:tcPr>
          <w:p w:rsidR="008B1EEE" w:rsidRPr="00037DA6" w:rsidRDefault="008B1EEE" w:rsidP="00A62144">
            <w:pPr>
              <w:jc w:val="both"/>
            </w:pPr>
            <w:r>
              <w:rPr>
                <w:rFonts w:eastAsia="Calibri"/>
              </w:rPr>
              <w:t>klasifikovaný zápočet</w:t>
            </w:r>
          </w:p>
        </w:tc>
        <w:tc>
          <w:tcPr>
            <w:tcW w:w="2156" w:type="dxa"/>
            <w:shd w:val="clear" w:color="auto" w:fill="F7CAAC"/>
          </w:tcPr>
          <w:p w:rsidR="008B1EEE" w:rsidRDefault="008B1EEE" w:rsidP="00A62144">
            <w:pPr>
              <w:jc w:val="both"/>
              <w:rPr>
                <w:b/>
              </w:rPr>
            </w:pPr>
            <w:r>
              <w:rPr>
                <w:b/>
              </w:rPr>
              <w:t>Forma výuky</w:t>
            </w:r>
          </w:p>
        </w:tc>
        <w:tc>
          <w:tcPr>
            <w:tcW w:w="1207" w:type="dxa"/>
            <w:gridSpan w:val="2"/>
          </w:tcPr>
          <w:p w:rsidR="008B1EEE" w:rsidRPr="00984755" w:rsidRDefault="008B1EEE" w:rsidP="00A62144">
            <w:pPr>
              <w:jc w:val="both"/>
            </w:pPr>
            <w:r>
              <w:rPr>
                <w:rFonts w:eastAsia="Calibri"/>
              </w:rPr>
              <w:t>cvičení</w:t>
            </w:r>
          </w:p>
        </w:tc>
      </w:tr>
      <w:tr w:rsidR="008B1EEE" w:rsidTr="00A62144">
        <w:tc>
          <w:tcPr>
            <w:tcW w:w="3086" w:type="dxa"/>
            <w:shd w:val="clear" w:color="auto" w:fill="F7CAAC"/>
          </w:tcPr>
          <w:p w:rsidR="008B1EEE" w:rsidRDefault="008B1EEE" w:rsidP="00A62144">
            <w:pPr>
              <w:rPr>
                <w:b/>
              </w:rPr>
            </w:pPr>
            <w:r>
              <w:rPr>
                <w:b/>
              </w:rPr>
              <w:t>Forma způsobu ověření studijních výsledků a další požadavky na studenta</w:t>
            </w:r>
          </w:p>
        </w:tc>
        <w:tc>
          <w:tcPr>
            <w:tcW w:w="6769" w:type="dxa"/>
            <w:gridSpan w:val="7"/>
            <w:tcBorders>
              <w:bottom w:val="nil"/>
            </w:tcBorders>
          </w:tcPr>
          <w:p w:rsidR="008B1EEE" w:rsidRPr="008D0458" w:rsidRDefault="008B1EEE" w:rsidP="00A62144">
            <w:pPr>
              <w:jc w:val="both"/>
              <w:rPr>
                <w:color w:val="44546A" w:themeColor="text2"/>
                <w:sz w:val="16"/>
                <w:szCs w:val="16"/>
              </w:rPr>
            </w:pPr>
            <w:r w:rsidRPr="005D45BA">
              <w:t>Splnění zadání seminární práce. Vytvoření vlastního b</w:t>
            </w:r>
            <w:r>
              <w:t>usiness</w:t>
            </w:r>
            <w:r w:rsidRPr="005D45BA">
              <w:t xml:space="preserve"> modelu. Ústní zkouška, rozprava nad modelem, kolokvium.</w:t>
            </w:r>
            <w:r>
              <w:rPr>
                <w:rFonts w:eastAsia="Calibri"/>
                <w:color w:val="FF0000"/>
                <w:sz w:val="16"/>
                <w:szCs w:val="16"/>
              </w:rPr>
              <w:t xml:space="preserve"> </w:t>
            </w:r>
          </w:p>
        </w:tc>
      </w:tr>
      <w:tr w:rsidR="008B1EEE" w:rsidTr="00A62144">
        <w:trPr>
          <w:trHeight w:val="554"/>
        </w:trPr>
        <w:tc>
          <w:tcPr>
            <w:tcW w:w="9855" w:type="dxa"/>
            <w:gridSpan w:val="8"/>
            <w:tcBorders>
              <w:top w:val="nil"/>
            </w:tcBorders>
          </w:tcPr>
          <w:p w:rsidR="008B1EEE" w:rsidRDefault="008B1EEE" w:rsidP="00A62144">
            <w:pPr>
              <w:jc w:val="both"/>
            </w:pPr>
          </w:p>
        </w:tc>
      </w:tr>
      <w:tr w:rsidR="008B1EEE" w:rsidTr="00A62144">
        <w:trPr>
          <w:trHeight w:val="197"/>
        </w:trPr>
        <w:tc>
          <w:tcPr>
            <w:tcW w:w="3086" w:type="dxa"/>
            <w:tcBorders>
              <w:top w:val="nil"/>
            </w:tcBorders>
            <w:shd w:val="clear" w:color="auto" w:fill="F7CAAC"/>
          </w:tcPr>
          <w:p w:rsidR="008B1EEE" w:rsidRDefault="008B1EEE" w:rsidP="00A62144">
            <w:pPr>
              <w:jc w:val="both"/>
              <w:rPr>
                <w:b/>
              </w:rPr>
            </w:pPr>
            <w:r>
              <w:rPr>
                <w:b/>
              </w:rPr>
              <w:t>Garant předmětu</w:t>
            </w:r>
          </w:p>
        </w:tc>
        <w:tc>
          <w:tcPr>
            <w:tcW w:w="6769" w:type="dxa"/>
            <w:gridSpan w:val="7"/>
            <w:tcBorders>
              <w:top w:val="nil"/>
            </w:tcBorders>
          </w:tcPr>
          <w:p w:rsidR="008B1EEE" w:rsidRPr="00A7428C" w:rsidRDefault="008B1EEE" w:rsidP="00A62144">
            <w:pPr>
              <w:jc w:val="both"/>
            </w:pPr>
            <w:r>
              <w:rPr>
                <w:rFonts w:eastAsia="Calibri"/>
              </w:rPr>
              <w:t>Ing. Eva Šviráková, Ph.D.</w:t>
            </w:r>
          </w:p>
        </w:tc>
      </w:tr>
      <w:tr w:rsidR="008B1EEE" w:rsidRPr="008D0458" w:rsidTr="00A62144">
        <w:trPr>
          <w:trHeight w:val="243"/>
        </w:trPr>
        <w:tc>
          <w:tcPr>
            <w:tcW w:w="3086" w:type="dxa"/>
            <w:tcBorders>
              <w:top w:val="nil"/>
            </w:tcBorders>
            <w:shd w:val="clear" w:color="auto" w:fill="F7CAAC"/>
          </w:tcPr>
          <w:p w:rsidR="008B1EEE" w:rsidRDefault="008B1EEE" w:rsidP="00A62144">
            <w:pPr>
              <w:rPr>
                <w:b/>
              </w:rPr>
            </w:pPr>
            <w:r>
              <w:rPr>
                <w:b/>
              </w:rPr>
              <w:t>Zapojení garanta do výuky předmětu</w:t>
            </w:r>
          </w:p>
        </w:tc>
        <w:tc>
          <w:tcPr>
            <w:tcW w:w="6769" w:type="dxa"/>
            <w:gridSpan w:val="7"/>
            <w:tcBorders>
              <w:top w:val="nil"/>
            </w:tcBorders>
          </w:tcPr>
          <w:p w:rsidR="008B1EEE" w:rsidRPr="00A7428C" w:rsidRDefault="008B1EEE" w:rsidP="00A62144">
            <w:pPr>
              <w:jc w:val="both"/>
              <w:rPr>
                <w:color w:val="44546A" w:themeColor="text2"/>
              </w:rPr>
            </w:pPr>
            <w:r w:rsidRPr="00A7428C">
              <w:rPr>
                <w:rFonts w:eastAsia="Calibri"/>
              </w:rPr>
              <w:t>100 %</w:t>
            </w:r>
          </w:p>
        </w:tc>
      </w:tr>
      <w:tr w:rsidR="008B1EEE" w:rsidTr="00A62144">
        <w:tc>
          <w:tcPr>
            <w:tcW w:w="3086" w:type="dxa"/>
            <w:shd w:val="clear" w:color="auto" w:fill="F7CAAC"/>
          </w:tcPr>
          <w:p w:rsidR="008B1EEE" w:rsidRDefault="008B1EEE" w:rsidP="00A62144">
            <w:pPr>
              <w:jc w:val="both"/>
              <w:rPr>
                <w:b/>
              </w:rPr>
            </w:pPr>
            <w:r>
              <w:rPr>
                <w:b/>
              </w:rPr>
              <w:t>Vyučující</w:t>
            </w:r>
          </w:p>
        </w:tc>
        <w:tc>
          <w:tcPr>
            <w:tcW w:w="6769" w:type="dxa"/>
            <w:gridSpan w:val="7"/>
            <w:tcBorders>
              <w:bottom w:val="nil"/>
            </w:tcBorders>
          </w:tcPr>
          <w:p w:rsidR="008B1EEE" w:rsidRPr="00A7428C" w:rsidRDefault="008B1EEE" w:rsidP="00A62144">
            <w:pPr>
              <w:jc w:val="both"/>
            </w:pPr>
            <w:r>
              <w:rPr>
                <w:rFonts w:eastAsia="Calibri"/>
              </w:rPr>
              <w:t>Ing. Eva Šviráková, Ph.D.</w:t>
            </w:r>
          </w:p>
        </w:tc>
      </w:tr>
      <w:tr w:rsidR="008B1EEE" w:rsidTr="00A62144">
        <w:trPr>
          <w:trHeight w:val="554"/>
        </w:trPr>
        <w:tc>
          <w:tcPr>
            <w:tcW w:w="9855" w:type="dxa"/>
            <w:gridSpan w:val="8"/>
            <w:tcBorders>
              <w:top w:val="nil"/>
            </w:tcBorders>
          </w:tcPr>
          <w:p w:rsidR="008B1EEE" w:rsidRDefault="008B1EEE" w:rsidP="00A62144">
            <w:pPr>
              <w:jc w:val="both"/>
            </w:pPr>
          </w:p>
        </w:tc>
      </w:tr>
      <w:tr w:rsidR="008B1EEE" w:rsidTr="00A62144">
        <w:tc>
          <w:tcPr>
            <w:tcW w:w="3086" w:type="dxa"/>
            <w:shd w:val="clear" w:color="auto" w:fill="F7CAAC"/>
          </w:tcPr>
          <w:p w:rsidR="008B1EEE" w:rsidRDefault="008B1EEE" w:rsidP="00A62144">
            <w:pPr>
              <w:jc w:val="both"/>
              <w:rPr>
                <w:b/>
              </w:rPr>
            </w:pPr>
            <w:r>
              <w:rPr>
                <w:b/>
              </w:rPr>
              <w:t>Stručná anotace předmětu</w:t>
            </w:r>
          </w:p>
        </w:tc>
        <w:tc>
          <w:tcPr>
            <w:tcW w:w="6769" w:type="dxa"/>
            <w:gridSpan w:val="7"/>
            <w:tcBorders>
              <w:bottom w:val="nil"/>
            </w:tcBorders>
          </w:tcPr>
          <w:p w:rsidR="008B1EEE" w:rsidRPr="00A908E0" w:rsidRDefault="008B1EEE" w:rsidP="00A62144">
            <w:pPr>
              <w:jc w:val="both"/>
              <w:rPr>
                <w:sz w:val="16"/>
                <w:szCs w:val="16"/>
              </w:rPr>
            </w:pPr>
          </w:p>
        </w:tc>
      </w:tr>
      <w:tr w:rsidR="008B1EEE" w:rsidTr="00A62144">
        <w:trPr>
          <w:trHeight w:val="3938"/>
        </w:trPr>
        <w:tc>
          <w:tcPr>
            <w:tcW w:w="9855" w:type="dxa"/>
            <w:gridSpan w:val="8"/>
            <w:tcBorders>
              <w:top w:val="nil"/>
              <w:bottom w:val="single" w:sz="12" w:space="0" w:color="auto"/>
            </w:tcBorders>
          </w:tcPr>
          <w:p w:rsidR="008B1EEE" w:rsidRDefault="008B1EEE" w:rsidP="00A62144">
            <w:pPr>
              <w:jc w:val="both"/>
            </w:pPr>
          </w:p>
          <w:p w:rsidR="008B1EEE" w:rsidRDefault="008B1EEE" w:rsidP="00A62144">
            <w:pPr>
              <w:jc w:val="both"/>
            </w:pPr>
            <w:r w:rsidRPr="00A77B01">
              <w:t xml:space="preserve">Během výuky tohoto předmětu lektor pracuje v převážné míře s nástroji systémového myšlení, vizualizacemi a myšlenkovým mapováním. Výuka předmětu </w:t>
            </w:r>
            <w:r>
              <w:t xml:space="preserve">probíhá pomocí </w:t>
            </w:r>
            <w:r w:rsidRPr="00A77B01">
              <w:t>zapojení studentů do procesu tvorby business modelu. Ve výuce se používá plátno business modelu CANVAS jako nástroj, na kterém lze porovnat různé přístupy k b</w:t>
            </w:r>
            <w:r>
              <w:t>usiness</w:t>
            </w:r>
            <w:r w:rsidRPr="00A77B01">
              <w:t xml:space="preserve"> modelu a navrhnout jejich úpravy. Vzory business modelů, které jsou ve výuce použity, jsou z prostředí kulturních a kreativních odvětví.</w:t>
            </w:r>
            <w:ins w:id="432" w:author="Ponížilová Hana" w:date="2019-05-21T10:11:00Z">
              <w:r w:rsidR="00077A39">
                <w:t xml:space="preserve"> </w:t>
              </w:r>
              <w:r w:rsidR="00077A39" w:rsidRPr="00A05E91">
                <w:rPr>
                  <w:color w:val="FF0000"/>
                </w:rPr>
                <w:t>V popředí pozornosti je analýza zdrojů příjmů včetně ochoty zákazníků zaplatit za dodanou hodnotu produktu nebo služby, dále způsoby, jakým zákazníci platí nyní a jak by rádi platili. Komplexní pozornost je věnována struktuře nákladů, jejich důležitosti, analýze klíčových</w:t>
              </w:r>
              <w:r w:rsidR="00077A39">
                <w:rPr>
                  <w:color w:val="FF0000"/>
                </w:rPr>
                <w:t xml:space="preserve"> nákladových položek</w:t>
              </w:r>
              <w:r w:rsidR="00077A39" w:rsidRPr="00A05E91">
                <w:rPr>
                  <w:color w:val="FF0000"/>
                </w:rPr>
                <w:t xml:space="preserve"> business modelu.</w:t>
              </w:r>
            </w:ins>
          </w:p>
          <w:p w:rsidR="008B1EEE" w:rsidRDefault="008B1EEE" w:rsidP="00A62144">
            <w:pPr>
              <w:jc w:val="both"/>
            </w:pPr>
            <w:r w:rsidRPr="00A77B01">
              <w:t xml:space="preserve"> </w:t>
            </w:r>
          </w:p>
          <w:p w:rsidR="008B1EEE" w:rsidRDefault="008B1EEE" w:rsidP="00A62144">
            <w:pPr>
              <w:jc w:val="both"/>
            </w:pPr>
            <w:r>
              <w:t>Bloky výuky:</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 xml:space="preserve">Definice business modelu, definice stavebních prvků pro business model, jejich popis, smysl, plátno CANVAS, struktura plátna CANVAS a použití stavebních prvků v modelu. </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Zákaznické segmenty, pro koho vytváříme hodnotu, kdo jsou naši nejdůležitější zákazníci.</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Hodnotové nabídky, jakou hodnotu zákazníkovi poskytujeme, jaký problém zákazníka pomáháme vyřešit.</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 xml:space="preserve">Distribuce zboží a služby k zákazníkovi, jejich nákladová efektivnost, harmonizace distribuce zboží a služeb se zvyklostmi zákazníků. </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Vztahy se zákazníky, typy vztahů, jejich náročnost z pohledu úsilí a financí, začlenění mezi ostatní prvky business modelu</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Zdroje příjmů, za jakou hodnotu jsou zákazníci ochotni zaplatit, jak platí, jak by platit chtěli, jak jsou příjmy strukturované.</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Klíčové zdroje, aktiva, která jsou nutná k tomu, aby business model fungoval.</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Klíčová partnerství, kdo jsou klíčoví partneři, kdo jsou klíčoví dodavatelé, jaké zdroje získáváme od partnerů, jaké partneři vykonávají činnosti.</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 xml:space="preserve">Struktura nákladů, jaké náklady souvisejí s business modelem a které jsou nejdůležitější, které klíčové zdroje jsou nejdražší, které klíčové činnosti jsou nejdražší. </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Návrh vlastního business modelu. Techniky: empatická mapa, ideace, generování nápadů a jejich syntéza, otázky typu „co kdyby“, vizualizace pomocí samolepících papírků a nákresů, vyprávění vizuálního příběhu, prototypizace, tvorba příběhu, návrh business modelu na základě scénáře.</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Prostředí business modelu: kontext, ovlivňující faktory a překážky.</w:t>
            </w:r>
          </w:p>
          <w:p w:rsidR="008B1EEE" w:rsidRPr="00B524B2" w:rsidRDefault="008B1EEE" w:rsidP="00700C85">
            <w:pPr>
              <w:pStyle w:val="Odstavecseseznamem"/>
              <w:widowControl/>
              <w:numPr>
                <w:ilvl w:val="0"/>
                <w:numId w:val="12"/>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Hodnocení business modelu.</w:t>
            </w:r>
          </w:p>
          <w:p w:rsidR="008B1EEE" w:rsidRDefault="008B1EEE" w:rsidP="00A62144">
            <w:pPr>
              <w:pStyle w:val="Odstavecseseznamem"/>
              <w:jc w:val="both"/>
            </w:pPr>
            <w:r>
              <w:t xml:space="preserve"> </w:t>
            </w:r>
          </w:p>
        </w:tc>
      </w:tr>
      <w:tr w:rsidR="008B1EEE" w:rsidTr="008862C2">
        <w:trPr>
          <w:trHeight w:val="265"/>
        </w:trPr>
        <w:tc>
          <w:tcPr>
            <w:tcW w:w="3653" w:type="dxa"/>
            <w:gridSpan w:val="2"/>
            <w:tcBorders>
              <w:top w:val="nil"/>
              <w:bottom w:val="single" w:sz="4" w:space="0" w:color="auto"/>
            </w:tcBorders>
            <w:shd w:val="clear" w:color="auto" w:fill="F7CAAC"/>
          </w:tcPr>
          <w:p w:rsidR="008B1EEE" w:rsidRDefault="008B1EEE" w:rsidP="00A62144">
            <w:pPr>
              <w:jc w:val="both"/>
            </w:pPr>
            <w:r>
              <w:rPr>
                <w:b/>
              </w:rPr>
              <w:t>Studijní literatura a studijní pomůcky</w:t>
            </w:r>
          </w:p>
        </w:tc>
        <w:tc>
          <w:tcPr>
            <w:tcW w:w="6202" w:type="dxa"/>
            <w:gridSpan w:val="6"/>
            <w:tcBorders>
              <w:top w:val="nil"/>
              <w:bottom w:val="nil"/>
            </w:tcBorders>
          </w:tcPr>
          <w:p w:rsidR="008B1EEE" w:rsidRDefault="008B1EEE" w:rsidP="00A62144">
            <w:pPr>
              <w:jc w:val="both"/>
            </w:pPr>
          </w:p>
        </w:tc>
      </w:tr>
      <w:tr w:rsidR="008B1EEE" w:rsidTr="008862C2">
        <w:trPr>
          <w:trHeight w:val="1497"/>
        </w:trPr>
        <w:tc>
          <w:tcPr>
            <w:tcW w:w="9855" w:type="dxa"/>
            <w:gridSpan w:val="8"/>
            <w:tcBorders>
              <w:top w:val="nil"/>
            </w:tcBorders>
          </w:tcPr>
          <w:p w:rsidR="008B1EEE" w:rsidRDefault="008B1EEE" w:rsidP="00A62144">
            <w:pPr>
              <w:jc w:val="both"/>
            </w:pPr>
          </w:p>
          <w:p w:rsidR="008B1EEE" w:rsidRPr="00EE0A44" w:rsidRDefault="008B1EEE" w:rsidP="00A62144">
            <w:pPr>
              <w:jc w:val="both"/>
              <w:rPr>
                <w:b/>
              </w:rPr>
            </w:pPr>
            <w:r w:rsidRPr="00EE0A44">
              <w:rPr>
                <w:b/>
              </w:rPr>
              <w:t>Povinná:</w:t>
            </w:r>
          </w:p>
          <w:p w:rsidR="008B1EEE" w:rsidRDefault="008B1EEE" w:rsidP="00A62144">
            <w:pPr>
              <w:jc w:val="both"/>
            </w:pPr>
            <w:r>
              <w:t xml:space="preserve">OSTERWALDER, Alexander, Yves PIGNEUR, Greg BERNARDA a Alan SMITH. </w:t>
            </w:r>
            <w:r>
              <w:rPr>
                <w:i/>
                <w:iCs/>
              </w:rPr>
              <w:t>Vydělávejte svými nápady: vytvářejte produkty a služby, po kterých zákazníci touží</w:t>
            </w:r>
            <w:r>
              <w:t>. V Brně: BizBooks, 2016, 298 stran, 12 nečíslovaných. ISBN 978-80-265-0452-8.</w:t>
            </w:r>
          </w:p>
          <w:p w:rsidR="008B1EEE" w:rsidRDefault="008B1EEE" w:rsidP="00A62144">
            <w:pPr>
              <w:jc w:val="both"/>
            </w:pPr>
            <w:r>
              <w:lastRenderedPageBreak/>
              <w:t xml:space="preserve">HAZDRA, Adam. </w:t>
            </w:r>
            <w:r>
              <w:rPr>
                <w:i/>
                <w:iCs/>
              </w:rPr>
              <w:t>Skvělé služby: jak dělat služby, které vaše zákazníky nadchnou</w:t>
            </w:r>
            <w:r>
              <w:t>. Praha: Grada, 2013, 160 s. ISBN 978-80-247-4711-8.</w:t>
            </w:r>
          </w:p>
          <w:p w:rsidR="008B1EEE" w:rsidRDefault="008B1EEE" w:rsidP="00A62144">
            <w:pPr>
              <w:jc w:val="both"/>
            </w:pPr>
          </w:p>
          <w:p w:rsidR="008B1EEE" w:rsidRPr="00EE0A44" w:rsidRDefault="008B1EEE" w:rsidP="00A62144">
            <w:pPr>
              <w:jc w:val="both"/>
              <w:rPr>
                <w:b/>
              </w:rPr>
            </w:pPr>
            <w:r w:rsidRPr="00EE0A44">
              <w:rPr>
                <w:b/>
              </w:rPr>
              <w:t>Doporučená:</w:t>
            </w:r>
          </w:p>
          <w:p w:rsidR="008B1EEE" w:rsidRDefault="008B1EEE" w:rsidP="00A62144">
            <w:pPr>
              <w:jc w:val="both"/>
            </w:pPr>
            <w:r>
              <w:t xml:space="preserve">ZELINSKÝ, Miroslav. </w:t>
            </w:r>
            <w:r>
              <w:rPr>
                <w:i/>
                <w:iCs/>
              </w:rPr>
              <w:t>Teorie a praxe kulturních průmyslů</w:t>
            </w:r>
            <w:r>
              <w:t>. Bratislava: EuroKódex, 2012, 248 s. ISBN 978-80-89447-83-1.</w:t>
            </w:r>
          </w:p>
          <w:p w:rsidR="008B1EEE" w:rsidRDefault="008B1EEE" w:rsidP="00A62144">
            <w:pPr>
              <w:jc w:val="both"/>
            </w:pPr>
            <w:r>
              <w:t xml:space="preserve">OSTERWALDER, Alexander, Yves PIGNEUR, Greg BERNARDA a Alan SMITH. </w:t>
            </w:r>
            <w:r>
              <w:rPr>
                <w:i/>
                <w:iCs/>
              </w:rPr>
              <w:t>Vydělávejte svými nápady: vytvářejte produkty a služby, po kterých zákazníci touží</w:t>
            </w:r>
            <w:r>
              <w:t>. V Brně: BizBooks, 2016, 298 stran, 12 nečíslovaných. ISBN 978-80-265-0452-8.</w:t>
            </w:r>
          </w:p>
          <w:p w:rsidR="008B1EEE" w:rsidRDefault="008B1EEE" w:rsidP="00A62144">
            <w:pPr>
              <w:jc w:val="both"/>
            </w:pPr>
          </w:p>
        </w:tc>
      </w:tr>
    </w:tbl>
    <w:p w:rsidR="008B1EEE" w:rsidRDefault="008B1EEE"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B524B2" w:rsidRDefault="00B524B2"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524B2" w:rsidTr="00A62144">
        <w:tc>
          <w:tcPr>
            <w:tcW w:w="9855" w:type="dxa"/>
            <w:gridSpan w:val="8"/>
            <w:tcBorders>
              <w:bottom w:val="double" w:sz="4" w:space="0" w:color="auto"/>
            </w:tcBorders>
            <w:shd w:val="clear" w:color="auto" w:fill="BDD6EE"/>
          </w:tcPr>
          <w:p w:rsidR="00B524B2" w:rsidRDefault="00B524B2" w:rsidP="00A62144">
            <w:pPr>
              <w:jc w:val="both"/>
              <w:rPr>
                <w:b/>
                <w:sz w:val="28"/>
              </w:rPr>
            </w:pPr>
            <w:r>
              <w:lastRenderedPageBreak/>
              <w:br w:type="page"/>
            </w:r>
            <w:r>
              <w:rPr>
                <w:b/>
                <w:sz w:val="28"/>
              </w:rPr>
              <w:t>B-III – Charakteristika studijního předmětu</w:t>
            </w:r>
          </w:p>
        </w:tc>
      </w:tr>
      <w:tr w:rsidR="00B524B2" w:rsidTr="00A62144">
        <w:tc>
          <w:tcPr>
            <w:tcW w:w="3086" w:type="dxa"/>
            <w:tcBorders>
              <w:top w:val="double" w:sz="4" w:space="0" w:color="auto"/>
            </w:tcBorders>
            <w:shd w:val="clear" w:color="auto" w:fill="F7CAAC"/>
          </w:tcPr>
          <w:p w:rsidR="00B524B2" w:rsidRDefault="00B524B2" w:rsidP="00A62144">
            <w:pPr>
              <w:jc w:val="both"/>
              <w:rPr>
                <w:b/>
              </w:rPr>
            </w:pPr>
            <w:r>
              <w:rPr>
                <w:b/>
              </w:rPr>
              <w:t>Název studijního předmětu</w:t>
            </w:r>
          </w:p>
        </w:tc>
        <w:tc>
          <w:tcPr>
            <w:tcW w:w="6769" w:type="dxa"/>
            <w:gridSpan w:val="7"/>
            <w:tcBorders>
              <w:top w:val="double" w:sz="4" w:space="0" w:color="auto"/>
            </w:tcBorders>
          </w:tcPr>
          <w:p w:rsidR="00B524B2" w:rsidRPr="005357CB" w:rsidRDefault="00B524B2" w:rsidP="00A62144">
            <w:pPr>
              <w:jc w:val="both"/>
              <w:rPr>
                <w:color w:val="44546A" w:themeColor="text2"/>
              </w:rPr>
            </w:pPr>
            <w:r>
              <w:t>Dotační management</w:t>
            </w:r>
          </w:p>
        </w:tc>
      </w:tr>
      <w:tr w:rsidR="00B524B2" w:rsidTr="00A62144">
        <w:tc>
          <w:tcPr>
            <w:tcW w:w="3086" w:type="dxa"/>
            <w:shd w:val="clear" w:color="auto" w:fill="F7CAAC"/>
          </w:tcPr>
          <w:p w:rsidR="00B524B2" w:rsidRDefault="00B524B2" w:rsidP="00A62144">
            <w:pPr>
              <w:rPr>
                <w:b/>
              </w:rPr>
            </w:pPr>
            <w:r>
              <w:rPr>
                <w:b/>
              </w:rPr>
              <w:t>Typ předmětu</w:t>
            </w:r>
          </w:p>
        </w:tc>
        <w:tc>
          <w:tcPr>
            <w:tcW w:w="3406" w:type="dxa"/>
            <w:gridSpan w:val="4"/>
          </w:tcPr>
          <w:p w:rsidR="00B524B2" w:rsidRPr="005357CB" w:rsidRDefault="00B524B2" w:rsidP="00A62144">
            <w:pPr>
              <w:autoSpaceDE w:val="0"/>
              <w:autoSpaceDN w:val="0"/>
              <w:adjustRightInd w:val="0"/>
            </w:pPr>
            <w:r>
              <w:rPr>
                <w:rFonts w:eastAsia="Calibri"/>
              </w:rPr>
              <w:t>povinný</w:t>
            </w:r>
            <w:r w:rsidRPr="005357CB">
              <w:rPr>
                <w:rFonts w:eastAsia="Calibri"/>
              </w:rPr>
              <w:t xml:space="preserve">, </w:t>
            </w:r>
            <w:r w:rsidRPr="00017D52">
              <w:rPr>
                <w:rFonts w:eastAsia="Calibri"/>
                <w:bCs/>
              </w:rPr>
              <w:t>PZ</w:t>
            </w:r>
          </w:p>
        </w:tc>
        <w:tc>
          <w:tcPr>
            <w:tcW w:w="2695" w:type="dxa"/>
            <w:gridSpan w:val="2"/>
            <w:shd w:val="clear" w:color="auto" w:fill="F7CAAC"/>
          </w:tcPr>
          <w:p w:rsidR="00B524B2" w:rsidRDefault="00B524B2" w:rsidP="00A62144">
            <w:pPr>
              <w:jc w:val="both"/>
            </w:pPr>
            <w:r>
              <w:rPr>
                <w:b/>
              </w:rPr>
              <w:t>doporučený ročník/semestr</w:t>
            </w:r>
          </w:p>
        </w:tc>
        <w:tc>
          <w:tcPr>
            <w:tcW w:w="668" w:type="dxa"/>
          </w:tcPr>
          <w:p w:rsidR="00B524B2" w:rsidRPr="005357CB" w:rsidRDefault="00B524B2" w:rsidP="00A62144">
            <w:pPr>
              <w:jc w:val="both"/>
            </w:pPr>
            <w:r>
              <w:t>2</w:t>
            </w:r>
            <w:r w:rsidRPr="005357CB">
              <w:t>/ZS</w:t>
            </w:r>
          </w:p>
        </w:tc>
      </w:tr>
      <w:tr w:rsidR="00B524B2" w:rsidTr="00A62144">
        <w:tc>
          <w:tcPr>
            <w:tcW w:w="3086" w:type="dxa"/>
            <w:shd w:val="clear" w:color="auto" w:fill="F7CAAC"/>
          </w:tcPr>
          <w:p w:rsidR="00B524B2" w:rsidRDefault="00B524B2" w:rsidP="00A62144">
            <w:pPr>
              <w:jc w:val="both"/>
              <w:rPr>
                <w:b/>
              </w:rPr>
            </w:pPr>
            <w:r>
              <w:rPr>
                <w:b/>
              </w:rPr>
              <w:t>Rozsah studijního předmětu</w:t>
            </w:r>
          </w:p>
        </w:tc>
        <w:tc>
          <w:tcPr>
            <w:tcW w:w="1701" w:type="dxa"/>
            <w:gridSpan w:val="2"/>
          </w:tcPr>
          <w:p w:rsidR="00B524B2" w:rsidRPr="008D0458" w:rsidRDefault="00B524B2" w:rsidP="00A62144">
            <w:pPr>
              <w:autoSpaceDE w:val="0"/>
              <w:autoSpaceDN w:val="0"/>
              <w:adjustRightInd w:val="0"/>
              <w:rPr>
                <w:color w:val="44546A" w:themeColor="text2"/>
                <w:sz w:val="16"/>
                <w:szCs w:val="16"/>
              </w:rPr>
            </w:pPr>
            <w:r>
              <w:rPr>
                <w:rFonts w:eastAsia="Calibri"/>
              </w:rPr>
              <w:t>26s</w:t>
            </w:r>
          </w:p>
        </w:tc>
        <w:tc>
          <w:tcPr>
            <w:tcW w:w="889" w:type="dxa"/>
            <w:shd w:val="clear" w:color="auto" w:fill="F7CAAC"/>
          </w:tcPr>
          <w:p w:rsidR="00B524B2" w:rsidRDefault="00B524B2" w:rsidP="00A62144">
            <w:pPr>
              <w:jc w:val="both"/>
              <w:rPr>
                <w:b/>
              </w:rPr>
            </w:pPr>
            <w:r>
              <w:rPr>
                <w:b/>
              </w:rPr>
              <w:t xml:space="preserve">hod. </w:t>
            </w:r>
          </w:p>
        </w:tc>
        <w:tc>
          <w:tcPr>
            <w:tcW w:w="816" w:type="dxa"/>
          </w:tcPr>
          <w:p w:rsidR="00B524B2" w:rsidRPr="00037DA6" w:rsidRDefault="00B524B2" w:rsidP="00A62144">
            <w:pPr>
              <w:jc w:val="both"/>
            </w:pPr>
            <w:r>
              <w:t>26</w:t>
            </w:r>
            <w:r w:rsidRPr="00037DA6">
              <w:t xml:space="preserve"> </w:t>
            </w:r>
          </w:p>
        </w:tc>
        <w:tc>
          <w:tcPr>
            <w:tcW w:w="2156" w:type="dxa"/>
            <w:shd w:val="clear" w:color="auto" w:fill="F7CAAC"/>
          </w:tcPr>
          <w:p w:rsidR="00B524B2" w:rsidRDefault="00B524B2" w:rsidP="00A62144">
            <w:pPr>
              <w:jc w:val="both"/>
              <w:rPr>
                <w:b/>
              </w:rPr>
            </w:pPr>
            <w:r>
              <w:rPr>
                <w:b/>
              </w:rPr>
              <w:t>kreditů</w:t>
            </w:r>
          </w:p>
        </w:tc>
        <w:tc>
          <w:tcPr>
            <w:tcW w:w="1207" w:type="dxa"/>
            <w:gridSpan w:val="2"/>
          </w:tcPr>
          <w:p w:rsidR="00B524B2" w:rsidRPr="005357CB" w:rsidRDefault="00B524B2" w:rsidP="00A62144">
            <w:pPr>
              <w:jc w:val="both"/>
            </w:pPr>
            <w:r>
              <w:t>2</w:t>
            </w:r>
          </w:p>
        </w:tc>
      </w:tr>
      <w:tr w:rsidR="00B524B2" w:rsidTr="00A62144">
        <w:tc>
          <w:tcPr>
            <w:tcW w:w="3086" w:type="dxa"/>
            <w:shd w:val="clear" w:color="auto" w:fill="F7CAAC"/>
          </w:tcPr>
          <w:p w:rsidR="00B524B2" w:rsidRDefault="00B524B2" w:rsidP="00A62144">
            <w:pPr>
              <w:rPr>
                <w:b/>
                <w:sz w:val="22"/>
              </w:rPr>
            </w:pPr>
            <w:r>
              <w:rPr>
                <w:b/>
              </w:rPr>
              <w:t>Prerekvizity, korekvizity, ekvivalence</w:t>
            </w:r>
          </w:p>
        </w:tc>
        <w:tc>
          <w:tcPr>
            <w:tcW w:w="6769" w:type="dxa"/>
            <w:gridSpan w:val="7"/>
          </w:tcPr>
          <w:p w:rsidR="00B524B2" w:rsidRPr="006906D6" w:rsidRDefault="00B524B2" w:rsidP="00A62144">
            <w:pPr>
              <w:jc w:val="both"/>
              <w:rPr>
                <w:sz w:val="16"/>
                <w:szCs w:val="16"/>
              </w:rPr>
            </w:pPr>
            <w:r w:rsidRPr="001120E0">
              <w:rPr>
                <w:rFonts w:eastAsia="Calibri"/>
              </w:rPr>
              <w:t>Prerekvizita: Kreativní projektový management</w:t>
            </w:r>
          </w:p>
        </w:tc>
      </w:tr>
      <w:tr w:rsidR="00B524B2" w:rsidTr="00A62144">
        <w:tc>
          <w:tcPr>
            <w:tcW w:w="3086" w:type="dxa"/>
            <w:shd w:val="clear" w:color="auto" w:fill="F7CAAC"/>
          </w:tcPr>
          <w:p w:rsidR="00B524B2" w:rsidRDefault="00B524B2" w:rsidP="00A62144">
            <w:pPr>
              <w:rPr>
                <w:b/>
              </w:rPr>
            </w:pPr>
            <w:r>
              <w:rPr>
                <w:b/>
              </w:rPr>
              <w:t>Způsob ověření studijních výsledků</w:t>
            </w:r>
          </w:p>
        </w:tc>
        <w:tc>
          <w:tcPr>
            <w:tcW w:w="3406" w:type="dxa"/>
            <w:gridSpan w:val="4"/>
          </w:tcPr>
          <w:p w:rsidR="00B524B2" w:rsidRPr="00037DA6" w:rsidRDefault="00B524B2" w:rsidP="00A62144">
            <w:pPr>
              <w:jc w:val="both"/>
            </w:pPr>
            <w:r>
              <w:rPr>
                <w:rFonts w:eastAsia="Calibri"/>
              </w:rPr>
              <w:t>klasifikovaný zápočet</w:t>
            </w:r>
          </w:p>
        </w:tc>
        <w:tc>
          <w:tcPr>
            <w:tcW w:w="2156" w:type="dxa"/>
            <w:shd w:val="clear" w:color="auto" w:fill="F7CAAC"/>
          </w:tcPr>
          <w:p w:rsidR="00B524B2" w:rsidRDefault="00B524B2" w:rsidP="00A62144">
            <w:pPr>
              <w:jc w:val="both"/>
              <w:rPr>
                <w:b/>
              </w:rPr>
            </w:pPr>
            <w:r>
              <w:rPr>
                <w:b/>
              </w:rPr>
              <w:t>Forma výuky</w:t>
            </w:r>
          </w:p>
        </w:tc>
        <w:tc>
          <w:tcPr>
            <w:tcW w:w="1207" w:type="dxa"/>
            <w:gridSpan w:val="2"/>
          </w:tcPr>
          <w:p w:rsidR="00B524B2" w:rsidRPr="00984755" w:rsidRDefault="00B524B2" w:rsidP="00A62144">
            <w:pPr>
              <w:jc w:val="both"/>
            </w:pPr>
            <w:r>
              <w:rPr>
                <w:rFonts w:eastAsia="Calibri"/>
              </w:rPr>
              <w:t>seminář</w:t>
            </w:r>
          </w:p>
        </w:tc>
      </w:tr>
      <w:tr w:rsidR="00B524B2" w:rsidTr="00A62144">
        <w:tc>
          <w:tcPr>
            <w:tcW w:w="3086" w:type="dxa"/>
            <w:shd w:val="clear" w:color="auto" w:fill="F7CAAC"/>
          </w:tcPr>
          <w:p w:rsidR="00B524B2" w:rsidRDefault="00B524B2" w:rsidP="00A62144">
            <w:pPr>
              <w:rPr>
                <w:b/>
              </w:rPr>
            </w:pPr>
            <w:r>
              <w:rPr>
                <w:b/>
              </w:rPr>
              <w:t>Forma způsobu ověření studijních výsledků a další požadavky na studenta</w:t>
            </w:r>
          </w:p>
        </w:tc>
        <w:tc>
          <w:tcPr>
            <w:tcW w:w="6769" w:type="dxa"/>
            <w:gridSpan w:val="7"/>
            <w:tcBorders>
              <w:bottom w:val="nil"/>
            </w:tcBorders>
          </w:tcPr>
          <w:p w:rsidR="00B524B2" w:rsidRPr="001120E0" w:rsidRDefault="00B524B2" w:rsidP="00A62144">
            <w:pPr>
              <w:jc w:val="both"/>
              <w:rPr>
                <w:rFonts w:eastAsia="Calibri"/>
              </w:rPr>
            </w:pPr>
            <w:r w:rsidRPr="001120E0">
              <w:rPr>
                <w:rFonts w:eastAsia="Calibri"/>
              </w:rPr>
              <w:t xml:space="preserve">Ústní zkouška, pro zkoušku jsou studenti obeznámeni s okruhy pro ověření znalostí, které vycházejí z osnovy předmětu a ze studijní opory k předmětu. Zkouškou ověřuje zkoušející hloubku znalostí studentů a pochopení problematiky kulturních a kreativních průmyslů. Ke zkoušce předkládá student návrh projektu, který vychází z dané problematiky.  </w:t>
            </w:r>
          </w:p>
        </w:tc>
      </w:tr>
      <w:tr w:rsidR="00B524B2" w:rsidTr="00A62144">
        <w:trPr>
          <w:trHeight w:val="554"/>
        </w:trPr>
        <w:tc>
          <w:tcPr>
            <w:tcW w:w="9855" w:type="dxa"/>
            <w:gridSpan w:val="8"/>
            <w:tcBorders>
              <w:top w:val="nil"/>
            </w:tcBorders>
          </w:tcPr>
          <w:p w:rsidR="00B524B2" w:rsidRDefault="00B524B2" w:rsidP="00A62144">
            <w:pPr>
              <w:jc w:val="both"/>
            </w:pPr>
          </w:p>
        </w:tc>
      </w:tr>
      <w:tr w:rsidR="00B524B2" w:rsidTr="00A62144">
        <w:trPr>
          <w:trHeight w:val="197"/>
        </w:trPr>
        <w:tc>
          <w:tcPr>
            <w:tcW w:w="3086" w:type="dxa"/>
            <w:tcBorders>
              <w:top w:val="nil"/>
            </w:tcBorders>
            <w:shd w:val="clear" w:color="auto" w:fill="F7CAAC"/>
          </w:tcPr>
          <w:p w:rsidR="00B524B2" w:rsidRDefault="00B524B2" w:rsidP="00A62144">
            <w:pPr>
              <w:jc w:val="both"/>
              <w:rPr>
                <w:b/>
              </w:rPr>
            </w:pPr>
            <w:r>
              <w:rPr>
                <w:b/>
              </w:rPr>
              <w:t>Garant předmětu</w:t>
            </w:r>
          </w:p>
        </w:tc>
        <w:tc>
          <w:tcPr>
            <w:tcW w:w="6769" w:type="dxa"/>
            <w:gridSpan w:val="7"/>
            <w:tcBorders>
              <w:top w:val="nil"/>
            </w:tcBorders>
          </w:tcPr>
          <w:p w:rsidR="00B524B2" w:rsidRPr="00A7428C" w:rsidRDefault="00B524B2" w:rsidP="00A62144">
            <w:pPr>
              <w:jc w:val="both"/>
            </w:pPr>
            <w:r>
              <w:rPr>
                <w:rFonts w:eastAsia="Calibri"/>
              </w:rPr>
              <w:t>Ing. Eva Šviráková, Ph.D.</w:t>
            </w:r>
          </w:p>
        </w:tc>
      </w:tr>
      <w:tr w:rsidR="00B524B2" w:rsidRPr="008D0458" w:rsidTr="00A62144">
        <w:trPr>
          <w:trHeight w:val="243"/>
        </w:trPr>
        <w:tc>
          <w:tcPr>
            <w:tcW w:w="3086" w:type="dxa"/>
            <w:tcBorders>
              <w:top w:val="nil"/>
            </w:tcBorders>
            <w:shd w:val="clear" w:color="auto" w:fill="F7CAAC"/>
          </w:tcPr>
          <w:p w:rsidR="00B524B2" w:rsidRDefault="00B524B2" w:rsidP="00A62144">
            <w:pPr>
              <w:rPr>
                <w:b/>
              </w:rPr>
            </w:pPr>
            <w:r>
              <w:rPr>
                <w:b/>
              </w:rPr>
              <w:t>Zapojení garanta do výuky předmětu</w:t>
            </w:r>
          </w:p>
        </w:tc>
        <w:tc>
          <w:tcPr>
            <w:tcW w:w="6769" w:type="dxa"/>
            <w:gridSpan w:val="7"/>
            <w:tcBorders>
              <w:top w:val="nil"/>
            </w:tcBorders>
          </w:tcPr>
          <w:p w:rsidR="00B524B2" w:rsidRPr="00A7428C" w:rsidRDefault="00B524B2" w:rsidP="00A62144">
            <w:pPr>
              <w:jc w:val="both"/>
              <w:rPr>
                <w:color w:val="44546A" w:themeColor="text2"/>
              </w:rPr>
            </w:pPr>
            <w:r w:rsidRPr="00A7428C">
              <w:rPr>
                <w:rFonts w:eastAsia="Calibri"/>
              </w:rPr>
              <w:t>100 %</w:t>
            </w:r>
          </w:p>
        </w:tc>
      </w:tr>
      <w:tr w:rsidR="00B524B2" w:rsidTr="00A62144">
        <w:tc>
          <w:tcPr>
            <w:tcW w:w="3086" w:type="dxa"/>
            <w:shd w:val="clear" w:color="auto" w:fill="F7CAAC"/>
          </w:tcPr>
          <w:p w:rsidR="00B524B2" w:rsidRDefault="00B524B2" w:rsidP="00A62144">
            <w:pPr>
              <w:jc w:val="both"/>
              <w:rPr>
                <w:b/>
              </w:rPr>
            </w:pPr>
            <w:r>
              <w:rPr>
                <w:b/>
              </w:rPr>
              <w:t>Vyučující</w:t>
            </w:r>
          </w:p>
        </w:tc>
        <w:tc>
          <w:tcPr>
            <w:tcW w:w="6769" w:type="dxa"/>
            <w:gridSpan w:val="7"/>
            <w:tcBorders>
              <w:bottom w:val="nil"/>
            </w:tcBorders>
          </w:tcPr>
          <w:p w:rsidR="00B524B2" w:rsidRPr="00A7428C" w:rsidRDefault="00B524B2" w:rsidP="00A62144">
            <w:pPr>
              <w:jc w:val="both"/>
            </w:pPr>
            <w:r>
              <w:rPr>
                <w:rFonts w:eastAsia="Calibri"/>
              </w:rPr>
              <w:t>Ing. Eva Šviráková, Ph.D.</w:t>
            </w:r>
          </w:p>
        </w:tc>
      </w:tr>
      <w:tr w:rsidR="00B524B2" w:rsidTr="00A62144">
        <w:trPr>
          <w:trHeight w:val="554"/>
        </w:trPr>
        <w:tc>
          <w:tcPr>
            <w:tcW w:w="9855" w:type="dxa"/>
            <w:gridSpan w:val="8"/>
            <w:tcBorders>
              <w:top w:val="nil"/>
            </w:tcBorders>
          </w:tcPr>
          <w:p w:rsidR="00B524B2" w:rsidRDefault="00B524B2" w:rsidP="00A62144">
            <w:pPr>
              <w:jc w:val="both"/>
            </w:pPr>
          </w:p>
        </w:tc>
      </w:tr>
      <w:tr w:rsidR="00B524B2" w:rsidTr="008862C2">
        <w:tc>
          <w:tcPr>
            <w:tcW w:w="3086" w:type="dxa"/>
            <w:tcBorders>
              <w:bottom w:val="single" w:sz="4" w:space="0" w:color="auto"/>
            </w:tcBorders>
            <w:shd w:val="clear" w:color="auto" w:fill="F7CAAC"/>
          </w:tcPr>
          <w:p w:rsidR="00B524B2" w:rsidRDefault="00B524B2" w:rsidP="00A62144">
            <w:pPr>
              <w:jc w:val="both"/>
              <w:rPr>
                <w:b/>
              </w:rPr>
            </w:pPr>
            <w:r>
              <w:rPr>
                <w:b/>
              </w:rPr>
              <w:t>Stručná anotace předmětu</w:t>
            </w:r>
          </w:p>
        </w:tc>
        <w:tc>
          <w:tcPr>
            <w:tcW w:w="6769" w:type="dxa"/>
            <w:gridSpan w:val="7"/>
            <w:tcBorders>
              <w:bottom w:val="nil"/>
            </w:tcBorders>
          </w:tcPr>
          <w:p w:rsidR="00B524B2" w:rsidRPr="00A908E0" w:rsidRDefault="00B524B2" w:rsidP="00A62144">
            <w:pPr>
              <w:jc w:val="both"/>
              <w:rPr>
                <w:sz w:val="16"/>
                <w:szCs w:val="16"/>
              </w:rPr>
            </w:pPr>
          </w:p>
        </w:tc>
      </w:tr>
      <w:tr w:rsidR="00B524B2" w:rsidTr="008862C2">
        <w:trPr>
          <w:trHeight w:val="708"/>
        </w:trPr>
        <w:tc>
          <w:tcPr>
            <w:tcW w:w="9855" w:type="dxa"/>
            <w:gridSpan w:val="8"/>
            <w:tcBorders>
              <w:top w:val="nil"/>
              <w:bottom w:val="single" w:sz="12" w:space="0" w:color="auto"/>
            </w:tcBorders>
          </w:tcPr>
          <w:p w:rsidR="00B524B2" w:rsidRDefault="00B524B2" w:rsidP="00A62144">
            <w:pPr>
              <w:jc w:val="both"/>
              <w:rPr>
                <w:rFonts w:eastAsia="Calibri"/>
              </w:rPr>
            </w:pPr>
          </w:p>
          <w:p w:rsidR="00B524B2" w:rsidRDefault="00B524B2" w:rsidP="00A62144">
            <w:pPr>
              <w:jc w:val="both"/>
              <w:rPr>
                <w:rFonts w:eastAsia="Calibri"/>
              </w:rPr>
            </w:pPr>
            <w:r w:rsidRPr="004003C2">
              <w:rPr>
                <w:rFonts w:eastAsia="Calibri"/>
              </w:rPr>
              <w:t xml:space="preserve">Cílem předmětu je zvýšit připravenost studentů </w:t>
            </w:r>
            <w:r>
              <w:rPr>
                <w:rFonts w:eastAsia="Calibri"/>
              </w:rPr>
              <w:t xml:space="preserve">pro zpracování </w:t>
            </w:r>
            <w:r w:rsidRPr="004003C2">
              <w:rPr>
                <w:rFonts w:eastAsia="Calibri"/>
              </w:rPr>
              <w:t>projektu v souladu s programovými cíli aktuální výzvy</w:t>
            </w:r>
            <w:r>
              <w:rPr>
                <w:rFonts w:eastAsia="Calibri"/>
              </w:rPr>
              <w:t xml:space="preserve">. Studenti </w:t>
            </w:r>
            <w:r w:rsidRPr="004003C2">
              <w:rPr>
                <w:rFonts w:eastAsia="Calibri"/>
              </w:rPr>
              <w:t>bud</w:t>
            </w:r>
            <w:r>
              <w:rPr>
                <w:rFonts w:eastAsia="Calibri"/>
              </w:rPr>
              <w:t>ou</w:t>
            </w:r>
            <w:r w:rsidRPr="004003C2">
              <w:rPr>
                <w:rFonts w:eastAsia="Calibri"/>
              </w:rPr>
              <w:t xml:space="preserve"> seznámen</w:t>
            </w:r>
            <w:r>
              <w:rPr>
                <w:rFonts w:eastAsia="Calibri"/>
              </w:rPr>
              <w:t xml:space="preserve">i </w:t>
            </w:r>
            <w:r w:rsidRPr="004003C2">
              <w:rPr>
                <w:rFonts w:eastAsia="Calibri"/>
              </w:rPr>
              <w:t>se základy kreativní ekonomiky a získ</w:t>
            </w:r>
            <w:r>
              <w:rPr>
                <w:rFonts w:eastAsia="Calibri"/>
              </w:rPr>
              <w:t>ají</w:t>
            </w:r>
            <w:r w:rsidRPr="004003C2">
              <w:rPr>
                <w:rFonts w:eastAsia="Calibri"/>
              </w:rPr>
              <w:t xml:space="preserve"> základní pohled na rozdělení a výkon kulturních a kreativních průmyslů v ČR a v evropském prostředí. Student</w:t>
            </w:r>
            <w:r>
              <w:rPr>
                <w:rFonts w:eastAsia="Calibri"/>
              </w:rPr>
              <w:t xml:space="preserve">i si osvojí význam </w:t>
            </w:r>
            <w:r w:rsidRPr="004003C2">
              <w:rPr>
                <w:rFonts w:eastAsia="Calibri"/>
              </w:rPr>
              <w:t>strategi</w:t>
            </w:r>
            <w:r>
              <w:rPr>
                <w:rFonts w:eastAsia="Calibri"/>
              </w:rPr>
              <w:t>e</w:t>
            </w:r>
            <w:r w:rsidRPr="004003C2">
              <w:rPr>
                <w:rFonts w:eastAsia="Calibri"/>
              </w:rPr>
              <w:t xml:space="preserve"> pro rozvoj kulturních a kreativních průmyslů ve městech a regionech ČR i Evropy.</w:t>
            </w:r>
            <w:r>
              <w:rPr>
                <w:rFonts w:eastAsia="Calibri"/>
              </w:rPr>
              <w:t xml:space="preserve"> K předmětu jsou vypracovány pracovní listy, které studenty provedou celým procesem přípravy kvalitního projektu v prostředí kulturních a kreativních průmyslů.</w:t>
            </w:r>
            <w:ins w:id="433" w:author="Ponížilová Hana" w:date="2019-05-21T10:15:00Z">
              <w:r w:rsidR="003562E6">
                <w:rPr>
                  <w:rFonts w:eastAsia="Calibri"/>
                </w:rPr>
                <w:t xml:space="preserve"> </w:t>
              </w:r>
              <w:r w:rsidR="003562E6" w:rsidRPr="00D77910">
                <w:rPr>
                  <w:rFonts w:eastAsia="Calibri"/>
                  <w:color w:val="FF0000"/>
                </w:rPr>
                <w:t>Zvláštní pozornost je věnována ekonomickým modelům</w:t>
              </w:r>
              <w:r w:rsidR="003562E6">
                <w:rPr>
                  <w:rFonts w:eastAsia="Calibri"/>
                  <w:color w:val="FF0000"/>
                </w:rPr>
                <w:t>, které mohou být uplatněny v</w:t>
              </w:r>
              <w:r w:rsidR="003562E6" w:rsidRPr="00D77910">
                <w:rPr>
                  <w:rFonts w:eastAsia="Calibri"/>
                  <w:color w:val="FF0000"/>
                </w:rPr>
                <w:t xml:space="preserve"> přihláš</w:t>
              </w:r>
              <w:r w:rsidR="003562E6">
                <w:rPr>
                  <w:rFonts w:eastAsia="Calibri"/>
                  <w:color w:val="FF0000"/>
                </w:rPr>
                <w:t>kách</w:t>
              </w:r>
              <w:r w:rsidR="003562E6" w:rsidRPr="00D77910">
                <w:rPr>
                  <w:rFonts w:eastAsia="Calibri"/>
                  <w:color w:val="FF0000"/>
                </w:rPr>
                <w:t xml:space="preserve"> projektů podle programů a organizací, </w:t>
              </w:r>
              <w:r w:rsidR="003562E6">
                <w:rPr>
                  <w:rFonts w:eastAsia="Calibri"/>
                  <w:color w:val="FF0000"/>
                </w:rPr>
                <w:t xml:space="preserve">jež </w:t>
              </w:r>
              <w:r w:rsidR="003562E6" w:rsidRPr="00D77910">
                <w:rPr>
                  <w:rFonts w:eastAsia="Calibri"/>
                  <w:color w:val="FF0000"/>
                </w:rPr>
                <w:t xml:space="preserve">jsou nositeli grantových výzev (GAČR, TAČR, CzechInvest, API, Creative Europe). </w:t>
              </w:r>
              <w:r w:rsidR="003562E6" w:rsidRPr="00430016">
                <w:rPr>
                  <w:rFonts w:eastAsia="Calibri"/>
                  <w:color w:val="FF0000"/>
                </w:rPr>
                <w:t>Studenti jsou seznámeni zejména s pravidly managementu pro fundraising</w:t>
              </w:r>
              <w:r w:rsidR="003562E6">
                <w:rPr>
                  <w:rFonts w:eastAsia="Calibri"/>
                  <w:color w:val="FF0000"/>
                </w:rPr>
                <w:t>ové aktivity</w:t>
              </w:r>
              <w:r w:rsidR="003562E6" w:rsidRPr="00430016">
                <w:rPr>
                  <w:rFonts w:eastAsia="Calibri"/>
                  <w:color w:val="FF0000"/>
                </w:rPr>
                <w:t xml:space="preserve"> kulturních projektů a s principy úlev na dani z příjmů, které jsou dostupné pro dárce, kteří pocházejí z komerčního sektoru ekonomiky</w:t>
              </w:r>
              <w:r w:rsidR="003562E6">
                <w:rPr>
                  <w:rFonts w:eastAsia="Calibri"/>
                  <w:color w:val="FF0000"/>
                </w:rPr>
                <w:t>.</w:t>
              </w:r>
            </w:ins>
          </w:p>
          <w:p w:rsidR="00B524B2" w:rsidRDefault="00B524B2" w:rsidP="00A62144">
            <w:pPr>
              <w:jc w:val="both"/>
              <w:rPr>
                <w:rFonts w:eastAsia="Calibri"/>
              </w:rPr>
            </w:pPr>
          </w:p>
          <w:p w:rsidR="00B524B2" w:rsidRPr="004003C2" w:rsidRDefault="00B524B2" w:rsidP="00A62144">
            <w:pPr>
              <w:autoSpaceDE w:val="0"/>
              <w:autoSpaceDN w:val="0"/>
              <w:adjustRightInd w:val="0"/>
              <w:rPr>
                <w:rFonts w:eastAsia="Calibri"/>
              </w:rPr>
            </w:pPr>
            <w:r>
              <w:rPr>
                <w:rFonts w:eastAsia="Calibri"/>
              </w:rPr>
              <w:t>Bloky výuky:</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Trojsektorové členění kultury, kulturní sektor: divadla, muzea, knihovny, galerie; kulturní průmysly: film a video, knihy, videohry; kreativní průmysly: architektura, reklama, design.</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Hodnota kultury, teorie veřejné kultury a kulturní organizace.</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Kreativní třída – Richard Florida; kreativita jako řídící síla ekonomického růstu, nemateriální spotřeba, posuzování kvality místa, image kreativních center, kultura vytváří image, kultura vytváří nová pracovní místa.</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Participace občanů na tvorbě politiky, institucionální inovace a občanství.</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Rozvoj místní kulturní politiky (Poznejte město, Poznejte obyvatele, Analýza města, Cíle pro město, Městský akční plán, Programy, projekty a aktivity, Vyhodnocení).</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Kreativní klastr, případová studie kreativní klastr Letná, Zlínský kreativní klastr.</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Mapování kulturních a kreativních průmyslů, zřízení komise Kreativní Zlín a další kroky.</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Kulturní a kreativní rozvojová spolupráce, příklady.</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Atraktivní a kreativní regiony, příklady.</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Šest témat a prioritních indikátorů pro rozvoj kultury ve městě.</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Kreativní Evropa, vize, cíle, případové studie.</w:t>
            </w:r>
          </w:p>
          <w:p w:rsidR="00B524B2" w:rsidRPr="00B524B2" w:rsidRDefault="00B524B2" w:rsidP="00700C85">
            <w:pPr>
              <w:pStyle w:val="Odstavecseseznamem"/>
              <w:widowControl/>
              <w:numPr>
                <w:ilvl w:val="0"/>
                <w:numId w:val="13"/>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Výstup, výsledek, přínos kreativního projektu.</w:t>
            </w:r>
          </w:p>
          <w:p w:rsidR="00B524B2" w:rsidRPr="00B524B2" w:rsidRDefault="00B524B2" w:rsidP="00A62144">
            <w:pPr>
              <w:pStyle w:val="Odstavecseseznamem"/>
              <w:jc w:val="both"/>
              <w:rPr>
                <w:rFonts w:ascii="Times New Roman" w:eastAsia="Calibri" w:hAnsi="Times New Roman" w:cs="Times New Roman"/>
              </w:rPr>
            </w:pPr>
          </w:p>
          <w:p w:rsidR="00B524B2" w:rsidRPr="00B524B2" w:rsidRDefault="00B524B2" w:rsidP="00A62144">
            <w:pPr>
              <w:jc w:val="both"/>
              <w:rPr>
                <w:rFonts w:eastAsia="Calibri"/>
              </w:rPr>
            </w:pPr>
            <w:r w:rsidRPr="00B524B2">
              <w:rPr>
                <w:rFonts w:eastAsia="Calibri"/>
              </w:rPr>
              <w:t>Série pracovních listů: Jak napsat kvalitní projektovou žádost</w:t>
            </w:r>
          </w:p>
          <w:p w:rsidR="00B524B2" w:rsidRPr="00B524B2" w:rsidRDefault="00B524B2" w:rsidP="00700C85">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Jak se stát kulturním manažerem (osobní cíle, poznejte sami sebe a své okolí, jak by měla vypadat ideální budoucnost, výzvy pro změnu veřejného prostoru).</w:t>
            </w:r>
          </w:p>
          <w:p w:rsidR="00B524B2" w:rsidRPr="00B524B2" w:rsidRDefault="00B524B2" w:rsidP="00700C85">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Vícezdrojové financování projektu, veřejné zdroje, vyhodnocení úspěšnosti projektu.</w:t>
            </w:r>
          </w:p>
          <w:p w:rsidR="00B524B2" w:rsidRPr="00B524B2" w:rsidRDefault="00B524B2" w:rsidP="00700C85">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Advokacie kulturních projektů a pozitivní ekonomické dopady projektů do veřejných rozpočtů, metodika a výpočet ekonomických dopadů.</w:t>
            </w:r>
          </w:p>
          <w:p w:rsidR="00B524B2" w:rsidRPr="00B524B2" w:rsidRDefault="00B524B2" w:rsidP="00700C85">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Fundraising a umění jednat s komerční sférou, vize kulturního manažera a naplnění potřeb sponzorů a donátorů; nové trendy v získávání zdrojů (Crowdfunding).</w:t>
            </w:r>
          </w:p>
          <w:p w:rsidR="00B524B2" w:rsidRDefault="00B524B2" w:rsidP="003562E6">
            <w:pPr>
              <w:pStyle w:val="Odstavecseseznamem"/>
              <w:widowControl/>
              <w:numPr>
                <w:ilvl w:val="0"/>
                <w:numId w:val="14"/>
              </w:numPr>
              <w:autoSpaceDE/>
              <w:autoSpaceDN/>
              <w:adjustRightInd/>
              <w:jc w:val="both"/>
            </w:pPr>
            <w:r w:rsidRPr="000306BB">
              <w:rPr>
                <w:rFonts w:ascii="Times New Roman" w:eastAsia="Calibri" w:hAnsi="Times New Roman" w:cs="Times New Roman"/>
              </w:rPr>
              <w:lastRenderedPageBreak/>
              <w:t>Zákazník kulturního projektu, jak vnímá projekt jeho publikum, co může kulturní manažer udělat pro své zákazníky.</w:t>
            </w:r>
          </w:p>
        </w:tc>
      </w:tr>
      <w:tr w:rsidR="00B524B2" w:rsidTr="00A62144">
        <w:trPr>
          <w:trHeight w:val="265"/>
        </w:trPr>
        <w:tc>
          <w:tcPr>
            <w:tcW w:w="3653" w:type="dxa"/>
            <w:gridSpan w:val="2"/>
            <w:tcBorders>
              <w:top w:val="nil"/>
            </w:tcBorders>
            <w:shd w:val="clear" w:color="auto" w:fill="F7CAAC"/>
          </w:tcPr>
          <w:p w:rsidR="00B524B2" w:rsidRDefault="00B524B2" w:rsidP="00A62144">
            <w:pPr>
              <w:jc w:val="both"/>
            </w:pPr>
            <w:r>
              <w:rPr>
                <w:b/>
              </w:rPr>
              <w:lastRenderedPageBreak/>
              <w:t>Studijní literatura a studijní pomůcky</w:t>
            </w:r>
          </w:p>
        </w:tc>
        <w:tc>
          <w:tcPr>
            <w:tcW w:w="6202" w:type="dxa"/>
            <w:gridSpan w:val="6"/>
            <w:tcBorders>
              <w:top w:val="nil"/>
              <w:bottom w:val="nil"/>
            </w:tcBorders>
          </w:tcPr>
          <w:p w:rsidR="00B524B2" w:rsidRDefault="00B524B2" w:rsidP="00A62144">
            <w:pPr>
              <w:jc w:val="both"/>
            </w:pPr>
          </w:p>
        </w:tc>
      </w:tr>
      <w:tr w:rsidR="00B524B2" w:rsidTr="00A62144">
        <w:trPr>
          <w:trHeight w:val="1497"/>
        </w:trPr>
        <w:tc>
          <w:tcPr>
            <w:tcW w:w="9855" w:type="dxa"/>
            <w:gridSpan w:val="8"/>
            <w:tcBorders>
              <w:top w:val="nil"/>
            </w:tcBorders>
          </w:tcPr>
          <w:p w:rsidR="00B524B2" w:rsidRDefault="00B524B2" w:rsidP="00A62144">
            <w:pPr>
              <w:jc w:val="both"/>
              <w:rPr>
                <w:iCs/>
              </w:rPr>
            </w:pPr>
          </w:p>
          <w:p w:rsidR="00B524B2" w:rsidRPr="00EE0A44" w:rsidRDefault="00B524B2" w:rsidP="00A62144">
            <w:pPr>
              <w:jc w:val="both"/>
              <w:rPr>
                <w:b/>
                <w:iCs/>
              </w:rPr>
            </w:pPr>
            <w:r w:rsidRPr="00EE0A44">
              <w:rPr>
                <w:b/>
                <w:iCs/>
              </w:rPr>
              <w:t>Povinná:</w:t>
            </w:r>
          </w:p>
          <w:p w:rsidR="00B524B2" w:rsidRDefault="00B524B2" w:rsidP="00A62144">
            <w:pPr>
              <w:jc w:val="both"/>
            </w:pPr>
            <w:r>
              <w:rPr>
                <w:i/>
                <w:iCs/>
              </w:rPr>
              <w:t>Příručka rozvoje místní kulturní politiky: kroky, nástroje, případové studie</w:t>
            </w:r>
            <w:r>
              <w:t>. Brno: Barrister &amp; Principal, 2016, 146 s. Kulturní politika &amp; arts management. ISBN 978-80-7008-368-0.</w:t>
            </w:r>
          </w:p>
          <w:p w:rsidR="00B524B2" w:rsidRDefault="00B524B2" w:rsidP="00A62144">
            <w:pPr>
              <w:jc w:val="both"/>
            </w:pPr>
            <w:r>
              <w:t xml:space="preserve">MATARASSO, François a Charles LANDRY. </w:t>
            </w:r>
            <w:r>
              <w:rPr>
                <w:i/>
                <w:iCs/>
              </w:rPr>
              <w:t>Hledání rovnováhy: 21 strategických dilemat v kulturní politice</w:t>
            </w:r>
            <w:r>
              <w:t>. Brno: Barrister &amp; Principal, 2015, 86 s. Kultura &amp; arts management. ISBN 978-80-7485-047-9.</w:t>
            </w:r>
          </w:p>
          <w:p w:rsidR="00B524B2" w:rsidRDefault="00B524B2" w:rsidP="00A62144">
            <w:pPr>
              <w:jc w:val="both"/>
            </w:pPr>
            <w:r>
              <w:t xml:space="preserve">O'BRIEN, Dave. </w:t>
            </w:r>
            <w:r>
              <w:rPr>
                <w:i/>
                <w:iCs/>
              </w:rPr>
              <w:t>Kulturní politika: management, hodnoty a modernita v kreativních průmyslech</w:t>
            </w:r>
            <w:r>
              <w:t>. Brno: Barrister &amp; Principal, 2015, 262 s. Kultura &amp; arts management. ISBN 978-80-7008-356-7.</w:t>
            </w:r>
          </w:p>
          <w:p w:rsidR="00B524B2" w:rsidRDefault="00B524B2" w:rsidP="00A62144">
            <w:pPr>
              <w:jc w:val="both"/>
            </w:pPr>
          </w:p>
          <w:p w:rsidR="00B524B2" w:rsidRPr="00EE0A44" w:rsidRDefault="00B524B2" w:rsidP="00A62144">
            <w:pPr>
              <w:jc w:val="both"/>
              <w:rPr>
                <w:b/>
              </w:rPr>
            </w:pPr>
            <w:r w:rsidRPr="00EE0A44">
              <w:rPr>
                <w:b/>
              </w:rPr>
              <w:t>Doporučená:</w:t>
            </w:r>
          </w:p>
          <w:p w:rsidR="00B524B2" w:rsidRDefault="00B524B2" w:rsidP="00A62144">
            <w:pPr>
              <w:jc w:val="both"/>
            </w:pPr>
            <w:r w:rsidRPr="008F36EB">
              <w:t xml:space="preserve">VOJÍK, Vladimír. </w:t>
            </w:r>
            <w:r w:rsidRPr="008F36EB">
              <w:rPr>
                <w:i/>
              </w:rPr>
              <w:t>Podnikání v kultuře a umění.</w:t>
            </w:r>
            <w:r w:rsidRPr="008F36EB">
              <w:t xml:space="preserve"> Praha: ASPI, 2008, 183 s. ISBN 978-80-7357-402-4.</w:t>
            </w:r>
          </w:p>
          <w:p w:rsidR="00B524B2" w:rsidRDefault="00B524B2" w:rsidP="00B524B2">
            <w:pPr>
              <w:rPr>
                <w:color w:val="000000"/>
              </w:rPr>
            </w:pPr>
            <w:r w:rsidRPr="002123F9">
              <w:rPr>
                <w:color w:val="000000"/>
              </w:rPr>
              <w:t>HONNEF, Klaus. </w:t>
            </w:r>
            <w:r w:rsidRPr="002123F9">
              <w:rPr>
                <w:i/>
                <w:iCs/>
                <w:color w:val="000000"/>
              </w:rPr>
              <w:t>Andy Warhol: 1928-1987 : umění jako byznys</w:t>
            </w:r>
            <w:r w:rsidRPr="002123F9">
              <w:rPr>
                <w:color w:val="000000"/>
              </w:rPr>
              <w:t>. Köln: Benedikt Taschen, c2000, 95 s. ISBN 3-8228-6696-2.</w:t>
            </w:r>
          </w:p>
          <w:p w:rsidR="00023619" w:rsidRDefault="00023619" w:rsidP="00B524B2"/>
        </w:tc>
      </w:tr>
    </w:tbl>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A94108" w:rsidRDefault="00A94108" w:rsidP="00B0295E"/>
    <w:p w:rsidR="00A94108" w:rsidRDefault="00A94108" w:rsidP="00B0295E"/>
    <w:p w:rsidR="00A94108" w:rsidRDefault="00A94108" w:rsidP="00B0295E"/>
    <w:p w:rsidR="00A94108" w:rsidRDefault="00A94108" w:rsidP="00B0295E"/>
    <w:p w:rsidR="00A94108" w:rsidRDefault="00A94108" w:rsidP="00B0295E"/>
    <w:p w:rsidR="00A94108" w:rsidRDefault="00A94108" w:rsidP="00B0295E"/>
    <w:p w:rsidR="00A94108" w:rsidRDefault="00A94108" w:rsidP="00B0295E"/>
    <w:p w:rsidR="00B0295E" w:rsidRDefault="00B0295E"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144" w:rsidTr="00A62144">
        <w:tc>
          <w:tcPr>
            <w:tcW w:w="9855" w:type="dxa"/>
            <w:gridSpan w:val="8"/>
            <w:tcBorders>
              <w:bottom w:val="double" w:sz="4" w:space="0" w:color="auto"/>
            </w:tcBorders>
            <w:shd w:val="clear" w:color="auto" w:fill="BDD6EE"/>
          </w:tcPr>
          <w:p w:rsidR="00A62144" w:rsidRDefault="00A62144" w:rsidP="00A62144">
            <w:pPr>
              <w:jc w:val="both"/>
              <w:rPr>
                <w:b/>
                <w:sz w:val="28"/>
              </w:rPr>
            </w:pPr>
            <w:r>
              <w:lastRenderedPageBreak/>
              <w:br w:type="page"/>
            </w:r>
            <w:r>
              <w:rPr>
                <w:b/>
                <w:sz w:val="28"/>
              </w:rPr>
              <w:t>B-III – Charakteristika studijního předmětu</w:t>
            </w:r>
          </w:p>
        </w:tc>
      </w:tr>
      <w:tr w:rsidR="00A62144" w:rsidTr="00A62144">
        <w:tc>
          <w:tcPr>
            <w:tcW w:w="3086" w:type="dxa"/>
            <w:tcBorders>
              <w:top w:val="double" w:sz="4" w:space="0" w:color="auto"/>
            </w:tcBorders>
            <w:shd w:val="clear" w:color="auto" w:fill="F7CAAC"/>
          </w:tcPr>
          <w:p w:rsidR="00A62144" w:rsidRDefault="00A62144" w:rsidP="00A62144">
            <w:pPr>
              <w:jc w:val="both"/>
              <w:rPr>
                <w:b/>
              </w:rPr>
            </w:pPr>
            <w:r>
              <w:rPr>
                <w:b/>
              </w:rPr>
              <w:t>Název studijního předmětu</w:t>
            </w:r>
          </w:p>
        </w:tc>
        <w:tc>
          <w:tcPr>
            <w:tcW w:w="6769" w:type="dxa"/>
            <w:gridSpan w:val="7"/>
            <w:tcBorders>
              <w:top w:val="double" w:sz="4" w:space="0" w:color="auto"/>
            </w:tcBorders>
          </w:tcPr>
          <w:p w:rsidR="00A62144" w:rsidRPr="005357CB" w:rsidRDefault="00A62144" w:rsidP="00A62144">
            <w:pPr>
              <w:jc w:val="both"/>
              <w:rPr>
                <w:color w:val="44546A" w:themeColor="text2"/>
              </w:rPr>
            </w:pPr>
            <w:r>
              <w:t>Kreativní projektový management</w:t>
            </w:r>
          </w:p>
        </w:tc>
      </w:tr>
      <w:tr w:rsidR="00A62144" w:rsidTr="00A62144">
        <w:tc>
          <w:tcPr>
            <w:tcW w:w="3086" w:type="dxa"/>
            <w:shd w:val="clear" w:color="auto" w:fill="F7CAAC"/>
          </w:tcPr>
          <w:p w:rsidR="00A62144" w:rsidRDefault="00A62144" w:rsidP="00A62144">
            <w:pPr>
              <w:rPr>
                <w:b/>
              </w:rPr>
            </w:pPr>
            <w:r>
              <w:rPr>
                <w:b/>
              </w:rPr>
              <w:t>Typ předmětu</w:t>
            </w:r>
          </w:p>
        </w:tc>
        <w:tc>
          <w:tcPr>
            <w:tcW w:w="3406" w:type="dxa"/>
            <w:gridSpan w:val="4"/>
          </w:tcPr>
          <w:p w:rsidR="00A62144" w:rsidRPr="005357CB" w:rsidRDefault="00A62144" w:rsidP="00A62144">
            <w:pPr>
              <w:autoSpaceDE w:val="0"/>
              <w:autoSpaceDN w:val="0"/>
              <w:adjustRightInd w:val="0"/>
            </w:pPr>
            <w:r>
              <w:rPr>
                <w:rFonts w:eastAsia="Calibri"/>
              </w:rPr>
              <w:t>povinn</w:t>
            </w:r>
            <w:ins w:id="434" w:author="Ponížilová Hana" w:date="2019-05-31T07:10:00Z">
              <w:r w:rsidR="00DE22DC">
                <w:rPr>
                  <w:rFonts w:eastAsia="Calibri"/>
                </w:rPr>
                <w:t>ý</w:t>
              </w:r>
            </w:ins>
            <w:del w:id="435" w:author="Ponížilová Hana" w:date="2019-05-31T07:10:00Z">
              <w:r w:rsidDel="00DE22DC">
                <w:rPr>
                  <w:rFonts w:eastAsia="Calibri"/>
                </w:rPr>
                <w:delText>ě v</w:delText>
              </w:r>
            </w:del>
            <w:del w:id="436" w:author="Ponížilová Hana" w:date="2019-05-31T07:09:00Z">
              <w:r w:rsidDel="00DE22DC">
                <w:rPr>
                  <w:rFonts w:eastAsia="Calibri"/>
                </w:rPr>
                <w:delText>olitelný</w:delText>
              </w:r>
            </w:del>
            <w:r w:rsidRPr="005357CB">
              <w:rPr>
                <w:rFonts w:eastAsia="Calibri"/>
              </w:rPr>
              <w:t xml:space="preserve">, </w:t>
            </w:r>
            <w:r w:rsidRPr="00017D52">
              <w:rPr>
                <w:rFonts w:eastAsia="Calibri"/>
                <w:bCs/>
              </w:rPr>
              <w:t>PZ</w:t>
            </w:r>
          </w:p>
        </w:tc>
        <w:tc>
          <w:tcPr>
            <w:tcW w:w="2695" w:type="dxa"/>
            <w:gridSpan w:val="2"/>
            <w:shd w:val="clear" w:color="auto" w:fill="F7CAAC"/>
          </w:tcPr>
          <w:p w:rsidR="00A62144" w:rsidRDefault="00A62144" w:rsidP="00A62144">
            <w:pPr>
              <w:jc w:val="both"/>
            </w:pPr>
            <w:r>
              <w:rPr>
                <w:b/>
              </w:rPr>
              <w:t>doporučený ročník/semestr</w:t>
            </w:r>
          </w:p>
        </w:tc>
        <w:tc>
          <w:tcPr>
            <w:tcW w:w="668" w:type="dxa"/>
          </w:tcPr>
          <w:p w:rsidR="00A62144" w:rsidRPr="005357CB" w:rsidRDefault="00A62144" w:rsidP="00A62144">
            <w:pPr>
              <w:jc w:val="both"/>
            </w:pPr>
            <w:r>
              <w:t>1</w:t>
            </w:r>
            <w:r w:rsidRPr="005357CB">
              <w:t>/ZS</w:t>
            </w:r>
          </w:p>
        </w:tc>
      </w:tr>
      <w:tr w:rsidR="00A62144" w:rsidTr="00A62144">
        <w:tc>
          <w:tcPr>
            <w:tcW w:w="3086" w:type="dxa"/>
            <w:shd w:val="clear" w:color="auto" w:fill="F7CAAC"/>
          </w:tcPr>
          <w:p w:rsidR="00A62144" w:rsidRDefault="00A62144" w:rsidP="00A62144">
            <w:pPr>
              <w:jc w:val="both"/>
              <w:rPr>
                <w:b/>
              </w:rPr>
            </w:pPr>
            <w:r>
              <w:rPr>
                <w:b/>
              </w:rPr>
              <w:t>Rozsah studijního předmětu</w:t>
            </w:r>
          </w:p>
        </w:tc>
        <w:tc>
          <w:tcPr>
            <w:tcW w:w="1701" w:type="dxa"/>
            <w:gridSpan w:val="2"/>
          </w:tcPr>
          <w:p w:rsidR="00A62144" w:rsidRPr="008D0458" w:rsidRDefault="00A62144" w:rsidP="00A62144">
            <w:pPr>
              <w:autoSpaceDE w:val="0"/>
              <w:autoSpaceDN w:val="0"/>
              <w:adjustRightInd w:val="0"/>
              <w:rPr>
                <w:color w:val="44546A" w:themeColor="text2"/>
                <w:sz w:val="16"/>
                <w:szCs w:val="16"/>
              </w:rPr>
            </w:pPr>
            <w:r>
              <w:rPr>
                <w:rFonts w:eastAsia="Calibri"/>
              </w:rPr>
              <w:t>26c</w:t>
            </w:r>
          </w:p>
        </w:tc>
        <w:tc>
          <w:tcPr>
            <w:tcW w:w="889" w:type="dxa"/>
            <w:shd w:val="clear" w:color="auto" w:fill="F7CAAC"/>
          </w:tcPr>
          <w:p w:rsidR="00A62144" w:rsidRDefault="00A62144" w:rsidP="00A62144">
            <w:pPr>
              <w:jc w:val="both"/>
              <w:rPr>
                <w:b/>
              </w:rPr>
            </w:pPr>
            <w:r>
              <w:rPr>
                <w:b/>
              </w:rPr>
              <w:t xml:space="preserve">hod. </w:t>
            </w:r>
          </w:p>
        </w:tc>
        <w:tc>
          <w:tcPr>
            <w:tcW w:w="816" w:type="dxa"/>
          </w:tcPr>
          <w:p w:rsidR="00A62144" w:rsidRPr="00037DA6" w:rsidRDefault="00A62144" w:rsidP="00A62144">
            <w:pPr>
              <w:jc w:val="both"/>
            </w:pPr>
            <w:r>
              <w:t>26</w:t>
            </w:r>
            <w:r w:rsidRPr="00037DA6">
              <w:t xml:space="preserve"> </w:t>
            </w:r>
          </w:p>
        </w:tc>
        <w:tc>
          <w:tcPr>
            <w:tcW w:w="2156" w:type="dxa"/>
            <w:shd w:val="clear" w:color="auto" w:fill="F7CAAC"/>
          </w:tcPr>
          <w:p w:rsidR="00A62144" w:rsidRDefault="00A62144" w:rsidP="00A62144">
            <w:pPr>
              <w:jc w:val="both"/>
              <w:rPr>
                <w:b/>
              </w:rPr>
            </w:pPr>
            <w:r>
              <w:rPr>
                <w:b/>
              </w:rPr>
              <w:t>kreditů</w:t>
            </w:r>
          </w:p>
        </w:tc>
        <w:tc>
          <w:tcPr>
            <w:tcW w:w="1207" w:type="dxa"/>
            <w:gridSpan w:val="2"/>
          </w:tcPr>
          <w:p w:rsidR="00A62144" w:rsidRPr="005357CB" w:rsidRDefault="00A62144" w:rsidP="00A62144">
            <w:pPr>
              <w:jc w:val="both"/>
            </w:pPr>
            <w:r>
              <w:t>2</w:t>
            </w:r>
          </w:p>
        </w:tc>
      </w:tr>
      <w:tr w:rsidR="00A62144" w:rsidTr="00A62144">
        <w:tc>
          <w:tcPr>
            <w:tcW w:w="3086" w:type="dxa"/>
            <w:shd w:val="clear" w:color="auto" w:fill="F7CAAC"/>
          </w:tcPr>
          <w:p w:rsidR="00A62144" w:rsidRDefault="00A62144" w:rsidP="00A62144">
            <w:pPr>
              <w:rPr>
                <w:b/>
                <w:sz w:val="22"/>
              </w:rPr>
            </w:pPr>
            <w:r>
              <w:rPr>
                <w:b/>
              </w:rPr>
              <w:t>Prerekvizity, korekvizity, ekvivalence</w:t>
            </w:r>
          </w:p>
        </w:tc>
        <w:tc>
          <w:tcPr>
            <w:tcW w:w="6769" w:type="dxa"/>
            <w:gridSpan w:val="7"/>
          </w:tcPr>
          <w:p w:rsidR="00A62144" w:rsidRPr="006906D6" w:rsidRDefault="00A62144" w:rsidP="00A62144">
            <w:pPr>
              <w:jc w:val="both"/>
              <w:rPr>
                <w:sz w:val="16"/>
                <w:szCs w:val="16"/>
              </w:rPr>
            </w:pPr>
          </w:p>
        </w:tc>
      </w:tr>
      <w:tr w:rsidR="00A62144" w:rsidTr="00A62144">
        <w:tc>
          <w:tcPr>
            <w:tcW w:w="3086" w:type="dxa"/>
            <w:shd w:val="clear" w:color="auto" w:fill="F7CAAC"/>
          </w:tcPr>
          <w:p w:rsidR="00A62144" w:rsidRDefault="00A62144" w:rsidP="00A62144">
            <w:pPr>
              <w:rPr>
                <w:b/>
              </w:rPr>
            </w:pPr>
            <w:r>
              <w:rPr>
                <w:b/>
              </w:rPr>
              <w:t>Způsob ověření studijních výsledků</w:t>
            </w:r>
          </w:p>
        </w:tc>
        <w:tc>
          <w:tcPr>
            <w:tcW w:w="3406" w:type="dxa"/>
            <w:gridSpan w:val="4"/>
          </w:tcPr>
          <w:p w:rsidR="00A62144" w:rsidRPr="00037DA6" w:rsidRDefault="00A62144" w:rsidP="00A62144">
            <w:pPr>
              <w:jc w:val="both"/>
            </w:pPr>
            <w:r>
              <w:rPr>
                <w:rFonts w:eastAsia="Calibri"/>
              </w:rPr>
              <w:t>klasifikovaný zápočet</w:t>
            </w:r>
          </w:p>
        </w:tc>
        <w:tc>
          <w:tcPr>
            <w:tcW w:w="2156" w:type="dxa"/>
            <w:shd w:val="clear" w:color="auto" w:fill="F7CAAC"/>
          </w:tcPr>
          <w:p w:rsidR="00A62144" w:rsidRDefault="00A62144" w:rsidP="00A62144">
            <w:pPr>
              <w:jc w:val="both"/>
              <w:rPr>
                <w:b/>
              </w:rPr>
            </w:pPr>
            <w:r>
              <w:rPr>
                <w:b/>
              </w:rPr>
              <w:t>Forma výuky</w:t>
            </w:r>
          </w:p>
        </w:tc>
        <w:tc>
          <w:tcPr>
            <w:tcW w:w="1207" w:type="dxa"/>
            <w:gridSpan w:val="2"/>
          </w:tcPr>
          <w:p w:rsidR="00A62144" w:rsidRPr="00984755" w:rsidRDefault="00A62144" w:rsidP="00A62144">
            <w:pPr>
              <w:jc w:val="both"/>
            </w:pPr>
            <w:r>
              <w:rPr>
                <w:rFonts w:eastAsia="Calibri"/>
              </w:rPr>
              <w:t>cvičení</w:t>
            </w:r>
          </w:p>
        </w:tc>
      </w:tr>
      <w:tr w:rsidR="00A62144" w:rsidTr="00A62144">
        <w:tc>
          <w:tcPr>
            <w:tcW w:w="3086" w:type="dxa"/>
            <w:shd w:val="clear" w:color="auto" w:fill="F7CAAC"/>
          </w:tcPr>
          <w:p w:rsidR="00A62144" w:rsidRDefault="00A62144" w:rsidP="00A62144">
            <w:pPr>
              <w:rPr>
                <w:b/>
              </w:rPr>
            </w:pPr>
            <w:r>
              <w:rPr>
                <w:b/>
              </w:rPr>
              <w:t>Forma způsobu ověření studijních výsledků a další požadavky na studenta</w:t>
            </w:r>
          </w:p>
        </w:tc>
        <w:tc>
          <w:tcPr>
            <w:tcW w:w="6769" w:type="dxa"/>
            <w:gridSpan w:val="7"/>
            <w:tcBorders>
              <w:bottom w:val="nil"/>
            </w:tcBorders>
          </w:tcPr>
          <w:p w:rsidR="00A62144" w:rsidRPr="008D0458" w:rsidRDefault="00A62144" w:rsidP="00A62144">
            <w:pPr>
              <w:jc w:val="both"/>
              <w:rPr>
                <w:color w:val="44546A" w:themeColor="text2"/>
                <w:sz w:val="16"/>
                <w:szCs w:val="16"/>
              </w:rPr>
            </w:pPr>
            <w:r>
              <w:rPr>
                <w:rFonts w:eastAsia="Calibri"/>
              </w:rPr>
              <w:t>Ústní zkouška testuje připravenost studentů použít kreativní metody v projektu na případové studii, která je součástí zadání ústní zkoušky. S</w:t>
            </w:r>
            <w:r w:rsidRPr="008A0519">
              <w:rPr>
                <w:rFonts w:eastAsia="Calibri"/>
              </w:rPr>
              <w:t>tudent</w:t>
            </w:r>
            <w:r>
              <w:rPr>
                <w:rFonts w:eastAsia="Calibri"/>
              </w:rPr>
              <w:t xml:space="preserve"> během zkoušky</w:t>
            </w:r>
            <w:r w:rsidRPr="008A0519">
              <w:rPr>
                <w:rFonts w:eastAsia="Calibri"/>
              </w:rPr>
              <w:t xml:space="preserve"> </w:t>
            </w:r>
            <w:r>
              <w:rPr>
                <w:rFonts w:eastAsia="Calibri"/>
              </w:rPr>
              <w:t xml:space="preserve">spolupracuje s týmem a použije kreativní metody pro plánování projektu dle </w:t>
            </w:r>
            <w:r w:rsidRPr="008A0519">
              <w:rPr>
                <w:rFonts w:eastAsia="Calibri"/>
              </w:rPr>
              <w:t>vlastního výběru</w:t>
            </w:r>
            <w:r>
              <w:rPr>
                <w:rFonts w:eastAsia="Calibri"/>
              </w:rPr>
              <w:t xml:space="preserve">, která je vhodné v </w:t>
            </w:r>
            <w:r w:rsidRPr="008A0519">
              <w:rPr>
                <w:rFonts w:eastAsia="Calibri"/>
              </w:rPr>
              <w:t xml:space="preserve">konkrétní </w:t>
            </w:r>
            <w:r>
              <w:rPr>
                <w:rFonts w:eastAsia="Calibri"/>
              </w:rPr>
              <w:t xml:space="preserve">etapě životního cyklu </w:t>
            </w:r>
            <w:r w:rsidRPr="008A0519">
              <w:rPr>
                <w:rFonts w:eastAsia="Calibri"/>
              </w:rPr>
              <w:t>projektu</w:t>
            </w:r>
            <w:r>
              <w:rPr>
                <w:rFonts w:eastAsia="Calibri"/>
              </w:rPr>
              <w:t xml:space="preserve"> (předprojektová příprava, zahájení projektu, plánování projektu, operativní řízení projektu)</w:t>
            </w:r>
            <w:r w:rsidRPr="008A0519">
              <w:rPr>
                <w:rFonts w:eastAsia="Calibri"/>
              </w:rPr>
              <w:t>.</w:t>
            </w:r>
            <w:r w:rsidRPr="005F75D5">
              <w:rPr>
                <w:rFonts w:eastAsia="Calibri"/>
              </w:rPr>
              <w:t xml:space="preserve"> Kolokvium</w:t>
            </w:r>
            <w:r>
              <w:rPr>
                <w:rFonts w:eastAsia="Calibri"/>
              </w:rPr>
              <w:t>, při zkoušce je důležitá interakce s ostatními studenty předmětu</w:t>
            </w:r>
            <w:r w:rsidRPr="005F75D5">
              <w:rPr>
                <w:rFonts w:eastAsia="Calibri"/>
              </w:rPr>
              <w:t>.</w:t>
            </w:r>
            <w:r>
              <w:rPr>
                <w:color w:val="44546A" w:themeColor="text2"/>
                <w:sz w:val="16"/>
                <w:szCs w:val="16"/>
              </w:rPr>
              <w:t xml:space="preserve"> </w:t>
            </w:r>
          </w:p>
        </w:tc>
      </w:tr>
      <w:tr w:rsidR="00A62144" w:rsidTr="00A62144">
        <w:trPr>
          <w:trHeight w:val="554"/>
        </w:trPr>
        <w:tc>
          <w:tcPr>
            <w:tcW w:w="9855" w:type="dxa"/>
            <w:gridSpan w:val="8"/>
            <w:tcBorders>
              <w:top w:val="nil"/>
            </w:tcBorders>
          </w:tcPr>
          <w:p w:rsidR="00A62144" w:rsidRDefault="00A62144" w:rsidP="00A62144">
            <w:pPr>
              <w:jc w:val="both"/>
            </w:pPr>
          </w:p>
        </w:tc>
      </w:tr>
      <w:tr w:rsidR="00A62144" w:rsidTr="00A62144">
        <w:trPr>
          <w:trHeight w:val="197"/>
        </w:trPr>
        <w:tc>
          <w:tcPr>
            <w:tcW w:w="3086" w:type="dxa"/>
            <w:tcBorders>
              <w:top w:val="nil"/>
            </w:tcBorders>
            <w:shd w:val="clear" w:color="auto" w:fill="F7CAAC"/>
          </w:tcPr>
          <w:p w:rsidR="00A62144" w:rsidRDefault="00A62144" w:rsidP="00A62144">
            <w:pPr>
              <w:jc w:val="both"/>
              <w:rPr>
                <w:b/>
              </w:rPr>
            </w:pPr>
            <w:r>
              <w:rPr>
                <w:b/>
              </w:rPr>
              <w:t>Garant předmětu</w:t>
            </w:r>
          </w:p>
        </w:tc>
        <w:tc>
          <w:tcPr>
            <w:tcW w:w="6769" w:type="dxa"/>
            <w:gridSpan w:val="7"/>
            <w:tcBorders>
              <w:top w:val="nil"/>
            </w:tcBorders>
          </w:tcPr>
          <w:p w:rsidR="00A62144" w:rsidRPr="00A7428C" w:rsidRDefault="00A62144" w:rsidP="00A62144">
            <w:pPr>
              <w:jc w:val="both"/>
            </w:pPr>
            <w:r>
              <w:rPr>
                <w:rFonts w:eastAsia="Calibri"/>
              </w:rPr>
              <w:t>Ing. Eva Šviráková, Ph.D.</w:t>
            </w:r>
          </w:p>
        </w:tc>
      </w:tr>
      <w:tr w:rsidR="00A62144" w:rsidRPr="008D0458" w:rsidTr="00A62144">
        <w:trPr>
          <w:trHeight w:val="243"/>
        </w:trPr>
        <w:tc>
          <w:tcPr>
            <w:tcW w:w="3086" w:type="dxa"/>
            <w:tcBorders>
              <w:top w:val="nil"/>
            </w:tcBorders>
            <w:shd w:val="clear" w:color="auto" w:fill="F7CAAC"/>
          </w:tcPr>
          <w:p w:rsidR="00A62144" w:rsidRDefault="00A62144" w:rsidP="00A62144">
            <w:pPr>
              <w:rPr>
                <w:b/>
              </w:rPr>
            </w:pPr>
            <w:r>
              <w:rPr>
                <w:b/>
              </w:rPr>
              <w:t>Zapojení garanta do výuky předmětu</w:t>
            </w:r>
          </w:p>
        </w:tc>
        <w:tc>
          <w:tcPr>
            <w:tcW w:w="6769" w:type="dxa"/>
            <w:gridSpan w:val="7"/>
            <w:tcBorders>
              <w:top w:val="nil"/>
            </w:tcBorders>
          </w:tcPr>
          <w:p w:rsidR="00A62144" w:rsidRPr="00A7428C" w:rsidRDefault="00A62144" w:rsidP="00A62144">
            <w:pPr>
              <w:jc w:val="both"/>
              <w:rPr>
                <w:color w:val="44546A" w:themeColor="text2"/>
              </w:rPr>
            </w:pPr>
            <w:r w:rsidRPr="00A7428C">
              <w:rPr>
                <w:rFonts w:eastAsia="Calibri"/>
              </w:rPr>
              <w:t>100 %</w:t>
            </w:r>
          </w:p>
        </w:tc>
      </w:tr>
      <w:tr w:rsidR="00A62144" w:rsidTr="00A62144">
        <w:tc>
          <w:tcPr>
            <w:tcW w:w="3086" w:type="dxa"/>
            <w:shd w:val="clear" w:color="auto" w:fill="F7CAAC"/>
          </w:tcPr>
          <w:p w:rsidR="00A62144" w:rsidRDefault="00A62144" w:rsidP="00A62144">
            <w:pPr>
              <w:jc w:val="both"/>
              <w:rPr>
                <w:b/>
              </w:rPr>
            </w:pPr>
            <w:r>
              <w:rPr>
                <w:b/>
              </w:rPr>
              <w:t>Vyučující</w:t>
            </w:r>
          </w:p>
        </w:tc>
        <w:tc>
          <w:tcPr>
            <w:tcW w:w="6769" w:type="dxa"/>
            <w:gridSpan w:val="7"/>
            <w:tcBorders>
              <w:bottom w:val="nil"/>
            </w:tcBorders>
          </w:tcPr>
          <w:p w:rsidR="00A62144" w:rsidRPr="00A7428C" w:rsidRDefault="00A62144" w:rsidP="00A62144">
            <w:pPr>
              <w:jc w:val="both"/>
            </w:pPr>
            <w:r>
              <w:rPr>
                <w:rFonts w:eastAsia="Calibri"/>
              </w:rPr>
              <w:t>Ing. Eva Šviráková, Ph.D.</w:t>
            </w:r>
          </w:p>
        </w:tc>
      </w:tr>
      <w:tr w:rsidR="00A62144" w:rsidTr="00A62144">
        <w:trPr>
          <w:trHeight w:val="554"/>
        </w:trPr>
        <w:tc>
          <w:tcPr>
            <w:tcW w:w="9855" w:type="dxa"/>
            <w:gridSpan w:val="8"/>
            <w:tcBorders>
              <w:top w:val="nil"/>
            </w:tcBorders>
          </w:tcPr>
          <w:p w:rsidR="00A62144" w:rsidRDefault="00A62144" w:rsidP="00A62144">
            <w:pPr>
              <w:jc w:val="both"/>
            </w:pPr>
          </w:p>
        </w:tc>
      </w:tr>
      <w:tr w:rsidR="00A62144" w:rsidTr="00A62144">
        <w:tc>
          <w:tcPr>
            <w:tcW w:w="3086" w:type="dxa"/>
            <w:shd w:val="clear" w:color="auto" w:fill="F7CAAC"/>
          </w:tcPr>
          <w:p w:rsidR="00A62144" w:rsidRDefault="00A62144" w:rsidP="00A62144">
            <w:pPr>
              <w:jc w:val="both"/>
              <w:rPr>
                <w:b/>
              </w:rPr>
            </w:pPr>
            <w:r>
              <w:rPr>
                <w:b/>
              </w:rPr>
              <w:t>Stručná anotace předmětu</w:t>
            </w:r>
          </w:p>
        </w:tc>
        <w:tc>
          <w:tcPr>
            <w:tcW w:w="6769" w:type="dxa"/>
            <w:gridSpan w:val="7"/>
            <w:tcBorders>
              <w:bottom w:val="nil"/>
            </w:tcBorders>
          </w:tcPr>
          <w:p w:rsidR="00A62144" w:rsidRPr="00A908E0" w:rsidRDefault="00A62144" w:rsidP="00A62144">
            <w:pPr>
              <w:jc w:val="both"/>
              <w:rPr>
                <w:sz w:val="16"/>
                <w:szCs w:val="16"/>
              </w:rPr>
            </w:pPr>
          </w:p>
        </w:tc>
      </w:tr>
      <w:tr w:rsidR="00A62144" w:rsidTr="00A62144">
        <w:trPr>
          <w:trHeight w:val="3146"/>
        </w:trPr>
        <w:tc>
          <w:tcPr>
            <w:tcW w:w="9855" w:type="dxa"/>
            <w:gridSpan w:val="8"/>
            <w:tcBorders>
              <w:top w:val="nil"/>
              <w:bottom w:val="single" w:sz="12" w:space="0" w:color="auto"/>
            </w:tcBorders>
          </w:tcPr>
          <w:p w:rsidR="00A62144" w:rsidRDefault="00A62144" w:rsidP="00A62144">
            <w:pPr>
              <w:pStyle w:val="Default"/>
              <w:rPr>
                <w:rFonts w:ascii="Times New Roman" w:hAnsi="Times New Roman" w:cs="Times New Roman"/>
                <w:color w:val="auto"/>
                <w:sz w:val="20"/>
                <w:szCs w:val="20"/>
              </w:rPr>
            </w:pPr>
          </w:p>
          <w:p w:rsidR="00A62144" w:rsidRDefault="00A62144" w:rsidP="00A62144">
            <w:pPr>
              <w:pStyle w:val="Default"/>
              <w:rPr>
                <w:rFonts w:ascii="Times New Roman" w:hAnsi="Times New Roman" w:cs="Times New Roman"/>
                <w:color w:val="auto"/>
                <w:sz w:val="20"/>
                <w:szCs w:val="20"/>
              </w:rPr>
            </w:pPr>
            <w:r w:rsidRPr="00AA5C53">
              <w:rPr>
                <w:rFonts w:ascii="Times New Roman" w:hAnsi="Times New Roman" w:cs="Times New Roman"/>
                <w:color w:val="auto"/>
                <w:sz w:val="20"/>
                <w:szCs w:val="20"/>
              </w:rPr>
              <w:t xml:space="preserve">Výuka projektového řízení je zaměřena na </w:t>
            </w:r>
            <w:r>
              <w:rPr>
                <w:rFonts w:ascii="Times New Roman" w:hAnsi="Times New Roman" w:cs="Times New Roman"/>
                <w:color w:val="auto"/>
                <w:sz w:val="20"/>
                <w:szCs w:val="20"/>
              </w:rPr>
              <w:t xml:space="preserve">projekty, které vznikají v </w:t>
            </w:r>
            <w:r w:rsidRPr="00AA5C53">
              <w:rPr>
                <w:rFonts w:ascii="Times New Roman" w:hAnsi="Times New Roman" w:cs="Times New Roman"/>
                <w:color w:val="auto"/>
                <w:sz w:val="20"/>
                <w:szCs w:val="20"/>
              </w:rPr>
              <w:t xml:space="preserve">prostředí kulturních a kreativních průmyslů. </w:t>
            </w:r>
            <w:r>
              <w:rPr>
                <w:rFonts w:ascii="Times New Roman" w:hAnsi="Times New Roman" w:cs="Times New Roman"/>
                <w:color w:val="auto"/>
                <w:sz w:val="20"/>
                <w:szCs w:val="20"/>
              </w:rPr>
              <w:t>Ve výuce kreativního projektového managementu je použita řada technik a nástrojů ze světa designu, které pomáhají projektovým manažerům vytvořit takový projekt, který je zaměřen na zákazníka a má stanovený cíl v souladu s požadavky investora a zákazníka projektu. Kreativní techniky, které jsou ve výuce využity, pomáhají v tom, aby studenti přicházeli s novým řešením, objevovali nové cesty při plánování projektů.</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Bloky výuky:</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1. Projekt, program, portfolio, definice, vzájemný vztah těchto pojmů, projektové role.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2. Předprojektová příprava, zdůvodnění projektu (business case), projektový rámec, logický rámec, Gameplan.</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3. Zahájení projektu, zakládací listina projektu, nastavení odpovědnosti a pravomoci projektových rolí, identifikace a zjištění zájmů a očekávání zainteresovaných stran, kreativní technika Stakeholder Analysis, hra Low-Tech Social Network.</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4. Vedení týmových porad, struktura porady, seznam bodů k řešení, kreativní techniky pro týmové řešení projektového záměru, hra The Anti-Problem, Draw the Problem.</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5. Plánování projektu, plánování věcného rozsahu projektu, sběr požadavků, sestavení WBS, popis pracovních balíků, kreativní technika Poster Session.</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6. Plánování času a nákladů, kreativní technika Projektový poker, seznamy činností, kritická cesta.</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7. Řízení kvality v projektu, komunikace v projektu, vhodné komunikační nástroje pro online komunikaci.</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8. Projektová rizika, kreativní techniky pro hledání rizikových událostí v projektu (Pre-Mortem).</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9. Realizace projektu, Kick off meeting, operativní řízení projektu, metody pro sledování skutečného průběhu projektu a porovnávání s plánem, kreativní metoda CreaTrack.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11. Změny v projektu, krize v projektu a jejich řešení, ukončení a vyhodnocení projektu, kreativní metoda Campfire.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12. Prezentace vlastních projektových plánů, využití kreativních technik v designu projektu.</w:t>
            </w:r>
          </w:p>
          <w:p w:rsidR="00A62144" w:rsidRPr="00437C1B"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 </w:t>
            </w:r>
          </w:p>
        </w:tc>
      </w:tr>
      <w:tr w:rsidR="00A62144" w:rsidTr="008862C2">
        <w:trPr>
          <w:trHeight w:val="265"/>
        </w:trPr>
        <w:tc>
          <w:tcPr>
            <w:tcW w:w="3653" w:type="dxa"/>
            <w:gridSpan w:val="2"/>
            <w:tcBorders>
              <w:top w:val="nil"/>
              <w:bottom w:val="single" w:sz="4" w:space="0" w:color="auto"/>
            </w:tcBorders>
            <w:shd w:val="clear" w:color="auto" w:fill="F7CAAC"/>
          </w:tcPr>
          <w:p w:rsidR="00A62144" w:rsidRDefault="00A62144" w:rsidP="00A62144">
            <w:pPr>
              <w:jc w:val="both"/>
            </w:pPr>
            <w:r>
              <w:rPr>
                <w:b/>
              </w:rPr>
              <w:t>Studijní literatura a studijní pomůcky</w:t>
            </w:r>
          </w:p>
        </w:tc>
        <w:tc>
          <w:tcPr>
            <w:tcW w:w="6202" w:type="dxa"/>
            <w:gridSpan w:val="6"/>
            <w:tcBorders>
              <w:top w:val="single" w:sz="4" w:space="0" w:color="auto"/>
              <w:bottom w:val="nil"/>
            </w:tcBorders>
          </w:tcPr>
          <w:p w:rsidR="00A62144" w:rsidRDefault="00A62144" w:rsidP="00A62144">
            <w:pPr>
              <w:jc w:val="both"/>
            </w:pPr>
          </w:p>
        </w:tc>
      </w:tr>
      <w:tr w:rsidR="00A62144" w:rsidTr="008862C2">
        <w:trPr>
          <w:trHeight w:val="841"/>
        </w:trPr>
        <w:tc>
          <w:tcPr>
            <w:tcW w:w="9855" w:type="dxa"/>
            <w:gridSpan w:val="8"/>
            <w:tcBorders>
              <w:top w:val="nil"/>
            </w:tcBorders>
          </w:tcPr>
          <w:p w:rsidR="00A62144" w:rsidRDefault="00A62144" w:rsidP="00A62144">
            <w:pPr>
              <w:jc w:val="both"/>
            </w:pPr>
          </w:p>
          <w:p w:rsidR="00A62144" w:rsidRDefault="00A62144" w:rsidP="00A62144">
            <w:pPr>
              <w:jc w:val="both"/>
            </w:pPr>
            <w:r w:rsidRPr="00EE0A44">
              <w:rPr>
                <w:b/>
              </w:rPr>
              <w:t>Povinná</w:t>
            </w:r>
            <w:r>
              <w:t>:</w:t>
            </w:r>
          </w:p>
          <w:p w:rsidR="00A62144" w:rsidRDefault="00A62144" w:rsidP="00A62144">
            <w:pPr>
              <w:jc w:val="both"/>
            </w:pPr>
            <w:r>
              <w:t xml:space="preserve">ŠVIRÁKOVÁ, Eva. </w:t>
            </w:r>
            <w:r>
              <w:rPr>
                <w:i/>
                <w:iCs/>
              </w:rPr>
              <w:t>Kreativní projektový management</w:t>
            </w:r>
            <w:r>
              <w:t>. Zlín: VeRBuM, 2014. ISBN 978-80-87500-58-3.</w:t>
            </w:r>
          </w:p>
          <w:p w:rsidR="00A62144" w:rsidRDefault="00A62144" w:rsidP="00A62144">
            <w:pPr>
              <w:jc w:val="both"/>
            </w:pPr>
            <w:r>
              <w:t xml:space="preserve">DOLEŽAL, Jan. </w:t>
            </w:r>
            <w:r>
              <w:rPr>
                <w:i/>
                <w:iCs/>
              </w:rPr>
              <w:t>Projektový management: komplexně, prakticky a podle světových standardů</w:t>
            </w:r>
            <w:r>
              <w:t>. Praha: Grada Publishing, 2016, 418 s. Expert. ISBN 978-80-247-5620-2.</w:t>
            </w:r>
          </w:p>
          <w:p w:rsidR="00A62144" w:rsidRDefault="00A62144" w:rsidP="00A62144">
            <w:pPr>
              <w:jc w:val="both"/>
            </w:pPr>
            <w:r>
              <w:t xml:space="preserve">GRAY, David, Sunni BROWN a James MACANUFO. </w:t>
            </w:r>
            <w:r>
              <w:rPr>
                <w:i/>
                <w:iCs/>
              </w:rPr>
              <w:t>Gamestorming: a playbook for innovators, rulebreakers and changemakers</w:t>
            </w:r>
            <w:r>
              <w:t>. Sebastopol: O'Reilly, 2010, xvii, 266 s. ISBN 978-0-596-80417-6.</w:t>
            </w:r>
          </w:p>
          <w:p w:rsidR="00A62144" w:rsidRDefault="00A62144" w:rsidP="00A62144">
            <w:pPr>
              <w:jc w:val="both"/>
            </w:pPr>
          </w:p>
          <w:p w:rsidR="00A62144" w:rsidRPr="00EE0A44" w:rsidRDefault="00A62144" w:rsidP="00A62144">
            <w:pPr>
              <w:jc w:val="both"/>
              <w:rPr>
                <w:b/>
              </w:rPr>
            </w:pPr>
            <w:r w:rsidRPr="00EE0A44">
              <w:rPr>
                <w:b/>
              </w:rPr>
              <w:lastRenderedPageBreak/>
              <w:t>Doporučená:</w:t>
            </w:r>
          </w:p>
          <w:p w:rsidR="00A62144" w:rsidRDefault="00A62144" w:rsidP="00A62144">
            <w:pPr>
              <w:jc w:val="both"/>
            </w:pPr>
            <w:r>
              <w:t xml:space="preserve">DOLEŽAL, Jan a Jiří KRÁTKÝ. </w:t>
            </w:r>
            <w:r>
              <w:rPr>
                <w:i/>
                <w:iCs/>
              </w:rPr>
              <w:t>Projektový management v praxi: naučte se řídit projekty!</w:t>
            </w:r>
            <w:r>
              <w:t>. Praha: Grada, 2017. ISBN 978-80-247-5693-6.</w:t>
            </w:r>
          </w:p>
          <w:p w:rsidR="00A62144" w:rsidRDefault="00A62144" w:rsidP="00A62144">
            <w:pPr>
              <w:jc w:val="both"/>
            </w:pPr>
          </w:p>
        </w:tc>
      </w:tr>
    </w:tbl>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A62144" w:rsidRDefault="00A62144" w:rsidP="00B0295E"/>
    <w:p w:rsidR="00A62144" w:rsidRDefault="00A6214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144" w:rsidTr="00A62144">
        <w:tc>
          <w:tcPr>
            <w:tcW w:w="9855" w:type="dxa"/>
            <w:gridSpan w:val="8"/>
            <w:tcBorders>
              <w:bottom w:val="double" w:sz="4" w:space="0" w:color="auto"/>
            </w:tcBorders>
            <w:shd w:val="clear" w:color="auto" w:fill="BDD6EE"/>
          </w:tcPr>
          <w:p w:rsidR="00A62144" w:rsidRDefault="00A62144" w:rsidP="00A62144">
            <w:pPr>
              <w:jc w:val="both"/>
              <w:rPr>
                <w:b/>
                <w:sz w:val="28"/>
              </w:rPr>
            </w:pPr>
            <w:r>
              <w:lastRenderedPageBreak/>
              <w:br w:type="page"/>
            </w:r>
            <w:r>
              <w:rPr>
                <w:b/>
                <w:sz w:val="28"/>
              </w:rPr>
              <w:t>B-III – Charakteristika studijního předmětu</w:t>
            </w:r>
          </w:p>
        </w:tc>
      </w:tr>
      <w:tr w:rsidR="00A62144" w:rsidTr="00A62144">
        <w:tc>
          <w:tcPr>
            <w:tcW w:w="3086" w:type="dxa"/>
            <w:tcBorders>
              <w:top w:val="double" w:sz="4" w:space="0" w:color="auto"/>
            </w:tcBorders>
            <w:shd w:val="clear" w:color="auto" w:fill="F7CAAC"/>
          </w:tcPr>
          <w:p w:rsidR="00A62144" w:rsidRDefault="00A62144" w:rsidP="00A62144">
            <w:pPr>
              <w:jc w:val="both"/>
              <w:rPr>
                <w:b/>
              </w:rPr>
            </w:pPr>
            <w:r>
              <w:rPr>
                <w:b/>
              </w:rPr>
              <w:t>Název studijního předmětu</w:t>
            </w:r>
          </w:p>
        </w:tc>
        <w:tc>
          <w:tcPr>
            <w:tcW w:w="6769" w:type="dxa"/>
            <w:gridSpan w:val="7"/>
            <w:tcBorders>
              <w:top w:val="double" w:sz="4" w:space="0" w:color="auto"/>
            </w:tcBorders>
          </w:tcPr>
          <w:p w:rsidR="00A62144" w:rsidRPr="005357CB" w:rsidRDefault="00A62144" w:rsidP="00A62144">
            <w:pPr>
              <w:jc w:val="both"/>
              <w:rPr>
                <w:color w:val="44546A" w:themeColor="text2"/>
              </w:rPr>
            </w:pPr>
            <w:r>
              <w:t>Seminář k diplomové práci I</w:t>
            </w:r>
          </w:p>
        </w:tc>
      </w:tr>
      <w:tr w:rsidR="00A62144" w:rsidTr="00A62144">
        <w:tc>
          <w:tcPr>
            <w:tcW w:w="3086" w:type="dxa"/>
            <w:shd w:val="clear" w:color="auto" w:fill="F7CAAC"/>
          </w:tcPr>
          <w:p w:rsidR="00A62144" w:rsidRDefault="00A62144" w:rsidP="00A62144">
            <w:pPr>
              <w:rPr>
                <w:b/>
              </w:rPr>
            </w:pPr>
            <w:r>
              <w:rPr>
                <w:b/>
              </w:rPr>
              <w:t>Typ předmětu</w:t>
            </w:r>
          </w:p>
        </w:tc>
        <w:tc>
          <w:tcPr>
            <w:tcW w:w="3406" w:type="dxa"/>
            <w:gridSpan w:val="4"/>
          </w:tcPr>
          <w:p w:rsidR="00A62144" w:rsidRPr="005357CB" w:rsidRDefault="00A62144" w:rsidP="00A62144">
            <w:pPr>
              <w:autoSpaceDE w:val="0"/>
              <w:autoSpaceDN w:val="0"/>
              <w:adjustRightInd w:val="0"/>
            </w:pPr>
            <w:r>
              <w:rPr>
                <w:rFonts w:eastAsia="Calibri"/>
              </w:rPr>
              <w:t>povinný</w:t>
            </w:r>
          </w:p>
        </w:tc>
        <w:tc>
          <w:tcPr>
            <w:tcW w:w="2695" w:type="dxa"/>
            <w:gridSpan w:val="2"/>
            <w:shd w:val="clear" w:color="auto" w:fill="F7CAAC"/>
          </w:tcPr>
          <w:p w:rsidR="00A62144" w:rsidRDefault="00A62144" w:rsidP="00A62144">
            <w:pPr>
              <w:jc w:val="both"/>
            </w:pPr>
            <w:r>
              <w:rPr>
                <w:b/>
              </w:rPr>
              <w:t>doporučený ročník/semestr</w:t>
            </w:r>
          </w:p>
        </w:tc>
        <w:tc>
          <w:tcPr>
            <w:tcW w:w="668" w:type="dxa"/>
          </w:tcPr>
          <w:p w:rsidR="00A62144" w:rsidRPr="005357CB" w:rsidRDefault="00A62144" w:rsidP="00A62144">
            <w:pPr>
              <w:jc w:val="both"/>
            </w:pPr>
            <w:r>
              <w:t>2</w:t>
            </w:r>
            <w:r w:rsidRPr="005357CB">
              <w:t>/ZS</w:t>
            </w:r>
          </w:p>
        </w:tc>
      </w:tr>
      <w:tr w:rsidR="00A62144" w:rsidTr="00A62144">
        <w:tc>
          <w:tcPr>
            <w:tcW w:w="3086" w:type="dxa"/>
            <w:shd w:val="clear" w:color="auto" w:fill="F7CAAC"/>
          </w:tcPr>
          <w:p w:rsidR="00A62144" w:rsidRDefault="00A62144" w:rsidP="00A62144">
            <w:pPr>
              <w:jc w:val="both"/>
              <w:rPr>
                <w:b/>
              </w:rPr>
            </w:pPr>
            <w:r>
              <w:rPr>
                <w:b/>
              </w:rPr>
              <w:t>Rozsah studijního předmětu</w:t>
            </w:r>
          </w:p>
        </w:tc>
        <w:tc>
          <w:tcPr>
            <w:tcW w:w="1701" w:type="dxa"/>
            <w:gridSpan w:val="2"/>
          </w:tcPr>
          <w:p w:rsidR="00A62144" w:rsidRPr="008D0458" w:rsidRDefault="00A62144"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A62144" w:rsidRDefault="00A62144" w:rsidP="00A62144">
            <w:pPr>
              <w:jc w:val="both"/>
              <w:rPr>
                <w:b/>
              </w:rPr>
            </w:pPr>
            <w:r>
              <w:rPr>
                <w:b/>
              </w:rPr>
              <w:t xml:space="preserve">hod. </w:t>
            </w:r>
          </w:p>
        </w:tc>
        <w:tc>
          <w:tcPr>
            <w:tcW w:w="816" w:type="dxa"/>
          </w:tcPr>
          <w:p w:rsidR="00A62144" w:rsidRPr="00037DA6" w:rsidRDefault="00A62144" w:rsidP="00A62144">
            <w:pPr>
              <w:jc w:val="both"/>
            </w:pPr>
            <w:r>
              <w:t>13</w:t>
            </w:r>
            <w:r w:rsidRPr="00037DA6">
              <w:t xml:space="preserve"> </w:t>
            </w:r>
          </w:p>
        </w:tc>
        <w:tc>
          <w:tcPr>
            <w:tcW w:w="2156" w:type="dxa"/>
            <w:shd w:val="clear" w:color="auto" w:fill="F7CAAC"/>
          </w:tcPr>
          <w:p w:rsidR="00A62144" w:rsidRDefault="00A62144" w:rsidP="00A62144">
            <w:pPr>
              <w:jc w:val="both"/>
              <w:rPr>
                <w:b/>
              </w:rPr>
            </w:pPr>
            <w:r>
              <w:rPr>
                <w:b/>
              </w:rPr>
              <w:t>kreditů</w:t>
            </w:r>
          </w:p>
        </w:tc>
        <w:tc>
          <w:tcPr>
            <w:tcW w:w="1207" w:type="dxa"/>
            <w:gridSpan w:val="2"/>
          </w:tcPr>
          <w:p w:rsidR="00A62144" w:rsidRPr="005357CB" w:rsidRDefault="00A62144" w:rsidP="00A62144">
            <w:pPr>
              <w:jc w:val="both"/>
            </w:pPr>
            <w:r>
              <w:t>5</w:t>
            </w:r>
          </w:p>
        </w:tc>
      </w:tr>
      <w:tr w:rsidR="00A62144" w:rsidTr="00A62144">
        <w:tc>
          <w:tcPr>
            <w:tcW w:w="3086" w:type="dxa"/>
            <w:shd w:val="clear" w:color="auto" w:fill="F7CAAC"/>
          </w:tcPr>
          <w:p w:rsidR="00A62144" w:rsidRDefault="00A62144" w:rsidP="00A62144">
            <w:pPr>
              <w:rPr>
                <w:b/>
                <w:sz w:val="22"/>
              </w:rPr>
            </w:pPr>
            <w:r>
              <w:rPr>
                <w:b/>
              </w:rPr>
              <w:t>Prerekvizity, korekvizity, ekvivalence</w:t>
            </w:r>
          </w:p>
        </w:tc>
        <w:tc>
          <w:tcPr>
            <w:tcW w:w="6769" w:type="dxa"/>
            <w:gridSpan w:val="7"/>
          </w:tcPr>
          <w:p w:rsidR="00A62144" w:rsidRPr="006906D6" w:rsidRDefault="00A62144" w:rsidP="00A62144">
            <w:pPr>
              <w:jc w:val="both"/>
              <w:rPr>
                <w:sz w:val="16"/>
                <w:szCs w:val="16"/>
              </w:rPr>
            </w:pPr>
          </w:p>
        </w:tc>
      </w:tr>
      <w:tr w:rsidR="00A62144" w:rsidTr="00A62144">
        <w:tc>
          <w:tcPr>
            <w:tcW w:w="3086" w:type="dxa"/>
            <w:shd w:val="clear" w:color="auto" w:fill="F7CAAC"/>
          </w:tcPr>
          <w:p w:rsidR="00A62144" w:rsidRDefault="00A62144" w:rsidP="00A62144">
            <w:pPr>
              <w:rPr>
                <w:b/>
              </w:rPr>
            </w:pPr>
            <w:r>
              <w:rPr>
                <w:b/>
              </w:rPr>
              <w:t>Způsob ověření studijních výsledků</w:t>
            </w:r>
          </w:p>
        </w:tc>
        <w:tc>
          <w:tcPr>
            <w:tcW w:w="3406" w:type="dxa"/>
            <w:gridSpan w:val="4"/>
          </w:tcPr>
          <w:p w:rsidR="00A62144" w:rsidRPr="00037DA6" w:rsidRDefault="00A62144" w:rsidP="00A62144">
            <w:pPr>
              <w:jc w:val="both"/>
            </w:pPr>
            <w:r>
              <w:rPr>
                <w:rFonts w:eastAsia="Calibri"/>
              </w:rPr>
              <w:t>zápočet</w:t>
            </w:r>
          </w:p>
        </w:tc>
        <w:tc>
          <w:tcPr>
            <w:tcW w:w="2156" w:type="dxa"/>
            <w:shd w:val="clear" w:color="auto" w:fill="F7CAAC"/>
          </w:tcPr>
          <w:p w:rsidR="00A62144" w:rsidRDefault="00A62144" w:rsidP="00A62144">
            <w:pPr>
              <w:jc w:val="both"/>
              <w:rPr>
                <w:b/>
              </w:rPr>
            </w:pPr>
            <w:r>
              <w:rPr>
                <w:b/>
              </w:rPr>
              <w:t>Forma výuky</w:t>
            </w:r>
          </w:p>
        </w:tc>
        <w:tc>
          <w:tcPr>
            <w:tcW w:w="1207" w:type="dxa"/>
            <w:gridSpan w:val="2"/>
          </w:tcPr>
          <w:p w:rsidR="00A62144" w:rsidRPr="00984755" w:rsidRDefault="00A62144" w:rsidP="00A62144">
            <w:pPr>
              <w:jc w:val="both"/>
            </w:pPr>
            <w:r>
              <w:rPr>
                <w:rFonts w:eastAsia="Calibri"/>
              </w:rPr>
              <w:t>seminář</w:t>
            </w:r>
          </w:p>
        </w:tc>
      </w:tr>
      <w:tr w:rsidR="00A62144" w:rsidTr="00A62144">
        <w:tc>
          <w:tcPr>
            <w:tcW w:w="3086" w:type="dxa"/>
            <w:shd w:val="clear" w:color="auto" w:fill="F7CAAC"/>
          </w:tcPr>
          <w:p w:rsidR="00A62144" w:rsidRDefault="00A62144" w:rsidP="00A62144">
            <w:pPr>
              <w:rPr>
                <w:b/>
              </w:rPr>
            </w:pPr>
            <w:r>
              <w:rPr>
                <w:b/>
              </w:rPr>
              <w:t>Forma způsobu ověření studijních výsledků a další požadavky na studenta</w:t>
            </w:r>
          </w:p>
        </w:tc>
        <w:tc>
          <w:tcPr>
            <w:tcW w:w="6769" w:type="dxa"/>
            <w:gridSpan w:val="7"/>
            <w:tcBorders>
              <w:bottom w:val="nil"/>
            </w:tcBorders>
          </w:tcPr>
          <w:p w:rsidR="00A62144" w:rsidRPr="002E719F" w:rsidRDefault="00A62144" w:rsidP="00A62144">
            <w:pPr>
              <w:jc w:val="both"/>
              <w:rPr>
                <w:color w:val="44546A" w:themeColor="text2"/>
              </w:rPr>
            </w:pPr>
            <w:r>
              <w:rPr>
                <w:rFonts w:eastAsia="Calibri"/>
              </w:rPr>
              <w:t>O</w:t>
            </w:r>
            <w:r w:rsidRPr="002E719F">
              <w:rPr>
                <w:rFonts w:eastAsia="Calibri"/>
              </w:rPr>
              <w:t xml:space="preserve">devzdání rozpracované diplomové práce ve stadiu konceptu včetně osnovy a zpracování návrhu výzkumného projektu. Minimálně jedna povinná konzultace k odbornému stylu a jazykové stylistice diplomové práce s vyučujícím semináře k diplomové práci I.  </w:t>
            </w:r>
          </w:p>
        </w:tc>
      </w:tr>
      <w:tr w:rsidR="00A62144" w:rsidTr="00A62144">
        <w:trPr>
          <w:trHeight w:val="376"/>
        </w:trPr>
        <w:tc>
          <w:tcPr>
            <w:tcW w:w="9855" w:type="dxa"/>
            <w:gridSpan w:val="8"/>
            <w:tcBorders>
              <w:top w:val="nil"/>
            </w:tcBorders>
          </w:tcPr>
          <w:p w:rsidR="00A62144" w:rsidRDefault="00A62144" w:rsidP="00A62144">
            <w:pPr>
              <w:jc w:val="both"/>
            </w:pPr>
          </w:p>
        </w:tc>
      </w:tr>
      <w:tr w:rsidR="00A62144" w:rsidTr="00A62144">
        <w:trPr>
          <w:trHeight w:val="197"/>
        </w:trPr>
        <w:tc>
          <w:tcPr>
            <w:tcW w:w="3086" w:type="dxa"/>
            <w:tcBorders>
              <w:top w:val="nil"/>
            </w:tcBorders>
            <w:shd w:val="clear" w:color="auto" w:fill="F7CAAC"/>
          </w:tcPr>
          <w:p w:rsidR="00A62144" w:rsidRDefault="00A62144" w:rsidP="00A62144">
            <w:pPr>
              <w:jc w:val="both"/>
              <w:rPr>
                <w:b/>
              </w:rPr>
            </w:pPr>
            <w:r>
              <w:rPr>
                <w:b/>
              </w:rPr>
              <w:t>Garant předmětu</w:t>
            </w:r>
          </w:p>
        </w:tc>
        <w:tc>
          <w:tcPr>
            <w:tcW w:w="6769" w:type="dxa"/>
            <w:gridSpan w:val="7"/>
            <w:tcBorders>
              <w:top w:val="nil"/>
            </w:tcBorders>
          </w:tcPr>
          <w:p w:rsidR="00A62144" w:rsidRPr="00A7428C" w:rsidRDefault="00A62144" w:rsidP="00A62144">
            <w:pPr>
              <w:jc w:val="both"/>
            </w:pPr>
            <w:r>
              <w:rPr>
                <w:rFonts w:eastAsia="Calibri"/>
              </w:rPr>
              <w:t>Ing. Eva Šviráková, Ph.D.</w:t>
            </w:r>
          </w:p>
        </w:tc>
      </w:tr>
      <w:tr w:rsidR="00A62144" w:rsidRPr="008D0458" w:rsidTr="00A62144">
        <w:trPr>
          <w:trHeight w:val="243"/>
        </w:trPr>
        <w:tc>
          <w:tcPr>
            <w:tcW w:w="3086" w:type="dxa"/>
            <w:tcBorders>
              <w:top w:val="nil"/>
            </w:tcBorders>
            <w:shd w:val="clear" w:color="auto" w:fill="F7CAAC"/>
          </w:tcPr>
          <w:p w:rsidR="00A62144" w:rsidRDefault="00A62144" w:rsidP="00A62144">
            <w:pPr>
              <w:rPr>
                <w:b/>
              </w:rPr>
            </w:pPr>
            <w:r>
              <w:rPr>
                <w:b/>
              </w:rPr>
              <w:t>Zapojení garanta do výuky předmětu</w:t>
            </w:r>
          </w:p>
        </w:tc>
        <w:tc>
          <w:tcPr>
            <w:tcW w:w="6769" w:type="dxa"/>
            <w:gridSpan w:val="7"/>
            <w:tcBorders>
              <w:top w:val="nil"/>
            </w:tcBorders>
          </w:tcPr>
          <w:p w:rsidR="00A62144" w:rsidRPr="00A7428C" w:rsidRDefault="00A62144" w:rsidP="00A62144">
            <w:pPr>
              <w:jc w:val="both"/>
              <w:rPr>
                <w:color w:val="44546A" w:themeColor="text2"/>
              </w:rPr>
            </w:pPr>
            <w:r w:rsidRPr="00A7428C">
              <w:rPr>
                <w:rFonts w:eastAsia="Calibri"/>
              </w:rPr>
              <w:t>100 %</w:t>
            </w:r>
          </w:p>
        </w:tc>
      </w:tr>
      <w:tr w:rsidR="00A62144" w:rsidTr="00A62144">
        <w:tc>
          <w:tcPr>
            <w:tcW w:w="3086" w:type="dxa"/>
            <w:shd w:val="clear" w:color="auto" w:fill="F7CAAC"/>
          </w:tcPr>
          <w:p w:rsidR="00A62144" w:rsidRDefault="00A62144" w:rsidP="00A62144">
            <w:pPr>
              <w:jc w:val="both"/>
              <w:rPr>
                <w:b/>
              </w:rPr>
            </w:pPr>
            <w:r>
              <w:rPr>
                <w:b/>
              </w:rPr>
              <w:t>Vyučující</w:t>
            </w:r>
          </w:p>
        </w:tc>
        <w:tc>
          <w:tcPr>
            <w:tcW w:w="6769" w:type="dxa"/>
            <w:gridSpan w:val="7"/>
            <w:tcBorders>
              <w:bottom w:val="nil"/>
            </w:tcBorders>
          </w:tcPr>
          <w:p w:rsidR="00A62144" w:rsidRPr="00A7428C" w:rsidRDefault="00A62144" w:rsidP="00A62144">
            <w:pPr>
              <w:jc w:val="both"/>
            </w:pPr>
            <w:r>
              <w:rPr>
                <w:rFonts w:eastAsia="Calibri"/>
              </w:rPr>
              <w:t>Ing. Eva Šviráková, Ph.D.</w:t>
            </w:r>
          </w:p>
        </w:tc>
      </w:tr>
      <w:tr w:rsidR="00A62144" w:rsidTr="00A62144">
        <w:trPr>
          <w:trHeight w:val="554"/>
        </w:trPr>
        <w:tc>
          <w:tcPr>
            <w:tcW w:w="9855" w:type="dxa"/>
            <w:gridSpan w:val="8"/>
            <w:tcBorders>
              <w:top w:val="nil"/>
            </w:tcBorders>
          </w:tcPr>
          <w:p w:rsidR="00A62144" w:rsidRDefault="00A62144" w:rsidP="00A62144">
            <w:pPr>
              <w:jc w:val="both"/>
            </w:pPr>
          </w:p>
        </w:tc>
      </w:tr>
      <w:tr w:rsidR="00A62144" w:rsidTr="00A62144">
        <w:tc>
          <w:tcPr>
            <w:tcW w:w="3086" w:type="dxa"/>
            <w:shd w:val="clear" w:color="auto" w:fill="F7CAAC"/>
          </w:tcPr>
          <w:p w:rsidR="00A62144" w:rsidRDefault="00A62144" w:rsidP="00A62144">
            <w:pPr>
              <w:jc w:val="both"/>
              <w:rPr>
                <w:b/>
              </w:rPr>
            </w:pPr>
            <w:r>
              <w:rPr>
                <w:b/>
              </w:rPr>
              <w:t>Stručná anotace předmětu</w:t>
            </w:r>
          </w:p>
        </w:tc>
        <w:tc>
          <w:tcPr>
            <w:tcW w:w="6769" w:type="dxa"/>
            <w:gridSpan w:val="7"/>
            <w:tcBorders>
              <w:bottom w:val="nil"/>
            </w:tcBorders>
          </w:tcPr>
          <w:p w:rsidR="00A62144" w:rsidRPr="00A908E0" w:rsidRDefault="00A62144" w:rsidP="00A62144">
            <w:pPr>
              <w:jc w:val="both"/>
              <w:rPr>
                <w:sz w:val="16"/>
                <w:szCs w:val="16"/>
              </w:rPr>
            </w:pPr>
          </w:p>
        </w:tc>
      </w:tr>
      <w:tr w:rsidR="00A62144" w:rsidTr="00A62144">
        <w:trPr>
          <w:trHeight w:val="3938"/>
        </w:trPr>
        <w:tc>
          <w:tcPr>
            <w:tcW w:w="9855" w:type="dxa"/>
            <w:gridSpan w:val="8"/>
            <w:tcBorders>
              <w:top w:val="nil"/>
              <w:bottom w:val="single" w:sz="12" w:space="0" w:color="auto"/>
            </w:tcBorders>
          </w:tcPr>
          <w:p w:rsidR="00A62144" w:rsidRDefault="00A62144" w:rsidP="00A62144">
            <w:pPr>
              <w:jc w:val="both"/>
            </w:pPr>
          </w:p>
          <w:p w:rsidR="00A62144" w:rsidRDefault="00A62144" w:rsidP="00A62144">
            <w:pPr>
              <w:jc w:val="both"/>
            </w:pPr>
            <w:r>
              <w:t>Předmět seminář k diplomové práci I připraví studenty na zpracování osnovy diplomové práce a výzkumného projektu pro zpracování diplomové práce. Studenti si osvojí styl psaní odborného textu na základě pochopení a procvičení principů, které se vztahují k charakteru tvůrčí práce v programu Arts Management. Studenti získají přehled o základních metodách a nástrojích výzkumu v oblasti tvůrčích odvětví.</w:t>
            </w:r>
          </w:p>
          <w:p w:rsidR="00A62144" w:rsidRDefault="00A62144" w:rsidP="00A62144">
            <w:pPr>
              <w:jc w:val="both"/>
            </w:pPr>
            <w:r>
              <w:t xml:space="preserve"> </w:t>
            </w:r>
          </w:p>
          <w:p w:rsidR="00A62144" w:rsidRDefault="00A62144" w:rsidP="00A62144">
            <w:pPr>
              <w:jc w:val="both"/>
            </w:pPr>
            <w:r>
              <w:t xml:space="preserve">Bloky výuky: </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Zásady pro vypracování podkladů pro zadání závěrečné práce; doporučená osnova pro zpracování závěrečné práce (rešerše k tématu práce, analýza pro zpracování tématu, variantní návrhy řešení, postup zpracování vybrané varianty řešení).</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Tvůrčí práce při psaní textů (cíl a účel práce, metoda psaní práce, rozsah závěrečné práce a její finální zadání, principy výběru tématu).</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Tvůrčí práce se zdroji v teoretické části závěrečné práce, postup, jak se zdroji pracovat tvůrčím způsobem, doporučení, jak promítnout do textu závěrečné práce vlastní pohled.</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Tvůrčí práce analytická a metody analýzy (textová analýza, kompilace (kompilát), komparativní analýza, historická metoda – práce s primárními zdroji); kvalitativní výzkum, charakteristika pro odbornou esej.</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Struktura práce, úvod (principy a význam úvodu, výzkumné otázky a hypotézy); hlavní část závěrečné práce (teoretická část, praktická část, projektová část); závěr (principy, význam, stylistika).</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Styl psaní odborné práce (subjektivní a objektivní styl, neosobní formulace, autorský singulár a plurál, vyprávění vs. odborná práce); cílová skupina závěrečné práce.</w:t>
            </w:r>
          </w:p>
          <w:p w:rsidR="00A62144" w:rsidRDefault="00A62144" w:rsidP="00A62144">
            <w:pPr>
              <w:pStyle w:val="Odstavecseseznamem"/>
              <w:jc w:val="both"/>
            </w:pPr>
          </w:p>
        </w:tc>
      </w:tr>
      <w:tr w:rsidR="00A62144" w:rsidTr="00A62144">
        <w:trPr>
          <w:trHeight w:val="265"/>
        </w:trPr>
        <w:tc>
          <w:tcPr>
            <w:tcW w:w="3653" w:type="dxa"/>
            <w:gridSpan w:val="2"/>
            <w:tcBorders>
              <w:top w:val="nil"/>
            </w:tcBorders>
            <w:shd w:val="clear" w:color="auto" w:fill="F7CAAC"/>
          </w:tcPr>
          <w:p w:rsidR="00A62144" w:rsidRDefault="00A62144" w:rsidP="00A62144">
            <w:pPr>
              <w:jc w:val="both"/>
            </w:pPr>
            <w:r>
              <w:rPr>
                <w:b/>
              </w:rPr>
              <w:t>Studijní literatura a studijní pomůcky</w:t>
            </w:r>
          </w:p>
        </w:tc>
        <w:tc>
          <w:tcPr>
            <w:tcW w:w="6202" w:type="dxa"/>
            <w:gridSpan w:val="6"/>
            <w:tcBorders>
              <w:top w:val="nil"/>
              <w:bottom w:val="nil"/>
            </w:tcBorders>
          </w:tcPr>
          <w:p w:rsidR="00A62144" w:rsidRDefault="00A62144" w:rsidP="00A62144">
            <w:pPr>
              <w:jc w:val="both"/>
            </w:pPr>
          </w:p>
        </w:tc>
      </w:tr>
      <w:tr w:rsidR="00A62144" w:rsidTr="00BA5849">
        <w:trPr>
          <w:trHeight w:val="3023"/>
        </w:trPr>
        <w:tc>
          <w:tcPr>
            <w:tcW w:w="9855" w:type="dxa"/>
            <w:gridSpan w:val="8"/>
            <w:tcBorders>
              <w:top w:val="nil"/>
            </w:tcBorders>
          </w:tcPr>
          <w:p w:rsidR="00A62144" w:rsidRDefault="00A62144" w:rsidP="00A62144">
            <w:pPr>
              <w:jc w:val="both"/>
            </w:pPr>
          </w:p>
          <w:p w:rsidR="00A62144" w:rsidRPr="00EE0A44" w:rsidRDefault="00A62144" w:rsidP="00A62144">
            <w:pPr>
              <w:jc w:val="both"/>
              <w:rPr>
                <w:b/>
              </w:rPr>
            </w:pPr>
            <w:r w:rsidRPr="00EE0A44">
              <w:rPr>
                <w:b/>
              </w:rPr>
              <w:t>Povinná:</w:t>
            </w:r>
          </w:p>
          <w:p w:rsidR="00A62144" w:rsidRDefault="00A62144" w:rsidP="00A62144">
            <w:pPr>
              <w:jc w:val="both"/>
            </w:pPr>
            <w:r>
              <w:t xml:space="preserve">COLLINS, Hilary. </w:t>
            </w:r>
            <w:r>
              <w:rPr>
                <w:i/>
                <w:iCs/>
              </w:rPr>
              <w:t>Kreativní výzkum: teorie a praxe výzkumu v oblasti tvůrčích odvětví</w:t>
            </w:r>
            <w:r>
              <w:t>. Praha: Institut umění - Divadelní ústav, 2017, 207 s. Kultura &amp; arts management. ISBN 978-80-7008-386-4.</w:t>
            </w:r>
          </w:p>
          <w:p w:rsidR="00A62144" w:rsidRDefault="00A62144" w:rsidP="00A62144">
            <w:pPr>
              <w:jc w:val="both"/>
            </w:pPr>
            <w:r>
              <w:t xml:space="preserve">KRČÁL, Martin a Zuzana TEPLÍKOVÁ. </w:t>
            </w:r>
            <w:r>
              <w:rPr>
                <w:i/>
                <w:iCs/>
              </w:rPr>
              <w:t>Naučte (se) citovat</w:t>
            </w:r>
            <w:r>
              <w:t>. Blansko: Citace.com, 2014, 156, [46] s. ISBN 978-80-260-6074-1.</w:t>
            </w:r>
          </w:p>
          <w:p w:rsidR="00A62144" w:rsidRDefault="00A62144" w:rsidP="00A62144">
            <w:pPr>
              <w:jc w:val="both"/>
            </w:pPr>
          </w:p>
          <w:p w:rsidR="00A62144" w:rsidRPr="00EE0A44" w:rsidRDefault="00A62144" w:rsidP="00A62144">
            <w:pPr>
              <w:jc w:val="both"/>
              <w:rPr>
                <w:b/>
              </w:rPr>
            </w:pPr>
            <w:r w:rsidRPr="00EE0A44">
              <w:rPr>
                <w:b/>
              </w:rPr>
              <w:t>Doporučená:</w:t>
            </w:r>
          </w:p>
          <w:p w:rsidR="00A62144" w:rsidRDefault="00A62144" w:rsidP="00A62144">
            <w:pPr>
              <w:jc w:val="both"/>
            </w:pPr>
            <w:r>
              <w:t xml:space="preserve">STRAUSS, Anselm L. a Juliet M. CORBIN. </w:t>
            </w:r>
            <w:r>
              <w:rPr>
                <w:i/>
                <w:iCs/>
              </w:rPr>
              <w:t>Základy kvalitativního výzkumu: postupy a techniky metody zakotvené teorie</w:t>
            </w:r>
            <w:r>
              <w:t>. Boskovice: Albert, 1999, 196 s. SCAN. ISBN 808583460X.</w:t>
            </w:r>
          </w:p>
          <w:p w:rsidR="00A62144" w:rsidRDefault="00A62144" w:rsidP="00A62144">
            <w:pPr>
              <w:pStyle w:val="Literatura"/>
              <w:spacing w:before="0" w:after="0" w:line="240" w:lineRule="auto"/>
              <w:ind w:left="0" w:firstLine="0"/>
              <w:jc w:val="left"/>
              <w:rPr>
                <w:rFonts w:ascii="Times New Roman" w:hAnsi="Times New Roman"/>
                <w:sz w:val="20"/>
                <w:szCs w:val="20"/>
              </w:rPr>
            </w:pPr>
            <w:r w:rsidRPr="000B2465">
              <w:rPr>
                <w:rFonts w:ascii="Times New Roman" w:hAnsi="Times New Roman"/>
                <w:sz w:val="20"/>
                <w:szCs w:val="20"/>
              </w:rPr>
              <w:t xml:space="preserve">ŠANDEROVÁ, Jadwiga, 2005. </w:t>
            </w:r>
            <w:r w:rsidRPr="000B2465">
              <w:rPr>
                <w:rFonts w:ascii="Times New Roman" w:hAnsi="Times New Roman"/>
                <w:i/>
                <w:sz w:val="20"/>
                <w:szCs w:val="20"/>
              </w:rPr>
              <w:t>Jak číst a psát odborný text ve společenských vědách: několik zásad pro začátečníky.</w:t>
            </w:r>
            <w:r w:rsidRPr="000B2465">
              <w:rPr>
                <w:rFonts w:ascii="Times New Roman" w:hAnsi="Times New Roman"/>
                <w:sz w:val="20"/>
                <w:szCs w:val="20"/>
              </w:rPr>
              <w:t xml:space="preserve"> Praha: Sociologické nakladatelství (SLON), 209 s. Studijní texty. ISBN 8086429407.</w:t>
            </w:r>
          </w:p>
          <w:p w:rsidR="00A62144" w:rsidRPr="00E56182" w:rsidRDefault="00A62144" w:rsidP="00A62144">
            <w:pPr>
              <w:pStyle w:val="Literatura"/>
              <w:spacing w:before="0" w:after="0" w:line="240" w:lineRule="auto"/>
              <w:ind w:left="0" w:firstLine="0"/>
              <w:jc w:val="left"/>
              <w:rPr>
                <w:rFonts w:ascii="Times New Roman" w:hAnsi="Times New Roman"/>
                <w:sz w:val="20"/>
                <w:szCs w:val="20"/>
              </w:rPr>
            </w:pPr>
          </w:p>
        </w:tc>
      </w:tr>
    </w:tbl>
    <w:p w:rsidR="00A62144" w:rsidRDefault="00A62144"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21175" w:rsidTr="00A527E7">
        <w:tc>
          <w:tcPr>
            <w:tcW w:w="9855" w:type="dxa"/>
            <w:gridSpan w:val="8"/>
            <w:tcBorders>
              <w:bottom w:val="double" w:sz="4" w:space="0" w:color="auto"/>
            </w:tcBorders>
            <w:shd w:val="clear" w:color="auto" w:fill="BDD6EE"/>
          </w:tcPr>
          <w:p w:rsidR="00621175" w:rsidRDefault="00621175" w:rsidP="00A527E7">
            <w:pPr>
              <w:jc w:val="both"/>
              <w:rPr>
                <w:b/>
                <w:sz w:val="28"/>
              </w:rPr>
            </w:pPr>
            <w:r>
              <w:lastRenderedPageBreak/>
              <w:br w:type="page"/>
            </w:r>
            <w:r>
              <w:rPr>
                <w:b/>
                <w:sz w:val="28"/>
              </w:rPr>
              <w:t>B-III – Charakteristika studijního předmětu</w:t>
            </w:r>
          </w:p>
        </w:tc>
      </w:tr>
      <w:tr w:rsidR="00621175" w:rsidTr="00A527E7">
        <w:tc>
          <w:tcPr>
            <w:tcW w:w="3086" w:type="dxa"/>
            <w:tcBorders>
              <w:top w:val="double" w:sz="4" w:space="0" w:color="auto"/>
            </w:tcBorders>
            <w:shd w:val="clear" w:color="auto" w:fill="F7CAAC"/>
          </w:tcPr>
          <w:p w:rsidR="00621175" w:rsidRDefault="00621175" w:rsidP="00A527E7">
            <w:pPr>
              <w:jc w:val="both"/>
              <w:rPr>
                <w:b/>
              </w:rPr>
            </w:pPr>
            <w:r>
              <w:rPr>
                <w:b/>
              </w:rPr>
              <w:t>Název studijního předmětu</w:t>
            </w:r>
          </w:p>
        </w:tc>
        <w:tc>
          <w:tcPr>
            <w:tcW w:w="6769" w:type="dxa"/>
            <w:gridSpan w:val="7"/>
            <w:tcBorders>
              <w:top w:val="double" w:sz="4" w:space="0" w:color="auto"/>
            </w:tcBorders>
          </w:tcPr>
          <w:p w:rsidR="00621175" w:rsidRPr="005357CB" w:rsidRDefault="00621175" w:rsidP="00A527E7">
            <w:pPr>
              <w:jc w:val="both"/>
              <w:rPr>
                <w:color w:val="44546A" w:themeColor="text2"/>
              </w:rPr>
            </w:pPr>
            <w:r>
              <w:t>Seminář k diplomové práci II</w:t>
            </w:r>
          </w:p>
        </w:tc>
      </w:tr>
      <w:tr w:rsidR="00621175" w:rsidTr="00A527E7">
        <w:tc>
          <w:tcPr>
            <w:tcW w:w="3086" w:type="dxa"/>
            <w:shd w:val="clear" w:color="auto" w:fill="F7CAAC"/>
          </w:tcPr>
          <w:p w:rsidR="00621175" w:rsidRDefault="00621175" w:rsidP="00A527E7">
            <w:pPr>
              <w:rPr>
                <w:b/>
              </w:rPr>
            </w:pPr>
            <w:r>
              <w:rPr>
                <w:b/>
              </w:rPr>
              <w:t>Typ předmětu</w:t>
            </w:r>
          </w:p>
        </w:tc>
        <w:tc>
          <w:tcPr>
            <w:tcW w:w="3406" w:type="dxa"/>
            <w:gridSpan w:val="4"/>
          </w:tcPr>
          <w:p w:rsidR="00621175" w:rsidRPr="005357CB" w:rsidRDefault="00621175" w:rsidP="00A527E7">
            <w:pPr>
              <w:autoSpaceDE w:val="0"/>
              <w:autoSpaceDN w:val="0"/>
              <w:adjustRightInd w:val="0"/>
            </w:pPr>
            <w:r>
              <w:rPr>
                <w:rFonts w:eastAsia="Calibri"/>
              </w:rPr>
              <w:t>povinný</w:t>
            </w:r>
          </w:p>
        </w:tc>
        <w:tc>
          <w:tcPr>
            <w:tcW w:w="2695" w:type="dxa"/>
            <w:gridSpan w:val="2"/>
            <w:shd w:val="clear" w:color="auto" w:fill="F7CAAC"/>
          </w:tcPr>
          <w:p w:rsidR="00621175" w:rsidRDefault="00621175" w:rsidP="00A527E7">
            <w:pPr>
              <w:jc w:val="both"/>
            </w:pPr>
            <w:r>
              <w:rPr>
                <w:b/>
              </w:rPr>
              <w:t>doporučený ročník/semestr</w:t>
            </w:r>
          </w:p>
        </w:tc>
        <w:tc>
          <w:tcPr>
            <w:tcW w:w="668" w:type="dxa"/>
          </w:tcPr>
          <w:p w:rsidR="00621175" w:rsidRPr="005357CB" w:rsidRDefault="00621175" w:rsidP="00A527E7">
            <w:pPr>
              <w:jc w:val="both"/>
            </w:pPr>
            <w:r>
              <w:t>2/L</w:t>
            </w:r>
            <w:r w:rsidRPr="005357CB">
              <w:t>S</w:t>
            </w:r>
          </w:p>
        </w:tc>
      </w:tr>
      <w:tr w:rsidR="00621175" w:rsidTr="00A527E7">
        <w:tc>
          <w:tcPr>
            <w:tcW w:w="3086" w:type="dxa"/>
            <w:shd w:val="clear" w:color="auto" w:fill="F7CAAC"/>
          </w:tcPr>
          <w:p w:rsidR="00621175" w:rsidRDefault="00621175" w:rsidP="00A527E7">
            <w:pPr>
              <w:jc w:val="both"/>
              <w:rPr>
                <w:b/>
              </w:rPr>
            </w:pPr>
            <w:r>
              <w:rPr>
                <w:b/>
              </w:rPr>
              <w:t>Rozsah studijního předmětu</w:t>
            </w:r>
          </w:p>
        </w:tc>
        <w:tc>
          <w:tcPr>
            <w:tcW w:w="1701" w:type="dxa"/>
            <w:gridSpan w:val="2"/>
          </w:tcPr>
          <w:p w:rsidR="00621175" w:rsidRPr="008D0458" w:rsidRDefault="00621175" w:rsidP="00A527E7">
            <w:pPr>
              <w:autoSpaceDE w:val="0"/>
              <w:autoSpaceDN w:val="0"/>
              <w:adjustRightInd w:val="0"/>
              <w:rPr>
                <w:color w:val="44546A" w:themeColor="text2"/>
                <w:sz w:val="16"/>
                <w:szCs w:val="16"/>
              </w:rPr>
            </w:pPr>
            <w:r>
              <w:rPr>
                <w:rFonts w:eastAsia="Calibri"/>
              </w:rPr>
              <w:t>4s</w:t>
            </w:r>
          </w:p>
        </w:tc>
        <w:tc>
          <w:tcPr>
            <w:tcW w:w="889" w:type="dxa"/>
            <w:shd w:val="clear" w:color="auto" w:fill="F7CAAC"/>
          </w:tcPr>
          <w:p w:rsidR="00621175" w:rsidRDefault="00621175" w:rsidP="00A527E7">
            <w:pPr>
              <w:jc w:val="both"/>
              <w:rPr>
                <w:b/>
              </w:rPr>
            </w:pPr>
            <w:r>
              <w:rPr>
                <w:b/>
              </w:rPr>
              <w:t xml:space="preserve">hod. </w:t>
            </w:r>
          </w:p>
        </w:tc>
        <w:tc>
          <w:tcPr>
            <w:tcW w:w="816" w:type="dxa"/>
          </w:tcPr>
          <w:p w:rsidR="00621175" w:rsidRPr="00037DA6" w:rsidRDefault="00621175" w:rsidP="00A527E7">
            <w:pPr>
              <w:jc w:val="both"/>
            </w:pPr>
            <w:r>
              <w:t>4</w:t>
            </w:r>
            <w:r w:rsidRPr="00037DA6">
              <w:t xml:space="preserve"> </w:t>
            </w:r>
          </w:p>
        </w:tc>
        <w:tc>
          <w:tcPr>
            <w:tcW w:w="2156" w:type="dxa"/>
            <w:shd w:val="clear" w:color="auto" w:fill="F7CAAC"/>
          </w:tcPr>
          <w:p w:rsidR="00621175" w:rsidRDefault="00621175" w:rsidP="00A527E7">
            <w:pPr>
              <w:jc w:val="both"/>
              <w:rPr>
                <w:b/>
              </w:rPr>
            </w:pPr>
            <w:r>
              <w:rPr>
                <w:b/>
              </w:rPr>
              <w:t>kreditů</w:t>
            </w:r>
          </w:p>
        </w:tc>
        <w:tc>
          <w:tcPr>
            <w:tcW w:w="1207" w:type="dxa"/>
            <w:gridSpan w:val="2"/>
          </w:tcPr>
          <w:p w:rsidR="00621175" w:rsidRPr="005357CB" w:rsidRDefault="00621175" w:rsidP="00A527E7">
            <w:pPr>
              <w:jc w:val="both"/>
            </w:pPr>
            <w:r>
              <w:t>5</w:t>
            </w:r>
          </w:p>
        </w:tc>
      </w:tr>
      <w:tr w:rsidR="00621175" w:rsidTr="00A527E7">
        <w:tc>
          <w:tcPr>
            <w:tcW w:w="3086" w:type="dxa"/>
            <w:shd w:val="clear" w:color="auto" w:fill="F7CAAC"/>
          </w:tcPr>
          <w:p w:rsidR="00621175" w:rsidRDefault="00621175" w:rsidP="00A527E7">
            <w:pPr>
              <w:rPr>
                <w:b/>
                <w:sz w:val="22"/>
              </w:rPr>
            </w:pPr>
            <w:r>
              <w:rPr>
                <w:b/>
              </w:rPr>
              <w:t>Prerekvizity, korekvizity, ekvivalence</w:t>
            </w:r>
          </w:p>
        </w:tc>
        <w:tc>
          <w:tcPr>
            <w:tcW w:w="6769" w:type="dxa"/>
            <w:gridSpan w:val="7"/>
          </w:tcPr>
          <w:p w:rsidR="00621175" w:rsidRPr="00C153F9" w:rsidRDefault="00621175" w:rsidP="00A527E7">
            <w:pPr>
              <w:jc w:val="both"/>
              <w:rPr>
                <w:rFonts w:eastAsia="Calibri"/>
              </w:rPr>
            </w:pPr>
            <w:r w:rsidRPr="00C153F9">
              <w:rPr>
                <w:rFonts w:eastAsia="Calibri"/>
              </w:rPr>
              <w:t>Prerekvizity: Seminář k diplomové práci I</w:t>
            </w:r>
          </w:p>
          <w:p w:rsidR="00621175" w:rsidRPr="006906D6" w:rsidRDefault="00621175" w:rsidP="00A527E7">
            <w:pPr>
              <w:jc w:val="both"/>
              <w:rPr>
                <w:sz w:val="16"/>
                <w:szCs w:val="16"/>
              </w:rPr>
            </w:pPr>
          </w:p>
        </w:tc>
      </w:tr>
      <w:tr w:rsidR="00621175" w:rsidTr="00A527E7">
        <w:tc>
          <w:tcPr>
            <w:tcW w:w="3086" w:type="dxa"/>
            <w:shd w:val="clear" w:color="auto" w:fill="F7CAAC"/>
          </w:tcPr>
          <w:p w:rsidR="00621175" w:rsidRDefault="00621175" w:rsidP="00A527E7">
            <w:pPr>
              <w:rPr>
                <w:b/>
              </w:rPr>
            </w:pPr>
            <w:r>
              <w:rPr>
                <w:b/>
              </w:rPr>
              <w:t>Způsob ověření studijních výsledků</w:t>
            </w:r>
          </w:p>
        </w:tc>
        <w:tc>
          <w:tcPr>
            <w:tcW w:w="3406" w:type="dxa"/>
            <w:gridSpan w:val="4"/>
          </w:tcPr>
          <w:p w:rsidR="00621175" w:rsidRPr="00037DA6" w:rsidRDefault="00621175" w:rsidP="00A527E7">
            <w:pPr>
              <w:jc w:val="both"/>
            </w:pPr>
            <w:r>
              <w:rPr>
                <w:rFonts w:eastAsia="Calibri"/>
              </w:rPr>
              <w:t>zápočet</w:t>
            </w:r>
          </w:p>
        </w:tc>
        <w:tc>
          <w:tcPr>
            <w:tcW w:w="2156" w:type="dxa"/>
            <w:shd w:val="clear" w:color="auto" w:fill="F7CAAC"/>
          </w:tcPr>
          <w:p w:rsidR="00621175" w:rsidRDefault="00621175" w:rsidP="00A527E7">
            <w:pPr>
              <w:jc w:val="both"/>
              <w:rPr>
                <w:b/>
              </w:rPr>
            </w:pPr>
            <w:r>
              <w:rPr>
                <w:b/>
              </w:rPr>
              <w:t>Forma výuky</w:t>
            </w:r>
          </w:p>
        </w:tc>
        <w:tc>
          <w:tcPr>
            <w:tcW w:w="1207" w:type="dxa"/>
            <w:gridSpan w:val="2"/>
          </w:tcPr>
          <w:p w:rsidR="00621175" w:rsidRPr="00984755" w:rsidRDefault="00621175" w:rsidP="00A527E7">
            <w:pPr>
              <w:jc w:val="both"/>
            </w:pPr>
            <w:r>
              <w:rPr>
                <w:rFonts w:eastAsia="Calibri"/>
              </w:rPr>
              <w:t>seminář</w:t>
            </w:r>
          </w:p>
        </w:tc>
      </w:tr>
      <w:tr w:rsidR="00621175" w:rsidTr="00A527E7">
        <w:tc>
          <w:tcPr>
            <w:tcW w:w="3086" w:type="dxa"/>
            <w:shd w:val="clear" w:color="auto" w:fill="F7CAAC"/>
          </w:tcPr>
          <w:p w:rsidR="00621175" w:rsidRDefault="00621175" w:rsidP="00A527E7">
            <w:pPr>
              <w:rPr>
                <w:b/>
              </w:rPr>
            </w:pPr>
            <w:r>
              <w:rPr>
                <w:b/>
              </w:rPr>
              <w:t>Forma způsobu ověření studijních výsledků a další požadavky na studenta</w:t>
            </w:r>
          </w:p>
        </w:tc>
        <w:tc>
          <w:tcPr>
            <w:tcW w:w="6769" w:type="dxa"/>
            <w:gridSpan w:val="7"/>
            <w:tcBorders>
              <w:bottom w:val="nil"/>
            </w:tcBorders>
          </w:tcPr>
          <w:p w:rsidR="00621175" w:rsidRPr="008D0458" w:rsidRDefault="00621175" w:rsidP="00A527E7">
            <w:pPr>
              <w:jc w:val="both"/>
              <w:rPr>
                <w:color w:val="44546A" w:themeColor="text2"/>
                <w:sz w:val="16"/>
                <w:szCs w:val="16"/>
              </w:rPr>
            </w:pPr>
            <w:r>
              <w:t>O</w:t>
            </w:r>
            <w:r w:rsidRPr="0032156D">
              <w:t>devzdání rozpracované diplomové práce ke konzultaci</w:t>
            </w:r>
            <w:r>
              <w:t xml:space="preserve"> s vyučujícím semináře pro diplomovou práci II ve struktuře</w:t>
            </w:r>
            <w:r w:rsidRPr="0032156D">
              <w:t>: teoretická část, praktická část, zpracované výsledky výzkumu</w:t>
            </w:r>
            <w:r>
              <w:t xml:space="preserve">. </w:t>
            </w:r>
          </w:p>
        </w:tc>
      </w:tr>
      <w:tr w:rsidR="00621175" w:rsidTr="00A527E7">
        <w:trPr>
          <w:trHeight w:val="554"/>
        </w:trPr>
        <w:tc>
          <w:tcPr>
            <w:tcW w:w="9855" w:type="dxa"/>
            <w:gridSpan w:val="8"/>
            <w:tcBorders>
              <w:top w:val="nil"/>
            </w:tcBorders>
          </w:tcPr>
          <w:p w:rsidR="00621175" w:rsidRDefault="00621175" w:rsidP="00A527E7">
            <w:pPr>
              <w:jc w:val="both"/>
            </w:pPr>
            <w:r w:rsidRPr="0032156D">
              <w:t>Minimálně jedna povinná konzultace ke způsobu citování v diplomové práci s vyučujícím semináře k diplomové práci II.</w:t>
            </w:r>
          </w:p>
        </w:tc>
      </w:tr>
      <w:tr w:rsidR="00621175" w:rsidTr="00A527E7">
        <w:trPr>
          <w:trHeight w:val="197"/>
        </w:trPr>
        <w:tc>
          <w:tcPr>
            <w:tcW w:w="3086" w:type="dxa"/>
            <w:tcBorders>
              <w:top w:val="nil"/>
            </w:tcBorders>
            <w:shd w:val="clear" w:color="auto" w:fill="F7CAAC"/>
          </w:tcPr>
          <w:p w:rsidR="00621175" w:rsidRDefault="00621175" w:rsidP="00A527E7">
            <w:pPr>
              <w:jc w:val="both"/>
              <w:rPr>
                <w:b/>
              </w:rPr>
            </w:pPr>
            <w:r>
              <w:rPr>
                <w:b/>
              </w:rPr>
              <w:t>Garant předmětu</w:t>
            </w:r>
          </w:p>
        </w:tc>
        <w:tc>
          <w:tcPr>
            <w:tcW w:w="6769" w:type="dxa"/>
            <w:gridSpan w:val="7"/>
            <w:tcBorders>
              <w:top w:val="nil"/>
            </w:tcBorders>
          </w:tcPr>
          <w:p w:rsidR="00621175" w:rsidRPr="00A7428C" w:rsidRDefault="00621175" w:rsidP="00A527E7">
            <w:pPr>
              <w:jc w:val="both"/>
            </w:pPr>
            <w:r>
              <w:rPr>
                <w:rFonts w:eastAsia="Calibri"/>
              </w:rPr>
              <w:t>Ing. Eva Šviráková, Ph.D.</w:t>
            </w:r>
          </w:p>
        </w:tc>
      </w:tr>
      <w:tr w:rsidR="00621175" w:rsidRPr="008D0458" w:rsidTr="00A527E7">
        <w:trPr>
          <w:trHeight w:val="243"/>
        </w:trPr>
        <w:tc>
          <w:tcPr>
            <w:tcW w:w="3086" w:type="dxa"/>
            <w:tcBorders>
              <w:top w:val="nil"/>
            </w:tcBorders>
            <w:shd w:val="clear" w:color="auto" w:fill="F7CAAC"/>
          </w:tcPr>
          <w:p w:rsidR="00621175" w:rsidRDefault="00621175" w:rsidP="00A527E7">
            <w:pPr>
              <w:rPr>
                <w:b/>
              </w:rPr>
            </w:pPr>
            <w:r>
              <w:rPr>
                <w:b/>
              </w:rPr>
              <w:t>Zapojení garanta do výuky předmětu</w:t>
            </w:r>
          </w:p>
        </w:tc>
        <w:tc>
          <w:tcPr>
            <w:tcW w:w="6769" w:type="dxa"/>
            <w:gridSpan w:val="7"/>
            <w:tcBorders>
              <w:top w:val="nil"/>
            </w:tcBorders>
          </w:tcPr>
          <w:p w:rsidR="00621175" w:rsidRPr="00A7428C" w:rsidRDefault="00621175" w:rsidP="00A527E7">
            <w:pPr>
              <w:jc w:val="both"/>
              <w:rPr>
                <w:color w:val="44546A" w:themeColor="text2"/>
              </w:rPr>
            </w:pPr>
            <w:r w:rsidRPr="00A7428C">
              <w:rPr>
                <w:rFonts w:eastAsia="Calibri"/>
              </w:rPr>
              <w:t>100 %</w:t>
            </w:r>
          </w:p>
        </w:tc>
      </w:tr>
      <w:tr w:rsidR="00621175" w:rsidTr="00A527E7">
        <w:tc>
          <w:tcPr>
            <w:tcW w:w="3086" w:type="dxa"/>
            <w:shd w:val="clear" w:color="auto" w:fill="F7CAAC"/>
          </w:tcPr>
          <w:p w:rsidR="00621175" w:rsidRDefault="00621175" w:rsidP="00A527E7">
            <w:pPr>
              <w:jc w:val="both"/>
              <w:rPr>
                <w:b/>
              </w:rPr>
            </w:pPr>
            <w:r>
              <w:rPr>
                <w:b/>
              </w:rPr>
              <w:t>Vyučující</w:t>
            </w:r>
          </w:p>
        </w:tc>
        <w:tc>
          <w:tcPr>
            <w:tcW w:w="6769" w:type="dxa"/>
            <w:gridSpan w:val="7"/>
            <w:tcBorders>
              <w:bottom w:val="nil"/>
            </w:tcBorders>
          </w:tcPr>
          <w:p w:rsidR="00621175" w:rsidRPr="00A7428C" w:rsidRDefault="00621175" w:rsidP="00A527E7">
            <w:pPr>
              <w:jc w:val="both"/>
            </w:pPr>
            <w:r>
              <w:rPr>
                <w:rFonts w:eastAsia="Calibri"/>
              </w:rPr>
              <w:t>Ing. Eva Šviráková, Ph.D.</w:t>
            </w:r>
          </w:p>
        </w:tc>
      </w:tr>
      <w:tr w:rsidR="00621175" w:rsidTr="00A527E7">
        <w:trPr>
          <w:trHeight w:val="554"/>
        </w:trPr>
        <w:tc>
          <w:tcPr>
            <w:tcW w:w="9855" w:type="dxa"/>
            <w:gridSpan w:val="8"/>
            <w:tcBorders>
              <w:top w:val="nil"/>
            </w:tcBorders>
          </w:tcPr>
          <w:p w:rsidR="00621175" w:rsidRDefault="00621175" w:rsidP="00A527E7">
            <w:pPr>
              <w:jc w:val="both"/>
            </w:pPr>
          </w:p>
        </w:tc>
      </w:tr>
      <w:tr w:rsidR="00621175" w:rsidTr="00A527E7">
        <w:tc>
          <w:tcPr>
            <w:tcW w:w="3086" w:type="dxa"/>
            <w:shd w:val="clear" w:color="auto" w:fill="F7CAAC"/>
          </w:tcPr>
          <w:p w:rsidR="00621175" w:rsidRDefault="00621175" w:rsidP="00A527E7">
            <w:pPr>
              <w:jc w:val="both"/>
              <w:rPr>
                <w:b/>
              </w:rPr>
            </w:pPr>
            <w:r>
              <w:rPr>
                <w:b/>
              </w:rPr>
              <w:t>Stručná anotace předmětu</w:t>
            </w:r>
          </w:p>
        </w:tc>
        <w:tc>
          <w:tcPr>
            <w:tcW w:w="6769" w:type="dxa"/>
            <w:gridSpan w:val="7"/>
            <w:tcBorders>
              <w:bottom w:val="nil"/>
            </w:tcBorders>
          </w:tcPr>
          <w:p w:rsidR="00621175" w:rsidRDefault="00621175" w:rsidP="00A527E7">
            <w:pPr>
              <w:jc w:val="both"/>
              <w:rPr>
                <w:sz w:val="16"/>
                <w:szCs w:val="16"/>
              </w:rPr>
            </w:pPr>
          </w:p>
          <w:p w:rsidR="00621175" w:rsidRPr="00A908E0" w:rsidRDefault="00621175" w:rsidP="00A527E7">
            <w:pPr>
              <w:jc w:val="both"/>
              <w:rPr>
                <w:sz w:val="16"/>
                <w:szCs w:val="16"/>
              </w:rPr>
            </w:pPr>
          </w:p>
        </w:tc>
      </w:tr>
      <w:tr w:rsidR="00621175" w:rsidTr="00A527E7">
        <w:trPr>
          <w:trHeight w:val="3263"/>
        </w:trPr>
        <w:tc>
          <w:tcPr>
            <w:tcW w:w="9855" w:type="dxa"/>
            <w:gridSpan w:val="8"/>
            <w:tcBorders>
              <w:top w:val="nil"/>
              <w:bottom w:val="single" w:sz="12" w:space="0" w:color="auto"/>
            </w:tcBorders>
          </w:tcPr>
          <w:p w:rsidR="00621175" w:rsidRDefault="00621175" w:rsidP="00A527E7">
            <w:pPr>
              <w:jc w:val="both"/>
            </w:pPr>
          </w:p>
          <w:p w:rsidR="00621175" w:rsidRDefault="00621175" w:rsidP="00A527E7">
            <w:pPr>
              <w:jc w:val="both"/>
            </w:pPr>
            <w:r>
              <w:t>Předmět seminář k diplomové práci II připraví studenty na správný postup používání zdrojů (textových i obrazových) při psaní diplomové práce. Studenti získají přehled o jednotlivých citačních systémech a budou schopni zvolit systém, který je pro jejich práci nejvhodnější. Studenti budou postupovat podle norem pro citování, které platí na území České republiky i při publikování v zahraničních časopisech.</w:t>
            </w:r>
          </w:p>
          <w:p w:rsidR="00621175" w:rsidRDefault="00621175" w:rsidP="00A527E7">
            <w:pPr>
              <w:jc w:val="both"/>
            </w:pPr>
            <w:r>
              <w:t xml:space="preserve"> </w:t>
            </w:r>
          </w:p>
          <w:p w:rsidR="00621175" w:rsidRDefault="00621175" w:rsidP="00A527E7">
            <w:pPr>
              <w:jc w:val="both"/>
            </w:pPr>
            <w:r>
              <w:t>Bloky výuky:</w:t>
            </w:r>
          </w:p>
          <w:p w:rsidR="00621175" w:rsidRPr="00621175" w:rsidRDefault="00621175" w:rsidP="00700C85">
            <w:pPr>
              <w:pStyle w:val="Odstavecseseznamem"/>
              <w:widowControl/>
              <w:numPr>
                <w:ilvl w:val="0"/>
                <w:numId w:val="16"/>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Jakou literaturu lze použít (bezproblémové zdroje, poněkud problematické zdroje a velmi problematické zdroje), jak vybírat zdroje a kvalita zdrojů; průběžné poznámky ke zdrojování v textu, doporučený postup při psaní teoretické práce.</w:t>
            </w:r>
          </w:p>
          <w:p w:rsidR="00621175" w:rsidRPr="00621175" w:rsidRDefault="00621175" w:rsidP="00700C85">
            <w:pPr>
              <w:pStyle w:val="Odstavecseseznamem"/>
              <w:widowControl/>
              <w:numPr>
                <w:ilvl w:val="0"/>
                <w:numId w:val="16"/>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Citace a parafráze; citace z cizího jazyka; používání cizích slov v českém a slovenském textu.</w:t>
            </w:r>
          </w:p>
          <w:p w:rsidR="00621175" w:rsidRPr="00621175" w:rsidRDefault="00621175" w:rsidP="00700C85">
            <w:pPr>
              <w:pStyle w:val="Odstavecseseznamem"/>
              <w:widowControl/>
              <w:numPr>
                <w:ilvl w:val="0"/>
                <w:numId w:val="16"/>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Soupis zdrojů a odkazy na zdroj v textu; odkazy na zdroje v textu (Harvardský systém tj. forma Jméno-Datum, metoda číslování odkazů, metoda poznámky pod čarou); citace obrázků a fotografií.</w:t>
            </w:r>
          </w:p>
          <w:p w:rsidR="00621175" w:rsidRPr="00621175" w:rsidRDefault="00621175" w:rsidP="00700C85">
            <w:pPr>
              <w:pStyle w:val="Odstavecseseznamem"/>
              <w:widowControl/>
              <w:numPr>
                <w:ilvl w:val="0"/>
                <w:numId w:val="16"/>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Jak napsat a strukturovat seznam použité literatury a seznam použitých obrázků; smysl a struktura seznamu příloh k závěrečné práci; prezentace a obhajoba diplomové práce.</w:t>
            </w:r>
          </w:p>
          <w:p w:rsidR="00621175" w:rsidRDefault="00621175" w:rsidP="00A527E7">
            <w:pPr>
              <w:jc w:val="both"/>
            </w:pPr>
          </w:p>
        </w:tc>
      </w:tr>
      <w:tr w:rsidR="00621175" w:rsidTr="00A527E7">
        <w:trPr>
          <w:trHeight w:val="265"/>
        </w:trPr>
        <w:tc>
          <w:tcPr>
            <w:tcW w:w="3653" w:type="dxa"/>
            <w:gridSpan w:val="2"/>
            <w:tcBorders>
              <w:top w:val="nil"/>
            </w:tcBorders>
            <w:shd w:val="clear" w:color="auto" w:fill="F7CAAC"/>
          </w:tcPr>
          <w:p w:rsidR="00621175" w:rsidRDefault="00621175" w:rsidP="00A527E7">
            <w:pPr>
              <w:jc w:val="both"/>
            </w:pPr>
            <w:r>
              <w:rPr>
                <w:b/>
              </w:rPr>
              <w:t>Studijní literatura a studijní pomůcky</w:t>
            </w:r>
          </w:p>
        </w:tc>
        <w:tc>
          <w:tcPr>
            <w:tcW w:w="6202" w:type="dxa"/>
            <w:gridSpan w:val="6"/>
            <w:tcBorders>
              <w:top w:val="nil"/>
              <w:bottom w:val="nil"/>
            </w:tcBorders>
          </w:tcPr>
          <w:p w:rsidR="00621175" w:rsidRDefault="00621175" w:rsidP="00A527E7">
            <w:pPr>
              <w:jc w:val="both"/>
            </w:pPr>
          </w:p>
        </w:tc>
      </w:tr>
      <w:tr w:rsidR="00621175" w:rsidTr="00A527E7">
        <w:trPr>
          <w:trHeight w:val="1497"/>
        </w:trPr>
        <w:tc>
          <w:tcPr>
            <w:tcW w:w="9855" w:type="dxa"/>
            <w:gridSpan w:val="8"/>
            <w:tcBorders>
              <w:top w:val="nil"/>
            </w:tcBorders>
          </w:tcPr>
          <w:p w:rsidR="00621175" w:rsidRDefault="00621175" w:rsidP="00A527E7">
            <w:pPr>
              <w:jc w:val="both"/>
            </w:pPr>
          </w:p>
          <w:p w:rsidR="00621175" w:rsidRDefault="00621175" w:rsidP="00A527E7">
            <w:pPr>
              <w:jc w:val="both"/>
            </w:pPr>
            <w:r w:rsidRPr="00EE0A44">
              <w:rPr>
                <w:b/>
              </w:rPr>
              <w:t>Povinná</w:t>
            </w:r>
            <w:r>
              <w:t>:</w:t>
            </w:r>
          </w:p>
          <w:p w:rsidR="00621175" w:rsidRDefault="00621175" w:rsidP="00A527E7">
            <w:pPr>
              <w:jc w:val="both"/>
            </w:pPr>
            <w:r>
              <w:t xml:space="preserve">COLLINS, Hilary. </w:t>
            </w:r>
            <w:r>
              <w:rPr>
                <w:i/>
                <w:iCs/>
              </w:rPr>
              <w:t>Kreativní výzkum: teorie a praxe výzkumu v oblasti tvůrčích odvětví</w:t>
            </w:r>
            <w:r>
              <w:t>. Praha: Institut umění - Divadelní ústav, 2017, 207 s. Kultura &amp; arts management. ISBN 978-80-7008-386-4.</w:t>
            </w:r>
          </w:p>
          <w:p w:rsidR="00621175" w:rsidRDefault="00621175" w:rsidP="00A527E7">
            <w:pPr>
              <w:jc w:val="both"/>
            </w:pPr>
            <w:r>
              <w:t xml:space="preserve">KRČÁL, Martin a Zuzana TEPLÍKOVÁ. </w:t>
            </w:r>
            <w:r>
              <w:rPr>
                <w:i/>
                <w:iCs/>
              </w:rPr>
              <w:t>Naučte (se) citovat</w:t>
            </w:r>
            <w:r>
              <w:t>. Blansko: Citace.com, 2014, 156, [46] s. ISBN 978-80-260-6074-1.</w:t>
            </w:r>
          </w:p>
          <w:p w:rsidR="00621175" w:rsidRDefault="00621175" w:rsidP="00A527E7">
            <w:pPr>
              <w:pStyle w:val="Literatura"/>
              <w:spacing w:before="0" w:after="0" w:line="240" w:lineRule="auto"/>
              <w:ind w:left="0" w:firstLine="0"/>
              <w:jc w:val="left"/>
              <w:rPr>
                <w:rFonts w:ascii="Times New Roman" w:hAnsi="Times New Roman"/>
                <w:sz w:val="20"/>
                <w:szCs w:val="20"/>
              </w:rPr>
            </w:pPr>
            <w:r w:rsidRPr="00A91B39">
              <w:rPr>
                <w:rFonts w:ascii="Times New Roman" w:hAnsi="Times New Roman"/>
                <w:i/>
                <w:sz w:val="20"/>
                <w:szCs w:val="20"/>
              </w:rPr>
              <w:t xml:space="preserve">ČSN ISO 690 (010197) Informace a dokumentace - Pravidla pro bibliografické odkazy a citace informačních zdrojů, 2011. </w:t>
            </w:r>
            <w:r w:rsidRPr="00A91B39">
              <w:rPr>
                <w:rFonts w:ascii="Times New Roman" w:hAnsi="Times New Roman"/>
                <w:sz w:val="20"/>
                <w:szCs w:val="20"/>
              </w:rPr>
              <w:t>Praha: Úřad pro technickou normalizaci, metrologii a státní zkušebnictví, 39 s.</w:t>
            </w:r>
          </w:p>
          <w:p w:rsidR="00621175" w:rsidRDefault="00621175" w:rsidP="00A527E7">
            <w:pPr>
              <w:pStyle w:val="Literatura"/>
              <w:spacing w:before="0" w:after="0" w:line="240" w:lineRule="auto"/>
              <w:ind w:left="0" w:firstLine="0"/>
              <w:jc w:val="left"/>
              <w:rPr>
                <w:rFonts w:ascii="Times New Roman" w:hAnsi="Times New Roman"/>
                <w:sz w:val="20"/>
                <w:szCs w:val="20"/>
              </w:rPr>
            </w:pPr>
          </w:p>
          <w:p w:rsidR="00621175" w:rsidRPr="00EE0A44" w:rsidRDefault="00EE0A44" w:rsidP="00A527E7">
            <w:pPr>
              <w:pStyle w:val="Literatura"/>
              <w:spacing w:before="0" w:after="0" w:line="240" w:lineRule="auto"/>
              <w:ind w:left="0" w:firstLine="0"/>
              <w:jc w:val="left"/>
              <w:rPr>
                <w:rFonts w:ascii="Times New Roman" w:hAnsi="Times New Roman"/>
                <w:b/>
                <w:sz w:val="20"/>
                <w:szCs w:val="20"/>
              </w:rPr>
            </w:pPr>
            <w:r w:rsidRPr="00EE0A44">
              <w:rPr>
                <w:rFonts w:ascii="Times New Roman" w:hAnsi="Times New Roman"/>
                <w:b/>
                <w:sz w:val="20"/>
                <w:szCs w:val="20"/>
              </w:rPr>
              <w:t>Doporučená:</w:t>
            </w:r>
          </w:p>
          <w:p w:rsidR="00621175" w:rsidRDefault="00621175" w:rsidP="00A527E7">
            <w:pPr>
              <w:jc w:val="both"/>
            </w:pPr>
            <w:r>
              <w:t xml:space="preserve">STRAUSS, Anselm L. a Juliet M. CORBIN. </w:t>
            </w:r>
            <w:r>
              <w:rPr>
                <w:i/>
                <w:iCs/>
              </w:rPr>
              <w:t>Základy kvalitativního výzkumu: postupy a techniky metody zakotvené teorie</w:t>
            </w:r>
            <w:r>
              <w:t>. Boskovice: Albert, 1999, 196 s. SCAN. ISBN 808583460X.</w:t>
            </w:r>
          </w:p>
          <w:p w:rsidR="00621175" w:rsidRPr="00430340" w:rsidRDefault="00621175" w:rsidP="00A527E7">
            <w:pPr>
              <w:jc w:val="both"/>
            </w:pPr>
          </w:p>
        </w:tc>
      </w:tr>
    </w:tbl>
    <w:p w:rsidR="00621175" w:rsidRDefault="00621175" w:rsidP="00B0295E"/>
    <w:p w:rsidR="00F972CE" w:rsidRDefault="00F972CE" w:rsidP="00B0295E"/>
    <w:p w:rsidR="00F972CE" w:rsidRDefault="00F972CE" w:rsidP="00B0295E">
      <w:pPr>
        <w:rPr>
          <w:ins w:id="437" w:author="Ponížilová Hana" w:date="2019-05-31T07:11:00Z"/>
        </w:rPr>
      </w:pPr>
    </w:p>
    <w:p w:rsidR="00DE22DC" w:rsidRDefault="00DE22DC" w:rsidP="00B0295E">
      <w:pPr>
        <w:rPr>
          <w:ins w:id="438" w:author="Ponížilová Hana" w:date="2019-05-31T07:11:00Z"/>
        </w:rPr>
      </w:pPr>
    </w:p>
    <w:p w:rsidR="00DE22DC" w:rsidRDefault="00DE22DC" w:rsidP="00B0295E"/>
    <w:p w:rsidR="00F972CE" w:rsidRDefault="00F972CE" w:rsidP="00B0295E"/>
    <w:p w:rsidR="00F972CE" w:rsidRDefault="00F972C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E22DC" w:rsidTr="00DE22DC">
        <w:trPr>
          <w:ins w:id="439" w:author="Ponížilová Hana" w:date="2019-05-31T07:11:00Z"/>
        </w:trPr>
        <w:tc>
          <w:tcPr>
            <w:tcW w:w="9855" w:type="dxa"/>
            <w:gridSpan w:val="8"/>
            <w:tcBorders>
              <w:bottom w:val="double" w:sz="4" w:space="0" w:color="auto"/>
            </w:tcBorders>
            <w:shd w:val="clear" w:color="auto" w:fill="BDD6EE"/>
          </w:tcPr>
          <w:p w:rsidR="00DE22DC" w:rsidRDefault="00DE22DC" w:rsidP="00DE22DC">
            <w:pPr>
              <w:jc w:val="both"/>
              <w:rPr>
                <w:ins w:id="440" w:author="Ponížilová Hana" w:date="2019-05-31T07:11:00Z"/>
                <w:b/>
                <w:sz w:val="28"/>
              </w:rPr>
            </w:pPr>
            <w:ins w:id="441" w:author="Ponížilová Hana" w:date="2019-05-31T07:11:00Z">
              <w:r>
                <w:lastRenderedPageBreak/>
                <w:br w:type="page"/>
              </w:r>
              <w:r>
                <w:rPr>
                  <w:b/>
                  <w:sz w:val="28"/>
                </w:rPr>
                <w:t>B-III – Charakteristika studijního předmětu</w:t>
              </w:r>
            </w:ins>
          </w:p>
        </w:tc>
      </w:tr>
      <w:tr w:rsidR="00DE22DC" w:rsidRPr="005357CB" w:rsidTr="00DE22DC">
        <w:trPr>
          <w:ins w:id="442" w:author="Ponížilová Hana" w:date="2019-05-31T07:11:00Z"/>
        </w:trPr>
        <w:tc>
          <w:tcPr>
            <w:tcW w:w="3086" w:type="dxa"/>
            <w:tcBorders>
              <w:top w:val="double" w:sz="4" w:space="0" w:color="auto"/>
            </w:tcBorders>
            <w:shd w:val="clear" w:color="auto" w:fill="F7CAAC"/>
          </w:tcPr>
          <w:p w:rsidR="00DE22DC" w:rsidRDefault="00DE22DC" w:rsidP="00DE22DC">
            <w:pPr>
              <w:jc w:val="both"/>
              <w:rPr>
                <w:ins w:id="443" w:author="Ponížilová Hana" w:date="2019-05-31T07:11:00Z"/>
                <w:b/>
              </w:rPr>
            </w:pPr>
            <w:ins w:id="444" w:author="Ponížilová Hana" w:date="2019-05-31T07:11:00Z">
              <w:r>
                <w:rPr>
                  <w:b/>
                </w:rPr>
                <w:t>Název studijního předmětu</w:t>
              </w:r>
            </w:ins>
          </w:p>
        </w:tc>
        <w:tc>
          <w:tcPr>
            <w:tcW w:w="6769" w:type="dxa"/>
            <w:gridSpan w:val="7"/>
            <w:tcBorders>
              <w:top w:val="double" w:sz="4" w:space="0" w:color="auto"/>
            </w:tcBorders>
          </w:tcPr>
          <w:p w:rsidR="00DE22DC" w:rsidRPr="005357CB" w:rsidRDefault="00DE22DC" w:rsidP="00DE22DC">
            <w:pPr>
              <w:jc w:val="both"/>
              <w:rPr>
                <w:ins w:id="445" w:author="Ponížilová Hana" w:date="2019-05-31T07:11:00Z"/>
                <w:color w:val="44546A" w:themeColor="text2"/>
              </w:rPr>
            </w:pPr>
            <w:ins w:id="446" w:author="Ponížilová Hana" w:date="2019-05-31T07:11:00Z">
              <w:r>
                <w:t>Účetnictví a rozpočetnictví</w:t>
              </w:r>
            </w:ins>
          </w:p>
        </w:tc>
      </w:tr>
      <w:tr w:rsidR="00DE22DC" w:rsidRPr="005357CB" w:rsidTr="00DE22DC">
        <w:trPr>
          <w:ins w:id="447" w:author="Ponížilová Hana" w:date="2019-05-31T07:11:00Z"/>
        </w:trPr>
        <w:tc>
          <w:tcPr>
            <w:tcW w:w="3086" w:type="dxa"/>
            <w:shd w:val="clear" w:color="auto" w:fill="F7CAAC"/>
          </w:tcPr>
          <w:p w:rsidR="00DE22DC" w:rsidRDefault="00DE22DC" w:rsidP="00DE22DC">
            <w:pPr>
              <w:rPr>
                <w:ins w:id="448" w:author="Ponížilová Hana" w:date="2019-05-31T07:11:00Z"/>
                <w:b/>
              </w:rPr>
            </w:pPr>
            <w:ins w:id="449" w:author="Ponížilová Hana" w:date="2019-05-31T07:11:00Z">
              <w:r>
                <w:rPr>
                  <w:b/>
                </w:rPr>
                <w:t>Typ předmětu</w:t>
              </w:r>
            </w:ins>
          </w:p>
        </w:tc>
        <w:tc>
          <w:tcPr>
            <w:tcW w:w="3406" w:type="dxa"/>
            <w:gridSpan w:val="4"/>
          </w:tcPr>
          <w:p w:rsidR="00DE22DC" w:rsidRPr="005357CB" w:rsidRDefault="00DE22DC" w:rsidP="00DE22DC">
            <w:pPr>
              <w:autoSpaceDE w:val="0"/>
              <w:autoSpaceDN w:val="0"/>
              <w:adjustRightInd w:val="0"/>
              <w:rPr>
                <w:ins w:id="450" w:author="Ponížilová Hana" w:date="2019-05-31T07:11:00Z"/>
              </w:rPr>
            </w:pPr>
            <w:ins w:id="451" w:author="Ponížilová Hana" w:date="2019-05-31T07:11:00Z">
              <w:r>
                <w:rPr>
                  <w:rFonts w:eastAsia="Calibri"/>
                </w:rPr>
                <w:t>povinný</w:t>
              </w:r>
              <w:r w:rsidRPr="005357CB">
                <w:rPr>
                  <w:rFonts w:eastAsia="Calibri"/>
                </w:rPr>
                <w:t xml:space="preserve">, </w:t>
              </w:r>
              <w:r w:rsidR="00E73260">
                <w:rPr>
                  <w:rFonts w:eastAsia="Calibri"/>
                  <w:bCs/>
                </w:rPr>
                <w:t>ZT</w:t>
              </w:r>
            </w:ins>
          </w:p>
        </w:tc>
        <w:tc>
          <w:tcPr>
            <w:tcW w:w="2695" w:type="dxa"/>
            <w:gridSpan w:val="2"/>
            <w:shd w:val="clear" w:color="auto" w:fill="F7CAAC"/>
          </w:tcPr>
          <w:p w:rsidR="00DE22DC" w:rsidRDefault="00DE22DC" w:rsidP="00DE22DC">
            <w:pPr>
              <w:jc w:val="both"/>
              <w:rPr>
                <w:ins w:id="452" w:author="Ponížilová Hana" w:date="2019-05-31T07:11:00Z"/>
              </w:rPr>
            </w:pPr>
            <w:ins w:id="453" w:author="Ponížilová Hana" w:date="2019-05-31T07:11:00Z">
              <w:r>
                <w:rPr>
                  <w:b/>
                </w:rPr>
                <w:t>doporučený ročník/semestr</w:t>
              </w:r>
            </w:ins>
          </w:p>
        </w:tc>
        <w:tc>
          <w:tcPr>
            <w:tcW w:w="668" w:type="dxa"/>
          </w:tcPr>
          <w:p w:rsidR="00DE22DC" w:rsidRPr="005357CB" w:rsidRDefault="00DE22DC" w:rsidP="00DE22DC">
            <w:pPr>
              <w:jc w:val="both"/>
              <w:rPr>
                <w:ins w:id="454" w:author="Ponížilová Hana" w:date="2019-05-31T07:11:00Z"/>
              </w:rPr>
            </w:pPr>
            <w:ins w:id="455" w:author="Ponížilová Hana" w:date="2019-05-31T07:11:00Z">
              <w:r>
                <w:t>1</w:t>
              </w:r>
              <w:r w:rsidRPr="005357CB">
                <w:t>/</w:t>
              </w:r>
              <w:r>
                <w:t>L</w:t>
              </w:r>
              <w:r w:rsidRPr="005357CB">
                <w:t>S</w:t>
              </w:r>
            </w:ins>
          </w:p>
        </w:tc>
      </w:tr>
      <w:tr w:rsidR="00DE22DC" w:rsidRPr="005357CB" w:rsidTr="00DE22DC">
        <w:trPr>
          <w:ins w:id="456" w:author="Ponížilová Hana" w:date="2019-05-31T07:11:00Z"/>
        </w:trPr>
        <w:tc>
          <w:tcPr>
            <w:tcW w:w="3086" w:type="dxa"/>
            <w:shd w:val="clear" w:color="auto" w:fill="F7CAAC"/>
          </w:tcPr>
          <w:p w:rsidR="00DE22DC" w:rsidRDefault="00DE22DC" w:rsidP="00DE22DC">
            <w:pPr>
              <w:jc w:val="both"/>
              <w:rPr>
                <w:ins w:id="457" w:author="Ponížilová Hana" w:date="2019-05-31T07:11:00Z"/>
                <w:b/>
              </w:rPr>
            </w:pPr>
            <w:ins w:id="458" w:author="Ponížilová Hana" w:date="2019-05-31T07:11:00Z">
              <w:r>
                <w:rPr>
                  <w:b/>
                </w:rPr>
                <w:t>Rozsah studijního předmětu</w:t>
              </w:r>
            </w:ins>
          </w:p>
        </w:tc>
        <w:tc>
          <w:tcPr>
            <w:tcW w:w="1701" w:type="dxa"/>
            <w:gridSpan w:val="2"/>
          </w:tcPr>
          <w:p w:rsidR="00DE22DC" w:rsidRPr="008D0458" w:rsidRDefault="00E73260" w:rsidP="00DE22DC">
            <w:pPr>
              <w:autoSpaceDE w:val="0"/>
              <w:autoSpaceDN w:val="0"/>
              <w:adjustRightInd w:val="0"/>
              <w:rPr>
                <w:ins w:id="459" w:author="Ponížilová Hana" w:date="2019-05-31T07:11:00Z"/>
                <w:color w:val="44546A" w:themeColor="text2"/>
                <w:sz w:val="16"/>
                <w:szCs w:val="16"/>
              </w:rPr>
            </w:pPr>
            <w:ins w:id="460" w:author="Ponížilová Hana" w:date="2019-05-31T07:11:00Z">
              <w:r>
                <w:rPr>
                  <w:rFonts w:eastAsia="Calibri"/>
                </w:rPr>
                <w:t>13s+</w:t>
              </w:r>
              <w:r w:rsidR="00DE22DC">
                <w:rPr>
                  <w:rFonts w:eastAsia="Calibri"/>
                </w:rPr>
                <w:t>13c</w:t>
              </w:r>
            </w:ins>
          </w:p>
        </w:tc>
        <w:tc>
          <w:tcPr>
            <w:tcW w:w="889" w:type="dxa"/>
            <w:shd w:val="clear" w:color="auto" w:fill="F7CAAC"/>
          </w:tcPr>
          <w:p w:rsidR="00DE22DC" w:rsidRDefault="00DE22DC" w:rsidP="00DE22DC">
            <w:pPr>
              <w:jc w:val="both"/>
              <w:rPr>
                <w:ins w:id="461" w:author="Ponížilová Hana" w:date="2019-05-31T07:11:00Z"/>
                <w:b/>
              </w:rPr>
            </w:pPr>
            <w:ins w:id="462" w:author="Ponížilová Hana" w:date="2019-05-31T07:11:00Z">
              <w:r>
                <w:rPr>
                  <w:b/>
                </w:rPr>
                <w:t xml:space="preserve">hod. </w:t>
              </w:r>
            </w:ins>
          </w:p>
        </w:tc>
        <w:tc>
          <w:tcPr>
            <w:tcW w:w="816" w:type="dxa"/>
          </w:tcPr>
          <w:p w:rsidR="00DE22DC" w:rsidRPr="00037DA6" w:rsidRDefault="00DE22DC" w:rsidP="00DE22DC">
            <w:pPr>
              <w:jc w:val="both"/>
              <w:rPr>
                <w:ins w:id="463" w:author="Ponížilová Hana" w:date="2019-05-31T07:11:00Z"/>
              </w:rPr>
            </w:pPr>
            <w:ins w:id="464" w:author="Ponížilová Hana" w:date="2019-05-31T07:11:00Z">
              <w:r>
                <w:t>26</w:t>
              </w:r>
              <w:r w:rsidRPr="00037DA6">
                <w:t xml:space="preserve"> </w:t>
              </w:r>
            </w:ins>
          </w:p>
        </w:tc>
        <w:tc>
          <w:tcPr>
            <w:tcW w:w="2156" w:type="dxa"/>
            <w:shd w:val="clear" w:color="auto" w:fill="F7CAAC"/>
          </w:tcPr>
          <w:p w:rsidR="00DE22DC" w:rsidRDefault="00DE22DC" w:rsidP="00DE22DC">
            <w:pPr>
              <w:jc w:val="both"/>
              <w:rPr>
                <w:ins w:id="465" w:author="Ponížilová Hana" w:date="2019-05-31T07:11:00Z"/>
                <w:b/>
              </w:rPr>
            </w:pPr>
            <w:ins w:id="466" w:author="Ponížilová Hana" w:date="2019-05-31T07:11:00Z">
              <w:r>
                <w:rPr>
                  <w:b/>
                </w:rPr>
                <w:t>kreditů</w:t>
              </w:r>
            </w:ins>
          </w:p>
        </w:tc>
        <w:tc>
          <w:tcPr>
            <w:tcW w:w="1207" w:type="dxa"/>
            <w:gridSpan w:val="2"/>
          </w:tcPr>
          <w:p w:rsidR="00DE22DC" w:rsidRPr="005357CB" w:rsidRDefault="00DE22DC" w:rsidP="00DE22DC">
            <w:pPr>
              <w:jc w:val="both"/>
              <w:rPr>
                <w:ins w:id="467" w:author="Ponížilová Hana" w:date="2019-05-31T07:11:00Z"/>
              </w:rPr>
            </w:pPr>
            <w:ins w:id="468" w:author="Ponížilová Hana" w:date="2019-05-31T07:11:00Z">
              <w:r>
                <w:t>2</w:t>
              </w:r>
            </w:ins>
          </w:p>
        </w:tc>
      </w:tr>
      <w:tr w:rsidR="00DE22DC" w:rsidRPr="006906D6" w:rsidTr="00DE22DC">
        <w:trPr>
          <w:ins w:id="469" w:author="Ponížilová Hana" w:date="2019-05-31T07:11:00Z"/>
        </w:trPr>
        <w:tc>
          <w:tcPr>
            <w:tcW w:w="3086" w:type="dxa"/>
            <w:shd w:val="clear" w:color="auto" w:fill="F7CAAC"/>
          </w:tcPr>
          <w:p w:rsidR="00DE22DC" w:rsidRDefault="00DE22DC" w:rsidP="00DE22DC">
            <w:pPr>
              <w:rPr>
                <w:ins w:id="470" w:author="Ponížilová Hana" w:date="2019-05-31T07:11:00Z"/>
                <w:b/>
                <w:sz w:val="22"/>
              </w:rPr>
            </w:pPr>
            <w:ins w:id="471" w:author="Ponížilová Hana" w:date="2019-05-31T07:11:00Z">
              <w:r>
                <w:rPr>
                  <w:b/>
                </w:rPr>
                <w:t>Prerekvizity, korekvizity, ekvivalence</w:t>
              </w:r>
            </w:ins>
          </w:p>
        </w:tc>
        <w:tc>
          <w:tcPr>
            <w:tcW w:w="6769" w:type="dxa"/>
            <w:gridSpan w:val="7"/>
          </w:tcPr>
          <w:p w:rsidR="00DE22DC" w:rsidRPr="006906D6" w:rsidRDefault="00DE22DC" w:rsidP="00E73260">
            <w:pPr>
              <w:jc w:val="both"/>
              <w:rPr>
                <w:ins w:id="472" w:author="Ponížilová Hana" w:date="2019-05-31T07:11:00Z"/>
                <w:sz w:val="16"/>
                <w:szCs w:val="16"/>
              </w:rPr>
            </w:pPr>
          </w:p>
        </w:tc>
      </w:tr>
      <w:tr w:rsidR="00DE22DC" w:rsidRPr="00984755" w:rsidTr="00DE22DC">
        <w:trPr>
          <w:ins w:id="473" w:author="Ponížilová Hana" w:date="2019-05-31T07:11:00Z"/>
        </w:trPr>
        <w:tc>
          <w:tcPr>
            <w:tcW w:w="3086" w:type="dxa"/>
            <w:shd w:val="clear" w:color="auto" w:fill="F7CAAC"/>
          </w:tcPr>
          <w:p w:rsidR="00DE22DC" w:rsidRDefault="00DE22DC" w:rsidP="00DE22DC">
            <w:pPr>
              <w:rPr>
                <w:ins w:id="474" w:author="Ponížilová Hana" w:date="2019-05-31T07:11:00Z"/>
                <w:b/>
              </w:rPr>
            </w:pPr>
            <w:ins w:id="475" w:author="Ponížilová Hana" w:date="2019-05-31T07:11:00Z">
              <w:r>
                <w:rPr>
                  <w:b/>
                </w:rPr>
                <w:t>Způsob ověření studijních výsledků</w:t>
              </w:r>
            </w:ins>
          </w:p>
        </w:tc>
        <w:tc>
          <w:tcPr>
            <w:tcW w:w="3406" w:type="dxa"/>
            <w:gridSpan w:val="4"/>
          </w:tcPr>
          <w:p w:rsidR="00DE22DC" w:rsidRPr="00037DA6" w:rsidRDefault="00DE22DC" w:rsidP="00DE22DC">
            <w:pPr>
              <w:jc w:val="both"/>
              <w:rPr>
                <w:ins w:id="476" w:author="Ponížilová Hana" w:date="2019-05-31T07:11:00Z"/>
              </w:rPr>
            </w:pPr>
            <w:ins w:id="477" w:author="Ponížilová Hana" w:date="2019-05-31T07:11:00Z">
              <w:r>
                <w:rPr>
                  <w:rFonts w:eastAsia="Calibri"/>
                </w:rPr>
                <w:t>klasifikovaný zápočet</w:t>
              </w:r>
            </w:ins>
          </w:p>
        </w:tc>
        <w:tc>
          <w:tcPr>
            <w:tcW w:w="2156" w:type="dxa"/>
            <w:shd w:val="clear" w:color="auto" w:fill="F7CAAC"/>
          </w:tcPr>
          <w:p w:rsidR="00DE22DC" w:rsidRDefault="00DE22DC" w:rsidP="00DE22DC">
            <w:pPr>
              <w:jc w:val="both"/>
              <w:rPr>
                <w:ins w:id="478" w:author="Ponížilová Hana" w:date="2019-05-31T07:11:00Z"/>
                <w:b/>
              </w:rPr>
            </w:pPr>
            <w:ins w:id="479" w:author="Ponížilová Hana" w:date="2019-05-31T07:11:00Z">
              <w:r>
                <w:rPr>
                  <w:b/>
                </w:rPr>
                <w:t>Forma výuky</w:t>
              </w:r>
            </w:ins>
          </w:p>
        </w:tc>
        <w:tc>
          <w:tcPr>
            <w:tcW w:w="1207" w:type="dxa"/>
            <w:gridSpan w:val="2"/>
          </w:tcPr>
          <w:p w:rsidR="00DE22DC" w:rsidRPr="00984755" w:rsidRDefault="00DE22DC" w:rsidP="00DE22DC">
            <w:pPr>
              <w:jc w:val="both"/>
              <w:rPr>
                <w:ins w:id="480" w:author="Ponížilová Hana" w:date="2019-05-31T07:11:00Z"/>
              </w:rPr>
            </w:pPr>
            <w:ins w:id="481" w:author="Ponížilová Hana" w:date="2019-05-31T07:11:00Z">
              <w:r>
                <w:rPr>
                  <w:rFonts w:eastAsia="Calibri"/>
                </w:rPr>
                <w:t>Seminář, cvičení</w:t>
              </w:r>
            </w:ins>
          </w:p>
        </w:tc>
      </w:tr>
      <w:tr w:rsidR="00DE22DC" w:rsidRPr="001120E0" w:rsidTr="00DE22DC">
        <w:trPr>
          <w:ins w:id="482" w:author="Ponížilová Hana" w:date="2019-05-31T07:11:00Z"/>
        </w:trPr>
        <w:tc>
          <w:tcPr>
            <w:tcW w:w="3086" w:type="dxa"/>
            <w:shd w:val="clear" w:color="auto" w:fill="F7CAAC"/>
          </w:tcPr>
          <w:p w:rsidR="00DE22DC" w:rsidRDefault="00DE22DC" w:rsidP="00DE22DC">
            <w:pPr>
              <w:rPr>
                <w:ins w:id="483" w:author="Ponížilová Hana" w:date="2019-05-31T07:11:00Z"/>
                <w:b/>
              </w:rPr>
            </w:pPr>
            <w:ins w:id="484" w:author="Ponížilová Hana" w:date="2019-05-31T07:11:00Z">
              <w:r>
                <w:rPr>
                  <w:b/>
                </w:rPr>
                <w:t>Forma způsobu ověření studijních výsledků a další požadavky na studenta</w:t>
              </w:r>
            </w:ins>
          </w:p>
        </w:tc>
        <w:tc>
          <w:tcPr>
            <w:tcW w:w="6769" w:type="dxa"/>
            <w:gridSpan w:val="7"/>
            <w:tcBorders>
              <w:bottom w:val="nil"/>
            </w:tcBorders>
          </w:tcPr>
          <w:p w:rsidR="00DE22DC" w:rsidRPr="001120E0" w:rsidRDefault="00DE22DC" w:rsidP="00DE22DC">
            <w:pPr>
              <w:jc w:val="both"/>
              <w:rPr>
                <w:ins w:id="485" w:author="Ponížilová Hana" w:date="2019-05-31T07:11:00Z"/>
                <w:rFonts w:eastAsia="Calibri"/>
              </w:rPr>
            </w:pPr>
            <w:ins w:id="486" w:author="Ponížilová Hana" w:date="2019-05-31T07:11:00Z">
              <w:r>
                <w:rPr>
                  <w:rFonts w:eastAsia="Calibri"/>
                </w:rPr>
                <w:t>Písemná a ú</w:t>
              </w:r>
              <w:r w:rsidRPr="001120E0">
                <w:rPr>
                  <w:rFonts w:eastAsia="Calibri"/>
                </w:rPr>
                <w:t>stní zkouška, pro zkoušku jsou studenti obeznámeni s okruhy pro ověření znalostí, které vycházejí z osnovy předmětu a ze studijní opory k předmětu. Zkouškou ověřuje zkoušející hloubku znalostí stu</w:t>
              </w:r>
              <w:r>
                <w:rPr>
                  <w:rFonts w:eastAsia="Calibri"/>
                </w:rPr>
                <w:t>dentů a pochopení problematiky účtování a rozpočtování firmy</w:t>
              </w:r>
              <w:r w:rsidRPr="001120E0">
                <w:rPr>
                  <w:rFonts w:eastAsia="Calibri"/>
                </w:rPr>
                <w:t xml:space="preserve">. </w:t>
              </w:r>
              <w:r>
                <w:rPr>
                  <w:rFonts w:eastAsia="Calibri"/>
                </w:rPr>
                <w:t xml:space="preserve">Ke zkoušce student zpracuje písemně účetní případy nejprve v podobě rozpočtu a poté zaúčtuje předložené účetní doklady. V průběhu ústní zkoušky vyhodnotí současnou ekonomickou situaci firmy.  </w:t>
              </w:r>
            </w:ins>
          </w:p>
        </w:tc>
      </w:tr>
      <w:tr w:rsidR="00DE22DC" w:rsidTr="00DE22DC">
        <w:trPr>
          <w:trHeight w:val="554"/>
          <w:ins w:id="487" w:author="Ponížilová Hana" w:date="2019-05-31T07:11:00Z"/>
        </w:trPr>
        <w:tc>
          <w:tcPr>
            <w:tcW w:w="9855" w:type="dxa"/>
            <w:gridSpan w:val="8"/>
            <w:tcBorders>
              <w:top w:val="nil"/>
            </w:tcBorders>
          </w:tcPr>
          <w:p w:rsidR="00DE22DC" w:rsidRDefault="00DE22DC" w:rsidP="00DE22DC">
            <w:pPr>
              <w:jc w:val="both"/>
              <w:rPr>
                <w:ins w:id="488" w:author="Ponížilová Hana" w:date="2019-05-31T07:11:00Z"/>
              </w:rPr>
            </w:pPr>
          </w:p>
        </w:tc>
      </w:tr>
      <w:tr w:rsidR="00DE22DC" w:rsidRPr="00A7428C" w:rsidTr="00DE22DC">
        <w:trPr>
          <w:trHeight w:val="197"/>
          <w:ins w:id="489" w:author="Ponížilová Hana" w:date="2019-05-31T07:11:00Z"/>
        </w:trPr>
        <w:tc>
          <w:tcPr>
            <w:tcW w:w="3086" w:type="dxa"/>
            <w:tcBorders>
              <w:top w:val="nil"/>
            </w:tcBorders>
            <w:shd w:val="clear" w:color="auto" w:fill="F7CAAC"/>
          </w:tcPr>
          <w:p w:rsidR="00DE22DC" w:rsidRDefault="00DE22DC" w:rsidP="00DE22DC">
            <w:pPr>
              <w:jc w:val="both"/>
              <w:rPr>
                <w:ins w:id="490" w:author="Ponížilová Hana" w:date="2019-05-31T07:11:00Z"/>
                <w:b/>
              </w:rPr>
            </w:pPr>
            <w:ins w:id="491" w:author="Ponížilová Hana" w:date="2019-05-31T07:11:00Z">
              <w:r>
                <w:rPr>
                  <w:b/>
                </w:rPr>
                <w:t>Garant předmětu</w:t>
              </w:r>
            </w:ins>
          </w:p>
        </w:tc>
        <w:tc>
          <w:tcPr>
            <w:tcW w:w="6769" w:type="dxa"/>
            <w:gridSpan w:val="7"/>
            <w:tcBorders>
              <w:top w:val="nil"/>
            </w:tcBorders>
          </w:tcPr>
          <w:p w:rsidR="00DE22DC" w:rsidRPr="00A7428C" w:rsidRDefault="00DE22DC" w:rsidP="00DE22DC">
            <w:pPr>
              <w:jc w:val="both"/>
              <w:rPr>
                <w:ins w:id="492" w:author="Ponížilová Hana" w:date="2019-05-31T07:11:00Z"/>
              </w:rPr>
            </w:pPr>
            <w:ins w:id="493" w:author="Ponížilová Hana" w:date="2019-05-31T07:11:00Z">
              <w:r>
                <w:rPr>
                  <w:rFonts w:eastAsia="Calibri"/>
                </w:rPr>
                <w:t>Ing. Eva Šviráková, Ph.D.</w:t>
              </w:r>
            </w:ins>
          </w:p>
        </w:tc>
      </w:tr>
      <w:tr w:rsidR="00DE22DC" w:rsidRPr="00A7428C" w:rsidTr="00DE22DC">
        <w:trPr>
          <w:trHeight w:val="243"/>
          <w:ins w:id="494" w:author="Ponížilová Hana" w:date="2019-05-31T07:11:00Z"/>
        </w:trPr>
        <w:tc>
          <w:tcPr>
            <w:tcW w:w="3086" w:type="dxa"/>
            <w:tcBorders>
              <w:top w:val="nil"/>
            </w:tcBorders>
            <w:shd w:val="clear" w:color="auto" w:fill="F7CAAC"/>
          </w:tcPr>
          <w:p w:rsidR="00DE22DC" w:rsidRDefault="00DE22DC" w:rsidP="00DE22DC">
            <w:pPr>
              <w:rPr>
                <w:ins w:id="495" w:author="Ponížilová Hana" w:date="2019-05-31T07:11:00Z"/>
                <w:b/>
              </w:rPr>
            </w:pPr>
            <w:ins w:id="496" w:author="Ponížilová Hana" w:date="2019-05-31T07:11:00Z">
              <w:r>
                <w:rPr>
                  <w:b/>
                </w:rPr>
                <w:t>Zapojení garanta do výuky předmětu</w:t>
              </w:r>
            </w:ins>
          </w:p>
        </w:tc>
        <w:tc>
          <w:tcPr>
            <w:tcW w:w="6769" w:type="dxa"/>
            <w:gridSpan w:val="7"/>
            <w:tcBorders>
              <w:top w:val="nil"/>
            </w:tcBorders>
          </w:tcPr>
          <w:p w:rsidR="00DE22DC" w:rsidRPr="00A7428C" w:rsidRDefault="00DE22DC" w:rsidP="00DE22DC">
            <w:pPr>
              <w:jc w:val="both"/>
              <w:rPr>
                <w:ins w:id="497" w:author="Ponížilová Hana" w:date="2019-05-31T07:11:00Z"/>
                <w:color w:val="44546A" w:themeColor="text2"/>
              </w:rPr>
            </w:pPr>
            <w:ins w:id="498" w:author="Ponížilová Hana" w:date="2019-05-31T07:11:00Z">
              <w:r w:rsidRPr="00A7428C">
                <w:rPr>
                  <w:rFonts w:eastAsia="Calibri"/>
                </w:rPr>
                <w:t>100 %</w:t>
              </w:r>
            </w:ins>
          </w:p>
        </w:tc>
      </w:tr>
      <w:tr w:rsidR="00DE22DC" w:rsidRPr="00A7428C" w:rsidTr="00DE22DC">
        <w:trPr>
          <w:ins w:id="499" w:author="Ponížilová Hana" w:date="2019-05-31T07:11:00Z"/>
        </w:trPr>
        <w:tc>
          <w:tcPr>
            <w:tcW w:w="3086" w:type="dxa"/>
            <w:shd w:val="clear" w:color="auto" w:fill="F7CAAC"/>
          </w:tcPr>
          <w:p w:rsidR="00DE22DC" w:rsidRDefault="00DE22DC" w:rsidP="00DE22DC">
            <w:pPr>
              <w:jc w:val="both"/>
              <w:rPr>
                <w:ins w:id="500" w:author="Ponížilová Hana" w:date="2019-05-31T07:11:00Z"/>
                <w:b/>
              </w:rPr>
            </w:pPr>
            <w:ins w:id="501" w:author="Ponížilová Hana" w:date="2019-05-31T07:11:00Z">
              <w:r>
                <w:rPr>
                  <w:b/>
                </w:rPr>
                <w:t>Vyučující</w:t>
              </w:r>
            </w:ins>
          </w:p>
        </w:tc>
        <w:tc>
          <w:tcPr>
            <w:tcW w:w="6769" w:type="dxa"/>
            <w:gridSpan w:val="7"/>
            <w:tcBorders>
              <w:bottom w:val="nil"/>
            </w:tcBorders>
          </w:tcPr>
          <w:p w:rsidR="00DE22DC" w:rsidRPr="00A7428C" w:rsidRDefault="00DE22DC" w:rsidP="00DE22DC">
            <w:pPr>
              <w:jc w:val="both"/>
              <w:rPr>
                <w:ins w:id="502" w:author="Ponížilová Hana" w:date="2019-05-31T07:11:00Z"/>
              </w:rPr>
            </w:pPr>
            <w:ins w:id="503" w:author="Ponížilová Hana" w:date="2019-05-31T07:11:00Z">
              <w:r>
                <w:rPr>
                  <w:rFonts w:eastAsia="Calibri"/>
                </w:rPr>
                <w:t>Ing. Eva Šviráková, Ph.D.</w:t>
              </w:r>
            </w:ins>
          </w:p>
        </w:tc>
      </w:tr>
      <w:tr w:rsidR="00DE22DC" w:rsidTr="00DE22DC">
        <w:trPr>
          <w:trHeight w:val="554"/>
          <w:ins w:id="504" w:author="Ponížilová Hana" w:date="2019-05-31T07:11:00Z"/>
        </w:trPr>
        <w:tc>
          <w:tcPr>
            <w:tcW w:w="9855" w:type="dxa"/>
            <w:gridSpan w:val="8"/>
            <w:tcBorders>
              <w:top w:val="nil"/>
            </w:tcBorders>
          </w:tcPr>
          <w:p w:rsidR="00DE22DC" w:rsidRDefault="00DE22DC" w:rsidP="00DE22DC">
            <w:pPr>
              <w:jc w:val="both"/>
              <w:rPr>
                <w:ins w:id="505" w:author="Ponížilová Hana" w:date="2019-05-31T07:11:00Z"/>
              </w:rPr>
            </w:pPr>
          </w:p>
        </w:tc>
      </w:tr>
      <w:tr w:rsidR="00DE22DC" w:rsidRPr="00A908E0" w:rsidTr="00DE22DC">
        <w:trPr>
          <w:ins w:id="506" w:author="Ponížilová Hana" w:date="2019-05-31T07:11:00Z"/>
        </w:trPr>
        <w:tc>
          <w:tcPr>
            <w:tcW w:w="3086" w:type="dxa"/>
            <w:shd w:val="clear" w:color="auto" w:fill="F7CAAC"/>
          </w:tcPr>
          <w:p w:rsidR="00DE22DC" w:rsidRDefault="00DE22DC" w:rsidP="00DE22DC">
            <w:pPr>
              <w:jc w:val="both"/>
              <w:rPr>
                <w:ins w:id="507" w:author="Ponížilová Hana" w:date="2019-05-31T07:11:00Z"/>
                <w:b/>
              </w:rPr>
            </w:pPr>
            <w:ins w:id="508" w:author="Ponížilová Hana" w:date="2019-05-31T07:11:00Z">
              <w:r>
                <w:rPr>
                  <w:b/>
                </w:rPr>
                <w:t>Stručná anotace předmětu</w:t>
              </w:r>
            </w:ins>
          </w:p>
        </w:tc>
        <w:tc>
          <w:tcPr>
            <w:tcW w:w="6769" w:type="dxa"/>
            <w:gridSpan w:val="7"/>
            <w:tcBorders>
              <w:bottom w:val="nil"/>
            </w:tcBorders>
          </w:tcPr>
          <w:p w:rsidR="00DE22DC" w:rsidRPr="00A908E0" w:rsidRDefault="00DE22DC" w:rsidP="00DE22DC">
            <w:pPr>
              <w:jc w:val="both"/>
              <w:rPr>
                <w:ins w:id="509" w:author="Ponížilová Hana" w:date="2019-05-31T07:11:00Z"/>
                <w:sz w:val="16"/>
                <w:szCs w:val="16"/>
              </w:rPr>
            </w:pPr>
          </w:p>
        </w:tc>
      </w:tr>
      <w:tr w:rsidR="00DE22DC" w:rsidRPr="00326954" w:rsidTr="00DE22DC">
        <w:trPr>
          <w:trHeight w:val="3938"/>
          <w:ins w:id="510" w:author="Ponížilová Hana" w:date="2019-05-31T07:11:00Z"/>
        </w:trPr>
        <w:tc>
          <w:tcPr>
            <w:tcW w:w="9855" w:type="dxa"/>
            <w:gridSpan w:val="8"/>
            <w:tcBorders>
              <w:top w:val="nil"/>
              <w:bottom w:val="single" w:sz="12" w:space="0" w:color="auto"/>
            </w:tcBorders>
          </w:tcPr>
          <w:p w:rsidR="00DE22DC" w:rsidRDefault="00DE22DC" w:rsidP="00DE22DC">
            <w:pPr>
              <w:jc w:val="both"/>
              <w:rPr>
                <w:ins w:id="511" w:author="Ponížilová Hana" w:date="2019-05-31T07:11:00Z"/>
                <w:rFonts w:eastAsia="Calibri"/>
              </w:rPr>
            </w:pPr>
          </w:p>
          <w:p w:rsidR="00DE22DC" w:rsidRDefault="00DE22DC" w:rsidP="00DE22DC">
            <w:pPr>
              <w:jc w:val="both"/>
              <w:rPr>
                <w:ins w:id="512" w:author="Ponížilová Hana" w:date="2019-05-31T07:11:00Z"/>
                <w:rFonts w:eastAsia="Calibri"/>
              </w:rPr>
            </w:pPr>
            <w:ins w:id="513" w:author="Ponížilová Hana" w:date="2019-05-31T07:11:00Z">
              <w:r w:rsidRPr="004003C2">
                <w:rPr>
                  <w:rFonts w:eastAsia="Calibri"/>
                </w:rPr>
                <w:t xml:space="preserve">Cílem předmětu </w:t>
              </w:r>
              <w:r>
                <w:rPr>
                  <w:rFonts w:eastAsia="Calibri"/>
                </w:rPr>
                <w:t xml:space="preserve">je zvýšit znalosti studentů v oblasti účetnictví a přípravy rozpočtu. </w:t>
              </w:r>
              <w:r w:rsidRPr="00326954">
                <w:rPr>
                  <w:rFonts w:eastAsia="Calibri"/>
                </w:rPr>
                <w:t xml:space="preserve">Jednotlivé ekonomické případy, jako je založení společnosti, počáteční úvěr, nákup materiálu apod. jsou zaznamenány do </w:t>
              </w:r>
              <w:r>
                <w:rPr>
                  <w:rFonts w:eastAsia="Calibri"/>
                </w:rPr>
                <w:t>účetního programu, který je připraven v excelu a je tedy pro studenty dostupný. Tento účetní program je upraven tak, aby byl vhodný pro účtování mikropodniku, malého a středního podniku i neziskové organizace, která působí v oblasti kulturních a kreativních průmyslů</w:t>
              </w:r>
              <w:r w:rsidRPr="00326954">
                <w:rPr>
                  <w:rFonts w:eastAsia="Calibri"/>
                </w:rPr>
                <w:t xml:space="preserve">. Hlavním cílem </w:t>
              </w:r>
              <w:r>
                <w:rPr>
                  <w:rFonts w:eastAsia="Calibri"/>
                </w:rPr>
                <w:t>předmětu</w:t>
              </w:r>
              <w:r w:rsidRPr="00326954">
                <w:rPr>
                  <w:rFonts w:eastAsia="Calibri"/>
                </w:rPr>
                <w:t xml:space="preserve"> je naučit studenty tzv. účetní myšlení, tedy schopnost propojit řetězec událostí ve </w:t>
              </w:r>
              <w:r>
                <w:rPr>
                  <w:rFonts w:eastAsia="Calibri"/>
                </w:rPr>
                <w:t>firmě</w:t>
              </w:r>
              <w:r w:rsidRPr="00326954">
                <w:rPr>
                  <w:rFonts w:eastAsia="Calibri"/>
                </w:rPr>
                <w:t xml:space="preserve"> (nákupy, úvěr) přes účetní případy až k tvorbě hod</w:t>
              </w:r>
              <w:r>
                <w:rPr>
                  <w:rFonts w:eastAsia="Calibri"/>
                </w:rPr>
                <w:t xml:space="preserve">notových parametrů firmy a pochopení jejího ekonomického zdraví. </w:t>
              </w:r>
            </w:ins>
          </w:p>
          <w:p w:rsidR="00DE22DC" w:rsidRDefault="00DE22DC" w:rsidP="00DE22DC">
            <w:pPr>
              <w:jc w:val="both"/>
              <w:rPr>
                <w:ins w:id="514" w:author="Ponížilová Hana" w:date="2019-05-31T07:11:00Z"/>
                <w:rFonts w:eastAsia="Calibri"/>
              </w:rPr>
            </w:pPr>
          </w:p>
          <w:p w:rsidR="00DE22DC" w:rsidRPr="004003C2" w:rsidRDefault="00DE22DC" w:rsidP="00DE22DC">
            <w:pPr>
              <w:autoSpaceDE w:val="0"/>
              <w:autoSpaceDN w:val="0"/>
              <w:adjustRightInd w:val="0"/>
              <w:rPr>
                <w:ins w:id="515" w:author="Ponížilová Hana" w:date="2019-05-31T07:11:00Z"/>
                <w:rFonts w:eastAsia="Calibri"/>
              </w:rPr>
            </w:pPr>
            <w:ins w:id="516" w:author="Ponížilová Hana" w:date="2019-05-31T07:11:00Z">
              <w:r>
                <w:rPr>
                  <w:rFonts w:eastAsia="Calibri"/>
                </w:rPr>
                <w:t>Bloky výuky:</w:t>
              </w:r>
            </w:ins>
          </w:p>
          <w:p w:rsidR="00DE22DC" w:rsidRDefault="00DE22DC" w:rsidP="00DE22DC">
            <w:pPr>
              <w:numPr>
                <w:ilvl w:val="0"/>
                <w:numId w:val="39"/>
              </w:numPr>
              <w:jc w:val="both"/>
              <w:rPr>
                <w:ins w:id="517" w:author="Ponížilová Hana" w:date="2019-05-31T07:11:00Z"/>
                <w:bCs/>
              </w:rPr>
            </w:pPr>
            <w:ins w:id="518" w:author="Ponížilová Hana" w:date="2019-05-31T07:11:00Z">
              <w:r w:rsidRPr="00460E95">
                <w:rPr>
                  <w:bCs/>
                </w:rPr>
                <w:t xml:space="preserve">podstata, význam a funkce </w:t>
              </w:r>
              <w:r>
                <w:rPr>
                  <w:bCs/>
                </w:rPr>
                <w:t>účetnictví</w:t>
              </w:r>
            </w:ins>
          </w:p>
          <w:p w:rsidR="00DE22DC" w:rsidRPr="00460E95" w:rsidRDefault="00DE22DC" w:rsidP="00DE22DC">
            <w:pPr>
              <w:numPr>
                <w:ilvl w:val="0"/>
                <w:numId w:val="39"/>
              </w:numPr>
              <w:jc w:val="both"/>
              <w:rPr>
                <w:ins w:id="519" w:author="Ponížilová Hana" w:date="2019-05-31T07:11:00Z"/>
                <w:bCs/>
              </w:rPr>
            </w:pPr>
            <w:ins w:id="520" w:author="Ponížilová Hana" w:date="2019-05-31T07:11:00Z">
              <w:r w:rsidRPr="00460E95">
                <w:rPr>
                  <w:bCs/>
                </w:rPr>
                <w:t>účetní doklady, význam a druhy, náležitosti, oběh účetních dokladů</w:t>
              </w:r>
              <w:r>
                <w:rPr>
                  <w:bCs/>
                </w:rPr>
                <w:t>, nejčastější chyby v účetních dokladech</w:t>
              </w:r>
            </w:ins>
          </w:p>
          <w:p w:rsidR="00DE22DC" w:rsidRDefault="00DE22DC" w:rsidP="00DE22DC">
            <w:pPr>
              <w:numPr>
                <w:ilvl w:val="0"/>
                <w:numId w:val="39"/>
              </w:numPr>
              <w:jc w:val="both"/>
              <w:rPr>
                <w:ins w:id="521" w:author="Ponížilová Hana" w:date="2019-05-31T07:11:00Z"/>
                <w:bCs/>
              </w:rPr>
            </w:pPr>
            <w:ins w:id="522" w:author="Ponížilová Hana" w:date="2019-05-31T07:11:00Z">
              <w:r>
                <w:rPr>
                  <w:bCs/>
                </w:rPr>
                <w:t>majetek firmy a jeho formy</w:t>
              </w:r>
            </w:ins>
          </w:p>
          <w:p w:rsidR="00DE22DC" w:rsidRDefault="00DE22DC" w:rsidP="00DE22DC">
            <w:pPr>
              <w:numPr>
                <w:ilvl w:val="0"/>
                <w:numId w:val="39"/>
              </w:numPr>
              <w:jc w:val="both"/>
              <w:rPr>
                <w:ins w:id="523" w:author="Ponížilová Hana" w:date="2019-05-31T07:11:00Z"/>
                <w:bCs/>
              </w:rPr>
            </w:pPr>
            <w:ins w:id="524" w:author="Ponížilová Hana" w:date="2019-05-31T07:11:00Z">
              <w:r>
                <w:rPr>
                  <w:bCs/>
                </w:rPr>
                <w:t>založení firmy, počáteční rozvaha založené firmy, rozpočet pro první rok podnikání</w:t>
              </w:r>
            </w:ins>
          </w:p>
          <w:p w:rsidR="00DE22DC" w:rsidRDefault="00DE22DC" w:rsidP="00DE22DC">
            <w:pPr>
              <w:numPr>
                <w:ilvl w:val="0"/>
                <w:numId w:val="39"/>
              </w:numPr>
              <w:jc w:val="both"/>
              <w:rPr>
                <w:ins w:id="525" w:author="Ponížilová Hana" w:date="2019-05-31T07:11:00Z"/>
                <w:bCs/>
              </w:rPr>
            </w:pPr>
            <w:ins w:id="526" w:author="Ponížilová Hana" w:date="2019-05-31T07:11:00Z">
              <w:r>
                <w:rPr>
                  <w:bCs/>
                </w:rPr>
                <w:t>rozpočet firemních projektů a jejich promítnutí do rozpočtu firmy v prvním roce podnikání</w:t>
              </w:r>
            </w:ins>
          </w:p>
          <w:p w:rsidR="00DE22DC" w:rsidRDefault="00DE22DC" w:rsidP="00DE22DC">
            <w:pPr>
              <w:numPr>
                <w:ilvl w:val="0"/>
                <w:numId w:val="39"/>
              </w:numPr>
              <w:jc w:val="both"/>
              <w:rPr>
                <w:ins w:id="527" w:author="Ponížilová Hana" w:date="2019-05-31T07:11:00Z"/>
                <w:bCs/>
              </w:rPr>
            </w:pPr>
            <w:ins w:id="528" w:author="Ponížilová Hana" w:date="2019-05-31T07:11:00Z">
              <w:r>
                <w:rPr>
                  <w:bCs/>
                </w:rPr>
                <w:t>rozvahové změny, aktiva a pasiva, rozvahové účty – zaúčtování úvěru modelované firmy</w:t>
              </w:r>
            </w:ins>
          </w:p>
          <w:p w:rsidR="00DE22DC" w:rsidRDefault="00DE22DC" w:rsidP="00DE22DC">
            <w:pPr>
              <w:numPr>
                <w:ilvl w:val="0"/>
                <w:numId w:val="39"/>
              </w:numPr>
              <w:jc w:val="both"/>
              <w:rPr>
                <w:ins w:id="529" w:author="Ponížilová Hana" w:date="2019-05-31T07:11:00Z"/>
                <w:bCs/>
              </w:rPr>
            </w:pPr>
            <w:ins w:id="530" w:author="Ponížilová Hana" w:date="2019-05-31T07:11:00Z">
              <w:r>
                <w:rPr>
                  <w:bCs/>
                </w:rPr>
                <w:t>výsledkové účty a podvojný účetní zápis, fakturace výnosů z prodeje produktu nebo služby firmy a jeho účtování</w:t>
              </w:r>
            </w:ins>
          </w:p>
          <w:p w:rsidR="00DE22DC" w:rsidRDefault="00DE22DC" w:rsidP="00DE22DC">
            <w:pPr>
              <w:numPr>
                <w:ilvl w:val="0"/>
                <w:numId w:val="39"/>
              </w:numPr>
              <w:jc w:val="both"/>
              <w:rPr>
                <w:ins w:id="531" w:author="Ponížilová Hana" w:date="2019-05-31T07:11:00Z"/>
                <w:bCs/>
              </w:rPr>
            </w:pPr>
            <w:ins w:id="532" w:author="Ponížilová Hana" w:date="2019-05-31T07:11:00Z">
              <w:r>
                <w:rPr>
                  <w:bCs/>
                </w:rPr>
                <w:t>DPH a její účtování</w:t>
              </w:r>
            </w:ins>
          </w:p>
          <w:p w:rsidR="00DE22DC" w:rsidRDefault="00DE22DC" w:rsidP="00DE22DC">
            <w:pPr>
              <w:numPr>
                <w:ilvl w:val="0"/>
                <w:numId w:val="39"/>
              </w:numPr>
              <w:jc w:val="both"/>
              <w:rPr>
                <w:ins w:id="533" w:author="Ponížilová Hana" w:date="2019-05-31T07:11:00Z"/>
                <w:bCs/>
              </w:rPr>
            </w:pPr>
            <w:ins w:id="534" w:author="Ponížilová Hana" w:date="2019-05-31T07:11:00Z">
              <w:r>
                <w:rPr>
                  <w:bCs/>
                </w:rPr>
                <w:t>základní účtování materiálu a zboží</w:t>
              </w:r>
            </w:ins>
          </w:p>
          <w:p w:rsidR="00DE22DC" w:rsidRDefault="00DE22DC" w:rsidP="00DE22DC">
            <w:pPr>
              <w:numPr>
                <w:ilvl w:val="0"/>
                <w:numId w:val="39"/>
              </w:numPr>
              <w:jc w:val="both"/>
              <w:rPr>
                <w:ins w:id="535" w:author="Ponížilová Hana" w:date="2019-05-31T07:11:00Z"/>
                <w:bCs/>
              </w:rPr>
            </w:pPr>
            <w:ins w:id="536" w:author="Ponížilová Hana" w:date="2019-05-31T07:11:00Z">
              <w:r>
                <w:rPr>
                  <w:bCs/>
                </w:rPr>
                <w:t>základní účtování dlouhodobého majetku</w:t>
              </w:r>
            </w:ins>
          </w:p>
          <w:p w:rsidR="00DE22DC" w:rsidRDefault="00DE22DC" w:rsidP="00DE22DC">
            <w:pPr>
              <w:numPr>
                <w:ilvl w:val="0"/>
                <w:numId w:val="39"/>
              </w:numPr>
              <w:jc w:val="both"/>
              <w:rPr>
                <w:ins w:id="537" w:author="Ponížilová Hana" w:date="2019-05-31T07:11:00Z"/>
                <w:bCs/>
              </w:rPr>
            </w:pPr>
            <w:ins w:id="538" w:author="Ponížilová Hana" w:date="2019-05-31T07:11:00Z">
              <w:r>
                <w:rPr>
                  <w:bCs/>
                </w:rPr>
                <w:t>účetní závěrka, hlavní účetní kniha</w:t>
              </w:r>
            </w:ins>
          </w:p>
          <w:p w:rsidR="00DE22DC" w:rsidRDefault="00DE22DC" w:rsidP="00DE22DC">
            <w:pPr>
              <w:numPr>
                <w:ilvl w:val="0"/>
                <w:numId w:val="39"/>
              </w:numPr>
              <w:jc w:val="both"/>
              <w:rPr>
                <w:ins w:id="539" w:author="Ponížilová Hana" w:date="2019-05-31T07:15:00Z"/>
                <w:bCs/>
              </w:rPr>
            </w:pPr>
            <w:ins w:id="540" w:author="Ponížilová Hana" w:date="2019-05-31T07:11:00Z">
              <w:r>
                <w:rPr>
                  <w:bCs/>
                </w:rPr>
                <w:t>r</w:t>
              </w:r>
              <w:r w:rsidRPr="00326954">
                <w:rPr>
                  <w:bCs/>
                </w:rPr>
                <w:t xml:space="preserve">ekapitulace </w:t>
              </w:r>
              <w:r>
                <w:rPr>
                  <w:bCs/>
                </w:rPr>
                <w:t xml:space="preserve">účetního </w:t>
              </w:r>
              <w:r w:rsidRPr="00326954">
                <w:rPr>
                  <w:bCs/>
                </w:rPr>
                <w:t xml:space="preserve">příkladu, který byl </w:t>
              </w:r>
              <w:r>
                <w:rPr>
                  <w:bCs/>
                </w:rPr>
                <w:t xml:space="preserve">na semináři </w:t>
              </w:r>
              <w:r w:rsidRPr="00326954">
                <w:rPr>
                  <w:bCs/>
                </w:rPr>
                <w:t>průběžně řešen.</w:t>
              </w:r>
            </w:ins>
          </w:p>
          <w:p w:rsidR="00E73260" w:rsidRPr="00326954" w:rsidRDefault="00E73260" w:rsidP="00AE58AA">
            <w:pPr>
              <w:ind w:left="720"/>
              <w:jc w:val="both"/>
              <w:rPr>
                <w:ins w:id="541" w:author="Ponížilová Hana" w:date="2019-05-31T07:11:00Z"/>
                <w:bCs/>
              </w:rPr>
            </w:pPr>
          </w:p>
        </w:tc>
      </w:tr>
      <w:tr w:rsidR="00DE22DC" w:rsidTr="00DE22DC">
        <w:trPr>
          <w:trHeight w:val="265"/>
          <w:ins w:id="542" w:author="Ponížilová Hana" w:date="2019-05-31T07:11:00Z"/>
        </w:trPr>
        <w:tc>
          <w:tcPr>
            <w:tcW w:w="3653" w:type="dxa"/>
            <w:gridSpan w:val="2"/>
            <w:tcBorders>
              <w:top w:val="nil"/>
            </w:tcBorders>
            <w:shd w:val="clear" w:color="auto" w:fill="F7CAAC"/>
          </w:tcPr>
          <w:p w:rsidR="00DE22DC" w:rsidRDefault="00DE22DC" w:rsidP="00DE22DC">
            <w:pPr>
              <w:jc w:val="both"/>
              <w:rPr>
                <w:ins w:id="543" w:author="Ponížilová Hana" w:date="2019-05-31T07:11:00Z"/>
              </w:rPr>
            </w:pPr>
            <w:ins w:id="544" w:author="Ponížilová Hana" w:date="2019-05-31T07:11:00Z">
              <w:r>
                <w:rPr>
                  <w:b/>
                </w:rPr>
                <w:t>Studijní literatura a studijní pomůcky</w:t>
              </w:r>
            </w:ins>
          </w:p>
        </w:tc>
        <w:tc>
          <w:tcPr>
            <w:tcW w:w="6202" w:type="dxa"/>
            <w:gridSpan w:val="6"/>
            <w:tcBorders>
              <w:top w:val="nil"/>
              <w:bottom w:val="nil"/>
            </w:tcBorders>
          </w:tcPr>
          <w:p w:rsidR="00DE22DC" w:rsidRDefault="00DE22DC" w:rsidP="00DE22DC">
            <w:pPr>
              <w:jc w:val="both"/>
              <w:rPr>
                <w:ins w:id="545" w:author="Ponížilová Hana" w:date="2019-05-31T07:11:00Z"/>
              </w:rPr>
            </w:pPr>
          </w:p>
        </w:tc>
      </w:tr>
      <w:tr w:rsidR="00DE22DC" w:rsidTr="00DE22DC">
        <w:trPr>
          <w:trHeight w:val="1497"/>
          <w:ins w:id="546" w:author="Ponížilová Hana" w:date="2019-05-31T07:11:00Z"/>
        </w:trPr>
        <w:tc>
          <w:tcPr>
            <w:tcW w:w="9855" w:type="dxa"/>
            <w:gridSpan w:val="8"/>
            <w:tcBorders>
              <w:top w:val="nil"/>
            </w:tcBorders>
          </w:tcPr>
          <w:p w:rsidR="00DE22DC" w:rsidRDefault="00DE22DC" w:rsidP="00DE22DC">
            <w:pPr>
              <w:jc w:val="both"/>
              <w:rPr>
                <w:ins w:id="547" w:author="Ponížilová Hana" w:date="2019-05-31T07:11:00Z"/>
                <w:iCs/>
              </w:rPr>
            </w:pPr>
          </w:p>
          <w:p w:rsidR="00DE22DC" w:rsidRPr="00AE58AA" w:rsidRDefault="00DE22DC" w:rsidP="00DE22DC">
            <w:pPr>
              <w:jc w:val="both"/>
              <w:rPr>
                <w:ins w:id="548" w:author="Ponížilová Hana" w:date="2019-05-31T07:11:00Z"/>
                <w:b/>
                <w:iCs/>
              </w:rPr>
            </w:pPr>
            <w:ins w:id="549" w:author="Ponížilová Hana" w:date="2019-05-31T07:11:00Z">
              <w:r w:rsidRPr="00AE58AA">
                <w:rPr>
                  <w:b/>
                  <w:iCs/>
                </w:rPr>
                <w:t>Povinná literatura:</w:t>
              </w:r>
            </w:ins>
          </w:p>
          <w:p w:rsidR="00DE22DC" w:rsidRDefault="00DE22DC" w:rsidP="00DE22DC">
            <w:pPr>
              <w:jc w:val="both"/>
              <w:rPr>
                <w:ins w:id="550" w:author="Ponížilová Hana" w:date="2019-05-31T07:11:00Z"/>
              </w:rPr>
            </w:pPr>
            <w:ins w:id="551" w:author="Ponížilová Hana" w:date="2019-05-31T07:11:00Z">
              <w:r w:rsidRPr="00E56F40">
                <w:t xml:space="preserve">LAMBDEN, John a David TARGETT. </w:t>
              </w:r>
              <w:r w:rsidRPr="009B69E1">
                <w:rPr>
                  <w:i/>
                </w:rPr>
                <w:t>Hospodaření podniku: hospodaření malého a středního podniku nebo živnosti</w:t>
              </w:r>
              <w:r w:rsidRPr="00E56F40">
                <w:t>. Praha: Profess Consulting, c2005, 126 s. Cesta k finanční svobodě. ISBN 8072590170.</w:t>
              </w:r>
            </w:ins>
          </w:p>
          <w:p w:rsidR="00DE22DC" w:rsidRDefault="00DE22DC" w:rsidP="00DE22DC">
            <w:pPr>
              <w:jc w:val="both"/>
              <w:rPr>
                <w:ins w:id="552" w:author="Ponížilová Hana" w:date="2019-05-31T07:15:00Z"/>
              </w:rPr>
            </w:pPr>
            <w:ins w:id="553" w:author="Ponížilová Hana" w:date="2019-05-31T07:11:00Z">
              <w:r w:rsidRPr="00E56F40">
                <w:t xml:space="preserve">KISLINGEROVÁ, Eva a Jiří HNILICA. </w:t>
              </w:r>
              <w:r w:rsidRPr="009B69E1">
                <w:rPr>
                  <w:i/>
                </w:rPr>
                <w:t>Finanční analýza: krok za krokem</w:t>
              </w:r>
              <w:r w:rsidRPr="00E56F40">
                <w:t>. Praha: C.H. Beck, 2005, xiii, 137 s. C.H. Beck pro praxi. ISBN 8071793213.</w:t>
              </w:r>
            </w:ins>
          </w:p>
          <w:p w:rsidR="00E73260" w:rsidRDefault="00E73260" w:rsidP="00DE22DC">
            <w:pPr>
              <w:jc w:val="both"/>
              <w:rPr>
                <w:ins w:id="554" w:author="Ponížilová Hana" w:date="2019-05-31T07:11:00Z"/>
              </w:rPr>
            </w:pPr>
          </w:p>
          <w:p w:rsidR="00DE22DC" w:rsidRPr="00AE58AA" w:rsidRDefault="00DE22DC" w:rsidP="00DE22DC">
            <w:pPr>
              <w:jc w:val="both"/>
              <w:rPr>
                <w:ins w:id="555" w:author="Ponížilová Hana" w:date="2019-05-31T07:11:00Z"/>
                <w:b/>
              </w:rPr>
            </w:pPr>
            <w:ins w:id="556" w:author="Ponížilová Hana" w:date="2019-05-31T07:11:00Z">
              <w:r w:rsidRPr="00AE58AA">
                <w:rPr>
                  <w:b/>
                </w:rPr>
                <w:t>Doporučená literatura:</w:t>
              </w:r>
            </w:ins>
          </w:p>
          <w:p w:rsidR="00DE22DC" w:rsidRDefault="00DE22DC" w:rsidP="00DE22DC">
            <w:pPr>
              <w:jc w:val="both"/>
              <w:rPr>
                <w:ins w:id="557" w:author="Ponížilová Hana" w:date="2019-05-31T07:11:00Z"/>
              </w:rPr>
            </w:pPr>
            <w:ins w:id="558" w:author="Ponížilová Hana" w:date="2019-05-31T07:11:00Z">
              <w:r w:rsidRPr="008F36EB">
                <w:t xml:space="preserve">VOJÍK, Vladimír. </w:t>
              </w:r>
              <w:r w:rsidRPr="008F36EB">
                <w:rPr>
                  <w:i/>
                </w:rPr>
                <w:t>Podnikání v kultuře a umění.</w:t>
              </w:r>
              <w:r w:rsidRPr="008F36EB">
                <w:t xml:space="preserve"> Praha: ASPI, 2008, 183 s. ISBN 978-80-7357-402-4.</w:t>
              </w:r>
            </w:ins>
          </w:p>
          <w:p w:rsidR="00DE22DC" w:rsidRPr="004F4EFF" w:rsidRDefault="00DE22DC" w:rsidP="00DE22DC">
            <w:pPr>
              <w:jc w:val="both"/>
              <w:rPr>
                <w:ins w:id="559" w:author="Ponížilová Hana" w:date="2019-05-31T07:11:00Z"/>
              </w:rPr>
            </w:pPr>
            <w:ins w:id="560" w:author="Ponížilová Hana" w:date="2019-05-31T07:11:00Z">
              <w:r w:rsidRPr="004F4EFF">
                <w:t xml:space="preserve">Veber, J., J. Srpová, a kolektiv. </w:t>
              </w:r>
              <w:r w:rsidRPr="004F4EFF">
                <w:rPr>
                  <w:i/>
                </w:rPr>
                <w:t xml:space="preserve">Podnikání malé a střední firmy. </w:t>
              </w:r>
              <w:r w:rsidRPr="004F4EFF">
                <w:t>3. aktualizované a doplněné vydání. Praha: Grada, 2012.</w:t>
              </w:r>
            </w:ins>
          </w:p>
          <w:p w:rsidR="00DE22DC" w:rsidRDefault="00DE22DC" w:rsidP="00DE22DC">
            <w:pPr>
              <w:pBdr>
                <w:bottom w:val="single" w:sz="6" w:space="1" w:color="auto"/>
              </w:pBdr>
              <w:rPr>
                <w:ins w:id="561" w:author="Ponížilová Hana" w:date="2019-05-31T07:11:00Z"/>
              </w:rPr>
            </w:pPr>
          </w:p>
        </w:tc>
      </w:tr>
    </w:tbl>
    <w:p w:rsidR="00F972CE" w:rsidRDefault="00F972C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C0DFE" w:rsidTr="00A527E7">
        <w:tc>
          <w:tcPr>
            <w:tcW w:w="9855" w:type="dxa"/>
            <w:gridSpan w:val="8"/>
            <w:tcBorders>
              <w:bottom w:val="double" w:sz="4" w:space="0" w:color="auto"/>
            </w:tcBorders>
            <w:shd w:val="clear" w:color="auto" w:fill="BDD6EE"/>
          </w:tcPr>
          <w:p w:rsidR="004C0DFE" w:rsidRDefault="004C0DFE" w:rsidP="00A527E7">
            <w:pPr>
              <w:jc w:val="both"/>
              <w:rPr>
                <w:b/>
                <w:sz w:val="28"/>
              </w:rPr>
            </w:pPr>
            <w:r>
              <w:lastRenderedPageBreak/>
              <w:br w:type="page"/>
            </w:r>
            <w:r>
              <w:rPr>
                <w:b/>
                <w:sz w:val="28"/>
              </w:rPr>
              <w:t>B-III – Charakteristika studijního předmětu</w:t>
            </w:r>
          </w:p>
        </w:tc>
      </w:tr>
      <w:tr w:rsidR="004C0DFE" w:rsidRPr="00F81BD6" w:rsidTr="00A527E7">
        <w:tc>
          <w:tcPr>
            <w:tcW w:w="3086" w:type="dxa"/>
            <w:tcBorders>
              <w:top w:val="double" w:sz="4" w:space="0" w:color="auto"/>
            </w:tcBorders>
            <w:shd w:val="clear" w:color="auto" w:fill="F7CAAC"/>
          </w:tcPr>
          <w:p w:rsidR="004C0DFE" w:rsidRPr="00F81BD6" w:rsidRDefault="004C0DFE" w:rsidP="00A527E7">
            <w:pPr>
              <w:jc w:val="both"/>
              <w:rPr>
                <w:b/>
              </w:rPr>
            </w:pPr>
            <w:r w:rsidRPr="00F81BD6">
              <w:rPr>
                <w:b/>
              </w:rPr>
              <w:t>Název studijního předmětu</w:t>
            </w:r>
          </w:p>
        </w:tc>
        <w:tc>
          <w:tcPr>
            <w:tcW w:w="6769" w:type="dxa"/>
            <w:gridSpan w:val="7"/>
            <w:tcBorders>
              <w:top w:val="double" w:sz="4" w:space="0" w:color="auto"/>
            </w:tcBorders>
          </w:tcPr>
          <w:p w:rsidR="004C0DFE" w:rsidRPr="00F81BD6" w:rsidRDefault="004C0DFE" w:rsidP="00A527E7">
            <w:pPr>
              <w:jc w:val="both"/>
              <w:rPr>
                <w:color w:val="44546A" w:themeColor="text2"/>
              </w:rPr>
            </w:pPr>
            <w:r w:rsidRPr="00F81BD6">
              <w:t>Produkce v kulturních a kreativních odvětvích I</w:t>
            </w:r>
          </w:p>
        </w:tc>
      </w:tr>
      <w:tr w:rsidR="004C0DFE" w:rsidRPr="00F81BD6" w:rsidTr="00A527E7">
        <w:tc>
          <w:tcPr>
            <w:tcW w:w="3086" w:type="dxa"/>
            <w:shd w:val="clear" w:color="auto" w:fill="F7CAAC"/>
          </w:tcPr>
          <w:p w:rsidR="004C0DFE" w:rsidRPr="00F81BD6" w:rsidRDefault="004C0DFE" w:rsidP="00A527E7">
            <w:pPr>
              <w:rPr>
                <w:b/>
              </w:rPr>
            </w:pPr>
            <w:r w:rsidRPr="00F81BD6">
              <w:rPr>
                <w:b/>
              </w:rPr>
              <w:t>Typ předmětu</w:t>
            </w:r>
          </w:p>
        </w:tc>
        <w:tc>
          <w:tcPr>
            <w:tcW w:w="3406" w:type="dxa"/>
            <w:gridSpan w:val="4"/>
          </w:tcPr>
          <w:p w:rsidR="004C0DFE" w:rsidRPr="00F81BD6" w:rsidRDefault="004C0DFE" w:rsidP="00A527E7">
            <w:pPr>
              <w:autoSpaceDE w:val="0"/>
              <w:autoSpaceDN w:val="0"/>
              <w:adjustRightInd w:val="0"/>
            </w:pPr>
            <w:r w:rsidRPr="00F81BD6">
              <w:rPr>
                <w:rFonts w:eastAsia="Calibri"/>
              </w:rPr>
              <w:t xml:space="preserve">povinný, </w:t>
            </w:r>
            <w:r w:rsidRPr="00F81BD6">
              <w:rPr>
                <w:rFonts w:eastAsia="Calibri"/>
                <w:bCs/>
              </w:rPr>
              <w:t>PZ</w:t>
            </w:r>
          </w:p>
        </w:tc>
        <w:tc>
          <w:tcPr>
            <w:tcW w:w="2695" w:type="dxa"/>
            <w:gridSpan w:val="2"/>
            <w:shd w:val="clear" w:color="auto" w:fill="F7CAAC"/>
          </w:tcPr>
          <w:p w:rsidR="004C0DFE" w:rsidRPr="00F81BD6" w:rsidRDefault="004C0DFE" w:rsidP="00A527E7">
            <w:pPr>
              <w:jc w:val="both"/>
            </w:pPr>
            <w:r w:rsidRPr="00F81BD6">
              <w:rPr>
                <w:b/>
              </w:rPr>
              <w:t>doporučený ročník/semestr</w:t>
            </w:r>
          </w:p>
        </w:tc>
        <w:tc>
          <w:tcPr>
            <w:tcW w:w="668" w:type="dxa"/>
          </w:tcPr>
          <w:p w:rsidR="004C0DFE" w:rsidRPr="00F81BD6" w:rsidRDefault="004C0DFE" w:rsidP="00A527E7">
            <w:pPr>
              <w:jc w:val="both"/>
            </w:pPr>
            <w:r w:rsidRPr="00F81BD6">
              <w:t>1/ZS</w:t>
            </w:r>
          </w:p>
        </w:tc>
      </w:tr>
      <w:tr w:rsidR="004C0DFE" w:rsidRPr="00F81BD6" w:rsidTr="00A527E7">
        <w:tc>
          <w:tcPr>
            <w:tcW w:w="3086" w:type="dxa"/>
            <w:shd w:val="clear" w:color="auto" w:fill="F7CAAC"/>
          </w:tcPr>
          <w:p w:rsidR="004C0DFE" w:rsidRPr="00F81BD6" w:rsidRDefault="004C0DFE" w:rsidP="00A527E7">
            <w:pPr>
              <w:jc w:val="both"/>
              <w:rPr>
                <w:b/>
              </w:rPr>
            </w:pPr>
            <w:r w:rsidRPr="00F81BD6">
              <w:rPr>
                <w:b/>
              </w:rPr>
              <w:t>Rozsah studijního předmětu</w:t>
            </w:r>
          </w:p>
        </w:tc>
        <w:tc>
          <w:tcPr>
            <w:tcW w:w="1701" w:type="dxa"/>
            <w:gridSpan w:val="2"/>
          </w:tcPr>
          <w:p w:rsidR="004C0DFE" w:rsidRPr="00F81BD6" w:rsidRDefault="004C0DFE" w:rsidP="00A527E7">
            <w:pPr>
              <w:autoSpaceDE w:val="0"/>
              <w:autoSpaceDN w:val="0"/>
              <w:adjustRightInd w:val="0"/>
              <w:rPr>
                <w:color w:val="44546A" w:themeColor="text2"/>
              </w:rPr>
            </w:pPr>
            <w:r w:rsidRPr="00F81BD6">
              <w:rPr>
                <w:rFonts w:eastAsia="Calibri"/>
              </w:rPr>
              <w:t>52ateliér</w:t>
            </w:r>
          </w:p>
        </w:tc>
        <w:tc>
          <w:tcPr>
            <w:tcW w:w="889" w:type="dxa"/>
            <w:shd w:val="clear" w:color="auto" w:fill="F7CAAC"/>
          </w:tcPr>
          <w:p w:rsidR="004C0DFE" w:rsidRPr="00F81BD6" w:rsidRDefault="004C0DFE" w:rsidP="00A527E7">
            <w:pPr>
              <w:jc w:val="both"/>
              <w:rPr>
                <w:b/>
              </w:rPr>
            </w:pPr>
            <w:r w:rsidRPr="00F81BD6">
              <w:rPr>
                <w:b/>
              </w:rPr>
              <w:t xml:space="preserve">hod. </w:t>
            </w:r>
          </w:p>
        </w:tc>
        <w:tc>
          <w:tcPr>
            <w:tcW w:w="816" w:type="dxa"/>
          </w:tcPr>
          <w:p w:rsidR="004C0DFE" w:rsidRPr="00F81BD6" w:rsidRDefault="004C0DFE" w:rsidP="00A527E7">
            <w:pPr>
              <w:jc w:val="both"/>
            </w:pPr>
            <w:r w:rsidRPr="00F81BD6">
              <w:t xml:space="preserve">52 </w:t>
            </w:r>
          </w:p>
        </w:tc>
        <w:tc>
          <w:tcPr>
            <w:tcW w:w="2156" w:type="dxa"/>
            <w:shd w:val="clear" w:color="auto" w:fill="F7CAAC"/>
          </w:tcPr>
          <w:p w:rsidR="004C0DFE" w:rsidRPr="00F81BD6" w:rsidRDefault="004C0DFE" w:rsidP="00A527E7">
            <w:pPr>
              <w:jc w:val="both"/>
              <w:rPr>
                <w:b/>
              </w:rPr>
            </w:pPr>
            <w:r w:rsidRPr="00F81BD6">
              <w:rPr>
                <w:b/>
              </w:rPr>
              <w:t>kreditů</w:t>
            </w:r>
          </w:p>
        </w:tc>
        <w:tc>
          <w:tcPr>
            <w:tcW w:w="1207" w:type="dxa"/>
            <w:gridSpan w:val="2"/>
          </w:tcPr>
          <w:p w:rsidR="004C0DFE" w:rsidRPr="00F81BD6" w:rsidRDefault="004C0DFE" w:rsidP="00A527E7">
            <w:pPr>
              <w:jc w:val="both"/>
            </w:pPr>
            <w:r w:rsidRPr="00F81BD6">
              <w:t>4</w:t>
            </w:r>
          </w:p>
        </w:tc>
      </w:tr>
      <w:tr w:rsidR="004C0DFE" w:rsidRPr="00F81BD6" w:rsidTr="00A527E7">
        <w:tc>
          <w:tcPr>
            <w:tcW w:w="3086" w:type="dxa"/>
            <w:shd w:val="clear" w:color="auto" w:fill="F7CAAC"/>
          </w:tcPr>
          <w:p w:rsidR="004C0DFE" w:rsidRPr="00F81BD6" w:rsidRDefault="004C0DFE" w:rsidP="00A527E7">
            <w:pPr>
              <w:rPr>
                <w:b/>
              </w:rPr>
            </w:pPr>
            <w:r w:rsidRPr="00F81BD6">
              <w:rPr>
                <w:b/>
              </w:rPr>
              <w:t>Prerekvizity, korekvizity, ekvivalence</w:t>
            </w:r>
          </w:p>
        </w:tc>
        <w:tc>
          <w:tcPr>
            <w:tcW w:w="6769" w:type="dxa"/>
            <w:gridSpan w:val="7"/>
          </w:tcPr>
          <w:p w:rsidR="004C0DFE" w:rsidRPr="00F81BD6" w:rsidRDefault="004C0DFE" w:rsidP="00A527E7">
            <w:pPr>
              <w:jc w:val="both"/>
            </w:pPr>
          </w:p>
        </w:tc>
      </w:tr>
      <w:tr w:rsidR="004C0DFE" w:rsidRPr="00F81BD6" w:rsidTr="00A527E7">
        <w:tc>
          <w:tcPr>
            <w:tcW w:w="3086" w:type="dxa"/>
            <w:shd w:val="clear" w:color="auto" w:fill="F7CAAC"/>
          </w:tcPr>
          <w:p w:rsidR="004C0DFE" w:rsidRPr="00F81BD6" w:rsidRDefault="004C0DFE" w:rsidP="00A527E7">
            <w:pPr>
              <w:rPr>
                <w:b/>
              </w:rPr>
            </w:pPr>
            <w:r w:rsidRPr="00F81BD6">
              <w:rPr>
                <w:b/>
              </w:rPr>
              <w:t>Způsob ověření studijních výsledků</w:t>
            </w:r>
          </w:p>
        </w:tc>
        <w:tc>
          <w:tcPr>
            <w:tcW w:w="3406" w:type="dxa"/>
            <w:gridSpan w:val="4"/>
          </w:tcPr>
          <w:p w:rsidR="004C0DFE" w:rsidRPr="00F81BD6" w:rsidRDefault="004C0DFE" w:rsidP="00A527E7">
            <w:pPr>
              <w:jc w:val="both"/>
            </w:pPr>
            <w:r w:rsidRPr="00F81BD6">
              <w:rPr>
                <w:rFonts w:eastAsia="Calibri"/>
              </w:rPr>
              <w:t>klasifikovaný zápočet</w:t>
            </w:r>
          </w:p>
        </w:tc>
        <w:tc>
          <w:tcPr>
            <w:tcW w:w="2156" w:type="dxa"/>
            <w:shd w:val="clear" w:color="auto" w:fill="F7CAAC"/>
          </w:tcPr>
          <w:p w:rsidR="004C0DFE" w:rsidRPr="00F81BD6" w:rsidRDefault="004C0DFE" w:rsidP="00A527E7">
            <w:pPr>
              <w:jc w:val="both"/>
              <w:rPr>
                <w:b/>
              </w:rPr>
            </w:pPr>
            <w:r w:rsidRPr="00F81BD6">
              <w:rPr>
                <w:b/>
              </w:rPr>
              <w:t>Forma výuky</w:t>
            </w:r>
          </w:p>
        </w:tc>
        <w:tc>
          <w:tcPr>
            <w:tcW w:w="1207" w:type="dxa"/>
            <w:gridSpan w:val="2"/>
          </w:tcPr>
          <w:p w:rsidR="004C0DFE" w:rsidRPr="00F81BD6" w:rsidRDefault="004C0DFE" w:rsidP="00A527E7">
            <w:pPr>
              <w:jc w:val="both"/>
            </w:pPr>
            <w:r w:rsidRPr="00F81BD6">
              <w:rPr>
                <w:rFonts w:eastAsia="Calibri"/>
              </w:rPr>
              <w:t>ateliér</w:t>
            </w:r>
          </w:p>
        </w:tc>
      </w:tr>
      <w:tr w:rsidR="004C0DFE" w:rsidRPr="00F81BD6" w:rsidTr="00A527E7">
        <w:tc>
          <w:tcPr>
            <w:tcW w:w="3086" w:type="dxa"/>
            <w:shd w:val="clear" w:color="auto" w:fill="F7CAAC"/>
          </w:tcPr>
          <w:p w:rsidR="004C0DFE" w:rsidRPr="00F81BD6" w:rsidRDefault="004C0DFE" w:rsidP="00A527E7">
            <w:pPr>
              <w:rPr>
                <w:b/>
              </w:rPr>
            </w:pPr>
            <w:r w:rsidRPr="00F81BD6">
              <w:rPr>
                <w:b/>
              </w:rPr>
              <w:t>Forma způsobu ověření studijních výsledků a další požadavky na studenta</w:t>
            </w:r>
          </w:p>
        </w:tc>
        <w:tc>
          <w:tcPr>
            <w:tcW w:w="6769" w:type="dxa"/>
            <w:gridSpan w:val="7"/>
            <w:tcBorders>
              <w:bottom w:val="nil"/>
            </w:tcBorders>
          </w:tcPr>
          <w:p w:rsidR="004C0DFE" w:rsidRPr="00F81BD6" w:rsidRDefault="004C0DFE" w:rsidP="00A527E7">
            <w:pPr>
              <w:jc w:val="both"/>
            </w:pPr>
            <w:r>
              <w:t>Písemná: s</w:t>
            </w:r>
            <w:r w:rsidRPr="00F81BD6">
              <w:t>eminární práce na dané téma.</w:t>
            </w:r>
          </w:p>
          <w:p w:rsidR="004C0DFE" w:rsidRPr="00F81BD6" w:rsidRDefault="004C0DFE" w:rsidP="00A527E7">
            <w:pPr>
              <w:jc w:val="both"/>
            </w:pPr>
            <w:r w:rsidRPr="00F81BD6">
              <w:t>Další požadavky:</w:t>
            </w:r>
            <w:r>
              <w:t xml:space="preserve"> prezentace, docházka 80 %, aktivní účast na výuce</w:t>
            </w:r>
          </w:p>
          <w:p w:rsidR="004C0DFE" w:rsidRPr="00F81BD6" w:rsidRDefault="004C0DFE" w:rsidP="00A527E7">
            <w:pPr>
              <w:jc w:val="both"/>
              <w:rPr>
                <w:color w:val="44546A" w:themeColor="text2"/>
              </w:rPr>
            </w:pPr>
          </w:p>
        </w:tc>
      </w:tr>
      <w:tr w:rsidR="004C0DFE" w:rsidRPr="00F81BD6" w:rsidTr="00A527E7">
        <w:trPr>
          <w:trHeight w:val="554"/>
        </w:trPr>
        <w:tc>
          <w:tcPr>
            <w:tcW w:w="9855" w:type="dxa"/>
            <w:gridSpan w:val="8"/>
            <w:tcBorders>
              <w:top w:val="nil"/>
            </w:tcBorders>
          </w:tcPr>
          <w:p w:rsidR="004C0DFE" w:rsidRPr="00F81BD6" w:rsidRDefault="004C0DFE" w:rsidP="00A527E7">
            <w:pPr>
              <w:jc w:val="both"/>
            </w:pPr>
          </w:p>
        </w:tc>
      </w:tr>
      <w:tr w:rsidR="004C0DFE" w:rsidRPr="00F81BD6" w:rsidTr="00A527E7">
        <w:trPr>
          <w:trHeight w:val="197"/>
        </w:trPr>
        <w:tc>
          <w:tcPr>
            <w:tcW w:w="3086" w:type="dxa"/>
            <w:tcBorders>
              <w:top w:val="nil"/>
            </w:tcBorders>
            <w:shd w:val="clear" w:color="auto" w:fill="F7CAAC"/>
          </w:tcPr>
          <w:p w:rsidR="004C0DFE" w:rsidRPr="00F81BD6" w:rsidRDefault="004C0DFE" w:rsidP="00A527E7">
            <w:pPr>
              <w:jc w:val="both"/>
              <w:rPr>
                <w:b/>
              </w:rPr>
            </w:pPr>
            <w:r w:rsidRPr="00F81BD6">
              <w:rPr>
                <w:b/>
              </w:rPr>
              <w:t>Garant předmětu</w:t>
            </w:r>
          </w:p>
        </w:tc>
        <w:tc>
          <w:tcPr>
            <w:tcW w:w="6769" w:type="dxa"/>
            <w:gridSpan w:val="7"/>
            <w:tcBorders>
              <w:top w:val="nil"/>
            </w:tcBorders>
          </w:tcPr>
          <w:p w:rsidR="004C0DFE" w:rsidRPr="00F81BD6" w:rsidRDefault="004C0DFE" w:rsidP="00A527E7">
            <w:pPr>
              <w:jc w:val="both"/>
            </w:pPr>
            <w:r w:rsidRPr="00F81BD6">
              <w:rPr>
                <w:rFonts w:eastAsia="Calibri"/>
              </w:rPr>
              <w:t>MgA. Romana Veselá</w:t>
            </w:r>
          </w:p>
        </w:tc>
      </w:tr>
      <w:tr w:rsidR="004C0DFE" w:rsidRPr="00F81BD6" w:rsidTr="00A527E7">
        <w:trPr>
          <w:trHeight w:val="243"/>
        </w:trPr>
        <w:tc>
          <w:tcPr>
            <w:tcW w:w="3086" w:type="dxa"/>
            <w:tcBorders>
              <w:top w:val="nil"/>
            </w:tcBorders>
            <w:shd w:val="clear" w:color="auto" w:fill="F7CAAC"/>
          </w:tcPr>
          <w:p w:rsidR="004C0DFE" w:rsidRPr="00F81BD6" w:rsidRDefault="004C0DFE" w:rsidP="00A527E7">
            <w:pPr>
              <w:rPr>
                <w:b/>
              </w:rPr>
            </w:pPr>
            <w:r w:rsidRPr="00F81BD6">
              <w:rPr>
                <w:b/>
              </w:rPr>
              <w:t>Zapojení garanta do výuky předmětu</w:t>
            </w:r>
          </w:p>
        </w:tc>
        <w:tc>
          <w:tcPr>
            <w:tcW w:w="6769" w:type="dxa"/>
            <w:gridSpan w:val="7"/>
            <w:tcBorders>
              <w:top w:val="nil"/>
            </w:tcBorders>
          </w:tcPr>
          <w:p w:rsidR="004C0DFE" w:rsidRPr="00F81BD6" w:rsidRDefault="004C0DFE" w:rsidP="00A527E7">
            <w:pPr>
              <w:jc w:val="both"/>
              <w:rPr>
                <w:color w:val="44546A" w:themeColor="text2"/>
              </w:rPr>
            </w:pPr>
            <w:r w:rsidRPr="00F81BD6">
              <w:rPr>
                <w:rFonts w:eastAsia="Calibri"/>
              </w:rPr>
              <w:t>100 %</w:t>
            </w:r>
          </w:p>
        </w:tc>
      </w:tr>
      <w:tr w:rsidR="004C0DFE" w:rsidRPr="00F81BD6" w:rsidTr="00A527E7">
        <w:tc>
          <w:tcPr>
            <w:tcW w:w="3086" w:type="dxa"/>
            <w:shd w:val="clear" w:color="auto" w:fill="F7CAAC"/>
          </w:tcPr>
          <w:p w:rsidR="004C0DFE" w:rsidRPr="00F81BD6" w:rsidRDefault="004C0DFE" w:rsidP="00A527E7">
            <w:pPr>
              <w:jc w:val="both"/>
              <w:rPr>
                <w:b/>
              </w:rPr>
            </w:pPr>
            <w:r w:rsidRPr="00F81BD6">
              <w:rPr>
                <w:b/>
              </w:rPr>
              <w:t>Vyučující</w:t>
            </w:r>
          </w:p>
        </w:tc>
        <w:tc>
          <w:tcPr>
            <w:tcW w:w="6769" w:type="dxa"/>
            <w:gridSpan w:val="7"/>
            <w:tcBorders>
              <w:bottom w:val="nil"/>
            </w:tcBorders>
          </w:tcPr>
          <w:p w:rsidR="004C0DFE" w:rsidRPr="00F81BD6" w:rsidRDefault="004C0DFE" w:rsidP="00A527E7">
            <w:pPr>
              <w:jc w:val="both"/>
            </w:pPr>
            <w:r w:rsidRPr="00F81BD6">
              <w:rPr>
                <w:rFonts w:eastAsia="Calibri"/>
              </w:rPr>
              <w:t>MgA. Romana Veselá</w:t>
            </w:r>
          </w:p>
        </w:tc>
      </w:tr>
      <w:tr w:rsidR="004C0DFE" w:rsidRPr="00F81BD6" w:rsidTr="00A527E7">
        <w:trPr>
          <w:trHeight w:val="554"/>
        </w:trPr>
        <w:tc>
          <w:tcPr>
            <w:tcW w:w="9855" w:type="dxa"/>
            <w:gridSpan w:val="8"/>
            <w:tcBorders>
              <w:top w:val="nil"/>
            </w:tcBorders>
          </w:tcPr>
          <w:p w:rsidR="004C0DFE" w:rsidRPr="00F81BD6" w:rsidRDefault="004C0DFE" w:rsidP="00A527E7">
            <w:pPr>
              <w:jc w:val="both"/>
            </w:pPr>
          </w:p>
        </w:tc>
      </w:tr>
      <w:tr w:rsidR="004C0DFE" w:rsidRPr="00F81BD6" w:rsidTr="00A527E7">
        <w:tc>
          <w:tcPr>
            <w:tcW w:w="3086" w:type="dxa"/>
            <w:shd w:val="clear" w:color="auto" w:fill="F7CAAC"/>
          </w:tcPr>
          <w:p w:rsidR="004C0DFE" w:rsidRPr="00F81BD6" w:rsidRDefault="004C0DFE" w:rsidP="00A527E7">
            <w:pPr>
              <w:jc w:val="both"/>
              <w:rPr>
                <w:b/>
              </w:rPr>
            </w:pPr>
            <w:r w:rsidRPr="00F81BD6">
              <w:rPr>
                <w:b/>
              </w:rPr>
              <w:t>Stručná anotace předmětu</w:t>
            </w:r>
          </w:p>
        </w:tc>
        <w:tc>
          <w:tcPr>
            <w:tcW w:w="6769" w:type="dxa"/>
            <w:gridSpan w:val="7"/>
            <w:tcBorders>
              <w:bottom w:val="nil"/>
            </w:tcBorders>
          </w:tcPr>
          <w:p w:rsidR="004C0DFE" w:rsidRPr="00F81BD6" w:rsidRDefault="004C0DFE" w:rsidP="00A527E7">
            <w:pPr>
              <w:jc w:val="both"/>
            </w:pPr>
          </w:p>
          <w:p w:rsidR="004C0DFE" w:rsidRPr="00F81BD6" w:rsidRDefault="004C0DFE" w:rsidP="00A527E7">
            <w:pPr>
              <w:jc w:val="both"/>
            </w:pPr>
          </w:p>
        </w:tc>
      </w:tr>
      <w:tr w:rsidR="004C0DFE" w:rsidRPr="00F81BD6" w:rsidTr="00A527E7">
        <w:trPr>
          <w:trHeight w:val="3660"/>
        </w:trPr>
        <w:tc>
          <w:tcPr>
            <w:tcW w:w="9855" w:type="dxa"/>
            <w:gridSpan w:val="8"/>
            <w:tcBorders>
              <w:top w:val="nil"/>
              <w:bottom w:val="single" w:sz="12" w:space="0" w:color="auto"/>
            </w:tcBorders>
          </w:tcPr>
          <w:p w:rsidR="004C0DFE" w:rsidRDefault="004C0DFE" w:rsidP="00A527E7"/>
          <w:p w:rsidR="004C0DFE" w:rsidRPr="00F81BD6" w:rsidRDefault="004C0DFE" w:rsidP="00A527E7">
            <w:r w:rsidRPr="00F81BD6">
              <w:t>Kurz je zaměřen na základní porozumění oboru a jeho problematice. Je prvním ze tří na sebe vzájemně navazujících semestrálních kurzů a jeho záměrem je základní rozlišení kulturních institucí a porozumění jednotlivým profesím, které v nich existují. Dále je zaměřen na současné trendy a směřování kulturních institucí v České republice a v Evropě.</w:t>
            </w:r>
          </w:p>
          <w:p w:rsidR="004C0DFE" w:rsidRPr="00F81BD6" w:rsidRDefault="004C0DFE" w:rsidP="00A527E7">
            <w:r>
              <w:t>Kurz</w:t>
            </w:r>
            <w:r w:rsidRPr="00F81BD6">
              <w:t xml:space="preserve"> postupně směřuje k tomu, aby se jeho absolvent dokázal orientovat v kulturní sféře a byl schopen reflexe pozitivních i negativních vlivů, které na ni působí, stejně jako reflexe instituce samé.</w:t>
            </w:r>
          </w:p>
          <w:p w:rsidR="004C0DFE" w:rsidRPr="00F81BD6" w:rsidRDefault="004C0DFE" w:rsidP="00A527E7"/>
          <w:p w:rsidR="004C0DFE" w:rsidRPr="00F972CE" w:rsidRDefault="004C0DFE" w:rsidP="00A527E7">
            <w:r w:rsidRPr="00F972CE">
              <w:t xml:space="preserve">Je rozdělen do tří paralelně probíraných a prolínajících se částí: </w:t>
            </w:r>
          </w:p>
          <w:p w:rsidR="004C0DFE" w:rsidRPr="00F972CE" w:rsidRDefault="004C0DFE" w:rsidP="00700C85">
            <w:pPr>
              <w:pStyle w:val="Odstavecseseznamem"/>
              <w:widowControl/>
              <w:numPr>
                <w:ilvl w:val="0"/>
                <w:numId w:val="17"/>
              </w:numPr>
              <w:autoSpaceDE/>
              <w:autoSpaceDN/>
              <w:adjustRightInd/>
              <w:rPr>
                <w:rFonts w:ascii="Times New Roman" w:hAnsi="Times New Roman" w:cs="Times New Roman"/>
              </w:rPr>
            </w:pPr>
            <w:r w:rsidRPr="00F972CE">
              <w:rPr>
                <w:rFonts w:ascii="Times New Roman" w:hAnsi="Times New Roman" w:cs="Times New Roman"/>
              </w:rPr>
              <w:t xml:space="preserve">Teoretická část </w:t>
            </w:r>
          </w:p>
          <w:p w:rsidR="004C0DFE" w:rsidRPr="00F972CE" w:rsidRDefault="004C0DFE" w:rsidP="00A527E7">
            <w:r w:rsidRPr="00F972CE">
              <w:t xml:space="preserve">Navazuje na látku z ostatních probíhajících kursů. Rozšiřuje vědomosti o současném umění a designu a jejich institucionálním zázemí. </w:t>
            </w:r>
          </w:p>
          <w:p w:rsidR="004C0DFE" w:rsidRPr="00F972CE" w:rsidRDefault="004C0DFE" w:rsidP="00700C85">
            <w:pPr>
              <w:pStyle w:val="Odstavecseseznamem"/>
              <w:widowControl/>
              <w:numPr>
                <w:ilvl w:val="0"/>
                <w:numId w:val="17"/>
              </w:numPr>
              <w:autoSpaceDE/>
              <w:autoSpaceDN/>
              <w:adjustRightInd/>
              <w:rPr>
                <w:rFonts w:ascii="Times New Roman" w:hAnsi="Times New Roman" w:cs="Times New Roman"/>
              </w:rPr>
            </w:pPr>
            <w:r w:rsidRPr="00F972CE">
              <w:rPr>
                <w:rFonts w:ascii="Times New Roman" w:hAnsi="Times New Roman" w:cs="Times New Roman"/>
              </w:rPr>
              <w:t>Praktická část</w:t>
            </w:r>
          </w:p>
          <w:p w:rsidR="004C0DFE" w:rsidRPr="00F972CE" w:rsidRDefault="004C0DFE" w:rsidP="00A527E7">
            <w:pPr>
              <w:tabs>
                <w:tab w:val="left" w:pos="2235"/>
              </w:tabs>
            </w:pPr>
            <w:r w:rsidRPr="00F972CE">
              <w:t xml:space="preserve">Rozbor těchto znalostí a teorií na konkrétních příkladech. Návštěva vybrané instituce a setkání s odborníky. </w:t>
            </w:r>
          </w:p>
          <w:p w:rsidR="004C0DFE" w:rsidRPr="00F972CE" w:rsidRDefault="004C0DFE" w:rsidP="00700C85">
            <w:pPr>
              <w:pStyle w:val="Odstavecseseznamem"/>
              <w:widowControl/>
              <w:numPr>
                <w:ilvl w:val="0"/>
                <w:numId w:val="17"/>
              </w:numPr>
              <w:autoSpaceDE/>
              <w:autoSpaceDN/>
              <w:adjustRightInd/>
              <w:rPr>
                <w:rFonts w:ascii="Times New Roman" w:hAnsi="Times New Roman" w:cs="Times New Roman"/>
              </w:rPr>
            </w:pPr>
            <w:r w:rsidRPr="00F972CE">
              <w:rPr>
                <w:rFonts w:ascii="Times New Roman" w:hAnsi="Times New Roman" w:cs="Times New Roman"/>
              </w:rPr>
              <w:t>Projekt</w:t>
            </w:r>
          </w:p>
          <w:p w:rsidR="004C0DFE" w:rsidRPr="00F81BD6" w:rsidRDefault="004C0DFE" w:rsidP="00A527E7">
            <w:r w:rsidRPr="00F972CE">
              <w:t>Každý semestr bude provázet modelový projekt, na kterém si studenti vyzkouší a osvojí nabyté zkušenosti a</w:t>
            </w:r>
            <w:r w:rsidRPr="00F81BD6">
              <w:t xml:space="preserve"> dovednosti. </w:t>
            </w:r>
          </w:p>
        </w:tc>
      </w:tr>
      <w:tr w:rsidR="004C0DFE" w:rsidRPr="00F81BD6" w:rsidTr="00A527E7">
        <w:trPr>
          <w:trHeight w:val="265"/>
        </w:trPr>
        <w:tc>
          <w:tcPr>
            <w:tcW w:w="3653" w:type="dxa"/>
            <w:gridSpan w:val="2"/>
            <w:tcBorders>
              <w:top w:val="nil"/>
            </w:tcBorders>
            <w:shd w:val="clear" w:color="auto" w:fill="F7CAAC"/>
          </w:tcPr>
          <w:p w:rsidR="004C0DFE" w:rsidRPr="00F81BD6" w:rsidRDefault="004C0DFE" w:rsidP="00A527E7">
            <w:pPr>
              <w:jc w:val="both"/>
            </w:pPr>
            <w:r w:rsidRPr="00F81BD6">
              <w:rPr>
                <w:b/>
              </w:rPr>
              <w:t>Studijní literatura a studijní pomůcky</w:t>
            </w:r>
          </w:p>
        </w:tc>
        <w:tc>
          <w:tcPr>
            <w:tcW w:w="6202" w:type="dxa"/>
            <w:gridSpan w:val="6"/>
            <w:tcBorders>
              <w:top w:val="nil"/>
              <w:bottom w:val="nil"/>
            </w:tcBorders>
          </w:tcPr>
          <w:p w:rsidR="004C0DFE" w:rsidRPr="00F81BD6" w:rsidRDefault="004C0DFE" w:rsidP="00A527E7">
            <w:pPr>
              <w:jc w:val="both"/>
            </w:pPr>
          </w:p>
        </w:tc>
      </w:tr>
      <w:tr w:rsidR="004C0DFE" w:rsidRPr="00F81BD6" w:rsidTr="00A527E7">
        <w:trPr>
          <w:trHeight w:val="1497"/>
        </w:trPr>
        <w:tc>
          <w:tcPr>
            <w:tcW w:w="9855" w:type="dxa"/>
            <w:gridSpan w:val="8"/>
            <w:tcBorders>
              <w:top w:val="nil"/>
            </w:tcBorders>
          </w:tcPr>
          <w:p w:rsidR="004C0DFE" w:rsidRDefault="004C0DFE" w:rsidP="00A527E7">
            <w:pPr>
              <w:pStyle w:val="Textpoznpodarou"/>
              <w:tabs>
                <w:tab w:val="left" w:pos="971"/>
              </w:tabs>
            </w:pPr>
          </w:p>
          <w:p w:rsidR="004C0DFE" w:rsidRPr="00EE0A44" w:rsidRDefault="004C0DFE" w:rsidP="00A527E7">
            <w:pPr>
              <w:pStyle w:val="Textpoznpodarou"/>
              <w:tabs>
                <w:tab w:val="left" w:pos="971"/>
              </w:tabs>
              <w:rPr>
                <w:b/>
              </w:rPr>
            </w:pPr>
            <w:r w:rsidRPr="00EE0A44">
              <w:rPr>
                <w:b/>
              </w:rPr>
              <w:t>Povinná:</w:t>
            </w:r>
          </w:p>
          <w:p w:rsidR="004C0DFE" w:rsidRPr="00F81BD6" w:rsidRDefault="004C0DFE" w:rsidP="00A527E7">
            <w:r w:rsidRPr="00F81BD6">
              <w:t>Bourriaud, Nicolas: Altermodern Tate Trienal. London: Tate Publishing, 2009</w:t>
            </w:r>
            <w:r w:rsidRPr="00F81BD6">
              <w:br/>
              <w:t>Bourriaud, Nicolas: Postprodukce. Praha: Tranzit, 2004</w:t>
            </w:r>
            <w:r w:rsidRPr="00F81BD6">
              <w:br/>
              <w:t xml:space="preserve">GRAHAM, Gordon: </w:t>
            </w:r>
            <w:r w:rsidRPr="00F81BD6">
              <w:rPr>
                <w:i/>
              </w:rPr>
              <w:t>Filosofie umění</w:t>
            </w:r>
            <w:r w:rsidRPr="00F81BD6">
              <w:t xml:space="preserve">. Praha, </w:t>
            </w:r>
            <w:hyperlink r:id="rId50" w:history="1">
              <w:r w:rsidRPr="00F81BD6">
                <w:rPr>
                  <w:rStyle w:val="Hypertextovodkaz"/>
                </w:rPr>
                <w:t>Barrister a Principal</w:t>
              </w:r>
            </w:hyperlink>
            <w:r w:rsidRPr="00F81BD6">
              <w:t>, 2004, ISBN: 80-85947-53-6</w:t>
            </w:r>
          </w:p>
          <w:p w:rsidR="004C0DFE" w:rsidRPr="00F81BD6" w:rsidRDefault="004C0DFE" w:rsidP="00A527E7">
            <w:pPr>
              <w:pStyle w:val="Textpoznpodarou"/>
            </w:pPr>
            <w:r w:rsidRPr="00F81BD6">
              <w:t xml:space="preserve">HORÁČEK, Radek:  </w:t>
            </w:r>
            <w:r w:rsidRPr="00F81BD6">
              <w:rPr>
                <w:i/>
              </w:rPr>
              <w:t>Galerijní animace a zprostředkování umění</w:t>
            </w:r>
            <w:r w:rsidRPr="00F81BD6">
              <w:t xml:space="preserve">. Brno, Cerm, 1998, </w:t>
            </w:r>
            <w:r w:rsidRPr="00F81BD6">
              <w:br/>
              <w:t>ISBN: 80-7204-084-7</w:t>
            </w:r>
          </w:p>
          <w:p w:rsidR="004C0DFE" w:rsidRPr="00F81BD6" w:rsidRDefault="004C0DFE" w:rsidP="00A527E7">
            <w:pPr>
              <w:pStyle w:val="Textpoznpodarou"/>
            </w:pPr>
            <w:r w:rsidRPr="00F81BD6">
              <w:t>HORÁK, Ondřej (ed):</w:t>
            </w:r>
            <w:r w:rsidRPr="00F81BD6">
              <w:rPr>
                <w:i/>
              </w:rPr>
              <w:t xml:space="preserve"> Místa počinu.</w:t>
            </w:r>
            <w:r w:rsidRPr="00F81BD6">
              <w:t xml:space="preserve"> Praha, Komunikační prostor Školská 28, 2009, ISBN: 978-80-254-8775-4</w:t>
            </w:r>
          </w:p>
          <w:p w:rsidR="004C0DFE" w:rsidRPr="00F81BD6" w:rsidRDefault="004C0DFE" w:rsidP="00A527E7">
            <w:pPr>
              <w:autoSpaceDE w:val="0"/>
              <w:autoSpaceDN w:val="0"/>
              <w:adjustRightInd w:val="0"/>
              <w:rPr>
                <w:rFonts w:eastAsia="TimesNewRoman"/>
              </w:rPr>
            </w:pPr>
            <w:r>
              <w:rPr>
                <w:rFonts w:eastAsia="TimesNewRoman"/>
              </w:rPr>
              <w:t>KESNER, Ladislav</w:t>
            </w:r>
            <w:r w:rsidRPr="00F81BD6">
              <w:rPr>
                <w:rFonts w:eastAsia="TimesNewRoman"/>
              </w:rPr>
              <w:t xml:space="preserve">; MIKŠ, František (eds): </w:t>
            </w:r>
            <w:r w:rsidRPr="00F81BD6">
              <w:rPr>
                <w:rFonts w:eastAsia="TimesNewRoman"/>
                <w:i/>
              </w:rPr>
              <w:t>Gombrich, porozumět umění a jeho dějinám</w:t>
            </w:r>
            <w:r w:rsidRPr="00F81BD6">
              <w:rPr>
                <w:rFonts w:eastAsia="TimesNewRoman"/>
              </w:rPr>
              <w:t>. Brno, Barrister &amp;Printal a FF MU, 2010, ISBN: 978-80-87029-57-2</w:t>
            </w:r>
          </w:p>
          <w:p w:rsidR="004C0DFE" w:rsidRPr="00F81BD6" w:rsidRDefault="004C0DFE" w:rsidP="00A527E7">
            <w:pPr>
              <w:autoSpaceDE w:val="0"/>
              <w:autoSpaceDN w:val="0"/>
              <w:adjustRightInd w:val="0"/>
            </w:pPr>
            <w:r w:rsidRPr="00F81BD6">
              <w:t xml:space="preserve">PETROVÁ, Eva: </w:t>
            </w:r>
            <w:r w:rsidRPr="00F81BD6">
              <w:rPr>
                <w:i/>
              </w:rPr>
              <w:t>Výstavy v čase proměn</w:t>
            </w:r>
            <w:r w:rsidRPr="00F81BD6">
              <w:t xml:space="preserve">. České Budějovice, gallery, 2009, </w:t>
            </w:r>
            <w:r w:rsidRPr="00F81BD6">
              <w:br/>
              <w:t>ISBN: 978-8086-990-75</w:t>
            </w:r>
          </w:p>
          <w:p w:rsidR="004C0DFE" w:rsidRPr="00F81BD6" w:rsidRDefault="004C0DFE" w:rsidP="00A527E7">
            <w:pPr>
              <w:pStyle w:val="Normlnweb"/>
              <w:spacing w:before="0" w:beforeAutospacing="0" w:after="0" w:afterAutospacing="0"/>
              <w:rPr>
                <w:bCs/>
                <w:sz w:val="20"/>
                <w:szCs w:val="20"/>
              </w:rPr>
            </w:pPr>
            <w:r w:rsidRPr="00F81BD6">
              <w:rPr>
                <w:sz w:val="20"/>
                <w:szCs w:val="20"/>
              </w:rPr>
              <w:t>Pospiszyl, Tomáš. Asociativní dějepis umění. Praha: Tranzit, 2014</w:t>
            </w:r>
            <w:r w:rsidRPr="00F81BD6">
              <w:rPr>
                <w:sz w:val="20"/>
                <w:szCs w:val="20"/>
              </w:rPr>
              <w:br/>
              <w:t xml:space="preserve">RICOEUR, Paul: </w:t>
            </w:r>
            <w:r w:rsidRPr="00F81BD6">
              <w:rPr>
                <w:i/>
                <w:sz w:val="20"/>
                <w:szCs w:val="20"/>
              </w:rPr>
              <w:t>Život, pravda, symbol</w:t>
            </w:r>
            <w:r w:rsidRPr="00F81BD6">
              <w:rPr>
                <w:sz w:val="20"/>
                <w:szCs w:val="20"/>
              </w:rPr>
              <w:t xml:space="preserve">. Praha, Oikúmené, 1993, </w:t>
            </w:r>
            <w:hyperlink r:id="rId51" w:history="1">
              <w:r w:rsidRPr="00F81BD6">
                <w:rPr>
                  <w:rStyle w:val="Hypertextovodkaz"/>
                  <w:sz w:val="20"/>
                  <w:szCs w:val="20"/>
                </w:rPr>
                <w:t>ISBN: 80-85241-32-3</w:t>
              </w:r>
            </w:hyperlink>
            <w:r w:rsidRPr="00F81BD6">
              <w:rPr>
                <w:sz w:val="20"/>
                <w:szCs w:val="20"/>
              </w:rPr>
              <w:t xml:space="preserve"> </w:t>
            </w:r>
          </w:p>
          <w:p w:rsidR="004C0DFE" w:rsidRPr="00F81BD6" w:rsidRDefault="004C0DFE" w:rsidP="00A527E7">
            <w:pPr>
              <w:pStyle w:val="Textpoznpodarou"/>
            </w:pPr>
            <w:r w:rsidRPr="00F81BD6">
              <w:t xml:space="preserve">SCHMELCOVÁ, Radoslava (ed): </w:t>
            </w:r>
            <w:r w:rsidRPr="00F81BD6">
              <w:rPr>
                <w:i/>
              </w:rPr>
              <w:t>Divadlo v netradičním prostoru, performance a site specific.</w:t>
            </w:r>
            <w:r w:rsidRPr="00F81BD6">
              <w:t xml:space="preserve"> Praha, Nakladatelství Akademie múzických umění v Praze, 2010, ISBN: 8073311844</w:t>
            </w:r>
          </w:p>
          <w:p w:rsidR="004C0DFE" w:rsidRPr="00F81BD6" w:rsidRDefault="004C0DFE" w:rsidP="00A527E7">
            <w:pPr>
              <w:rPr>
                <w:i/>
              </w:rPr>
            </w:pPr>
            <w:r w:rsidRPr="00F81BD6">
              <w:t xml:space="preserve">SÝKOROVÁ, Lenka (ed): </w:t>
            </w:r>
            <w:r w:rsidRPr="00F81BD6">
              <w:rPr>
                <w:i/>
              </w:rPr>
              <w:t>Konečně spolu, Česká nezávislá galerijní scéna 1990</w:t>
            </w:r>
            <w:r w:rsidRPr="00F81BD6">
              <w:t xml:space="preserve">– </w:t>
            </w:r>
            <w:r w:rsidRPr="00F81BD6">
              <w:rPr>
                <w:i/>
              </w:rPr>
              <w:t>2011.</w:t>
            </w:r>
            <w:r w:rsidRPr="00F81BD6">
              <w:t xml:space="preserve"> Ústí nad Labem, FUD UJEP, 2011 ISBN: 978-80-7414-419-6</w:t>
            </w:r>
          </w:p>
          <w:p w:rsidR="004C0DFE" w:rsidRDefault="004C0DFE" w:rsidP="00A527E7">
            <w:pPr>
              <w:pStyle w:val="Textpoznpodarou"/>
            </w:pPr>
            <w:r w:rsidRPr="00F81BD6">
              <w:t xml:space="preserve">VÁCLAVOVÁ, Denisa; ŽIŽKA, Tomáš (eds): </w:t>
            </w:r>
            <w:r w:rsidRPr="00F81BD6">
              <w:rPr>
                <w:i/>
              </w:rPr>
              <w:t>Site-specific</w:t>
            </w:r>
            <w:r w:rsidRPr="00F81BD6">
              <w:t>. Praha, Pražská scéna, 2008, ISBN: 970-80-86102-44-3</w:t>
            </w:r>
          </w:p>
          <w:p w:rsidR="004C0DFE" w:rsidRPr="00F81BD6" w:rsidRDefault="004C0DFE" w:rsidP="00A527E7">
            <w:pPr>
              <w:pStyle w:val="Textpoznpodarou"/>
            </w:pPr>
          </w:p>
          <w:p w:rsidR="004C0DFE" w:rsidRPr="00EE0A44" w:rsidRDefault="004C0DFE" w:rsidP="00A527E7">
            <w:pPr>
              <w:pStyle w:val="Textpoznpodarou"/>
              <w:rPr>
                <w:b/>
              </w:rPr>
            </w:pPr>
            <w:r w:rsidRPr="00EE0A44">
              <w:rPr>
                <w:b/>
              </w:rPr>
              <w:lastRenderedPageBreak/>
              <w:t>Doporučená:</w:t>
            </w:r>
          </w:p>
          <w:p w:rsidR="004C0DFE" w:rsidRPr="00F81BD6" w:rsidRDefault="004C0DFE" w:rsidP="00A527E7">
            <w:r w:rsidRPr="00F81BD6">
              <w:t xml:space="preserve">BREGANTOVÁ, Polana (ed): </w:t>
            </w:r>
            <w:r w:rsidRPr="00F81BD6">
              <w:rPr>
                <w:i/>
                <w:iCs/>
              </w:rPr>
              <w:t>Dějiny českého výtvarného umění (VI/1), 1958/2000</w:t>
            </w:r>
            <w:r w:rsidRPr="00F81BD6">
              <w:t xml:space="preserve">. Praha, Academia, 2007, ISBN: 978-80-200-1487-X </w:t>
            </w:r>
          </w:p>
          <w:p w:rsidR="004C0DFE" w:rsidRPr="00F81BD6" w:rsidRDefault="004C0DFE" w:rsidP="00A527E7">
            <w:r w:rsidRPr="00F81BD6">
              <w:t xml:space="preserve">BREGANTOVÁ, Polana (ed): </w:t>
            </w:r>
            <w:r w:rsidRPr="00F81BD6">
              <w:rPr>
                <w:i/>
                <w:iCs/>
              </w:rPr>
              <w:t xml:space="preserve">Dějiny českého výtvarného umění. (VI/2), 1958/2000. </w:t>
            </w:r>
            <w:r w:rsidRPr="00F81BD6">
              <w:t>Praha, Academia, 2007, ISBN: 978-80-200-1488-8</w:t>
            </w:r>
          </w:p>
          <w:p w:rsidR="004C0DFE" w:rsidRPr="00F81BD6" w:rsidRDefault="004C0DFE" w:rsidP="00A527E7">
            <w:pPr>
              <w:autoSpaceDE w:val="0"/>
              <w:autoSpaceDN w:val="0"/>
              <w:adjustRightInd w:val="0"/>
            </w:pPr>
            <w:r w:rsidRPr="00F81BD6">
              <w:t xml:space="preserve">FILIPOVÁ, Marta; RAMPLEY, Matthew (eds): </w:t>
            </w:r>
            <w:r w:rsidRPr="00F81BD6">
              <w:rPr>
                <w:i/>
              </w:rPr>
              <w:t>Možnosti vizuálních studií. Obrazy, texty interpretace.</w:t>
            </w:r>
            <w:r w:rsidRPr="00F81BD6">
              <w:t xml:space="preserve"> Brno, FFMU Brno, 2008, ISBN: 978-80-87029-26-8</w:t>
            </w:r>
          </w:p>
          <w:p w:rsidR="004C0DFE" w:rsidRPr="00F81BD6" w:rsidRDefault="004C0DFE" w:rsidP="00A527E7">
            <w:pPr>
              <w:autoSpaceDE w:val="0"/>
              <w:autoSpaceDN w:val="0"/>
              <w:adjustRightInd w:val="0"/>
            </w:pPr>
            <w:r w:rsidRPr="00F81BD6">
              <w:t xml:space="preserve">GOMBRICH, Ernst, Hans: </w:t>
            </w:r>
            <w:r w:rsidRPr="00F81BD6">
              <w:rPr>
                <w:i/>
                <w:iCs/>
              </w:rPr>
              <w:t xml:space="preserve">Umění a iluze: studie o psychologii obrazového znázorňování. </w:t>
            </w:r>
            <w:r w:rsidRPr="00F81BD6">
              <w:t>Praha, Odeon, 1985, ISBN: 01-525-85</w:t>
            </w:r>
          </w:p>
          <w:p w:rsidR="004C0DFE" w:rsidRPr="00F81BD6" w:rsidRDefault="004C0DFE" w:rsidP="00A527E7">
            <w:pPr>
              <w:pStyle w:val="Textpoznpodarou"/>
            </w:pPr>
            <w:r w:rsidRPr="00F81BD6">
              <w:t xml:space="preserve">GOODMAN, Nelson: </w:t>
            </w:r>
            <w:r w:rsidRPr="00F81BD6">
              <w:rPr>
                <w:i/>
              </w:rPr>
              <w:t>Jazyky umění. Nástin teorie symbolů</w:t>
            </w:r>
            <w:r w:rsidRPr="00F81BD6">
              <w:t>, Praha 2007, ISBN 978-80-200-1519-8</w:t>
            </w:r>
          </w:p>
          <w:p w:rsidR="004C0DFE" w:rsidRPr="00F81BD6" w:rsidRDefault="004C0DFE" w:rsidP="00A527E7">
            <w:pPr>
              <w:pStyle w:val="Textpoznpodarou"/>
            </w:pPr>
            <w:r w:rsidRPr="00F81BD6">
              <w:t xml:space="preserve">Koleček, Michal:  </w:t>
            </w:r>
            <w:r w:rsidRPr="00F81BD6">
              <w:rPr>
                <w:i/>
              </w:rPr>
              <w:t>Ze středu ven: Umění regionů 1985- 2010.</w:t>
            </w:r>
            <w:r w:rsidRPr="00F81BD6">
              <w:t xml:space="preserve"> Ústí nad Labem 2014, ISBN: 978-80-7414-786-9</w:t>
            </w:r>
          </w:p>
          <w:p w:rsidR="004C0DFE" w:rsidRPr="00F81BD6" w:rsidRDefault="004C0DFE" w:rsidP="00A527E7">
            <w:pPr>
              <w:autoSpaceDE w:val="0"/>
              <w:autoSpaceDN w:val="0"/>
              <w:adjustRightInd w:val="0"/>
            </w:pPr>
            <w:r w:rsidRPr="00F81BD6">
              <w:t xml:space="preserve">Petříček, Miroslav: </w:t>
            </w:r>
            <w:r w:rsidRPr="00F81BD6">
              <w:rPr>
                <w:i/>
              </w:rPr>
              <w:t>Myšlení obrazem</w:t>
            </w:r>
            <w:r w:rsidRPr="00F81BD6">
              <w:t>. Praha: Hermann a synové, 2009</w:t>
            </w:r>
            <w:r w:rsidRPr="00F81BD6">
              <w:br/>
              <w:t>Slavík, Jan; Chrz, Vladimír; Štěch, Stanislav: Tvorba jako způsob poznávání. Praha: Karolinum, 2013</w:t>
            </w:r>
          </w:p>
          <w:p w:rsidR="004C0DFE" w:rsidRPr="00F81BD6" w:rsidRDefault="004C0DFE" w:rsidP="00A527E7">
            <w:pPr>
              <w:pStyle w:val="Textpoznpodarou"/>
            </w:pPr>
            <w:r w:rsidRPr="00F81BD6">
              <w:t>Ward, Ossian: Ways of Lookin. London: Laurene King Publishing Ltd. 2014</w:t>
            </w:r>
          </w:p>
          <w:p w:rsidR="004C0DFE" w:rsidRPr="00F81BD6" w:rsidRDefault="004C0DFE" w:rsidP="00A527E7">
            <w:pPr>
              <w:pStyle w:val="Textpoznpodarou"/>
            </w:pPr>
            <w:r w:rsidRPr="00F81BD6">
              <w:t>VESELÁ, R. (ed.): Místo sdílené uměním. Ústí nad Labem, 2014</w:t>
            </w:r>
          </w:p>
          <w:p w:rsidR="004C0DFE" w:rsidRPr="00F81BD6" w:rsidRDefault="004C0DFE" w:rsidP="00A527E7">
            <w:pPr>
              <w:pStyle w:val="Textpoznpodarou"/>
            </w:pPr>
            <w:r w:rsidRPr="00F81BD6">
              <w:t>VESELÁ, R. (ed.): Pozice kurátor. Ústí nad Labem: FUD UJEP, 2016</w:t>
            </w:r>
          </w:p>
          <w:p w:rsidR="004C0DFE" w:rsidRPr="00F81BD6" w:rsidRDefault="004C0DFE" w:rsidP="00A527E7">
            <w:pPr>
              <w:jc w:val="both"/>
            </w:pPr>
          </w:p>
        </w:tc>
      </w:tr>
    </w:tbl>
    <w:p w:rsidR="00621175" w:rsidRDefault="00621175"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Pr>
        <w:rPr>
          <w:ins w:id="562" w:author="Ponížilová Hana" w:date="2019-05-31T07:17:00Z"/>
        </w:rPr>
      </w:pPr>
    </w:p>
    <w:p w:rsidR="00B3756C" w:rsidRDefault="00B3756C" w:rsidP="00B0295E"/>
    <w:p w:rsidR="00F972CE" w:rsidRDefault="00F972CE" w:rsidP="00B0295E"/>
    <w:p w:rsidR="00F972CE" w:rsidRDefault="00F972CE" w:rsidP="00B0295E"/>
    <w:p w:rsidR="00F972CE" w:rsidRDefault="00F972C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C0DFE" w:rsidTr="00A527E7">
        <w:tc>
          <w:tcPr>
            <w:tcW w:w="9855" w:type="dxa"/>
            <w:gridSpan w:val="8"/>
            <w:tcBorders>
              <w:bottom w:val="double" w:sz="4" w:space="0" w:color="auto"/>
            </w:tcBorders>
            <w:shd w:val="clear" w:color="auto" w:fill="BDD6EE"/>
          </w:tcPr>
          <w:p w:rsidR="004C0DFE" w:rsidRDefault="004C0DFE" w:rsidP="00A527E7">
            <w:pPr>
              <w:jc w:val="both"/>
              <w:rPr>
                <w:b/>
                <w:sz w:val="28"/>
              </w:rPr>
            </w:pPr>
            <w:r>
              <w:lastRenderedPageBreak/>
              <w:br w:type="page"/>
            </w:r>
            <w:r>
              <w:rPr>
                <w:b/>
                <w:sz w:val="28"/>
              </w:rPr>
              <w:t>B-III – Charakteristika studijního předmětu</w:t>
            </w:r>
          </w:p>
        </w:tc>
      </w:tr>
      <w:tr w:rsidR="004C0DFE" w:rsidRPr="00E9057C" w:rsidTr="00A527E7">
        <w:tc>
          <w:tcPr>
            <w:tcW w:w="3086" w:type="dxa"/>
            <w:tcBorders>
              <w:top w:val="double" w:sz="4" w:space="0" w:color="auto"/>
            </w:tcBorders>
            <w:shd w:val="clear" w:color="auto" w:fill="F7CAAC"/>
          </w:tcPr>
          <w:p w:rsidR="004C0DFE" w:rsidRPr="00E9057C" w:rsidRDefault="004C0DFE" w:rsidP="00A527E7">
            <w:pPr>
              <w:jc w:val="both"/>
              <w:rPr>
                <w:b/>
              </w:rPr>
            </w:pPr>
            <w:r w:rsidRPr="00E9057C">
              <w:rPr>
                <w:b/>
              </w:rPr>
              <w:t>Název studijního předmětu</w:t>
            </w:r>
          </w:p>
        </w:tc>
        <w:tc>
          <w:tcPr>
            <w:tcW w:w="6769" w:type="dxa"/>
            <w:gridSpan w:val="7"/>
            <w:tcBorders>
              <w:top w:val="double" w:sz="4" w:space="0" w:color="auto"/>
            </w:tcBorders>
          </w:tcPr>
          <w:p w:rsidR="004C0DFE" w:rsidRPr="00E9057C" w:rsidRDefault="004C0DFE" w:rsidP="00A527E7">
            <w:pPr>
              <w:jc w:val="both"/>
              <w:rPr>
                <w:color w:val="44546A" w:themeColor="text2"/>
              </w:rPr>
            </w:pPr>
            <w:r w:rsidRPr="00E9057C">
              <w:t>Produkce v kulturních a kreativních odvětvích II</w:t>
            </w:r>
          </w:p>
        </w:tc>
      </w:tr>
      <w:tr w:rsidR="004C0DFE" w:rsidRPr="00E9057C" w:rsidTr="00A527E7">
        <w:tc>
          <w:tcPr>
            <w:tcW w:w="3086" w:type="dxa"/>
            <w:shd w:val="clear" w:color="auto" w:fill="F7CAAC"/>
          </w:tcPr>
          <w:p w:rsidR="004C0DFE" w:rsidRPr="00E9057C" w:rsidRDefault="004C0DFE" w:rsidP="00A527E7">
            <w:pPr>
              <w:rPr>
                <w:b/>
              </w:rPr>
            </w:pPr>
            <w:r w:rsidRPr="00E9057C">
              <w:rPr>
                <w:b/>
              </w:rPr>
              <w:t>Typ předmětu</w:t>
            </w:r>
          </w:p>
        </w:tc>
        <w:tc>
          <w:tcPr>
            <w:tcW w:w="3406" w:type="dxa"/>
            <w:gridSpan w:val="4"/>
          </w:tcPr>
          <w:p w:rsidR="004C0DFE" w:rsidRPr="00E9057C" w:rsidRDefault="004C0DFE" w:rsidP="00A527E7">
            <w:pPr>
              <w:autoSpaceDE w:val="0"/>
              <w:autoSpaceDN w:val="0"/>
              <w:adjustRightInd w:val="0"/>
            </w:pPr>
            <w:r w:rsidRPr="00E9057C">
              <w:rPr>
                <w:rFonts w:eastAsia="Calibri"/>
              </w:rPr>
              <w:t xml:space="preserve">povinný, </w:t>
            </w:r>
            <w:r w:rsidRPr="00E9057C">
              <w:rPr>
                <w:rFonts w:eastAsia="Calibri"/>
                <w:bCs/>
              </w:rPr>
              <w:t>PZ</w:t>
            </w:r>
          </w:p>
        </w:tc>
        <w:tc>
          <w:tcPr>
            <w:tcW w:w="2695" w:type="dxa"/>
            <w:gridSpan w:val="2"/>
            <w:shd w:val="clear" w:color="auto" w:fill="F7CAAC"/>
          </w:tcPr>
          <w:p w:rsidR="004C0DFE" w:rsidRPr="00E9057C" w:rsidRDefault="004C0DFE" w:rsidP="00A527E7">
            <w:pPr>
              <w:jc w:val="both"/>
            </w:pPr>
            <w:r w:rsidRPr="00E9057C">
              <w:rPr>
                <w:b/>
              </w:rPr>
              <w:t>doporučený ročník/semestr</w:t>
            </w:r>
          </w:p>
        </w:tc>
        <w:tc>
          <w:tcPr>
            <w:tcW w:w="668" w:type="dxa"/>
          </w:tcPr>
          <w:p w:rsidR="004C0DFE" w:rsidRPr="00E9057C" w:rsidRDefault="004C0DFE" w:rsidP="00A527E7">
            <w:pPr>
              <w:jc w:val="both"/>
            </w:pPr>
            <w:r w:rsidRPr="00E9057C">
              <w:t>1/LS</w:t>
            </w:r>
          </w:p>
        </w:tc>
      </w:tr>
      <w:tr w:rsidR="004C0DFE" w:rsidRPr="00E9057C" w:rsidTr="00A527E7">
        <w:tc>
          <w:tcPr>
            <w:tcW w:w="3086" w:type="dxa"/>
            <w:shd w:val="clear" w:color="auto" w:fill="F7CAAC"/>
          </w:tcPr>
          <w:p w:rsidR="004C0DFE" w:rsidRPr="00E9057C" w:rsidRDefault="004C0DFE" w:rsidP="00A527E7">
            <w:pPr>
              <w:jc w:val="both"/>
              <w:rPr>
                <w:b/>
              </w:rPr>
            </w:pPr>
            <w:r w:rsidRPr="00E9057C">
              <w:rPr>
                <w:b/>
              </w:rPr>
              <w:t>Rozsah studijního předmětu</w:t>
            </w:r>
          </w:p>
        </w:tc>
        <w:tc>
          <w:tcPr>
            <w:tcW w:w="1701" w:type="dxa"/>
            <w:gridSpan w:val="2"/>
          </w:tcPr>
          <w:p w:rsidR="004C0DFE" w:rsidRPr="00E9057C" w:rsidRDefault="004C0DFE" w:rsidP="00A527E7">
            <w:pPr>
              <w:autoSpaceDE w:val="0"/>
              <w:autoSpaceDN w:val="0"/>
              <w:adjustRightInd w:val="0"/>
              <w:rPr>
                <w:color w:val="44546A" w:themeColor="text2"/>
              </w:rPr>
            </w:pPr>
          </w:p>
        </w:tc>
        <w:tc>
          <w:tcPr>
            <w:tcW w:w="889" w:type="dxa"/>
            <w:shd w:val="clear" w:color="auto" w:fill="F7CAAC"/>
          </w:tcPr>
          <w:p w:rsidR="004C0DFE" w:rsidRPr="00E9057C" w:rsidRDefault="004C0DFE" w:rsidP="00A527E7">
            <w:pPr>
              <w:jc w:val="both"/>
              <w:rPr>
                <w:b/>
              </w:rPr>
            </w:pPr>
          </w:p>
        </w:tc>
        <w:tc>
          <w:tcPr>
            <w:tcW w:w="816" w:type="dxa"/>
          </w:tcPr>
          <w:p w:rsidR="004C0DFE" w:rsidRPr="00E9057C" w:rsidRDefault="004C0DFE" w:rsidP="00A527E7">
            <w:pPr>
              <w:jc w:val="both"/>
            </w:pPr>
          </w:p>
        </w:tc>
        <w:tc>
          <w:tcPr>
            <w:tcW w:w="2156" w:type="dxa"/>
            <w:shd w:val="clear" w:color="auto" w:fill="F7CAAC"/>
          </w:tcPr>
          <w:p w:rsidR="004C0DFE" w:rsidRPr="00E9057C" w:rsidRDefault="004C0DFE" w:rsidP="00A527E7">
            <w:pPr>
              <w:jc w:val="both"/>
              <w:rPr>
                <w:b/>
              </w:rPr>
            </w:pPr>
            <w:r w:rsidRPr="00E9057C">
              <w:rPr>
                <w:b/>
              </w:rPr>
              <w:t>kreditů</w:t>
            </w:r>
          </w:p>
        </w:tc>
        <w:tc>
          <w:tcPr>
            <w:tcW w:w="1207" w:type="dxa"/>
            <w:gridSpan w:val="2"/>
          </w:tcPr>
          <w:p w:rsidR="004C0DFE" w:rsidRPr="00E9057C" w:rsidRDefault="004C0DFE" w:rsidP="00A527E7">
            <w:pPr>
              <w:jc w:val="both"/>
            </w:pPr>
            <w:r w:rsidRPr="00E9057C">
              <w:t>4</w:t>
            </w:r>
          </w:p>
        </w:tc>
      </w:tr>
      <w:tr w:rsidR="004C0DFE" w:rsidRPr="00E9057C" w:rsidTr="00A527E7">
        <w:tc>
          <w:tcPr>
            <w:tcW w:w="3086" w:type="dxa"/>
            <w:shd w:val="clear" w:color="auto" w:fill="F7CAAC"/>
          </w:tcPr>
          <w:p w:rsidR="004C0DFE" w:rsidRPr="00E9057C" w:rsidRDefault="004C0DFE" w:rsidP="00A527E7">
            <w:pPr>
              <w:rPr>
                <w:b/>
              </w:rPr>
            </w:pPr>
            <w:r w:rsidRPr="00E9057C">
              <w:rPr>
                <w:b/>
              </w:rPr>
              <w:t>Prerekvizity, korekvizity, ekvivalence</w:t>
            </w:r>
          </w:p>
        </w:tc>
        <w:tc>
          <w:tcPr>
            <w:tcW w:w="6769" w:type="dxa"/>
            <w:gridSpan w:val="7"/>
          </w:tcPr>
          <w:p w:rsidR="004C0DFE" w:rsidRPr="00E9057C" w:rsidRDefault="004C0DFE" w:rsidP="00A527E7">
            <w:pPr>
              <w:jc w:val="both"/>
              <w:rPr>
                <w:color w:val="44546A" w:themeColor="text2"/>
              </w:rPr>
            </w:pPr>
          </w:p>
        </w:tc>
      </w:tr>
      <w:tr w:rsidR="004C0DFE" w:rsidRPr="00E9057C" w:rsidTr="00A527E7">
        <w:tc>
          <w:tcPr>
            <w:tcW w:w="3086" w:type="dxa"/>
            <w:shd w:val="clear" w:color="auto" w:fill="F7CAAC"/>
          </w:tcPr>
          <w:p w:rsidR="004C0DFE" w:rsidRPr="00E9057C" w:rsidRDefault="004C0DFE" w:rsidP="00A527E7">
            <w:pPr>
              <w:rPr>
                <w:b/>
              </w:rPr>
            </w:pPr>
            <w:r w:rsidRPr="00E9057C">
              <w:rPr>
                <w:b/>
              </w:rPr>
              <w:t>Způsob ověření studijních výsledků</w:t>
            </w:r>
          </w:p>
        </w:tc>
        <w:tc>
          <w:tcPr>
            <w:tcW w:w="3406" w:type="dxa"/>
            <w:gridSpan w:val="4"/>
          </w:tcPr>
          <w:p w:rsidR="004C0DFE" w:rsidRPr="00E9057C" w:rsidRDefault="004C0DFE" w:rsidP="00A527E7">
            <w:pPr>
              <w:jc w:val="both"/>
            </w:pPr>
            <w:r w:rsidRPr="00E9057C">
              <w:rPr>
                <w:rFonts w:eastAsia="Calibri"/>
              </w:rPr>
              <w:t>klasifikovaný zápočet</w:t>
            </w:r>
          </w:p>
        </w:tc>
        <w:tc>
          <w:tcPr>
            <w:tcW w:w="2156" w:type="dxa"/>
            <w:shd w:val="clear" w:color="auto" w:fill="F7CAAC"/>
          </w:tcPr>
          <w:p w:rsidR="004C0DFE" w:rsidRPr="00E9057C" w:rsidRDefault="004C0DFE" w:rsidP="00A527E7">
            <w:pPr>
              <w:jc w:val="both"/>
              <w:rPr>
                <w:b/>
              </w:rPr>
            </w:pPr>
            <w:r w:rsidRPr="00E9057C">
              <w:rPr>
                <w:b/>
              </w:rPr>
              <w:t>Forma výuky</w:t>
            </w:r>
          </w:p>
        </w:tc>
        <w:tc>
          <w:tcPr>
            <w:tcW w:w="1207" w:type="dxa"/>
            <w:gridSpan w:val="2"/>
          </w:tcPr>
          <w:p w:rsidR="004C0DFE" w:rsidRPr="00E9057C" w:rsidRDefault="004C0DFE" w:rsidP="00A527E7">
            <w:pPr>
              <w:jc w:val="both"/>
            </w:pPr>
            <w:r w:rsidRPr="00E9057C">
              <w:rPr>
                <w:rFonts w:eastAsia="Calibri"/>
              </w:rPr>
              <w:t>ateliér</w:t>
            </w:r>
          </w:p>
        </w:tc>
      </w:tr>
      <w:tr w:rsidR="004C0DFE" w:rsidRPr="00E9057C" w:rsidTr="00A527E7">
        <w:tc>
          <w:tcPr>
            <w:tcW w:w="3086" w:type="dxa"/>
            <w:shd w:val="clear" w:color="auto" w:fill="F7CAAC"/>
          </w:tcPr>
          <w:p w:rsidR="004C0DFE" w:rsidRPr="00E9057C" w:rsidRDefault="004C0DFE" w:rsidP="00A527E7">
            <w:pPr>
              <w:rPr>
                <w:b/>
              </w:rPr>
            </w:pPr>
            <w:r w:rsidRPr="00E9057C">
              <w:rPr>
                <w:b/>
              </w:rPr>
              <w:t>Forma způsobu ověření studijních výsledků a další požadavky na studenta</w:t>
            </w:r>
          </w:p>
        </w:tc>
        <w:tc>
          <w:tcPr>
            <w:tcW w:w="6769" w:type="dxa"/>
            <w:gridSpan w:val="7"/>
            <w:tcBorders>
              <w:bottom w:val="nil"/>
            </w:tcBorders>
          </w:tcPr>
          <w:p w:rsidR="004C0DFE" w:rsidRPr="00F81BD6" w:rsidRDefault="004C0DFE" w:rsidP="00A527E7">
            <w:pPr>
              <w:jc w:val="both"/>
            </w:pPr>
            <w:r>
              <w:t>Písemná: s</w:t>
            </w:r>
            <w:r w:rsidRPr="00F81BD6">
              <w:t>eminární práce na dané téma.</w:t>
            </w:r>
          </w:p>
          <w:p w:rsidR="004C0DFE" w:rsidRPr="00F81BD6" w:rsidRDefault="004C0DFE" w:rsidP="00A527E7">
            <w:pPr>
              <w:jc w:val="both"/>
            </w:pPr>
            <w:r w:rsidRPr="00F81BD6">
              <w:t>Další požadavky:</w:t>
            </w:r>
            <w:r>
              <w:t xml:space="preserve"> prezentace, docházka 80 %, aktivní účast na výuce</w:t>
            </w:r>
          </w:p>
          <w:p w:rsidR="004C0DFE" w:rsidRPr="00E9057C" w:rsidRDefault="004C0DFE" w:rsidP="00A527E7">
            <w:pPr>
              <w:jc w:val="both"/>
              <w:rPr>
                <w:color w:val="44546A" w:themeColor="text2"/>
              </w:rPr>
            </w:pPr>
          </w:p>
        </w:tc>
      </w:tr>
      <w:tr w:rsidR="004C0DFE" w:rsidRPr="00E9057C" w:rsidTr="00A527E7">
        <w:trPr>
          <w:trHeight w:val="554"/>
        </w:trPr>
        <w:tc>
          <w:tcPr>
            <w:tcW w:w="9855" w:type="dxa"/>
            <w:gridSpan w:val="8"/>
            <w:tcBorders>
              <w:top w:val="nil"/>
            </w:tcBorders>
          </w:tcPr>
          <w:p w:rsidR="004C0DFE" w:rsidRPr="00E9057C" w:rsidRDefault="004C0DFE" w:rsidP="00A527E7">
            <w:pPr>
              <w:jc w:val="both"/>
            </w:pPr>
          </w:p>
        </w:tc>
      </w:tr>
      <w:tr w:rsidR="004C0DFE" w:rsidRPr="00E9057C" w:rsidTr="00A527E7">
        <w:trPr>
          <w:trHeight w:val="197"/>
        </w:trPr>
        <w:tc>
          <w:tcPr>
            <w:tcW w:w="3086" w:type="dxa"/>
            <w:tcBorders>
              <w:top w:val="nil"/>
            </w:tcBorders>
            <w:shd w:val="clear" w:color="auto" w:fill="F7CAAC"/>
          </w:tcPr>
          <w:p w:rsidR="004C0DFE" w:rsidRPr="00E9057C" w:rsidRDefault="004C0DFE" w:rsidP="00A527E7">
            <w:pPr>
              <w:jc w:val="both"/>
              <w:rPr>
                <w:b/>
              </w:rPr>
            </w:pPr>
            <w:r w:rsidRPr="00E9057C">
              <w:rPr>
                <w:b/>
              </w:rPr>
              <w:t>Garant předmětu</w:t>
            </w:r>
          </w:p>
        </w:tc>
        <w:tc>
          <w:tcPr>
            <w:tcW w:w="6769" w:type="dxa"/>
            <w:gridSpan w:val="7"/>
            <w:tcBorders>
              <w:top w:val="nil"/>
            </w:tcBorders>
          </w:tcPr>
          <w:p w:rsidR="004C0DFE" w:rsidRPr="00E9057C" w:rsidRDefault="004C0DFE" w:rsidP="00A527E7">
            <w:pPr>
              <w:jc w:val="both"/>
            </w:pPr>
            <w:r w:rsidRPr="00E9057C">
              <w:rPr>
                <w:rFonts w:eastAsia="Calibri"/>
              </w:rPr>
              <w:t>MgA. Romana Veselá</w:t>
            </w:r>
          </w:p>
        </w:tc>
      </w:tr>
      <w:tr w:rsidR="004C0DFE" w:rsidRPr="00E9057C" w:rsidTr="00A527E7">
        <w:trPr>
          <w:trHeight w:val="243"/>
        </w:trPr>
        <w:tc>
          <w:tcPr>
            <w:tcW w:w="3086" w:type="dxa"/>
            <w:tcBorders>
              <w:top w:val="nil"/>
            </w:tcBorders>
            <w:shd w:val="clear" w:color="auto" w:fill="F7CAAC"/>
          </w:tcPr>
          <w:p w:rsidR="004C0DFE" w:rsidRPr="00E9057C" w:rsidRDefault="004C0DFE" w:rsidP="00A527E7">
            <w:pPr>
              <w:rPr>
                <w:b/>
              </w:rPr>
            </w:pPr>
            <w:r w:rsidRPr="00E9057C">
              <w:rPr>
                <w:b/>
              </w:rPr>
              <w:t>Zapojení garanta do výuky předmětu</w:t>
            </w:r>
          </w:p>
        </w:tc>
        <w:tc>
          <w:tcPr>
            <w:tcW w:w="6769" w:type="dxa"/>
            <w:gridSpan w:val="7"/>
            <w:tcBorders>
              <w:top w:val="nil"/>
            </w:tcBorders>
          </w:tcPr>
          <w:p w:rsidR="004C0DFE" w:rsidRPr="00E9057C" w:rsidRDefault="004C0DFE" w:rsidP="00A527E7">
            <w:pPr>
              <w:jc w:val="both"/>
              <w:rPr>
                <w:color w:val="44546A" w:themeColor="text2"/>
              </w:rPr>
            </w:pPr>
            <w:r w:rsidRPr="00E9057C">
              <w:rPr>
                <w:rFonts w:eastAsia="Calibri"/>
              </w:rPr>
              <w:t>100 %</w:t>
            </w:r>
          </w:p>
        </w:tc>
      </w:tr>
      <w:tr w:rsidR="004C0DFE" w:rsidRPr="00E9057C" w:rsidTr="00A527E7">
        <w:tc>
          <w:tcPr>
            <w:tcW w:w="3086" w:type="dxa"/>
            <w:shd w:val="clear" w:color="auto" w:fill="F7CAAC"/>
          </w:tcPr>
          <w:p w:rsidR="004C0DFE" w:rsidRPr="00E9057C" w:rsidRDefault="004C0DFE" w:rsidP="00A527E7">
            <w:pPr>
              <w:jc w:val="both"/>
              <w:rPr>
                <w:b/>
              </w:rPr>
            </w:pPr>
            <w:r w:rsidRPr="00E9057C">
              <w:rPr>
                <w:b/>
              </w:rPr>
              <w:t>Vyučující</w:t>
            </w:r>
          </w:p>
        </w:tc>
        <w:tc>
          <w:tcPr>
            <w:tcW w:w="6769" w:type="dxa"/>
            <w:gridSpan w:val="7"/>
            <w:tcBorders>
              <w:bottom w:val="nil"/>
            </w:tcBorders>
          </w:tcPr>
          <w:p w:rsidR="004C0DFE" w:rsidRPr="00E9057C" w:rsidRDefault="004C0DFE" w:rsidP="00A527E7">
            <w:pPr>
              <w:jc w:val="both"/>
            </w:pPr>
            <w:r w:rsidRPr="00E9057C">
              <w:rPr>
                <w:rFonts w:eastAsia="Calibri"/>
              </w:rPr>
              <w:t>MgA. Romana Veselá</w:t>
            </w:r>
          </w:p>
        </w:tc>
      </w:tr>
      <w:tr w:rsidR="004C0DFE" w:rsidRPr="00E9057C" w:rsidTr="00A527E7">
        <w:trPr>
          <w:trHeight w:val="554"/>
        </w:trPr>
        <w:tc>
          <w:tcPr>
            <w:tcW w:w="9855" w:type="dxa"/>
            <w:gridSpan w:val="8"/>
            <w:tcBorders>
              <w:top w:val="nil"/>
            </w:tcBorders>
          </w:tcPr>
          <w:p w:rsidR="004C0DFE" w:rsidRPr="00E9057C" w:rsidRDefault="004C0DFE" w:rsidP="00A527E7">
            <w:pPr>
              <w:jc w:val="both"/>
            </w:pPr>
          </w:p>
        </w:tc>
      </w:tr>
      <w:tr w:rsidR="004C0DFE" w:rsidRPr="00E9057C" w:rsidTr="00A527E7">
        <w:tc>
          <w:tcPr>
            <w:tcW w:w="3086" w:type="dxa"/>
            <w:shd w:val="clear" w:color="auto" w:fill="F7CAAC"/>
          </w:tcPr>
          <w:p w:rsidR="004C0DFE" w:rsidRPr="00E9057C" w:rsidRDefault="004C0DFE" w:rsidP="00A527E7">
            <w:pPr>
              <w:jc w:val="both"/>
              <w:rPr>
                <w:b/>
              </w:rPr>
            </w:pPr>
            <w:r w:rsidRPr="00E9057C">
              <w:rPr>
                <w:b/>
              </w:rPr>
              <w:t>Stručná anotace předmětu</w:t>
            </w:r>
          </w:p>
        </w:tc>
        <w:tc>
          <w:tcPr>
            <w:tcW w:w="6769" w:type="dxa"/>
            <w:gridSpan w:val="7"/>
            <w:tcBorders>
              <w:bottom w:val="nil"/>
            </w:tcBorders>
          </w:tcPr>
          <w:p w:rsidR="004C0DFE" w:rsidRPr="00E9057C" w:rsidRDefault="004C0DFE" w:rsidP="00A527E7">
            <w:pPr>
              <w:jc w:val="both"/>
            </w:pPr>
          </w:p>
        </w:tc>
      </w:tr>
      <w:tr w:rsidR="004C0DFE" w:rsidRPr="00E9057C" w:rsidTr="00A527E7">
        <w:trPr>
          <w:trHeight w:val="3938"/>
        </w:trPr>
        <w:tc>
          <w:tcPr>
            <w:tcW w:w="9855" w:type="dxa"/>
            <w:gridSpan w:val="8"/>
            <w:tcBorders>
              <w:top w:val="nil"/>
              <w:bottom w:val="single" w:sz="12" w:space="0" w:color="auto"/>
            </w:tcBorders>
          </w:tcPr>
          <w:p w:rsidR="004C0DFE" w:rsidRPr="00E9057C" w:rsidRDefault="004C0DFE" w:rsidP="00A527E7">
            <w:pPr>
              <w:jc w:val="both"/>
            </w:pPr>
          </w:p>
          <w:p w:rsidR="004C0DFE" w:rsidRPr="00E9057C" w:rsidRDefault="004C0DFE" w:rsidP="00A527E7">
            <w:pPr>
              <w:jc w:val="both"/>
            </w:pPr>
            <w:r w:rsidRPr="00E9057C">
              <w:t xml:space="preserve">Kurz je zaměřen na osvojování si dovedností z oblasti marketingu a finanční politiky kulturních institucí. Je druhým ze tří na sebe vzájemně navazujících semestrálních kurzů a jeho záměrem je seznámení studenta s grantovou a finanční politikou, managementem a vnějších vlivů, které působí na kulturní instituce.  </w:t>
            </w:r>
          </w:p>
          <w:p w:rsidR="004C0DFE" w:rsidRPr="00E9057C" w:rsidRDefault="004C0DFE" w:rsidP="00A527E7">
            <w:r w:rsidRPr="00E9057C">
              <w:t>Kurz postupně směřuje k tomu, aby se jeho absolvent dokázal orientovat ve financování a marketingu  kulturních institucí.</w:t>
            </w:r>
          </w:p>
          <w:p w:rsidR="004C0DFE" w:rsidRPr="00E9057C" w:rsidRDefault="004C0DFE" w:rsidP="00A527E7"/>
          <w:p w:rsidR="004C0DFE" w:rsidRPr="00F972CE" w:rsidRDefault="004C0DFE" w:rsidP="00A527E7">
            <w:r w:rsidRPr="00E9057C">
              <w:t xml:space="preserve"> </w:t>
            </w:r>
            <w:r w:rsidRPr="00F972CE">
              <w:t xml:space="preserve">Je rozdělen do tří paralelně probíraných a prolínajících se částí: </w:t>
            </w:r>
          </w:p>
          <w:p w:rsidR="004C0DFE" w:rsidRPr="00F972CE" w:rsidRDefault="004C0DFE" w:rsidP="00700C85">
            <w:pPr>
              <w:pStyle w:val="Odstavecseseznamem"/>
              <w:widowControl/>
              <w:numPr>
                <w:ilvl w:val="0"/>
                <w:numId w:val="18"/>
              </w:numPr>
              <w:autoSpaceDE/>
              <w:autoSpaceDN/>
              <w:adjustRightInd/>
              <w:contextualSpacing w:val="0"/>
              <w:rPr>
                <w:rFonts w:ascii="Times New Roman" w:hAnsi="Times New Roman" w:cs="Times New Roman"/>
              </w:rPr>
            </w:pPr>
            <w:r w:rsidRPr="00F972CE">
              <w:rPr>
                <w:rFonts w:ascii="Times New Roman" w:hAnsi="Times New Roman" w:cs="Times New Roman"/>
              </w:rPr>
              <w:t>Teoretická část</w:t>
            </w:r>
          </w:p>
          <w:p w:rsidR="004C0DFE" w:rsidRPr="00F972CE" w:rsidRDefault="004C0DFE" w:rsidP="00A527E7">
            <w:r w:rsidRPr="00F972CE">
              <w:t xml:space="preserve">Marketing a grantová politika, PR, produkce projektů a post-produkce uměleckých děl a designu. Produkční práce v instituci. Projektový management. Reflexe. </w:t>
            </w:r>
          </w:p>
          <w:p w:rsidR="004C0DFE" w:rsidRPr="00F972CE" w:rsidRDefault="004C0DFE" w:rsidP="00700C85">
            <w:pPr>
              <w:pStyle w:val="Odstavecseseznamem"/>
              <w:widowControl/>
              <w:numPr>
                <w:ilvl w:val="0"/>
                <w:numId w:val="18"/>
              </w:numPr>
              <w:autoSpaceDE/>
              <w:autoSpaceDN/>
              <w:adjustRightInd/>
              <w:contextualSpacing w:val="0"/>
              <w:rPr>
                <w:rFonts w:ascii="Times New Roman" w:hAnsi="Times New Roman" w:cs="Times New Roman"/>
              </w:rPr>
            </w:pPr>
            <w:r w:rsidRPr="00F972CE">
              <w:rPr>
                <w:rFonts w:ascii="Times New Roman" w:hAnsi="Times New Roman" w:cs="Times New Roman"/>
              </w:rPr>
              <w:t>Praktická část</w:t>
            </w:r>
          </w:p>
          <w:p w:rsidR="004C0DFE" w:rsidRPr="00F972CE" w:rsidRDefault="004C0DFE" w:rsidP="00A527E7">
            <w:pPr>
              <w:tabs>
                <w:tab w:val="left" w:pos="2235"/>
              </w:tabs>
            </w:pPr>
            <w:r w:rsidRPr="00F972CE">
              <w:t>Rozbor těchto znalostí a teorií na konkrétních příkladech. Návštěva vybrané instituce a setkání s odborníky. Do praktické části budou zapojeny i poznatky z ostatních předmětů, které student absolvoval, či které má zapsané v rámci právě probíhajícího semestru: Autorské právo, dějiny současného umění ad.</w:t>
            </w:r>
          </w:p>
          <w:p w:rsidR="004C0DFE" w:rsidRPr="00F972CE" w:rsidRDefault="004C0DFE" w:rsidP="00A527E7">
            <w:pPr>
              <w:tabs>
                <w:tab w:val="left" w:pos="2235"/>
              </w:tabs>
            </w:pPr>
            <w:r w:rsidRPr="00F972CE">
              <w:t>Praktická část je především zaměřena na rozvoj nabytých vědomostí a poznatků na konkrétních příkladech a v konkrétních institucích.</w:t>
            </w:r>
          </w:p>
          <w:p w:rsidR="004C0DFE" w:rsidRPr="00F972CE" w:rsidRDefault="004C0DFE" w:rsidP="00700C85">
            <w:pPr>
              <w:pStyle w:val="Odstavecseseznamem"/>
              <w:widowControl/>
              <w:numPr>
                <w:ilvl w:val="0"/>
                <w:numId w:val="18"/>
              </w:numPr>
              <w:autoSpaceDE/>
              <w:autoSpaceDN/>
              <w:adjustRightInd/>
              <w:contextualSpacing w:val="0"/>
              <w:rPr>
                <w:rFonts w:ascii="Times New Roman" w:hAnsi="Times New Roman" w:cs="Times New Roman"/>
              </w:rPr>
            </w:pPr>
            <w:r w:rsidRPr="00F972CE">
              <w:rPr>
                <w:rFonts w:ascii="Times New Roman" w:hAnsi="Times New Roman" w:cs="Times New Roman"/>
              </w:rPr>
              <w:t>Projekt</w:t>
            </w:r>
          </w:p>
          <w:p w:rsidR="004C0DFE" w:rsidRPr="00F972CE" w:rsidRDefault="004C0DFE" w:rsidP="00A527E7">
            <w:r w:rsidRPr="00F972CE">
              <w:t>Každý semestr bude provázet modelový projekt, na kterém si studenti vyzkouší a osvojí nabyté zkušenosti a dovednosti. V tomto kurzu bude kladen důraz na time management, team management, business plan, financování a produkční stránku projektu</w:t>
            </w:r>
            <w:ins w:id="563" w:author="Ponížilová Hana" w:date="2019-05-21T10:23:00Z">
              <w:r w:rsidR="003562E6">
                <w:t xml:space="preserve"> (tj. podmínky pro výstavy, zajištění prostoru, instalace, transport, pojištění děl atp.)</w:t>
              </w:r>
            </w:ins>
            <w:r w:rsidRPr="00F972CE">
              <w:t>.</w:t>
            </w:r>
          </w:p>
          <w:p w:rsidR="004C0DFE" w:rsidRPr="00F972CE" w:rsidRDefault="004C0DFE" w:rsidP="00A527E7"/>
          <w:p w:rsidR="004C0DFE" w:rsidRPr="00E9057C" w:rsidRDefault="004C0DFE" w:rsidP="00A527E7">
            <w:r w:rsidRPr="00F972CE">
              <w:t>Výuka je zaměřena tak, aby rozvíjela novou oblast kulturní produkce a současně rozvíjela vědomosti a zkušenosti z předešlého semestru, proto bude</w:t>
            </w:r>
            <w:r w:rsidRPr="00E9057C">
              <w:t xml:space="preserve"> kladen důraz také na galerijní animaci, komentované prohlídky a zprostředkování umění a designu divákovy.</w:t>
            </w:r>
          </w:p>
          <w:p w:rsidR="004C0DFE" w:rsidRPr="00E9057C" w:rsidRDefault="004C0DFE" w:rsidP="00A527E7">
            <w:pPr>
              <w:jc w:val="both"/>
            </w:pPr>
          </w:p>
        </w:tc>
      </w:tr>
      <w:tr w:rsidR="004C0DFE" w:rsidRPr="00E9057C" w:rsidTr="00A527E7">
        <w:trPr>
          <w:trHeight w:val="265"/>
        </w:trPr>
        <w:tc>
          <w:tcPr>
            <w:tcW w:w="3653" w:type="dxa"/>
            <w:gridSpan w:val="2"/>
            <w:tcBorders>
              <w:top w:val="nil"/>
            </w:tcBorders>
            <w:shd w:val="clear" w:color="auto" w:fill="F7CAAC"/>
          </w:tcPr>
          <w:p w:rsidR="004C0DFE" w:rsidRPr="00E9057C" w:rsidRDefault="004C0DFE" w:rsidP="00A527E7">
            <w:pPr>
              <w:jc w:val="both"/>
            </w:pPr>
            <w:r w:rsidRPr="00E9057C">
              <w:rPr>
                <w:b/>
              </w:rPr>
              <w:t>Studijní literatura a studijní pomůcky</w:t>
            </w:r>
          </w:p>
        </w:tc>
        <w:tc>
          <w:tcPr>
            <w:tcW w:w="6202" w:type="dxa"/>
            <w:gridSpan w:val="6"/>
            <w:tcBorders>
              <w:top w:val="nil"/>
              <w:bottom w:val="nil"/>
            </w:tcBorders>
          </w:tcPr>
          <w:p w:rsidR="004C0DFE" w:rsidRPr="00E9057C" w:rsidRDefault="004C0DFE" w:rsidP="00A527E7">
            <w:pPr>
              <w:jc w:val="both"/>
            </w:pPr>
          </w:p>
        </w:tc>
      </w:tr>
      <w:tr w:rsidR="004C0DFE" w:rsidRPr="00E9057C" w:rsidTr="00A527E7">
        <w:trPr>
          <w:trHeight w:val="1497"/>
        </w:trPr>
        <w:tc>
          <w:tcPr>
            <w:tcW w:w="9855" w:type="dxa"/>
            <w:gridSpan w:val="8"/>
            <w:tcBorders>
              <w:top w:val="nil"/>
            </w:tcBorders>
          </w:tcPr>
          <w:p w:rsidR="004C0DFE" w:rsidRPr="00E9057C" w:rsidRDefault="004C0DFE" w:rsidP="00A527E7"/>
          <w:p w:rsidR="004C0DFE" w:rsidRPr="00EE0A44" w:rsidRDefault="004C0DFE" w:rsidP="00A527E7">
            <w:pPr>
              <w:rPr>
                <w:b/>
              </w:rPr>
            </w:pPr>
            <w:r w:rsidRPr="00EE0A44">
              <w:rPr>
                <w:b/>
              </w:rPr>
              <w:t xml:space="preserve">Povinná: </w:t>
            </w:r>
          </w:p>
          <w:p w:rsidR="004C0DFE" w:rsidRPr="00E9057C" w:rsidRDefault="004C0DFE" w:rsidP="00A527E7">
            <w:pPr>
              <w:autoSpaceDE w:val="0"/>
              <w:autoSpaceDN w:val="0"/>
              <w:adjustRightInd w:val="0"/>
              <w:rPr>
                <w:color w:val="0D0D0D" w:themeColor="text1" w:themeTint="F2"/>
              </w:rPr>
            </w:pPr>
            <w:r w:rsidRPr="00E9057C">
              <w:t xml:space="preserve">FILIPOVÁ, Marta; RAMPLEY, Matthew (eds): </w:t>
            </w:r>
            <w:r w:rsidRPr="00E9057C">
              <w:rPr>
                <w:i/>
                <w:color w:val="0D0D0D" w:themeColor="text1" w:themeTint="F2"/>
              </w:rPr>
              <w:t>Možnosti vizuálních studií. Obrazy, texty interpretace.</w:t>
            </w:r>
            <w:r w:rsidRPr="00E9057C">
              <w:rPr>
                <w:color w:val="0D0D0D" w:themeColor="text1" w:themeTint="F2"/>
              </w:rPr>
              <w:t xml:space="preserve"> Brno, FFMU Brno, 2008, ISBN: 978-80-87029-26-8</w:t>
            </w:r>
          </w:p>
          <w:p w:rsidR="004C0DFE" w:rsidRPr="00E9057C" w:rsidRDefault="004C0DFE" w:rsidP="00A527E7">
            <w:pPr>
              <w:pStyle w:val="Textpoznpodarou"/>
            </w:pPr>
            <w:r w:rsidRPr="00E9057C">
              <w:t xml:space="preserve">HORÁČEK, Radek:  </w:t>
            </w:r>
            <w:r w:rsidRPr="00E9057C">
              <w:rPr>
                <w:i/>
              </w:rPr>
              <w:t>Galerijní animace a zprostředkování umění</w:t>
            </w:r>
            <w:r w:rsidRPr="00E9057C">
              <w:t xml:space="preserve">. Brno, Cerm, 1998, </w:t>
            </w:r>
            <w:r w:rsidRPr="00E9057C">
              <w:br/>
              <w:t>ISBN: 80-7204-084-7</w:t>
            </w:r>
          </w:p>
          <w:p w:rsidR="004C0DFE" w:rsidRPr="00E9057C" w:rsidRDefault="004C0DFE" w:rsidP="00A527E7">
            <w:pPr>
              <w:pStyle w:val="Textpoznpodarou"/>
            </w:pPr>
            <w:r w:rsidRPr="00E9057C">
              <w:t>HORÁK, Ondřej (ed):</w:t>
            </w:r>
            <w:r w:rsidRPr="00E9057C">
              <w:rPr>
                <w:i/>
              </w:rPr>
              <w:t xml:space="preserve"> Místa počinu.</w:t>
            </w:r>
            <w:r w:rsidRPr="00E9057C">
              <w:t xml:space="preserve"> Praha, Komunikační prostor Školská 28, 2009,  ISBN: 978-80-254-8775-4</w:t>
            </w:r>
          </w:p>
          <w:p w:rsidR="004C0DFE" w:rsidRPr="00E9057C" w:rsidRDefault="004C0DFE" w:rsidP="00A527E7">
            <w:pPr>
              <w:autoSpaceDE w:val="0"/>
              <w:autoSpaceDN w:val="0"/>
              <w:adjustRightInd w:val="0"/>
              <w:rPr>
                <w:rFonts w:eastAsia="TimesNewRoman"/>
              </w:rPr>
            </w:pPr>
            <w:r>
              <w:rPr>
                <w:rFonts w:eastAsia="TimesNewRoman"/>
              </w:rPr>
              <w:t>KESNER, Ladislav</w:t>
            </w:r>
            <w:r w:rsidRPr="00E9057C">
              <w:rPr>
                <w:rFonts w:eastAsia="TimesNewRoman"/>
              </w:rPr>
              <w:t xml:space="preserve">; MIKŠ, František (eds): </w:t>
            </w:r>
            <w:r w:rsidRPr="00E9057C">
              <w:rPr>
                <w:rFonts w:eastAsia="TimesNewRoman"/>
                <w:i/>
              </w:rPr>
              <w:t>Gombrich, porozumět umění a jeho dějinám</w:t>
            </w:r>
            <w:r w:rsidRPr="00E9057C">
              <w:rPr>
                <w:rFonts w:eastAsia="TimesNewRoman"/>
              </w:rPr>
              <w:t>. Brno, Barrister &amp;Printal a FF MU, 2010, ISBN: 978-80-87029-57-2</w:t>
            </w:r>
          </w:p>
          <w:p w:rsidR="004C0DFE" w:rsidRPr="00E9057C" w:rsidRDefault="004C0DFE" w:rsidP="00A527E7">
            <w:pPr>
              <w:pStyle w:val="Textpoznpodarou"/>
            </w:pPr>
            <w:r w:rsidRPr="00E9057C">
              <w:t xml:space="preserve">KOLEČEK, Michal (ed): </w:t>
            </w:r>
            <w:r w:rsidRPr="00E9057C">
              <w:rPr>
                <w:i/>
              </w:rPr>
              <w:t xml:space="preserve">Paralelní historie, </w:t>
            </w:r>
            <w:r w:rsidRPr="00E9057C">
              <w:t xml:space="preserve">Ústí nad Labem, FUD UJEP, 2011, </w:t>
            </w:r>
            <w:r w:rsidRPr="00E9057C">
              <w:br/>
              <w:t>ISBN: 978-80-7414-423-3, katalog k výstavě</w:t>
            </w:r>
          </w:p>
          <w:p w:rsidR="004C0DFE" w:rsidRPr="00E9057C" w:rsidRDefault="004C0DFE" w:rsidP="00A527E7">
            <w:pPr>
              <w:pStyle w:val="Textpoznpodarou"/>
            </w:pPr>
            <w:r w:rsidRPr="00E9057C">
              <w:lastRenderedPageBreak/>
              <w:t xml:space="preserve">KOLEČEK, Michal: </w:t>
            </w:r>
            <w:r w:rsidRPr="00E9057C">
              <w:rPr>
                <w:i/>
              </w:rPr>
              <w:t>Okraj obrazu</w:t>
            </w:r>
            <w:r w:rsidRPr="00E9057C">
              <w:t>. Ústí nad Labem, FUD UJEP, 2005, ISBN: 80-7044-728-1</w:t>
            </w:r>
          </w:p>
          <w:p w:rsidR="004C0DFE" w:rsidRPr="00E9057C" w:rsidRDefault="004C0DFE" w:rsidP="00A527E7">
            <w:r w:rsidRPr="00E9057C">
              <w:t xml:space="preserve">KOL. AUT.: Kritika krásy. Ústí nad Labem: FUD UJEP, 2010, ISBN: 978-80-7414-305-2 </w:t>
            </w:r>
          </w:p>
          <w:p w:rsidR="004C0DFE" w:rsidRPr="00E9057C" w:rsidRDefault="004C0DFE" w:rsidP="00A527E7">
            <w:r w:rsidRPr="00E9057C">
              <w:t xml:space="preserve">SÝKOROVÁ, Lenka (ed): </w:t>
            </w:r>
            <w:r w:rsidRPr="00E9057C">
              <w:rPr>
                <w:i/>
              </w:rPr>
              <w:t>Konečně spolu, Česká nezávislá galerijní scéna 1990</w:t>
            </w:r>
            <w:r w:rsidRPr="00E9057C">
              <w:t xml:space="preserve">– </w:t>
            </w:r>
            <w:r w:rsidRPr="00E9057C">
              <w:rPr>
                <w:i/>
              </w:rPr>
              <w:t>2011.</w:t>
            </w:r>
            <w:r w:rsidRPr="00E9057C">
              <w:t xml:space="preserve"> Ústí nad Labem, FUD UJEP, 2011 ISBN: 978-80-7414-419-6</w:t>
            </w:r>
          </w:p>
          <w:p w:rsidR="004C0DFE" w:rsidRPr="00E9057C" w:rsidRDefault="004C0DFE" w:rsidP="00A527E7">
            <w:r w:rsidRPr="00E9057C">
              <w:t>SÝKOROVÝ, L.: Nezávislé kurátorství ve volném čase, Ústí nad Labem. FUD UJEP, 2016</w:t>
            </w:r>
          </w:p>
          <w:p w:rsidR="004C0DFE" w:rsidRPr="00E9057C" w:rsidRDefault="004C0DFE" w:rsidP="00A527E7">
            <w:pPr>
              <w:pStyle w:val="Textpoznpodarou"/>
            </w:pPr>
            <w:r w:rsidRPr="00E9057C">
              <w:t>Ward, Ossian: Ways of Lookin. London: Laurene King Publishing Ltd. 2014</w:t>
            </w:r>
          </w:p>
          <w:p w:rsidR="004C0DFE" w:rsidRPr="00E9057C" w:rsidRDefault="004C0DFE" w:rsidP="00A527E7">
            <w:pPr>
              <w:pStyle w:val="Textpoznpodarou"/>
            </w:pPr>
            <w:r w:rsidRPr="00E9057C">
              <w:t>VESELÁ, R. (ed.): Místo sdílené uměním. Ústí nad Labem, 2014</w:t>
            </w:r>
          </w:p>
          <w:p w:rsidR="004C0DFE" w:rsidRPr="00E9057C" w:rsidRDefault="004C0DFE" w:rsidP="00A527E7">
            <w:pPr>
              <w:pStyle w:val="Textpoznpodarou"/>
            </w:pPr>
            <w:r w:rsidRPr="00E9057C">
              <w:t>VESELÁ, R. (ed.): Pozice kurátor. Ústí nad Labem: FUD UJEP, 2016</w:t>
            </w:r>
          </w:p>
          <w:p w:rsidR="004C0DFE" w:rsidRPr="00E9057C" w:rsidRDefault="004C0DFE" w:rsidP="00A527E7">
            <w:pPr>
              <w:autoSpaceDE w:val="0"/>
              <w:autoSpaceDN w:val="0"/>
              <w:adjustRightInd w:val="0"/>
              <w:jc w:val="both"/>
              <w:rPr>
                <w:rFonts w:eastAsia="TimesNewRoman"/>
              </w:rPr>
            </w:pPr>
          </w:p>
          <w:p w:rsidR="004C0DFE" w:rsidRPr="00E9057C" w:rsidRDefault="004C0DFE" w:rsidP="00A527E7">
            <w:r w:rsidRPr="00EE0A44">
              <w:rPr>
                <w:b/>
              </w:rPr>
              <w:t>Doporučená</w:t>
            </w:r>
            <w:r w:rsidRPr="00E9057C">
              <w:t>:</w:t>
            </w:r>
          </w:p>
          <w:p w:rsidR="004C0DFE" w:rsidRPr="00E9057C" w:rsidRDefault="004C0DFE" w:rsidP="00A527E7">
            <w:r w:rsidRPr="00E9057C">
              <w:t xml:space="preserve">BREGANTOVÁ, Polana (ed): </w:t>
            </w:r>
            <w:r w:rsidRPr="00E9057C">
              <w:rPr>
                <w:i/>
                <w:iCs/>
              </w:rPr>
              <w:t>Dějiny českého výtvarného umění (VI/1), 1958/2000</w:t>
            </w:r>
            <w:r w:rsidRPr="00E9057C">
              <w:t xml:space="preserve">. Praha, Academia, 2007, ISBN: 978-80-200-1487-X </w:t>
            </w:r>
          </w:p>
          <w:p w:rsidR="004C0DFE" w:rsidRPr="00E9057C" w:rsidRDefault="004C0DFE" w:rsidP="00A527E7">
            <w:r w:rsidRPr="00E9057C">
              <w:t xml:space="preserve">BREGANTOVÁ, Polana (ed): </w:t>
            </w:r>
            <w:r w:rsidRPr="00E9057C">
              <w:rPr>
                <w:i/>
                <w:iCs/>
              </w:rPr>
              <w:t xml:space="preserve">Dějiny českého výtvarného umění. (VI/2), 1958/2000. </w:t>
            </w:r>
            <w:r w:rsidRPr="00E9057C">
              <w:t>Praha, Academia, 2007, ISBN: 978-80-200-1488-8</w:t>
            </w:r>
          </w:p>
          <w:p w:rsidR="004C0DFE" w:rsidRPr="00E9057C" w:rsidRDefault="004C0DFE" w:rsidP="00A527E7">
            <w:pPr>
              <w:pStyle w:val="Textpoznpodarou"/>
            </w:pPr>
            <w:r w:rsidRPr="00E9057C">
              <w:t xml:space="preserve">GRAHAM, Gordon: </w:t>
            </w:r>
            <w:r w:rsidRPr="00E9057C">
              <w:rPr>
                <w:i/>
              </w:rPr>
              <w:t>Filosofie umění</w:t>
            </w:r>
            <w:r w:rsidRPr="00E9057C">
              <w:t xml:space="preserve">. Praha, </w:t>
            </w:r>
            <w:hyperlink r:id="rId52" w:history="1">
              <w:r w:rsidRPr="00E9057C">
                <w:rPr>
                  <w:rStyle w:val="Hypertextovodkaz"/>
                </w:rPr>
                <w:t>Barrister a Principal</w:t>
              </w:r>
            </w:hyperlink>
            <w:r w:rsidRPr="00E9057C">
              <w:t>, 2004, ISBN: 80-85947-53-6</w:t>
            </w:r>
          </w:p>
          <w:p w:rsidR="004C0DFE" w:rsidRPr="00E9057C" w:rsidRDefault="004C0DFE" w:rsidP="00A527E7">
            <w:pPr>
              <w:autoSpaceDE w:val="0"/>
              <w:autoSpaceDN w:val="0"/>
              <w:adjustRightInd w:val="0"/>
              <w:rPr>
                <w:rFonts w:eastAsia="TimesNewRoman"/>
              </w:rPr>
            </w:pPr>
            <w:r w:rsidRPr="00E9057C">
              <w:rPr>
                <w:rFonts w:eastAsia="TimesNewRoman"/>
              </w:rPr>
              <w:t xml:space="preserve">KOLEČEK, Michal: </w:t>
            </w:r>
            <w:r w:rsidRPr="00E9057C">
              <w:rPr>
                <w:rFonts w:eastAsia="TimesNewRoman"/>
                <w:i/>
              </w:rPr>
              <w:t xml:space="preserve">Private anamnesis. </w:t>
            </w:r>
            <w:r w:rsidRPr="00E9057C">
              <w:rPr>
                <w:rFonts w:eastAsia="TimesNewRoman"/>
              </w:rPr>
              <w:t>Ústí nad Labem, Unie výtvarných umělců ústecké oblasti, LVU-VUL a Oblastní galerie Liberec, 1996, ISBN: 85097-16-8, katalog k výstavě</w:t>
            </w:r>
          </w:p>
          <w:p w:rsidR="004C0DFE" w:rsidRPr="00E9057C" w:rsidRDefault="004C0DFE" w:rsidP="00A527E7">
            <w:r w:rsidRPr="00E9057C">
              <w:t>Krtička Jan; Prošek, Jan. Dokumentace umění. Ústí nad Labem: FUD UJEP, 2013</w:t>
            </w:r>
            <w:r w:rsidRPr="00E9057C">
              <w:br/>
              <w:t xml:space="preserve">PETROVÁ, Eva: </w:t>
            </w:r>
            <w:r w:rsidRPr="00E9057C">
              <w:rPr>
                <w:i/>
              </w:rPr>
              <w:t>Výstavy v čase proměn</w:t>
            </w:r>
            <w:r w:rsidRPr="00E9057C">
              <w:t xml:space="preserve">. České Budějovice, gallery, 2009, </w:t>
            </w:r>
            <w:r w:rsidRPr="00E9057C">
              <w:br/>
              <w:t>ISBN: 978-8086-990-75</w:t>
            </w:r>
          </w:p>
          <w:p w:rsidR="004C0DFE" w:rsidRPr="00E9057C" w:rsidRDefault="004C0DFE" w:rsidP="00A527E7">
            <w:pPr>
              <w:autoSpaceDE w:val="0"/>
              <w:autoSpaceDN w:val="0"/>
              <w:adjustRightInd w:val="0"/>
            </w:pPr>
            <w:r w:rsidRPr="00E9057C">
              <w:t>Slavík, Jan; Chrz, Vladimír; Štěch, Stanislav: Tvorba jako způsob poznávání. Praha: Karolinum, 2013</w:t>
            </w:r>
          </w:p>
          <w:p w:rsidR="004C0DFE" w:rsidRPr="00E9057C" w:rsidRDefault="004C0DFE" w:rsidP="00A527E7">
            <w:pPr>
              <w:jc w:val="both"/>
            </w:pPr>
          </w:p>
        </w:tc>
      </w:tr>
    </w:tbl>
    <w:p w:rsidR="004C0DFE" w:rsidRDefault="004C0DFE"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6943C9" w:rsidRDefault="006943C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43C9" w:rsidTr="00A527E7">
        <w:tc>
          <w:tcPr>
            <w:tcW w:w="9855" w:type="dxa"/>
            <w:gridSpan w:val="8"/>
            <w:tcBorders>
              <w:bottom w:val="double" w:sz="4" w:space="0" w:color="auto"/>
            </w:tcBorders>
            <w:shd w:val="clear" w:color="auto" w:fill="BDD6EE"/>
          </w:tcPr>
          <w:p w:rsidR="006943C9" w:rsidRDefault="006943C9" w:rsidP="00A527E7">
            <w:pPr>
              <w:jc w:val="both"/>
              <w:rPr>
                <w:b/>
                <w:sz w:val="28"/>
              </w:rPr>
            </w:pPr>
            <w:r>
              <w:lastRenderedPageBreak/>
              <w:br w:type="page"/>
            </w:r>
            <w:r>
              <w:rPr>
                <w:b/>
                <w:sz w:val="28"/>
              </w:rPr>
              <w:t>B-III – Charakteristika studijního předmětu</w:t>
            </w:r>
          </w:p>
        </w:tc>
      </w:tr>
      <w:tr w:rsidR="006943C9" w:rsidRPr="00FB6A3D" w:rsidTr="00A527E7">
        <w:tc>
          <w:tcPr>
            <w:tcW w:w="3086" w:type="dxa"/>
            <w:tcBorders>
              <w:top w:val="double" w:sz="4" w:space="0" w:color="auto"/>
            </w:tcBorders>
            <w:shd w:val="clear" w:color="auto" w:fill="F7CAAC"/>
          </w:tcPr>
          <w:p w:rsidR="006943C9" w:rsidRPr="00FB6A3D" w:rsidRDefault="006943C9" w:rsidP="00A527E7">
            <w:pPr>
              <w:jc w:val="both"/>
              <w:rPr>
                <w:b/>
              </w:rPr>
            </w:pPr>
            <w:r w:rsidRPr="00FB6A3D">
              <w:rPr>
                <w:b/>
              </w:rPr>
              <w:t>Název studijního předmětu</w:t>
            </w:r>
          </w:p>
        </w:tc>
        <w:tc>
          <w:tcPr>
            <w:tcW w:w="6769" w:type="dxa"/>
            <w:gridSpan w:val="7"/>
            <w:tcBorders>
              <w:top w:val="double" w:sz="4" w:space="0" w:color="auto"/>
            </w:tcBorders>
          </w:tcPr>
          <w:p w:rsidR="006943C9" w:rsidRPr="00FB6A3D" w:rsidRDefault="006943C9" w:rsidP="00A527E7">
            <w:pPr>
              <w:jc w:val="both"/>
              <w:rPr>
                <w:color w:val="44546A" w:themeColor="text2"/>
              </w:rPr>
            </w:pPr>
            <w:r w:rsidRPr="00FB6A3D">
              <w:t>Produkce v kulturních a kreativních odvětvích III</w:t>
            </w:r>
          </w:p>
        </w:tc>
      </w:tr>
      <w:tr w:rsidR="006943C9" w:rsidRPr="00FB6A3D" w:rsidTr="00A527E7">
        <w:tc>
          <w:tcPr>
            <w:tcW w:w="3086" w:type="dxa"/>
            <w:shd w:val="clear" w:color="auto" w:fill="F7CAAC"/>
          </w:tcPr>
          <w:p w:rsidR="006943C9" w:rsidRPr="00FB6A3D" w:rsidRDefault="006943C9" w:rsidP="00A527E7">
            <w:pPr>
              <w:rPr>
                <w:b/>
              </w:rPr>
            </w:pPr>
            <w:r w:rsidRPr="00FB6A3D">
              <w:rPr>
                <w:b/>
              </w:rPr>
              <w:t>Typ předmětu</w:t>
            </w:r>
          </w:p>
        </w:tc>
        <w:tc>
          <w:tcPr>
            <w:tcW w:w="3406" w:type="dxa"/>
            <w:gridSpan w:val="4"/>
          </w:tcPr>
          <w:p w:rsidR="006943C9" w:rsidRPr="00FB6A3D" w:rsidRDefault="006943C9" w:rsidP="00A527E7">
            <w:pPr>
              <w:autoSpaceDE w:val="0"/>
              <w:autoSpaceDN w:val="0"/>
              <w:adjustRightInd w:val="0"/>
            </w:pPr>
            <w:r w:rsidRPr="00FB6A3D">
              <w:rPr>
                <w:rFonts w:eastAsia="Calibri"/>
              </w:rPr>
              <w:t xml:space="preserve">povinný, </w:t>
            </w:r>
            <w:r w:rsidRPr="00FB6A3D">
              <w:rPr>
                <w:rFonts w:eastAsia="Calibri"/>
                <w:bCs/>
              </w:rPr>
              <w:t>PZ</w:t>
            </w:r>
          </w:p>
        </w:tc>
        <w:tc>
          <w:tcPr>
            <w:tcW w:w="2695" w:type="dxa"/>
            <w:gridSpan w:val="2"/>
            <w:shd w:val="clear" w:color="auto" w:fill="F7CAAC"/>
          </w:tcPr>
          <w:p w:rsidR="006943C9" w:rsidRPr="00FB6A3D" w:rsidRDefault="006943C9" w:rsidP="00A527E7">
            <w:pPr>
              <w:jc w:val="both"/>
            </w:pPr>
            <w:r w:rsidRPr="00FB6A3D">
              <w:rPr>
                <w:b/>
              </w:rPr>
              <w:t>doporučený ročník/semestr</w:t>
            </w:r>
          </w:p>
        </w:tc>
        <w:tc>
          <w:tcPr>
            <w:tcW w:w="668" w:type="dxa"/>
          </w:tcPr>
          <w:p w:rsidR="006943C9" w:rsidRPr="00FB6A3D" w:rsidRDefault="006943C9" w:rsidP="00A527E7">
            <w:pPr>
              <w:jc w:val="both"/>
            </w:pPr>
            <w:r w:rsidRPr="00FB6A3D">
              <w:t>2/ZS</w:t>
            </w:r>
          </w:p>
        </w:tc>
      </w:tr>
      <w:tr w:rsidR="006943C9" w:rsidRPr="00FB6A3D" w:rsidTr="00A527E7">
        <w:tc>
          <w:tcPr>
            <w:tcW w:w="3086" w:type="dxa"/>
            <w:shd w:val="clear" w:color="auto" w:fill="F7CAAC"/>
          </w:tcPr>
          <w:p w:rsidR="006943C9" w:rsidRPr="00FB6A3D" w:rsidRDefault="006943C9" w:rsidP="00A527E7">
            <w:pPr>
              <w:jc w:val="both"/>
              <w:rPr>
                <w:b/>
              </w:rPr>
            </w:pPr>
            <w:r w:rsidRPr="00FB6A3D">
              <w:rPr>
                <w:b/>
              </w:rPr>
              <w:t>Rozsah studijního předmětu</w:t>
            </w:r>
          </w:p>
        </w:tc>
        <w:tc>
          <w:tcPr>
            <w:tcW w:w="1701" w:type="dxa"/>
            <w:gridSpan w:val="2"/>
          </w:tcPr>
          <w:p w:rsidR="006943C9" w:rsidRPr="00FB6A3D" w:rsidRDefault="006943C9" w:rsidP="00A527E7">
            <w:pPr>
              <w:autoSpaceDE w:val="0"/>
              <w:autoSpaceDN w:val="0"/>
              <w:adjustRightInd w:val="0"/>
              <w:rPr>
                <w:color w:val="44546A" w:themeColor="text2"/>
              </w:rPr>
            </w:pPr>
            <w:r w:rsidRPr="00FB6A3D">
              <w:rPr>
                <w:rFonts w:eastAsia="Calibri"/>
              </w:rPr>
              <w:t>52ateliér</w:t>
            </w:r>
          </w:p>
        </w:tc>
        <w:tc>
          <w:tcPr>
            <w:tcW w:w="889" w:type="dxa"/>
            <w:shd w:val="clear" w:color="auto" w:fill="F7CAAC"/>
          </w:tcPr>
          <w:p w:rsidR="006943C9" w:rsidRPr="00FB6A3D" w:rsidRDefault="006943C9" w:rsidP="00A527E7">
            <w:pPr>
              <w:jc w:val="both"/>
              <w:rPr>
                <w:b/>
              </w:rPr>
            </w:pPr>
            <w:r w:rsidRPr="00FB6A3D">
              <w:rPr>
                <w:b/>
              </w:rPr>
              <w:t xml:space="preserve">hod. </w:t>
            </w:r>
          </w:p>
        </w:tc>
        <w:tc>
          <w:tcPr>
            <w:tcW w:w="816" w:type="dxa"/>
          </w:tcPr>
          <w:p w:rsidR="006943C9" w:rsidRPr="00FB6A3D" w:rsidRDefault="006943C9" w:rsidP="00A527E7">
            <w:pPr>
              <w:jc w:val="both"/>
            </w:pPr>
            <w:r w:rsidRPr="00FB6A3D">
              <w:t xml:space="preserve">52 </w:t>
            </w:r>
          </w:p>
        </w:tc>
        <w:tc>
          <w:tcPr>
            <w:tcW w:w="2156" w:type="dxa"/>
            <w:shd w:val="clear" w:color="auto" w:fill="F7CAAC"/>
          </w:tcPr>
          <w:p w:rsidR="006943C9" w:rsidRPr="00FB6A3D" w:rsidRDefault="006943C9" w:rsidP="00A527E7">
            <w:pPr>
              <w:jc w:val="both"/>
              <w:rPr>
                <w:b/>
              </w:rPr>
            </w:pPr>
            <w:r w:rsidRPr="00FB6A3D">
              <w:rPr>
                <w:b/>
              </w:rPr>
              <w:t>kreditů</w:t>
            </w:r>
          </w:p>
        </w:tc>
        <w:tc>
          <w:tcPr>
            <w:tcW w:w="1207" w:type="dxa"/>
            <w:gridSpan w:val="2"/>
          </w:tcPr>
          <w:p w:rsidR="006943C9" w:rsidRPr="00FB6A3D" w:rsidRDefault="006943C9" w:rsidP="00A527E7">
            <w:pPr>
              <w:jc w:val="both"/>
            </w:pPr>
            <w:r w:rsidRPr="00FB6A3D">
              <w:t>4</w:t>
            </w:r>
          </w:p>
        </w:tc>
      </w:tr>
      <w:tr w:rsidR="006943C9" w:rsidRPr="00FB6A3D" w:rsidTr="00A527E7">
        <w:tc>
          <w:tcPr>
            <w:tcW w:w="3086" w:type="dxa"/>
            <w:shd w:val="clear" w:color="auto" w:fill="F7CAAC"/>
          </w:tcPr>
          <w:p w:rsidR="006943C9" w:rsidRPr="00FB6A3D" w:rsidRDefault="006943C9" w:rsidP="00A527E7">
            <w:pPr>
              <w:rPr>
                <w:b/>
              </w:rPr>
            </w:pPr>
            <w:r w:rsidRPr="00FB6A3D">
              <w:rPr>
                <w:b/>
              </w:rPr>
              <w:t>Prerekvizity, korekvizity, ekvivalence</w:t>
            </w:r>
          </w:p>
        </w:tc>
        <w:tc>
          <w:tcPr>
            <w:tcW w:w="6769" w:type="dxa"/>
            <w:gridSpan w:val="7"/>
          </w:tcPr>
          <w:p w:rsidR="006943C9" w:rsidRPr="00FB6A3D" w:rsidRDefault="006943C9" w:rsidP="00A527E7">
            <w:pPr>
              <w:jc w:val="both"/>
            </w:pPr>
          </w:p>
        </w:tc>
      </w:tr>
      <w:tr w:rsidR="006943C9" w:rsidRPr="00FB6A3D" w:rsidTr="00A527E7">
        <w:tc>
          <w:tcPr>
            <w:tcW w:w="3086" w:type="dxa"/>
            <w:shd w:val="clear" w:color="auto" w:fill="F7CAAC"/>
          </w:tcPr>
          <w:p w:rsidR="006943C9" w:rsidRPr="00FB6A3D" w:rsidRDefault="006943C9" w:rsidP="00A527E7">
            <w:pPr>
              <w:rPr>
                <w:b/>
              </w:rPr>
            </w:pPr>
            <w:r w:rsidRPr="00FB6A3D">
              <w:rPr>
                <w:b/>
              </w:rPr>
              <w:t>Způsob ověření studijních výsledků</w:t>
            </w:r>
          </w:p>
        </w:tc>
        <w:tc>
          <w:tcPr>
            <w:tcW w:w="3406" w:type="dxa"/>
            <w:gridSpan w:val="4"/>
          </w:tcPr>
          <w:p w:rsidR="006943C9" w:rsidRPr="00FB6A3D" w:rsidRDefault="006943C9" w:rsidP="00A527E7">
            <w:pPr>
              <w:jc w:val="both"/>
            </w:pPr>
            <w:r w:rsidRPr="00FB6A3D">
              <w:rPr>
                <w:rFonts w:eastAsia="Calibri"/>
              </w:rPr>
              <w:t>klasifikovaný zápočet</w:t>
            </w:r>
          </w:p>
        </w:tc>
        <w:tc>
          <w:tcPr>
            <w:tcW w:w="2156" w:type="dxa"/>
            <w:shd w:val="clear" w:color="auto" w:fill="F7CAAC"/>
          </w:tcPr>
          <w:p w:rsidR="006943C9" w:rsidRPr="00FB6A3D" w:rsidRDefault="006943C9" w:rsidP="00A527E7">
            <w:pPr>
              <w:jc w:val="both"/>
              <w:rPr>
                <w:b/>
              </w:rPr>
            </w:pPr>
            <w:r w:rsidRPr="00FB6A3D">
              <w:rPr>
                <w:b/>
              </w:rPr>
              <w:t>Forma výuky</w:t>
            </w:r>
          </w:p>
        </w:tc>
        <w:tc>
          <w:tcPr>
            <w:tcW w:w="1207" w:type="dxa"/>
            <w:gridSpan w:val="2"/>
          </w:tcPr>
          <w:p w:rsidR="006943C9" w:rsidRPr="00FB6A3D" w:rsidRDefault="006943C9" w:rsidP="00A527E7">
            <w:pPr>
              <w:jc w:val="both"/>
            </w:pPr>
            <w:r w:rsidRPr="00FB6A3D">
              <w:rPr>
                <w:rFonts w:eastAsia="Calibri"/>
              </w:rPr>
              <w:t>ateliér</w:t>
            </w:r>
          </w:p>
        </w:tc>
      </w:tr>
      <w:tr w:rsidR="006943C9" w:rsidRPr="00FB6A3D" w:rsidTr="00A527E7">
        <w:tc>
          <w:tcPr>
            <w:tcW w:w="3086" w:type="dxa"/>
            <w:shd w:val="clear" w:color="auto" w:fill="F7CAAC"/>
          </w:tcPr>
          <w:p w:rsidR="006943C9" w:rsidRPr="00FB6A3D" w:rsidRDefault="006943C9" w:rsidP="00A527E7">
            <w:pPr>
              <w:rPr>
                <w:b/>
              </w:rPr>
            </w:pPr>
            <w:r w:rsidRPr="00FB6A3D">
              <w:rPr>
                <w:b/>
              </w:rPr>
              <w:t>Forma způsobu ověření studijních výsledků a další požadavky na studenta</w:t>
            </w:r>
          </w:p>
        </w:tc>
        <w:tc>
          <w:tcPr>
            <w:tcW w:w="6769" w:type="dxa"/>
            <w:gridSpan w:val="7"/>
            <w:tcBorders>
              <w:bottom w:val="nil"/>
            </w:tcBorders>
          </w:tcPr>
          <w:p w:rsidR="006943C9" w:rsidRPr="00FB6A3D" w:rsidRDefault="006943C9" w:rsidP="00A527E7">
            <w:pPr>
              <w:jc w:val="both"/>
            </w:pPr>
            <w:r w:rsidRPr="00FB6A3D">
              <w:t>Písemná: seminární práce obsahující kritické hodnocení a rešerše problematiky připravovaného projektu</w:t>
            </w:r>
          </w:p>
          <w:p w:rsidR="006943C9" w:rsidRPr="00FB6A3D" w:rsidRDefault="006943C9" w:rsidP="00A527E7">
            <w:pPr>
              <w:jc w:val="both"/>
            </w:pPr>
            <w:r w:rsidRPr="00FB6A3D">
              <w:t>Další požadavky: prezentace vlastního projektu, docházka 80 %, aktivní účast na výuce</w:t>
            </w:r>
            <w:r w:rsidRPr="00FB6A3D">
              <w:rPr>
                <w:color w:val="44546A" w:themeColor="text2"/>
              </w:rPr>
              <w:t xml:space="preserve"> </w:t>
            </w:r>
          </w:p>
        </w:tc>
      </w:tr>
      <w:tr w:rsidR="006943C9" w:rsidRPr="00FB6A3D" w:rsidTr="00A527E7">
        <w:trPr>
          <w:trHeight w:val="554"/>
        </w:trPr>
        <w:tc>
          <w:tcPr>
            <w:tcW w:w="9855" w:type="dxa"/>
            <w:gridSpan w:val="8"/>
            <w:tcBorders>
              <w:top w:val="nil"/>
            </w:tcBorders>
          </w:tcPr>
          <w:p w:rsidR="006943C9" w:rsidRPr="00FB6A3D" w:rsidRDefault="006943C9" w:rsidP="00A527E7">
            <w:pPr>
              <w:jc w:val="both"/>
            </w:pPr>
          </w:p>
        </w:tc>
      </w:tr>
      <w:tr w:rsidR="006943C9" w:rsidRPr="00FB6A3D" w:rsidTr="00A527E7">
        <w:trPr>
          <w:trHeight w:val="197"/>
        </w:trPr>
        <w:tc>
          <w:tcPr>
            <w:tcW w:w="3086" w:type="dxa"/>
            <w:tcBorders>
              <w:top w:val="nil"/>
            </w:tcBorders>
            <w:shd w:val="clear" w:color="auto" w:fill="F7CAAC"/>
          </w:tcPr>
          <w:p w:rsidR="006943C9" w:rsidRPr="00FB6A3D" w:rsidRDefault="006943C9" w:rsidP="00A527E7">
            <w:pPr>
              <w:jc w:val="both"/>
              <w:rPr>
                <w:b/>
              </w:rPr>
            </w:pPr>
            <w:r w:rsidRPr="00FB6A3D">
              <w:rPr>
                <w:b/>
              </w:rPr>
              <w:t>Garant předmětu</w:t>
            </w:r>
          </w:p>
        </w:tc>
        <w:tc>
          <w:tcPr>
            <w:tcW w:w="6769" w:type="dxa"/>
            <w:gridSpan w:val="7"/>
            <w:tcBorders>
              <w:top w:val="nil"/>
            </w:tcBorders>
          </w:tcPr>
          <w:p w:rsidR="006943C9" w:rsidRPr="00FB6A3D" w:rsidRDefault="006943C9" w:rsidP="00A527E7">
            <w:pPr>
              <w:jc w:val="both"/>
            </w:pPr>
            <w:r w:rsidRPr="00FB6A3D">
              <w:rPr>
                <w:rFonts w:eastAsia="Calibri"/>
              </w:rPr>
              <w:t>MgA. Romana Veselá</w:t>
            </w:r>
          </w:p>
        </w:tc>
      </w:tr>
      <w:tr w:rsidR="006943C9" w:rsidRPr="00FB6A3D" w:rsidTr="00A527E7">
        <w:trPr>
          <w:trHeight w:val="243"/>
        </w:trPr>
        <w:tc>
          <w:tcPr>
            <w:tcW w:w="3086" w:type="dxa"/>
            <w:tcBorders>
              <w:top w:val="nil"/>
            </w:tcBorders>
            <w:shd w:val="clear" w:color="auto" w:fill="F7CAAC"/>
          </w:tcPr>
          <w:p w:rsidR="006943C9" w:rsidRPr="00FB6A3D" w:rsidRDefault="006943C9" w:rsidP="00A527E7">
            <w:pPr>
              <w:rPr>
                <w:b/>
              </w:rPr>
            </w:pPr>
            <w:r w:rsidRPr="00FB6A3D">
              <w:rPr>
                <w:b/>
              </w:rPr>
              <w:t>Zapojení garanta do výuky předmětu</w:t>
            </w:r>
          </w:p>
        </w:tc>
        <w:tc>
          <w:tcPr>
            <w:tcW w:w="6769" w:type="dxa"/>
            <w:gridSpan w:val="7"/>
            <w:tcBorders>
              <w:top w:val="nil"/>
            </w:tcBorders>
          </w:tcPr>
          <w:p w:rsidR="006943C9" w:rsidRPr="00FB6A3D" w:rsidRDefault="006943C9" w:rsidP="00A527E7">
            <w:pPr>
              <w:jc w:val="both"/>
              <w:rPr>
                <w:color w:val="44546A" w:themeColor="text2"/>
              </w:rPr>
            </w:pPr>
            <w:r w:rsidRPr="00FB6A3D">
              <w:rPr>
                <w:rFonts w:eastAsia="Calibri"/>
              </w:rPr>
              <w:t>100 %</w:t>
            </w:r>
          </w:p>
        </w:tc>
      </w:tr>
      <w:tr w:rsidR="006943C9" w:rsidRPr="00FB6A3D" w:rsidTr="00A527E7">
        <w:tc>
          <w:tcPr>
            <w:tcW w:w="3086" w:type="dxa"/>
            <w:shd w:val="clear" w:color="auto" w:fill="F7CAAC"/>
          </w:tcPr>
          <w:p w:rsidR="006943C9" w:rsidRPr="00FB6A3D" w:rsidRDefault="006943C9" w:rsidP="00A527E7">
            <w:pPr>
              <w:jc w:val="both"/>
              <w:rPr>
                <w:b/>
              </w:rPr>
            </w:pPr>
            <w:r w:rsidRPr="00FB6A3D">
              <w:rPr>
                <w:b/>
              </w:rPr>
              <w:t>Vyučující</w:t>
            </w:r>
          </w:p>
        </w:tc>
        <w:tc>
          <w:tcPr>
            <w:tcW w:w="6769" w:type="dxa"/>
            <w:gridSpan w:val="7"/>
            <w:tcBorders>
              <w:bottom w:val="nil"/>
            </w:tcBorders>
          </w:tcPr>
          <w:p w:rsidR="006943C9" w:rsidRPr="00FB6A3D" w:rsidRDefault="006943C9" w:rsidP="00A527E7">
            <w:pPr>
              <w:jc w:val="both"/>
            </w:pPr>
            <w:r w:rsidRPr="00FB6A3D">
              <w:rPr>
                <w:rFonts w:eastAsia="Calibri"/>
              </w:rPr>
              <w:t>MgA. Romana Veselá</w:t>
            </w:r>
          </w:p>
        </w:tc>
      </w:tr>
      <w:tr w:rsidR="006943C9" w:rsidRPr="00FB6A3D" w:rsidTr="00A527E7">
        <w:trPr>
          <w:trHeight w:val="554"/>
        </w:trPr>
        <w:tc>
          <w:tcPr>
            <w:tcW w:w="9855" w:type="dxa"/>
            <w:gridSpan w:val="8"/>
            <w:tcBorders>
              <w:top w:val="nil"/>
            </w:tcBorders>
          </w:tcPr>
          <w:p w:rsidR="006943C9" w:rsidRPr="00FB6A3D" w:rsidRDefault="006943C9" w:rsidP="00A527E7">
            <w:pPr>
              <w:jc w:val="both"/>
            </w:pPr>
          </w:p>
        </w:tc>
      </w:tr>
      <w:tr w:rsidR="006943C9" w:rsidRPr="00FB6A3D" w:rsidTr="00A527E7">
        <w:tc>
          <w:tcPr>
            <w:tcW w:w="3086" w:type="dxa"/>
            <w:shd w:val="clear" w:color="auto" w:fill="F7CAAC"/>
          </w:tcPr>
          <w:p w:rsidR="006943C9" w:rsidRPr="00FB6A3D" w:rsidRDefault="006943C9" w:rsidP="00A527E7">
            <w:pPr>
              <w:jc w:val="both"/>
              <w:rPr>
                <w:b/>
              </w:rPr>
            </w:pPr>
            <w:r w:rsidRPr="00FB6A3D">
              <w:rPr>
                <w:b/>
              </w:rPr>
              <w:t>Stručná anotace předmětu</w:t>
            </w:r>
          </w:p>
        </w:tc>
        <w:tc>
          <w:tcPr>
            <w:tcW w:w="6769" w:type="dxa"/>
            <w:gridSpan w:val="7"/>
            <w:tcBorders>
              <w:bottom w:val="nil"/>
            </w:tcBorders>
          </w:tcPr>
          <w:p w:rsidR="006943C9" w:rsidRPr="00FB6A3D" w:rsidRDefault="006943C9" w:rsidP="00A527E7">
            <w:pPr>
              <w:jc w:val="both"/>
            </w:pPr>
          </w:p>
          <w:p w:rsidR="006943C9" w:rsidRPr="00FB6A3D" w:rsidRDefault="006943C9" w:rsidP="00A527E7">
            <w:pPr>
              <w:jc w:val="both"/>
            </w:pPr>
          </w:p>
        </w:tc>
      </w:tr>
      <w:tr w:rsidR="006943C9" w:rsidRPr="00FB6A3D" w:rsidTr="00A527E7">
        <w:trPr>
          <w:trHeight w:val="3938"/>
        </w:trPr>
        <w:tc>
          <w:tcPr>
            <w:tcW w:w="9855" w:type="dxa"/>
            <w:gridSpan w:val="8"/>
            <w:tcBorders>
              <w:top w:val="nil"/>
              <w:bottom w:val="single" w:sz="12" w:space="0" w:color="auto"/>
            </w:tcBorders>
          </w:tcPr>
          <w:p w:rsidR="006943C9" w:rsidRPr="00FB6A3D" w:rsidRDefault="006943C9" w:rsidP="00A527E7"/>
          <w:p w:rsidR="006943C9" w:rsidRPr="00FB6A3D" w:rsidRDefault="006943C9" w:rsidP="00A527E7">
            <w:pPr>
              <w:jc w:val="both"/>
            </w:pPr>
            <w:r w:rsidRPr="00FB6A3D">
              <w:t xml:space="preserve">Kurz je zaměřen na osvojování si dovedností z oblasti metodologie uměleckých děl, muzejnictví a historického vývoje institucí. Rozšiřuje znalosti z oblasti analýzy a interpretace uměleckých děl a designu. </w:t>
            </w:r>
          </w:p>
          <w:p w:rsidR="006943C9" w:rsidRPr="00FB6A3D" w:rsidRDefault="006943C9" w:rsidP="00A527E7">
            <w:pPr>
              <w:jc w:val="both"/>
            </w:pPr>
            <w:r w:rsidRPr="00FB6A3D">
              <w:t xml:space="preserve">Kurz je posledním ze tří na sebe vzájemně navazujících semestrálních kurzů a jeho záměrem je seznámení studenta s komplexní přípravou projektu v kulturní oblasti. </w:t>
            </w:r>
          </w:p>
          <w:p w:rsidR="006943C9" w:rsidRPr="00FB6A3D" w:rsidRDefault="006943C9" w:rsidP="00A527E7">
            <w:pPr>
              <w:jc w:val="both"/>
            </w:pPr>
            <w:r w:rsidRPr="00FB6A3D">
              <w:t xml:space="preserve">Je předpokládáno, že student je již schopen vybrat si své zaměření a to dále rozvíjet v konzultacích svého projektu. </w:t>
            </w:r>
          </w:p>
          <w:p w:rsidR="006943C9" w:rsidRPr="00FB6A3D" w:rsidRDefault="006943C9" w:rsidP="00A527E7">
            <w:pPr>
              <w:jc w:val="both"/>
            </w:pPr>
          </w:p>
          <w:p w:rsidR="006943C9" w:rsidRPr="00F972CE" w:rsidRDefault="006943C9" w:rsidP="00A527E7">
            <w:r w:rsidRPr="00F972CE">
              <w:t xml:space="preserve">Kurz je rozdělen do dvou paralelně probíraných a prolínajících se částí: </w:t>
            </w:r>
          </w:p>
          <w:p w:rsidR="006943C9" w:rsidRPr="00F972CE" w:rsidRDefault="006943C9" w:rsidP="00700C85">
            <w:pPr>
              <w:pStyle w:val="Odstavecseseznamem"/>
              <w:widowControl/>
              <w:numPr>
                <w:ilvl w:val="0"/>
                <w:numId w:val="19"/>
              </w:numPr>
              <w:autoSpaceDE/>
              <w:autoSpaceDN/>
              <w:adjustRightInd/>
              <w:contextualSpacing w:val="0"/>
              <w:rPr>
                <w:rFonts w:ascii="Times New Roman" w:hAnsi="Times New Roman" w:cs="Times New Roman"/>
              </w:rPr>
            </w:pPr>
            <w:r w:rsidRPr="00F972CE">
              <w:rPr>
                <w:rFonts w:ascii="Times New Roman" w:hAnsi="Times New Roman" w:cs="Times New Roman"/>
              </w:rPr>
              <w:t xml:space="preserve">Teoretická část </w:t>
            </w:r>
          </w:p>
          <w:p w:rsidR="006943C9" w:rsidRPr="00F972CE" w:rsidRDefault="006943C9" w:rsidP="00A527E7">
            <w:pPr>
              <w:pStyle w:val="Odstavecseseznamem"/>
              <w:contextualSpacing w:val="0"/>
              <w:rPr>
                <w:rFonts w:ascii="Times New Roman" w:hAnsi="Times New Roman" w:cs="Times New Roman"/>
              </w:rPr>
            </w:pPr>
            <w:r w:rsidRPr="00F972CE">
              <w:rPr>
                <w:rFonts w:ascii="Times New Roman" w:hAnsi="Times New Roman" w:cs="Times New Roman"/>
              </w:rPr>
              <w:t xml:space="preserve">Metodologie a muzeologie. Analýza a interpretace uměleckých děl. </w:t>
            </w:r>
          </w:p>
          <w:p w:rsidR="006943C9" w:rsidRPr="00F972CE" w:rsidRDefault="006943C9" w:rsidP="00700C85">
            <w:pPr>
              <w:pStyle w:val="Odstavecseseznamem"/>
              <w:widowControl/>
              <w:numPr>
                <w:ilvl w:val="0"/>
                <w:numId w:val="19"/>
              </w:numPr>
              <w:autoSpaceDE/>
              <w:autoSpaceDN/>
              <w:adjustRightInd/>
              <w:contextualSpacing w:val="0"/>
              <w:rPr>
                <w:rFonts w:ascii="Times New Roman" w:hAnsi="Times New Roman" w:cs="Times New Roman"/>
              </w:rPr>
            </w:pPr>
            <w:r w:rsidRPr="00F972CE">
              <w:rPr>
                <w:rFonts w:ascii="Times New Roman" w:hAnsi="Times New Roman" w:cs="Times New Roman"/>
              </w:rPr>
              <w:t>Praktická část – vlastní projekt</w:t>
            </w:r>
          </w:p>
          <w:p w:rsidR="006943C9" w:rsidRPr="00F972CE" w:rsidRDefault="006943C9" w:rsidP="00A527E7">
            <w:pPr>
              <w:pStyle w:val="Odstavecseseznamem"/>
              <w:contextualSpacing w:val="0"/>
              <w:rPr>
                <w:rFonts w:ascii="Times New Roman" w:hAnsi="Times New Roman" w:cs="Times New Roman"/>
              </w:rPr>
            </w:pPr>
            <w:r w:rsidRPr="00F972CE">
              <w:rPr>
                <w:rFonts w:ascii="Times New Roman" w:hAnsi="Times New Roman" w:cs="Times New Roman"/>
              </w:rPr>
              <w:t xml:space="preserve">Studenti vytvoří týmy, v nichž si připraví vlastní projekty. Postupně v nich projdou jednotlivými fázemi přípravy od zajištění prostor po přípravu doprovodného programu akce. </w:t>
            </w:r>
          </w:p>
          <w:p w:rsidR="006943C9" w:rsidRPr="00F972CE" w:rsidRDefault="006943C9" w:rsidP="00A527E7"/>
          <w:p w:rsidR="006943C9" w:rsidRDefault="006943C9" w:rsidP="00A527E7">
            <w:pPr>
              <w:jc w:val="both"/>
            </w:pPr>
            <w:r w:rsidRPr="00F972CE">
              <w:t>Výuka je zaměřena tak, aby rozvíjela novou oblast kulturní produkce a současně i vědomosti a zkušenosti</w:t>
            </w:r>
            <w:r w:rsidRPr="00FB6A3D">
              <w:t xml:space="preserve"> z předešlého semestru, proto bude kladen důraz také na grantovou politiku a financování kultury.</w:t>
            </w:r>
          </w:p>
          <w:p w:rsidR="006943C9" w:rsidRPr="00FB6A3D" w:rsidRDefault="006943C9" w:rsidP="00A527E7">
            <w:pPr>
              <w:jc w:val="both"/>
            </w:pPr>
          </w:p>
        </w:tc>
      </w:tr>
      <w:tr w:rsidR="006943C9" w:rsidRPr="00FB6A3D" w:rsidTr="00A527E7">
        <w:trPr>
          <w:trHeight w:val="265"/>
        </w:trPr>
        <w:tc>
          <w:tcPr>
            <w:tcW w:w="3653" w:type="dxa"/>
            <w:gridSpan w:val="2"/>
            <w:tcBorders>
              <w:top w:val="nil"/>
            </w:tcBorders>
            <w:shd w:val="clear" w:color="auto" w:fill="F7CAAC"/>
          </w:tcPr>
          <w:p w:rsidR="006943C9" w:rsidRPr="00FB6A3D" w:rsidRDefault="006943C9" w:rsidP="00A527E7">
            <w:pPr>
              <w:jc w:val="both"/>
            </w:pPr>
            <w:r w:rsidRPr="00FB6A3D">
              <w:rPr>
                <w:b/>
              </w:rPr>
              <w:t>Studijní literatura a studijní pomůcky</w:t>
            </w:r>
          </w:p>
        </w:tc>
        <w:tc>
          <w:tcPr>
            <w:tcW w:w="6202" w:type="dxa"/>
            <w:gridSpan w:val="6"/>
            <w:tcBorders>
              <w:top w:val="nil"/>
              <w:bottom w:val="nil"/>
            </w:tcBorders>
          </w:tcPr>
          <w:p w:rsidR="006943C9" w:rsidRPr="00FB6A3D" w:rsidRDefault="006943C9" w:rsidP="00A527E7">
            <w:pPr>
              <w:jc w:val="both"/>
            </w:pPr>
          </w:p>
        </w:tc>
      </w:tr>
      <w:tr w:rsidR="006943C9" w:rsidRPr="00FB6A3D" w:rsidTr="00A527E7">
        <w:trPr>
          <w:trHeight w:val="1497"/>
        </w:trPr>
        <w:tc>
          <w:tcPr>
            <w:tcW w:w="9855" w:type="dxa"/>
            <w:gridSpan w:val="8"/>
            <w:tcBorders>
              <w:top w:val="nil"/>
            </w:tcBorders>
          </w:tcPr>
          <w:p w:rsidR="006943C9" w:rsidRPr="00FB6A3D" w:rsidRDefault="006943C9" w:rsidP="00A527E7"/>
          <w:p w:rsidR="006943C9" w:rsidRPr="00EE0A44" w:rsidRDefault="006943C9" w:rsidP="00A527E7">
            <w:pPr>
              <w:pStyle w:val="Textpoznpodarou"/>
              <w:rPr>
                <w:b/>
              </w:rPr>
            </w:pPr>
            <w:r w:rsidRPr="00EE0A44">
              <w:rPr>
                <w:b/>
              </w:rPr>
              <w:t>Povinná:</w:t>
            </w:r>
          </w:p>
          <w:p w:rsidR="006943C9" w:rsidRPr="00FB6A3D" w:rsidRDefault="006943C9" w:rsidP="00A527E7">
            <w:pPr>
              <w:rPr>
                <w:rStyle w:val="Hypertextovodkaz"/>
              </w:rPr>
            </w:pPr>
            <w:r w:rsidRPr="00FB6A3D">
              <w:t>Bourriaud, Nicolas: Altermodern Tate Trienal. London: Tate Publishing, 2009</w:t>
            </w:r>
            <w:r w:rsidRPr="00FB6A3D">
              <w:br/>
              <w:t xml:space="preserve">Foucault, Michel: </w:t>
            </w:r>
            <w:r w:rsidRPr="00FB6A3D">
              <w:rPr>
                <w:i/>
              </w:rPr>
              <w:t>Myšlení vnějšku.</w:t>
            </w:r>
            <w:r w:rsidRPr="00FB6A3D">
              <w:t xml:space="preserve"> Praha 2003</w:t>
            </w:r>
          </w:p>
          <w:p w:rsidR="006943C9" w:rsidRDefault="006943C9" w:rsidP="00A527E7">
            <w:pPr>
              <w:autoSpaceDE w:val="0"/>
              <w:autoSpaceDN w:val="0"/>
              <w:adjustRightInd w:val="0"/>
            </w:pPr>
            <w:r w:rsidRPr="00FB6A3D">
              <w:t xml:space="preserve">GOMBRICH, Ernst, Hans: </w:t>
            </w:r>
            <w:r w:rsidRPr="00FB6A3D">
              <w:rPr>
                <w:i/>
                <w:iCs/>
              </w:rPr>
              <w:t xml:space="preserve">Umění a iluze: studie o psychologii obrazového znázorňování. </w:t>
            </w:r>
            <w:r w:rsidRPr="00FB6A3D">
              <w:t>Praha, Odeon, 1985, ISBN: 01-525-85</w:t>
            </w:r>
            <w:r w:rsidRPr="00FB6A3D">
              <w:br/>
              <w:t xml:space="preserve">GOODMAN, Nelson: </w:t>
            </w:r>
            <w:r w:rsidRPr="00FB6A3D">
              <w:rPr>
                <w:i/>
              </w:rPr>
              <w:t>Jazyky umění. Nástin teorie symbolů</w:t>
            </w:r>
            <w:r w:rsidRPr="00FB6A3D">
              <w:t>, Praha 2007, ISBN 978-80-200-1519-8</w:t>
            </w:r>
            <w:r w:rsidRPr="00FB6A3D">
              <w:br/>
              <w:t>Didi-Huberman, Georges. Před časem. Praha: Nakladatel:</w:t>
            </w:r>
            <w:hyperlink r:id="rId53" w:history="1">
              <w:r w:rsidRPr="00FB6A3D">
                <w:rPr>
                  <w:rStyle w:val="Hypertextovodkaz"/>
                </w:rPr>
                <w:t>Barrister &amp; Principal</w:t>
              </w:r>
            </w:hyperlink>
            <w:r w:rsidRPr="00FB6A3D">
              <w:t>, 2008</w:t>
            </w:r>
            <w:r w:rsidRPr="00FB6A3D">
              <w:br/>
              <w:t xml:space="preserve">Didi-Huberman, Georges. Nynfa moderna. Praha: Fra, 2010 </w:t>
            </w:r>
            <w:r w:rsidRPr="00FB6A3D">
              <w:br/>
              <w:t>Krtička Jan; Prošek, Jan. Dokumentace umění. Ústí nad Labem: FUD UJEP, 2013</w:t>
            </w:r>
            <w:r w:rsidRPr="00FB6A3D">
              <w:br/>
            </w:r>
            <w:r w:rsidRPr="00FB6A3D">
              <w:rPr>
                <w:rStyle w:val="obsahpole"/>
              </w:rPr>
              <w:t>LIŠKA, Pavel;</w:t>
            </w:r>
            <w:r w:rsidRPr="00FB6A3D">
              <w:t xml:space="preserve"> </w:t>
            </w:r>
            <w:r w:rsidRPr="00FB6A3D">
              <w:rPr>
                <w:rStyle w:val="obsahpole"/>
              </w:rPr>
              <w:t xml:space="preserve">SEDLÁKOVÁ, Radomíra (eds): </w:t>
            </w:r>
            <w:r w:rsidRPr="00FB6A3D">
              <w:rPr>
                <w:i/>
              </w:rPr>
              <w:t>U</w:t>
            </w:r>
            <w:r w:rsidRPr="00FB6A3D">
              <w:rPr>
                <w:i/>
                <w:iCs/>
              </w:rPr>
              <w:t>mění a architektura dnes</w:t>
            </w:r>
            <w:r w:rsidRPr="00FB6A3D">
              <w:t>. Liberec, Fakulta architektury Technické univerzity v Liberci ve spolupráci se Sbírkou moderního a současného umění Národní galerie v Praze, 1996, ISBN: 80-7035-132-2</w:t>
            </w:r>
            <w:r w:rsidRPr="00FB6A3D">
              <w:br/>
              <w:t xml:space="preserve">NAVRÁTIL, Aleš: </w:t>
            </w:r>
            <w:r w:rsidRPr="00FB6A3D">
              <w:rPr>
                <w:i/>
              </w:rPr>
              <w:t>Stopa příběh svědectví</w:t>
            </w:r>
            <w:r w:rsidRPr="00FB6A3D">
              <w:t>. Ústí nad Labem, YMCA, 2007, brožura k výstavě</w:t>
            </w:r>
            <w:r w:rsidRPr="00FB6A3D">
              <w:br/>
              <w:t xml:space="preserve">PATOČKA, Jan: </w:t>
            </w:r>
            <w:r w:rsidRPr="00FB6A3D">
              <w:rPr>
                <w:i/>
              </w:rPr>
              <w:t>Přirozený svět jako filozofický problém.</w:t>
            </w:r>
            <w:r w:rsidRPr="00FB6A3D">
              <w:t xml:space="preserve"> Praha, Československý spisovatel 1992, ISBN: </w:t>
            </w:r>
            <w:r w:rsidRPr="00FB6A3D">
              <w:rPr>
                <w:rStyle w:val="object"/>
              </w:rPr>
              <w:t>80-2020-365-6</w:t>
            </w:r>
            <w:r w:rsidRPr="00FB6A3D">
              <w:br/>
              <w:t>Petříček, Miroslav: Myšlení obrazem. Praha: Hermann a synové, 2009</w:t>
            </w:r>
            <w:r w:rsidRPr="00FB6A3D">
              <w:br/>
              <w:t>Slavík, Jan; Chrz, Vladimír; Štěch, Stanislav: Tvorba jako způsob poznávání. Praha: Karolinum, 2013</w:t>
            </w:r>
            <w:r w:rsidRPr="00FB6A3D">
              <w:br/>
              <w:t>Zuidervaart, Lambert: Umění a sociální transformace. Ústí nad Labem: FUD UJEP, 2015</w:t>
            </w:r>
          </w:p>
          <w:p w:rsidR="006943C9" w:rsidRPr="00EE0A44" w:rsidRDefault="006943C9" w:rsidP="00A527E7">
            <w:pPr>
              <w:pStyle w:val="Normlnweb"/>
              <w:spacing w:before="0" w:beforeAutospacing="0" w:after="0" w:afterAutospacing="0"/>
              <w:rPr>
                <w:b/>
                <w:sz w:val="20"/>
                <w:szCs w:val="20"/>
              </w:rPr>
            </w:pPr>
            <w:r w:rsidRPr="00EE0A44">
              <w:rPr>
                <w:b/>
                <w:sz w:val="20"/>
                <w:szCs w:val="20"/>
              </w:rPr>
              <w:lastRenderedPageBreak/>
              <w:t>Doporučená:</w:t>
            </w:r>
          </w:p>
          <w:p w:rsidR="006943C9" w:rsidRDefault="006943C9" w:rsidP="00A527E7">
            <w:r w:rsidRPr="00FB6A3D">
              <w:t xml:space="preserve">NORBERG-SCHULZ, Christian: </w:t>
            </w:r>
            <w:r w:rsidRPr="00FB6A3D">
              <w:rPr>
                <w:i/>
                <w:iCs/>
              </w:rPr>
              <w:t>Genius loci</w:t>
            </w:r>
            <w:r w:rsidRPr="00FB6A3D">
              <w:t xml:space="preserve">: </w:t>
            </w:r>
            <w:r w:rsidRPr="00FB6A3D">
              <w:rPr>
                <w:i/>
                <w:iCs/>
              </w:rPr>
              <w:t>krajina, místo, architektura</w:t>
            </w:r>
            <w:r w:rsidRPr="00FB6A3D">
              <w:t>. Praha, Dokořán, 2010, ISBN: 978-80-7363-303-5</w:t>
            </w:r>
            <w:r w:rsidRPr="00FB6A3D">
              <w:br/>
              <w:t xml:space="preserve">PETŘÍČEK, Václav (ed): </w:t>
            </w:r>
            <w:r w:rsidRPr="00FB6A3D">
              <w:rPr>
                <w:i/>
              </w:rPr>
              <w:t>Krajina jako přírodní prostor.</w:t>
            </w:r>
            <w:r w:rsidRPr="00FB6A3D">
              <w:t xml:space="preserve"> Lomnice nad Popelkou, Jaroslav Bárta, JB Studio, 2001, ISBN: 80-86512-02-9</w:t>
            </w:r>
            <w:r w:rsidRPr="00FB6A3D">
              <w:br/>
              <w:t>Pospiszyl, Tomáš. Asociativní dějepis umění. Praha: Tranzit, 2014</w:t>
            </w:r>
            <w:r w:rsidRPr="00FB6A3D">
              <w:br/>
              <w:t xml:space="preserve">RICOEUR, Paul: </w:t>
            </w:r>
            <w:r w:rsidRPr="00FB6A3D">
              <w:rPr>
                <w:i/>
              </w:rPr>
              <w:t>Život, pravda, symbol</w:t>
            </w:r>
            <w:r w:rsidRPr="00FB6A3D">
              <w:t xml:space="preserve">. Praha, </w:t>
            </w:r>
            <w:r w:rsidRPr="00FB6A3D">
              <w:rPr>
                <w:rStyle w:val="st"/>
              </w:rPr>
              <w:t>ΟΙΚΟΥΜΕΝΗ</w:t>
            </w:r>
            <w:r w:rsidRPr="00FB6A3D">
              <w:t xml:space="preserve">, 1993, </w:t>
            </w:r>
            <w:hyperlink r:id="rId54" w:history="1">
              <w:r w:rsidRPr="00FB6A3D">
                <w:rPr>
                  <w:rStyle w:val="Hypertextovodkaz"/>
                </w:rPr>
                <w:t>ISBN: 80-85241-32-3</w:t>
              </w:r>
            </w:hyperlink>
            <w:r w:rsidRPr="00FB6A3D">
              <w:t xml:space="preserve"> </w:t>
            </w:r>
            <w:r w:rsidRPr="00FB6A3D">
              <w:br/>
              <w:t xml:space="preserve">ŠUBRTOVÁ, Dagmar (ed): </w:t>
            </w:r>
            <w:r w:rsidRPr="00FB6A3D">
              <w:rPr>
                <w:i/>
              </w:rPr>
              <w:t xml:space="preserve">Výjimečný stav ženy mezi horníky. </w:t>
            </w:r>
            <w:r w:rsidRPr="00FB6A3D">
              <w:t>Kladno,</w:t>
            </w:r>
            <w:r w:rsidRPr="00FB6A3D">
              <w:rPr>
                <w:i/>
              </w:rPr>
              <w:t xml:space="preserve"> </w:t>
            </w:r>
            <w:r w:rsidRPr="00FB6A3D">
              <w:t>Hornický skanzen Mayrau, 2005, katalog k výstavě</w:t>
            </w:r>
            <w:r w:rsidRPr="00FB6A3D">
              <w:br/>
              <w:t xml:space="preserve">ZEMÁNEK, Jiří (ed): </w:t>
            </w:r>
            <w:r w:rsidRPr="00FB6A3D">
              <w:rPr>
                <w:i/>
              </w:rPr>
              <w:t xml:space="preserve">Ejhle světlo. </w:t>
            </w:r>
            <w:r w:rsidRPr="00FB6A3D">
              <w:t>Brno, n</w:t>
            </w:r>
            <w:r>
              <w:t xml:space="preserve">akladatelství KANT, 2003, ISBN: </w:t>
            </w:r>
            <w:r w:rsidRPr="00FB6A3D">
              <w:t>8070271183</w:t>
            </w:r>
            <w:r w:rsidRPr="00FB6A3D">
              <w:br/>
              <w:t>Zuska, Vladimír (ed.), Umění, krása a šeredno: Texty z estetiky 20. Století. Praha: Karolinum, 2004.</w:t>
            </w:r>
          </w:p>
          <w:p w:rsidR="006943C9" w:rsidRPr="00FB6A3D" w:rsidRDefault="006943C9" w:rsidP="00A527E7"/>
        </w:tc>
      </w:tr>
    </w:tbl>
    <w:p w:rsidR="006943C9" w:rsidRDefault="006943C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30493D" w:rsidRDefault="0030493D" w:rsidP="00B0295E"/>
    <w:p w:rsidR="0030493D" w:rsidRDefault="0030493D" w:rsidP="00B0295E"/>
    <w:p w:rsidR="00F972CE" w:rsidRDefault="00F972CE" w:rsidP="00B0295E"/>
    <w:p w:rsidR="000F3CF9" w:rsidRDefault="000F3CF9" w:rsidP="00B0295E"/>
    <w:p w:rsidR="000F3CF9" w:rsidRDefault="000F3C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3CF9" w:rsidTr="00A527E7">
        <w:tc>
          <w:tcPr>
            <w:tcW w:w="9855" w:type="dxa"/>
            <w:gridSpan w:val="8"/>
            <w:tcBorders>
              <w:bottom w:val="double" w:sz="4" w:space="0" w:color="auto"/>
            </w:tcBorders>
            <w:shd w:val="clear" w:color="auto" w:fill="BDD6EE"/>
          </w:tcPr>
          <w:p w:rsidR="000F3CF9" w:rsidRDefault="000F3CF9" w:rsidP="00A527E7">
            <w:pPr>
              <w:jc w:val="both"/>
              <w:rPr>
                <w:b/>
                <w:sz w:val="28"/>
              </w:rPr>
            </w:pPr>
            <w:r>
              <w:lastRenderedPageBreak/>
              <w:br w:type="page"/>
            </w:r>
            <w:r>
              <w:rPr>
                <w:b/>
                <w:sz w:val="28"/>
              </w:rPr>
              <w:t>B-III – Charakteristika studijního předmětu</w:t>
            </w:r>
          </w:p>
        </w:tc>
      </w:tr>
      <w:tr w:rsidR="000F3CF9" w:rsidRPr="00E03F24" w:rsidTr="00A527E7">
        <w:tc>
          <w:tcPr>
            <w:tcW w:w="3086" w:type="dxa"/>
            <w:tcBorders>
              <w:top w:val="double" w:sz="4" w:space="0" w:color="auto"/>
            </w:tcBorders>
            <w:shd w:val="clear" w:color="auto" w:fill="F7CAAC"/>
          </w:tcPr>
          <w:p w:rsidR="000F3CF9" w:rsidRPr="00E03F24" w:rsidRDefault="000F3CF9" w:rsidP="00A527E7">
            <w:pPr>
              <w:jc w:val="both"/>
              <w:rPr>
                <w:b/>
              </w:rPr>
            </w:pPr>
            <w:r w:rsidRPr="00E03F24">
              <w:rPr>
                <w:b/>
              </w:rPr>
              <w:t>Název studijního předmětu</w:t>
            </w:r>
          </w:p>
        </w:tc>
        <w:tc>
          <w:tcPr>
            <w:tcW w:w="6769" w:type="dxa"/>
            <w:gridSpan w:val="7"/>
            <w:tcBorders>
              <w:top w:val="double" w:sz="4" w:space="0" w:color="auto"/>
            </w:tcBorders>
          </w:tcPr>
          <w:p w:rsidR="000F3CF9" w:rsidRPr="00E03F24" w:rsidRDefault="000F3CF9" w:rsidP="00A527E7">
            <w:pPr>
              <w:jc w:val="both"/>
              <w:rPr>
                <w:color w:val="44546A" w:themeColor="text2"/>
              </w:rPr>
            </w:pPr>
            <w:r w:rsidRPr="00E03F24">
              <w:t>Umělecká kritika</w:t>
            </w:r>
          </w:p>
        </w:tc>
      </w:tr>
      <w:tr w:rsidR="000F3CF9" w:rsidRPr="00E03F24" w:rsidTr="00A527E7">
        <w:tc>
          <w:tcPr>
            <w:tcW w:w="3086" w:type="dxa"/>
            <w:shd w:val="clear" w:color="auto" w:fill="F7CAAC"/>
          </w:tcPr>
          <w:p w:rsidR="000F3CF9" w:rsidRPr="00E03F24" w:rsidRDefault="000F3CF9" w:rsidP="00A527E7">
            <w:pPr>
              <w:rPr>
                <w:b/>
              </w:rPr>
            </w:pPr>
            <w:r w:rsidRPr="00E03F24">
              <w:rPr>
                <w:b/>
              </w:rPr>
              <w:t>Typ předmětu</w:t>
            </w:r>
          </w:p>
        </w:tc>
        <w:tc>
          <w:tcPr>
            <w:tcW w:w="3406" w:type="dxa"/>
            <w:gridSpan w:val="4"/>
          </w:tcPr>
          <w:p w:rsidR="000F3CF9" w:rsidRPr="00E03F24" w:rsidRDefault="000F3CF9" w:rsidP="00A527E7">
            <w:pPr>
              <w:autoSpaceDE w:val="0"/>
              <w:autoSpaceDN w:val="0"/>
              <w:adjustRightInd w:val="0"/>
            </w:pPr>
            <w:r w:rsidRPr="00E03F24">
              <w:rPr>
                <w:rFonts w:eastAsia="Calibri"/>
              </w:rPr>
              <w:t xml:space="preserve">povinně volitelný, </w:t>
            </w:r>
            <w:r w:rsidRPr="00E03F24">
              <w:rPr>
                <w:rFonts w:eastAsia="Calibri"/>
                <w:bCs/>
              </w:rPr>
              <w:t>PZ</w:t>
            </w:r>
          </w:p>
        </w:tc>
        <w:tc>
          <w:tcPr>
            <w:tcW w:w="2695" w:type="dxa"/>
            <w:gridSpan w:val="2"/>
            <w:shd w:val="clear" w:color="auto" w:fill="F7CAAC"/>
          </w:tcPr>
          <w:p w:rsidR="000F3CF9" w:rsidRPr="00E03F24" w:rsidRDefault="000F3CF9" w:rsidP="00A527E7">
            <w:pPr>
              <w:jc w:val="both"/>
            </w:pPr>
            <w:r w:rsidRPr="00E03F24">
              <w:rPr>
                <w:b/>
              </w:rPr>
              <w:t>doporučený ročník/semestr</w:t>
            </w:r>
          </w:p>
        </w:tc>
        <w:tc>
          <w:tcPr>
            <w:tcW w:w="668" w:type="dxa"/>
          </w:tcPr>
          <w:p w:rsidR="000F3CF9" w:rsidRPr="00E03F24" w:rsidRDefault="000F3CF9" w:rsidP="00A527E7">
            <w:pPr>
              <w:jc w:val="both"/>
            </w:pPr>
            <w:r w:rsidRPr="00E03F24">
              <w:t>2/ZS</w:t>
            </w:r>
          </w:p>
        </w:tc>
      </w:tr>
      <w:tr w:rsidR="000F3CF9" w:rsidRPr="00E03F24" w:rsidTr="00A527E7">
        <w:tc>
          <w:tcPr>
            <w:tcW w:w="3086" w:type="dxa"/>
            <w:shd w:val="clear" w:color="auto" w:fill="F7CAAC"/>
          </w:tcPr>
          <w:p w:rsidR="000F3CF9" w:rsidRPr="00E03F24" w:rsidRDefault="000F3CF9" w:rsidP="00A527E7">
            <w:pPr>
              <w:jc w:val="both"/>
              <w:rPr>
                <w:b/>
              </w:rPr>
            </w:pPr>
            <w:r w:rsidRPr="00E03F24">
              <w:rPr>
                <w:b/>
              </w:rPr>
              <w:t>Rozsah studijního předmětu</w:t>
            </w:r>
          </w:p>
        </w:tc>
        <w:tc>
          <w:tcPr>
            <w:tcW w:w="1701" w:type="dxa"/>
            <w:gridSpan w:val="2"/>
          </w:tcPr>
          <w:p w:rsidR="000F3CF9" w:rsidRPr="00E03F24" w:rsidRDefault="000F3CF9" w:rsidP="00A527E7">
            <w:pPr>
              <w:autoSpaceDE w:val="0"/>
              <w:autoSpaceDN w:val="0"/>
              <w:adjustRightInd w:val="0"/>
              <w:rPr>
                <w:color w:val="44546A" w:themeColor="text2"/>
              </w:rPr>
            </w:pPr>
            <w:r w:rsidRPr="00E03F24">
              <w:rPr>
                <w:rFonts w:eastAsia="Calibri"/>
              </w:rPr>
              <w:t>26c</w:t>
            </w:r>
          </w:p>
        </w:tc>
        <w:tc>
          <w:tcPr>
            <w:tcW w:w="889" w:type="dxa"/>
            <w:shd w:val="clear" w:color="auto" w:fill="F7CAAC"/>
          </w:tcPr>
          <w:p w:rsidR="000F3CF9" w:rsidRPr="00E03F24" w:rsidRDefault="000F3CF9" w:rsidP="00A527E7">
            <w:pPr>
              <w:jc w:val="both"/>
              <w:rPr>
                <w:b/>
              </w:rPr>
            </w:pPr>
            <w:r w:rsidRPr="00E03F24">
              <w:rPr>
                <w:b/>
              </w:rPr>
              <w:t xml:space="preserve">hod. </w:t>
            </w:r>
          </w:p>
        </w:tc>
        <w:tc>
          <w:tcPr>
            <w:tcW w:w="816" w:type="dxa"/>
          </w:tcPr>
          <w:p w:rsidR="000F3CF9" w:rsidRPr="00E03F24" w:rsidRDefault="000F3CF9" w:rsidP="00A527E7">
            <w:pPr>
              <w:jc w:val="both"/>
            </w:pPr>
            <w:r w:rsidRPr="00E03F24">
              <w:t xml:space="preserve">26 </w:t>
            </w:r>
          </w:p>
        </w:tc>
        <w:tc>
          <w:tcPr>
            <w:tcW w:w="2156" w:type="dxa"/>
            <w:shd w:val="clear" w:color="auto" w:fill="F7CAAC"/>
          </w:tcPr>
          <w:p w:rsidR="000F3CF9" w:rsidRPr="00E03F24" w:rsidRDefault="000F3CF9" w:rsidP="00A527E7">
            <w:pPr>
              <w:jc w:val="both"/>
              <w:rPr>
                <w:b/>
              </w:rPr>
            </w:pPr>
            <w:r w:rsidRPr="00E03F24">
              <w:rPr>
                <w:b/>
              </w:rPr>
              <w:t>kreditů</w:t>
            </w:r>
          </w:p>
        </w:tc>
        <w:tc>
          <w:tcPr>
            <w:tcW w:w="1207" w:type="dxa"/>
            <w:gridSpan w:val="2"/>
          </w:tcPr>
          <w:p w:rsidR="000F3CF9" w:rsidRPr="00E03F24" w:rsidRDefault="000F3CF9" w:rsidP="00A527E7">
            <w:pPr>
              <w:jc w:val="both"/>
            </w:pPr>
            <w:r w:rsidRPr="00E03F24">
              <w:t>2</w:t>
            </w:r>
          </w:p>
        </w:tc>
      </w:tr>
      <w:tr w:rsidR="000F3CF9" w:rsidRPr="00E03F24" w:rsidTr="00A527E7">
        <w:tc>
          <w:tcPr>
            <w:tcW w:w="3086" w:type="dxa"/>
            <w:shd w:val="clear" w:color="auto" w:fill="F7CAAC"/>
          </w:tcPr>
          <w:p w:rsidR="000F3CF9" w:rsidRPr="00E03F24" w:rsidRDefault="000F3CF9" w:rsidP="00A527E7">
            <w:pPr>
              <w:rPr>
                <w:b/>
              </w:rPr>
            </w:pPr>
            <w:r w:rsidRPr="00E03F24">
              <w:rPr>
                <w:b/>
              </w:rPr>
              <w:t>Prerekvizity, korekvizity, ekvivalence</w:t>
            </w:r>
          </w:p>
        </w:tc>
        <w:tc>
          <w:tcPr>
            <w:tcW w:w="6769" w:type="dxa"/>
            <w:gridSpan w:val="7"/>
          </w:tcPr>
          <w:p w:rsidR="000F3CF9" w:rsidRPr="00E03F24" w:rsidRDefault="000F3CF9" w:rsidP="00A527E7">
            <w:pPr>
              <w:jc w:val="both"/>
            </w:pPr>
          </w:p>
        </w:tc>
      </w:tr>
      <w:tr w:rsidR="000F3CF9" w:rsidRPr="00E03F24" w:rsidTr="00A527E7">
        <w:tc>
          <w:tcPr>
            <w:tcW w:w="3086" w:type="dxa"/>
            <w:shd w:val="clear" w:color="auto" w:fill="F7CAAC"/>
          </w:tcPr>
          <w:p w:rsidR="000F3CF9" w:rsidRPr="00E03F24" w:rsidRDefault="000F3CF9" w:rsidP="00A527E7">
            <w:pPr>
              <w:rPr>
                <w:b/>
              </w:rPr>
            </w:pPr>
            <w:r w:rsidRPr="00E03F24">
              <w:rPr>
                <w:b/>
              </w:rPr>
              <w:t>Způsob ověření studijních výsledků</w:t>
            </w:r>
          </w:p>
        </w:tc>
        <w:tc>
          <w:tcPr>
            <w:tcW w:w="3406" w:type="dxa"/>
            <w:gridSpan w:val="4"/>
          </w:tcPr>
          <w:p w:rsidR="000F3CF9" w:rsidRPr="00E03F24" w:rsidRDefault="000F3CF9" w:rsidP="00A527E7">
            <w:pPr>
              <w:jc w:val="both"/>
            </w:pPr>
            <w:r w:rsidRPr="00E03F24">
              <w:rPr>
                <w:rFonts w:eastAsia="Calibri"/>
              </w:rPr>
              <w:t>klasifikovaný zápočet</w:t>
            </w:r>
          </w:p>
        </w:tc>
        <w:tc>
          <w:tcPr>
            <w:tcW w:w="2156" w:type="dxa"/>
            <w:shd w:val="clear" w:color="auto" w:fill="F7CAAC"/>
          </w:tcPr>
          <w:p w:rsidR="000F3CF9" w:rsidRPr="00E03F24" w:rsidRDefault="000F3CF9" w:rsidP="00A527E7">
            <w:pPr>
              <w:jc w:val="both"/>
              <w:rPr>
                <w:b/>
              </w:rPr>
            </w:pPr>
            <w:r w:rsidRPr="00E03F24">
              <w:rPr>
                <w:b/>
              </w:rPr>
              <w:t>Forma výuky</w:t>
            </w:r>
          </w:p>
        </w:tc>
        <w:tc>
          <w:tcPr>
            <w:tcW w:w="1207" w:type="dxa"/>
            <w:gridSpan w:val="2"/>
          </w:tcPr>
          <w:p w:rsidR="000F3CF9" w:rsidRPr="00E03F24" w:rsidRDefault="000F3CF9" w:rsidP="00A527E7">
            <w:pPr>
              <w:jc w:val="both"/>
            </w:pPr>
            <w:r w:rsidRPr="00E03F24">
              <w:rPr>
                <w:rFonts w:eastAsia="Calibri"/>
              </w:rPr>
              <w:t>cvičení</w:t>
            </w:r>
          </w:p>
        </w:tc>
      </w:tr>
      <w:tr w:rsidR="000F3CF9" w:rsidRPr="00E03F24" w:rsidTr="00A527E7">
        <w:tc>
          <w:tcPr>
            <w:tcW w:w="3086" w:type="dxa"/>
            <w:shd w:val="clear" w:color="auto" w:fill="F7CAAC"/>
          </w:tcPr>
          <w:p w:rsidR="000F3CF9" w:rsidRPr="00E03F24" w:rsidRDefault="000F3CF9" w:rsidP="00A527E7">
            <w:pPr>
              <w:rPr>
                <w:b/>
              </w:rPr>
            </w:pPr>
            <w:r w:rsidRPr="00E03F24">
              <w:rPr>
                <w:b/>
              </w:rPr>
              <w:t>Forma způsobu ověření studijních výsledků a další požadavky na studenta</w:t>
            </w:r>
          </w:p>
        </w:tc>
        <w:tc>
          <w:tcPr>
            <w:tcW w:w="6769" w:type="dxa"/>
            <w:gridSpan w:val="7"/>
            <w:tcBorders>
              <w:bottom w:val="nil"/>
            </w:tcBorders>
          </w:tcPr>
          <w:p w:rsidR="000F3CF9" w:rsidRPr="00E03F24" w:rsidRDefault="000F3CF9" w:rsidP="00A527E7">
            <w:pPr>
              <w:jc w:val="both"/>
              <w:rPr>
                <w:color w:val="44546A" w:themeColor="text2"/>
              </w:rPr>
            </w:pPr>
          </w:p>
        </w:tc>
      </w:tr>
      <w:tr w:rsidR="000F3CF9" w:rsidRPr="00E03F24" w:rsidTr="00A527E7">
        <w:trPr>
          <w:trHeight w:val="554"/>
        </w:trPr>
        <w:tc>
          <w:tcPr>
            <w:tcW w:w="9855" w:type="dxa"/>
            <w:gridSpan w:val="8"/>
            <w:tcBorders>
              <w:top w:val="nil"/>
            </w:tcBorders>
          </w:tcPr>
          <w:p w:rsidR="000F3CF9" w:rsidRPr="00E03F24" w:rsidRDefault="000F3CF9" w:rsidP="00A527E7">
            <w:pPr>
              <w:jc w:val="both"/>
            </w:pPr>
            <w:r w:rsidRPr="00E03F24">
              <w:t xml:space="preserve">Kredity budou uděleny na základě splněné docházky (80%), aktivní účasti na hodinách a plnění úkolů zadaných v průběhu semestru (prezentace, kritické texty na dané téma). </w:t>
            </w:r>
          </w:p>
          <w:p w:rsidR="000F3CF9" w:rsidRPr="00E03F24" w:rsidRDefault="000F3CF9" w:rsidP="00A527E7">
            <w:pPr>
              <w:jc w:val="both"/>
            </w:pPr>
            <w:r w:rsidRPr="00E03F24">
              <w:t>Kurz bude ukončen seminární prací – vlastní kritickou recenzí.</w:t>
            </w:r>
          </w:p>
          <w:p w:rsidR="000F3CF9" w:rsidRPr="00E03F24" w:rsidRDefault="000F3CF9" w:rsidP="00A527E7">
            <w:pPr>
              <w:jc w:val="both"/>
            </w:pPr>
          </w:p>
        </w:tc>
      </w:tr>
      <w:tr w:rsidR="000F3CF9" w:rsidRPr="00E03F24" w:rsidTr="00A527E7">
        <w:trPr>
          <w:trHeight w:val="197"/>
        </w:trPr>
        <w:tc>
          <w:tcPr>
            <w:tcW w:w="3086" w:type="dxa"/>
            <w:tcBorders>
              <w:top w:val="nil"/>
            </w:tcBorders>
            <w:shd w:val="clear" w:color="auto" w:fill="F7CAAC"/>
          </w:tcPr>
          <w:p w:rsidR="000F3CF9" w:rsidRPr="00E03F24" w:rsidRDefault="000F3CF9" w:rsidP="00A527E7">
            <w:pPr>
              <w:jc w:val="both"/>
              <w:rPr>
                <w:b/>
              </w:rPr>
            </w:pPr>
            <w:r w:rsidRPr="00E03F24">
              <w:rPr>
                <w:b/>
              </w:rPr>
              <w:t>Garant předmětu</w:t>
            </w:r>
          </w:p>
        </w:tc>
        <w:tc>
          <w:tcPr>
            <w:tcW w:w="6769" w:type="dxa"/>
            <w:gridSpan w:val="7"/>
            <w:tcBorders>
              <w:top w:val="nil"/>
            </w:tcBorders>
          </w:tcPr>
          <w:p w:rsidR="000F3CF9" w:rsidRPr="00E03F24" w:rsidRDefault="000F3CF9" w:rsidP="00A527E7">
            <w:pPr>
              <w:jc w:val="both"/>
            </w:pPr>
            <w:r w:rsidRPr="00E03F24">
              <w:rPr>
                <w:rFonts w:eastAsia="Calibri"/>
              </w:rPr>
              <w:t>MgA. Romana Veselá</w:t>
            </w:r>
          </w:p>
        </w:tc>
      </w:tr>
      <w:tr w:rsidR="000F3CF9" w:rsidRPr="00E03F24" w:rsidTr="00A527E7">
        <w:trPr>
          <w:trHeight w:val="243"/>
        </w:trPr>
        <w:tc>
          <w:tcPr>
            <w:tcW w:w="3086" w:type="dxa"/>
            <w:tcBorders>
              <w:top w:val="nil"/>
            </w:tcBorders>
            <w:shd w:val="clear" w:color="auto" w:fill="F7CAAC"/>
          </w:tcPr>
          <w:p w:rsidR="000F3CF9" w:rsidRPr="00E03F24" w:rsidRDefault="000F3CF9" w:rsidP="00A527E7">
            <w:pPr>
              <w:rPr>
                <w:b/>
              </w:rPr>
            </w:pPr>
            <w:r w:rsidRPr="00E03F24">
              <w:rPr>
                <w:b/>
              </w:rPr>
              <w:t>Zapojení garanta do výuky předmětu</w:t>
            </w:r>
          </w:p>
        </w:tc>
        <w:tc>
          <w:tcPr>
            <w:tcW w:w="6769" w:type="dxa"/>
            <w:gridSpan w:val="7"/>
            <w:tcBorders>
              <w:top w:val="nil"/>
            </w:tcBorders>
          </w:tcPr>
          <w:p w:rsidR="000F3CF9" w:rsidRPr="00E03F24" w:rsidRDefault="000F3CF9" w:rsidP="00A527E7">
            <w:pPr>
              <w:jc w:val="both"/>
              <w:rPr>
                <w:color w:val="44546A" w:themeColor="text2"/>
              </w:rPr>
            </w:pPr>
            <w:r w:rsidRPr="00E03F24">
              <w:rPr>
                <w:rFonts w:eastAsia="Calibri"/>
              </w:rPr>
              <w:t>100 %</w:t>
            </w:r>
          </w:p>
        </w:tc>
      </w:tr>
      <w:tr w:rsidR="000F3CF9" w:rsidRPr="00E03F24" w:rsidTr="00A527E7">
        <w:tc>
          <w:tcPr>
            <w:tcW w:w="3086" w:type="dxa"/>
            <w:shd w:val="clear" w:color="auto" w:fill="F7CAAC"/>
          </w:tcPr>
          <w:p w:rsidR="000F3CF9" w:rsidRPr="00E03F24" w:rsidRDefault="000F3CF9" w:rsidP="00A527E7">
            <w:pPr>
              <w:jc w:val="both"/>
              <w:rPr>
                <w:b/>
              </w:rPr>
            </w:pPr>
            <w:r w:rsidRPr="00E03F24">
              <w:rPr>
                <w:b/>
              </w:rPr>
              <w:t>Vyučující</w:t>
            </w:r>
          </w:p>
        </w:tc>
        <w:tc>
          <w:tcPr>
            <w:tcW w:w="6769" w:type="dxa"/>
            <w:gridSpan w:val="7"/>
            <w:tcBorders>
              <w:bottom w:val="nil"/>
            </w:tcBorders>
          </w:tcPr>
          <w:p w:rsidR="000F3CF9" w:rsidRPr="00E03F24" w:rsidRDefault="000F3CF9" w:rsidP="00A527E7">
            <w:pPr>
              <w:jc w:val="both"/>
            </w:pPr>
            <w:r w:rsidRPr="00E03F24">
              <w:rPr>
                <w:rFonts w:eastAsia="Calibri"/>
              </w:rPr>
              <w:t>MgA. Romana Veselá</w:t>
            </w:r>
          </w:p>
        </w:tc>
      </w:tr>
      <w:tr w:rsidR="000F3CF9" w:rsidRPr="00E03F24" w:rsidTr="00A527E7">
        <w:trPr>
          <w:trHeight w:val="554"/>
        </w:trPr>
        <w:tc>
          <w:tcPr>
            <w:tcW w:w="9855" w:type="dxa"/>
            <w:gridSpan w:val="8"/>
            <w:tcBorders>
              <w:top w:val="nil"/>
            </w:tcBorders>
          </w:tcPr>
          <w:p w:rsidR="000F3CF9" w:rsidRPr="00E03F24" w:rsidRDefault="000F3CF9" w:rsidP="00A527E7">
            <w:pPr>
              <w:jc w:val="both"/>
            </w:pPr>
          </w:p>
        </w:tc>
      </w:tr>
      <w:tr w:rsidR="000F3CF9" w:rsidRPr="00E03F24" w:rsidTr="00A527E7">
        <w:tc>
          <w:tcPr>
            <w:tcW w:w="3086" w:type="dxa"/>
            <w:shd w:val="clear" w:color="auto" w:fill="F7CAAC"/>
          </w:tcPr>
          <w:p w:rsidR="000F3CF9" w:rsidRPr="00E03F24" w:rsidRDefault="000F3CF9" w:rsidP="00A527E7">
            <w:pPr>
              <w:jc w:val="both"/>
              <w:rPr>
                <w:b/>
              </w:rPr>
            </w:pPr>
            <w:r w:rsidRPr="00E03F24">
              <w:rPr>
                <w:b/>
              </w:rPr>
              <w:t>Stručná anotace předmětu</w:t>
            </w:r>
          </w:p>
        </w:tc>
        <w:tc>
          <w:tcPr>
            <w:tcW w:w="6769" w:type="dxa"/>
            <w:gridSpan w:val="7"/>
            <w:tcBorders>
              <w:bottom w:val="nil"/>
            </w:tcBorders>
          </w:tcPr>
          <w:p w:rsidR="000F3CF9" w:rsidRPr="00E03F24" w:rsidRDefault="000F3CF9" w:rsidP="00A527E7">
            <w:pPr>
              <w:jc w:val="both"/>
            </w:pPr>
          </w:p>
        </w:tc>
      </w:tr>
      <w:tr w:rsidR="000F3CF9" w:rsidRPr="00E03F24" w:rsidTr="00A527E7">
        <w:trPr>
          <w:trHeight w:val="1545"/>
        </w:trPr>
        <w:tc>
          <w:tcPr>
            <w:tcW w:w="9855" w:type="dxa"/>
            <w:gridSpan w:val="8"/>
            <w:tcBorders>
              <w:top w:val="nil"/>
              <w:bottom w:val="single" w:sz="12" w:space="0" w:color="auto"/>
            </w:tcBorders>
          </w:tcPr>
          <w:p w:rsidR="000F3CF9" w:rsidRPr="00E03F24" w:rsidRDefault="000F3CF9" w:rsidP="00A527E7">
            <w:pPr>
              <w:jc w:val="both"/>
            </w:pPr>
          </w:p>
          <w:p w:rsidR="000F3CF9" w:rsidRPr="00E03F24" w:rsidRDefault="000F3CF9" w:rsidP="00A527E7">
            <w:pPr>
              <w:ind w:left="37"/>
            </w:pPr>
            <w:r w:rsidRPr="00E03F24">
              <w:t xml:space="preserve">V rámci kurzu se student prostřednictvím četby odborných textů a recenzí seznámí s problematikou hodnocení uměleckých děl. Osvojí si interpretaci uměleckých děl v kontextu výstavy, doby, či společnosti a její zprostředkování písemnou formou. </w:t>
            </w:r>
          </w:p>
          <w:p w:rsidR="000F3CF9" w:rsidRPr="00E03F24" w:rsidRDefault="000F3CF9" w:rsidP="00A527E7">
            <w:pPr>
              <w:pStyle w:val="Normlnweb"/>
              <w:spacing w:before="0" w:beforeAutospacing="0" w:after="0" w:afterAutospacing="0"/>
              <w:ind w:left="37"/>
              <w:rPr>
                <w:sz w:val="20"/>
                <w:szCs w:val="20"/>
              </w:rPr>
            </w:pPr>
            <w:r w:rsidRPr="00E03F24">
              <w:rPr>
                <w:sz w:val="20"/>
                <w:szCs w:val="20"/>
              </w:rPr>
              <w:t>Charakteristika: Umělecká kritika bude v kurzu chápána v co nejširším smyslu jako hodnocení a reflexe uměleckých děl. Zaměřovat se bude především na aktuální otázky uchopování, hodnocení a interpretace umění.</w:t>
            </w:r>
          </w:p>
          <w:p w:rsidR="000F3CF9" w:rsidRDefault="000F3CF9" w:rsidP="00A527E7">
            <w:pPr>
              <w:pStyle w:val="Normlnweb"/>
              <w:spacing w:before="0" w:beforeAutospacing="0" w:after="0" w:afterAutospacing="0"/>
              <w:ind w:left="720" w:hanging="683"/>
              <w:rPr>
                <w:sz w:val="20"/>
                <w:szCs w:val="20"/>
              </w:rPr>
            </w:pPr>
          </w:p>
          <w:p w:rsidR="000F3CF9" w:rsidRPr="00E03F24" w:rsidRDefault="000F3CF9" w:rsidP="00A527E7">
            <w:pPr>
              <w:pStyle w:val="Normlnweb"/>
              <w:spacing w:before="0" w:beforeAutospacing="0" w:after="0" w:afterAutospacing="0"/>
              <w:ind w:left="720" w:hanging="683"/>
              <w:rPr>
                <w:sz w:val="20"/>
                <w:szCs w:val="20"/>
              </w:rPr>
            </w:pPr>
            <w:r w:rsidRPr="00E03F24">
              <w:rPr>
                <w:sz w:val="20"/>
                <w:szCs w:val="20"/>
              </w:rPr>
              <w:t>Osnova:</w:t>
            </w:r>
          </w:p>
          <w:p w:rsidR="000F3CF9" w:rsidRDefault="000F3CF9" w:rsidP="00700C85">
            <w:pPr>
              <w:pStyle w:val="Normlnweb"/>
              <w:numPr>
                <w:ilvl w:val="0"/>
                <w:numId w:val="20"/>
              </w:numPr>
              <w:spacing w:before="0" w:beforeAutospacing="0" w:after="0" w:afterAutospacing="0"/>
              <w:rPr>
                <w:sz w:val="20"/>
                <w:szCs w:val="20"/>
              </w:rPr>
            </w:pPr>
            <w:r w:rsidRPr="00E03F24">
              <w:rPr>
                <w:sz w:val="20"/>
                <w:szCs w:val="20"/>
              </w:rPr>
              <w:t>Představení základních tendencí v oboru umělecké kritiky; Problematika subjektivity, intersubjektivity a objektivního hodnocení v interpretaci uměleckých děl.</w:t>
            </w:r>
          </w:p>
          <w:p w:rsidR="000F3CF9" w:rsidRDefault="000F3CF9" w:rsidP="00700C85">
            <w:pPr>
              <w:pStyle w:val="Normlnweb"/>
              <w:numPr>
                <w:ilvl w:val="0"/>
                <w:numId w:val="20"/>
              </w:numPr>
              <w:spacing w:before="0" w:beforeAutospacing="0" w:after="0" w:afterAutospacing="0"/>
              <w:rPr>
                <w:sz w:val="20"/>
                <w:szCs w:val="20"/>
              </w:rPr>
            </w:pPr>
            <w:r w:rsidRPr="005B5573">
              <w:rPr>
                <w:sz w:val="20"/>
                <w:szCs w:val="20"/>
              </w:rPr>
              <w:t xml:space="preserve">Obecný přehled stavu umělecké kritiky v České republice a v Evropě. Vliv odborných knih, katalogů, uměleckých periodik a sociálních sítí na tendence současného umění, tvorbu autorů a práci galerií. </w:t>
            </w:r>
          </w:p>
          <w:p w:rsidR="000F3CF9" w:rsidRPr="005B5573" w:rsidRDefault="000F3CF9" w:rsidP="00700C85">
            <w:pPr>
              <w:pStyle w:val="Normlnweb"/>
              <w:numPr>
                <w:ilvl w:val="0"/>
                <w:numId w:val="20"/>
              </w:numPr>
              <w:spacing w:before="0" w:beforeAutospacing="0" w:after="0" w:afterAutospacing="0"/>
              <w:rPr>
                <w:sz w:val="20"/>
                <w:szCs w:val="20"/>
              </w:rPr>
            </w:pPr>
            <w:r w:rsidRPr="005B5573">
              <w:rPr>
                <w:sz w:val="20"/>
                <w:szCs w:val="20"/>
              </w:rPr>
              <w:t xml:space="preserve">Konkrétní příklady zásadních událostí ve světě umění a jejich reflexe uměleckou kritikou. Vlastní hodnocení vztahu mezi uměleckou kritikou a uměleckými díly na aktuálních výstavách v kontrastu jejich PR a recenzích renomovaných autorů. </w:t>
            </w:r>
          </w:p>
          <w:p w:rsidR="000F3CF9" w:rsidRPr="00E03F24" w:rsidRDefault="000F3CF9" w:rsidP="00A527E7">
            <w:pPr>
              <w:pStyle w:val="Normlnweb"/>
              <w:spacing w:before="0" w:beforeAutospacing="0" w:after="0" w:afterAutospacing="0"/>
              <w:ind w:left="37"/>
              <w:rPr>
                <w:sz w:val="20"/>
                <w:szCs w:val="20"/>
              </w:rPr>
            </w:pPr>
            <w:r w:rsidRPr="00E03F24">
              <w:rPr>
                <w:sz w:val="20"/>
                <w:szCs w:val="20"/>
              </w:rPr>
              <w:t xml:space="preserve"> </w:t>
            </w:r>
          </w:p>
          <w:p w:rsidR="000F3CF9" w:rsidRDefault="000F3CF9" w:rsidP="00A527E7">
            <w:pPr>
              <w:jc w:val="both"/>
            </w:pPr>
            <w:r w:rsidRPr="00E03F24">
              <w:t xml:space="preserve">Kurz předpokládá zájem o současné umění, základní znalost a orientaci v českém uměleckém kontextu, aktivní </w:t>
            </w:r>
            <w:r>
              <w:t xml:space="preserve">  </w:t>
            </w:r>
            <w:r w:rsidRPr="00E03F24">
              <w:t>navštěvování muzeí a galerií a čtení uměleckých periodik.</w:t>
            </w:r>
          </w:p>
          <w:p w:rsidR="000F3CF9" w:rsidRPr="00E03F24" w:rsidRDefault="000F3CF9" w:rsidP="00A527E7">
            <w:pPr>
              <w:jc w:val="both"/>
            </w:pPr>
          </w:p>
        </w:tc>
      </w:tr>
      <w:tr w:rsidR="000F3CF9" w:rsidRPr="00E03F24" w:rsidTr="00A527E7">
        <w:trPr>
          <w:trHeight w:val="265"/>
        </w:trPr>
        <w:tc>
          <w:tcPr>
            <w:tcW w:w="3653" w:type="dxa"/>
            <w:gridSpan w:val="2"/>
            <w:tcBorders>
              <w:top w:val="nil"/>
            </w:tcBorders>
            <w:shd w:val="clear" w:color="auto" w:fill="F7CAAC"/>
          </w:tcPr>
          <w:p w:rsidR="000F3CF9" w:rsidRPr="00E03F24" w:rsidRDefault="000F3CF9" w:rsidP="00A527E7">
            <w:pPr>
              <w:jc w:val="both"/>
            </w:pPr>
            <w:r w:rsidRPr="00E03F24">
              <w:rPr>
                <w:b/>
              </w:rPr>
              <w:t>Studijní literatura a studijní pomůcky</w:t>
            </w:r>
          </w:p>
        </w:tc>
        <w:tc>
          <w:tcPr>
            <w:tcW w:w="6202" w:type="dxa"/>
            <w:gridSpan w:val="6"/>
            <w:tcBorders>
              <w:top w:val="nil"/>
              <w:bottom w:val="nil"/>
            </w:tcBorders>
          </w:tcPr>
          <w:p w:rsidR="000F3CF9" w:rsidRPr="00E03F24" w:rsidRDefault="000F3CF9" w:rsidP="00A527E7">
            <w:pPr>
              <w:jc w:val="both"/>
            </w:pPr>
          </w:p>
        </w:tc>
      </w:tr>
      <w:tr w:rsidR="000F3CF9" w:rsidRPr="00E03F24" w:rsidTr="00A527E7">
        <w:trPr>
          <w:trHeight w:val="1134"/>
        </w:trPr>
        <w:tc>
          <w:tcPr>
            <w:tcW w:w="9855" w:type="dxa"/>
            <w:gridSpan w:val="8"/>
            <w:tcBorders>
              <w:top w:val="nil"/>
            </w:tcBorders>
          </w:tcPr>
          <w:p w:rsidR="000F3CF9" w:rsidRDefault="000F3CF9" w:rsidP="00A527E7">
            <w:pPr>
              <w:pStyle w:val="Normlnweb"/>
              <w:spacing w:before="0" w:beforeAutospacing="0" w:after="0" w:afterAutospacing="0"/>
              <w:rPr>
                <w:b/>
                <w:sz w:val="20"/>
                <w:szCs w:val="20"/>
              </w:rPr>
            </w:pPr>
          </w:p>
          <w:p w:rsidR="000F3CF9" w:rsidRPr="00E03F24" w:rsidRDefault="000F3CF9" w:rsidP="00A527E7">
            <w:pPr>
              <w:pStyle w:val="Normlnweb"/>
              <w:spacing w:before="0" w:beforeAutospacing="0" w:after="0" w:afterAutospacing="0"/>
              <w:rPr>
                <w:sz w:val="20"/>
                <w:szCs w:val="20"/>
              </w:rPr>
            </w:pPr>
            <w:r w:rsidRPr="00EE0A44">
              <w:rPr>
                <w:b/>
                <w:sz w:val="20"/>
                <w:szCs w:val="20"/>
              </w:rPr>
              <w:t>Povinná:</w:t>
            </w:r>
            <w:r w:rsidRPr="00E03F24">
              <w:rPr>
                <w:b/>
                <w:sz w:val="20"/>
                <w:szCs w:val="20"/>
              </w:rPr>
              <w:br/>
            </w:r>
            <w:r w:rsidRPr="00E03F24">
              <w:rPr>
                <w:sz w:val="20"/>
                <w:szCs w:val="20"/>
              </w:rPr>
              <w:t>Bourriaud, Nicolas: Altermodern Tate Trienal. London: Tate Publishing, 2009</w:t>
            </w:r>
            <w:r w:rsidRPr="00E03F24">
              <w:rPr>
                <w:sz w:val="20"/>
                <w:szCs w:val="20"/>
              </w:rPr>
              <w:br/>
              <w:t>Bourriaud, Nicolas: Postprodukce. Praha: Tranzit, 2004</w:t>
            </w:r>
            <w:r w:rsidRPr="00E03F24">
              <w:rPr>
                <w:sz w:val="20"/>
                <w:szCs w:val="20"/>
              </w:rPr>
              <w:br/>
              <w:t>Chalupecký, Jindřich: Cestou necestou. Jinočany:H&amp;H,1999</w:t>
            </w:r>
            <w:r w:rsidRPr="00E03F24">
              <w:rPr>
                <w:sz w:val="20"/>
                <w:szCs w:val="20"/>
              </w:rPr>
              <w:br/>
              <w:t>Petříček, Miroslav: Myšlení obrazem. Praha: Hermann a synové, 2009</w:t>
            </w:r>
            <w:r w:rsidRPr="00E03F24">
              <w:rPr>
                <w:sz w:val="20"/>
                <w:szCs w:val="20"/>
              </w:rPr>
              <w:br/>
              <w:t>Slavík, Jan; Chrz, Vladimír; Štěch, Stanislav: Tvorba jako způsob poznávání. Praha: Karolinum, 2013</w:t>
            </w:r>
            <w:r w:rsidRPr="00E03F24">
              <w:rPr>
                <w:sz w:val="20"/>
                <w:szCs w:val="20"/>
              </w:rPr>
              <w:br/>
              <w:t xml:space="preserve">Zuska, Vladimír (ed.), Umění, krása šeredno: Texty z estetiky 20. Století. Praha: Karolinum, 2004. </w:t>
            </w:r>
            <w:r w:rsidRPr="00E03F24">
              <w:rPr>
                <w:sz w:val="20"/>
                <w:szCs w:val="20"/>
              </w:rPr>
              <w:br/>
              <w:t>Ward, Ossian: Ways of Lookin. London: Laurene King Publishing Ltd. 2014</w:t>
            </w:r>
            <w:r w:rsidRPr="00E03F24">
              <w:rPr>
                <w:sz w:val="20"/>
                <w:szCs w:val="20"/>
              </w:rPr>
              <w:br/>
              <w:t>Zuidervaart, Lambert: Umění a sociální transformace. Ústí nad Labem: FUD UJEP, 2015</w:t>
            </w:r>
          </w:p>
          <w:p w:rsidR="000F3CF9" w:rsidRDefault="000F3CF9" w:rsidP="00A527E7">
            <w:pPr>
              <w:pStyle w:val="Normlnweb"/>
              <w:spacing w:before="0" w:beforeAutospacing="0" w:after="0" w:afterAutospacing="0"/>
              <w:rPr>
                <w:sz w:val="20"/>
                <w:szCs w:val="20"/>
              </w:rPr>
            </w:pPr>
          </w:p>
          <w:p w:rsidR="000F3CF9" w:rsidRPr="00F972CE" w:rsidRDefault="00EE0A44" w:rsidP="00A527E7">
            <w:pPr>
              <w:pStyle w:val="Normlnweb"/>
              <w:spacing w:before="0" w:beforeAutospacing="0" w:after="0" w:afterAutospacing="0"/>
              <w:rPr>
                <w:sz w:val="20"/>
                <w:szCs w:val="20"/>
              </w:rPr>
            </w:pPr>
            <w:r w:rsidRPr="00EE0A44">
              <w:rPr>
                <w:b/>
                <w:sz w:val="20"/>
                <w:szCs w:val="20"/>
              </w:rPr>
              <w:t>Doporučená</w:t>
            </w:r>
            <w:r w:rsidR="000F3CF9" w:rsidRPr="00EE0A44">
              <w:rPr>
                <w:b/>
                <w:sz w:val="20"/>
                <w:szCs w:val="20"/>
              </w:rPr>
              <w:t>:</w:t>
            </w:r>
            <w:r w:rsidR="000F3CF9" w:rsidRPr="00E03F24">
              <w:rPr>
                <w:sz w:val="20"/>
                <w:szCs w:val="20"/>
              </w:rPr>
              <w:br/>
              <w:t>Krtička Jan; Prošek, Jan. Dokumentace umění. Ústí nad Labem: FUD UJEP, 2013</w:t>
            </w:r>
            <w:r w:rsidR="000F3CF9" w:rsidRPr="00E03F24">
              <w:rPr>
                <w:sz w:val="20"/>
                <w:szCs w:val="20"/>
              </w:rPr>
              <w:br/>
              <w:t xml:space="preserve">Pospiszyl, Tomáš. Asociativní dějepis </w:t>
            </w:r>
            <w:r w:rsidR="000F3CF9" w:rsidRPr="00F972CE">
              <w:rPr>
                <w:sz w:val="20"/>
                <w:szCs w:val="20"/>
              </w:rPr>
              <w:t>umění. Praha: Tranzit, 2014</w:t>
            </w:r>
            <w:r w:rsidR="000F3CF9" w:rsidRPr="00F972CE">
              <w:rPr>
                <w:sz w:val="20"/>
                <w:szCs w:val="20"/>
              </w:rPr>
              <w:br/>
              <w:t>Didi-Huberman, Georges. Před časem. Praha: Nakladatel:</w:t>
            </w:r>
            <w:hyperlink r:id="rId55" w:history="1">
              <w:r w:rsidR="000F3CF9" w:rsidRPr="00F972CE">
                <w:rPr>
                  <w:rStyle w:val="Hypertextovodkaz"/>
                  <w:color w:val="auto"/>
                  <w:sz w:val="20"/>
                  <w:szCs w:val="20"/>
                </w:rPr>
                <w:t>Barrister &amp; Principal</w:t>
              </w:r>
            </w:hyperlink>
            <w:r w:rsidR="000F3CF9" w:rsidRPr="00F972CE">
              <w:rPr>
                <w:sz w:val="20"/>
                <w:szCs w:val="20"/>
              </w:rPr>
              <w:t>, 2008</w:t>
            </w:r>
            <w:r w:rsidR="000F3CF9" w:rsidRPr="00F972CE">
              <w:rPr>
                <w:sz w:val="20"/>
                <w:szCs w:val="20"/>
              </w:rPr>
              <w:br/>
              <w:t xml:space="preserve">Didi-Huberman, Georges. Nynfa moderna. Praha: Fra, 2010 </w:t>
            </w:r>
          </w:p>
          <w:p w:rsidR="000F3CF9" w:rsidRDefault="000F3CF9" w:rsidP="00A527E7">
            <w:pPr>
              <w:pStyle w:val="Normlnweb"/>
              <w:spacing w:before="0" w:beforeAutospacing="0" w:after="0" w:afterAutospacing="0"/>
              <w:rPr>
                <w:sz w:val="20"/>
                <w:szCs w:val="20"/>
              </w:rPr>
            </w:pPr>
          </w:p>
          <w:p w:rsidR="000F3CF9" w:rsidRDefault="000F3CF9" w:rsidP="00A527E7">
            <w:pPr>
              <w:pStyle w:val="Normlnweb"/>
              <w:spacing w:before="0" w:beforeAutospacing="0" w:after="0" w:afterAutospacing="0"/>
              <w:rPr>
                <w:sz w:val="20"/>
                <w:szCs w:val="20"/>
              </w:rPr>
            </w:pPr>
            <w:r w:rsidRPr="00E03F24">
              <w:rPr>
                <w:sz w:val="20"/>
                <w:szCs w:val="20"/>
              </w:rPr>
              <w:lastRenderedPageBreak/>
              <w:t>Periodika:</w:t>
            </w:r>
            <w:r w:rsidRPr="00E03F24">
              <w:rPr>
                <w:sz w:val="20"/>
                <w:szCs w:val="20"/>
              </w:rPr>
              <w:br/>
              <w:t>Bulletin Moravské galerie</w:t>
            </w:r>
            <w:r w:rsidRPr="00E03F24">
              <w:rPr>
                <w:sz w:val="20"/>
                <w:szCs w:val="20"/>
              </w:rPr>
              <w:br/>
              <w:t xml:space="preserve">Artalk </w:t>
            </w:r>
          </w:p>
          <w:p w:rsidR="000F3CF9" w:rsidRDefault="000F3CF9" w:rsidP="00A527E7">
            <w:pPr>
              <w:pStyle w:val="Normlnweb"/>
              <w:spacing w:before="0" w:beforeAutospacing="0" w:after="0" w:afterAutospacing="0"/>
              <w:rPr>
                <w:sz w:val="20"/>
                <w:szCs w:val="20"/>
              </w:rPr>
            </w:pPr>
            <w:r w:rsidRPr="00E03F24">
              <w:rPr>
                <w:sz w:val="20"/>
                <w:szCs w:val="20"/>
              </w:rPr>
              <w:t>Flash art</w:t>
            </w:r>
            <w:r w:rsidRPr="00E03F24">
              <w:rPr>
                <w:sz w:val="20"/>
                <w:szCs w:val="20"/>
              </w:rPr>
              <w:br/>
              <w:t>A2</w:t>
            </w:r>
          </w:p>
          <w:p w:rsidR="000F3CF9" w:rsidRPr="00E03F24" w:rsidRDefault="000F3CF9" w:rsidP="00A527E7">
            <w:pPr>
              <w:pStyle w:val="Normlnweb"/>
              <w:spacing w:before="0" w:beforeAutospacing="0" w:after="0" w:afterAutospacing="0"/>
              <w:rPr>
                <w:sz w:val="20"/>
                <w:szCs w:val="20"/>
              </w:rPr>
            </w:pPr>
          </w:p>
        </w:tc>
      </w:tr>
    </w:tbl>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0F3CF9" w:rsidRDefault="000F3CF9" w:rsidP="00B0295E"/>
    <w:p w:rsidR="000F3CF9" w:rsidRDefault="000F3C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3CF9" w:rsidTr="00A527E7">
        <w:tc>
          <w:tcPr>
            <w:tcW w:w="9855" w:type="dxa"/>
            <w:gridSpan w:val="8"/>
            <w:tcBorders>
              <w:bottom w:val="double" w:sz="4" w:space="0" w:color="auto"/>
            </w:tcBorders>
            <w:shd w:val="clear" w:color="auto" w:fill="BDD6EE"/>
          </w:tcPr>
          <w:p w:rsidR="000F3CF9" w:rsidRDefault="000F3CF9" w:rsidP="00A527E7">
            <w:pPr>
              <w:jc w:val="both"/>
              <w:rPr>
                <w:b/>
                <w:sz w:val="28"/>
              </w:rPr>
            </w:pPr>
            <w:r>
              <w:lastRenderedPageBreak/>
              <w:br w:type="page"/>
            </w:r>
            <w:r>
              <w:rPr>
                <w:b/>
                <w:sz w:val="28"/>
              </w:rPr>
              <w:t>B-III – Charakteristika studijního předmětu</w:t>
            </w:r>
          </w:p>
        </w:tc>
      </w:tr>
      <w:tr w:rsidR="000F3CF9" w:rsidTr="00A527E7">
        <w:tc>
          <w:tcPr>
            <w:tcW w:w="3086" w:type="dxa"/>
            <w:tcBorders>
              <w:top w:val="double" w:sz="4" w:space="0" w:color="auto"/>
            </w:tcBorders>
            <w:shd w:val="clear" w:color="auto" w:fill="F7CAAC"/>
          </w:tcPr>
          <w:p w:rsidR="000F3CF9" w:rsidRDefault="000F3CF9" w:rsidP="00A527E7">
            <w:pPr>
              <w:jc w:val="both"/>
              <w:rPr>
                <w:b/>
              </w:rPr>
            </w:pPr>
            <w:r>
              <w:rPr>
                <w:b/>
              </w:rPr>
              <w:t>Název studijního předmětu</w:t>
            </w:r>
          </w:p>
        </w:tc>
        <w:tc>
          <w:tcPr>
            <w:tcW w:w="6769" w:type="dxa"/>
            <w:gridSpan w:val="7"/>
            <w:tcBorders>
              <w:top w:val="double" w:sz="4" w:space="0" w:color="auto"/>
            </w:tcBorders>
          </w:tcPr>
          <w:p w:rsidR="000F3CF9" w:rsidRPr="00A01CDC" w:rsidRDefault="000F3CF9" w:rsidP="00A527E7">
            <w:pPr>
              <w:jc w:val="both"/>
            </w:pPr>
            <w:r w:rsidRPr="00A01CDC">
              <w:t xml:space="preserve">Cross-Cultural </w:t>
            </w:r>
            <w:r>
              <w:t>Management</w:t>
            </w:r>
          </w:p>
        </w:tc>
      </w:tr>
      <w:tr w:rsidR="000F3CF9" w:rsidTr="00A527E7">
        <w:tc>
          <w:tcPr>
            <w:tcW w:w="3086" w:type="dxa"/>
            <w:shd w:val="clear" w:color="auto" w:fill="F7CAAC"/>
          </w:tcPr>
          <w:p w:rsidR="000F3CF9" w:rsidRDefault="000F3CF9" w:rsidP="00A527E7">
            <w:pPr>
              <w:rPr>
                <w:b/>
              </w:rPr>
            </w:pPr>
            <w:r>
              <w:rPr>
                <w:b/>
              </w:rPr>
              <w:t>Typ předmětu</w:t>
            </w:r>
          </w:p>
        </w:tc>
        <w:tc>
          <w:tcPr>
            <w:tcW w:w="3406" w:type="dxa"/>
            <w:gridSpan w:val="4"/>
          </w:tcPr>
          <w:p w:rsidR="000F3CF9" w:rsidRPr="00A01CDC" w:rsidRDefault="000F3CF9" w:rsidP="00A527E7">
            <w:pPr>
              <w:jc w:val="both"/>
            </w:pPr>
            <w:r>
              <w:t>povinn</w:t>
            </w:r>
            <w:ins w:id="564" w:author="Ponížilová Hana" w:date="2019-05-31T07:18:00Z">
              <w:r w:rsidR="00B3756C">
                <w:t>ý</w:t>
              </w:r>
            </w:ins>
            <w:del w:id="565" w:author="Ponížilová Hana" w:date="2019-05-31T07:18:00Z">
              <w:r w:rsidDel="00B3756C">
                <w:delText>ě volitelný</w:delText>
              </w:r>
            </w:del>
            <w:r>
              <w:t>, ZT</w:t>
            </w:r>
          </w:p>
        </w:tc>
        <w:tc>
          <w:tcPr>
            <w:tcW w:w="2695" w:type="dxa"/>
            <w:gridSpan w:val="2"/>
            <w:shd w:val="clear" w:color="auto" w:fill="F7CAAC"/>
          </w:tcPr>
          <w:p w:rsidR="000F3CF9" w:rsidRPr="00A01CDC" w:rsidRDefault="000F3CF9" w:rsidP="00A527E7">
            <w:pPr>
              <w:jc w:val="both"/>
            </w:pPr>
            <w:r w:rsidRPr="00A01CDC">
              <w:rPr>
                <w:b/>
              </w:rPr>
              <w:t>doporučený ročník/semestr</w:t>
            </w:r>
          </w:p>
        </w:tc>
        <w:tc>
          <w:tcPr>
            <w:tcW w:w="668" w:type="dxa"/>
          </w:tcPr>
          <w:p w:rsidR="000F3CF9" w:rsidRPr="00A01CDC" w:rsidRDefault="000F3CF9" w:rsidP="00A527E7">
            <w:pPr>
              <w:jc w:val="both"/>
            </w:pPr>
            <w:r w:rsidRPr="00A01CDC">
              <w:t>1/LS</w:t>
            </w:r>
          </w:p>
        </w:tc>
      </w:tr>
      <w:tr w:rsidR="000F3CF9" w:rsidTr="00A527E7">
        <w:tc>
          <w:tcPr>
            <w:tcW w:w="3086" w:type="dxa"/>
            <w:shd w:val="clear" w:color="auto" w:fill="F7CAAC"/>
          </w:tcPr>
          <w:p w:rsidR="000F3CF9" w:rsidRDefault="000F3CF9" w:rsidP="00A527E7">
            <w:pPr>
              <w:jc w:val="both"/>
              <w:rPr>
                <w:b/>
              </w:rPr>
            </w:pPr>
            <w:r>
              <w:rPr>
                <w:b/>
              </w:rPr>
              <w:t>Rozsah studijního předmětu</w:t>
            </w:r>
          </w:p>
        </w:tc>
        <w:tc>
          <w:tcPr>
            <w:tcW w:w="1701" w:type="dxa"/>
            <w:gridSpan w:val="2"/>
          </w:tcPr>
          <w:p w:rsidR="000F3CF9" w:rsidRPr="00A01CDC" w:rsidRDefault="000F3CF9" w:rsidP="00A527E7">
            <w:pPr>
              <w:jc w:val="both"/>
              <w:rPr>
                <w:color w:val="44546A" w:themeColor="text2"/>
              </w:rPr>
            </w:pPr>
            <w:r w:rsidRPr="00A01CDC">
              <w:rPr>
                <w:rFonts w:eastAsia="Calibri"/>
              </w:rPr>
              <w:t>13p</w:t>
            </w:r>
            <w:r>
              <w:rPr>
                <w:rFonts w:eastAsia="Calibri"/>
              </w:rPr>
              <w:t>+13s</w:t>
            </w:r>
          </w:p>
        </w:tc>
        <w:tc>
          <w:tcPr>
            <w:tcW w:w="889" w:type="dxa"/>
            <w:shd w:val="clear" w:color="auto" w:fill="F7CAAC"/>
          </w:tcPr>
          <w:p w:rsidR="000F3CF9" w:rsidRPr="00A01CDC" w:rsidRDefault="000F3CF9" w:rsidP="00A527E7">
            <w:pPr>
              <w:jc w:val="both"/>
              <w:rPr>
                <w:b/>
              </w:rPr>
            </w:pPr>
            <w:r w:rsidRPr="00A01CDC">
              <w:rPr>
                <w:b/>
              </w:rPr>
              <w:t xml:space="preserve">hod. </w:t>
            </w:r>
          </w:p>
        </w:tc>
        <w:tc>
          <w:tcPr>
            <w:tcW w:w="816" w:type="dxa"/>
          </w:tcPr>
          <w:p w:rsidR="000F3CF9" w:rsidRPr="00A01CDC" w:rsidRDefault="000F3CF9" w:rsidP="00A527E7">
            <w:pPr>
              <w:jc w:val="both"/>
            </w:pPr>
            <w:r>
              <w:t>26</w:t>
            </w:r>
          </w:p>
        </w:tc>
        <w:tc>
          <w:tcPr>
            <w:tcW w:w="2156" w:type="dxa"/>
            <w:shd w:val="clear" w:color="auto" w:fill="F7CAAC"/>
          </w:tcPr>
          <w:p w:rsidR="000F3CF9" w:rsidRPr="00A01CDC" w:rsidRDefault="000F3CF9" w:rsidP="00A527E7">
            <w:pPr>
              <w:jc w:val="both"/>
              <w:rPr>
                <w:b/>
              </w:rPr>
            </w:pPr>
            <w:r w:rsidRPr="00A01CDC">
              <w:rPr>
                <w:b/>
              </w:rPr>
              <w:t>kreditů</w:t>
            </w:r>
          </w:p>
        </w:tc>
        <w:tc>
          <w:tcPr>
            <w:tcW w:w="1207" w:type="dxa"/>
            <w:gridSpan w:val="2"/>
          </w:tcPr>
          <w:p w:rsidR="000F3CF9" w:rsidRPr="00A01CDC" w:rsidRDefault="000F3CF9" w:rsidP="00A527E7">
            <w:pPr>
              <w:jc w:val="both"/>
            </w:pPr>
            <w:r w:rsidRPr="00A01CDC">
              <w:t>4</w:t>
            </w:r>
          </w:p>
        </w:tc>
      </w:tr>
      <w:tr w:rsidR="000F3CF9" w:rsidTr="00A527E7">
        <w:tc>
          <w:tcPr>
            <w:tcW w:w="3086" w:type="dxa"/>
            <w:shd w:val="clear" w:color="auto" w:fill="F7CAAC"/>
          </w:tcPr>
          <w:p w:rsidR="000F3CF9" w:rsidRDefault="000F3CF9" w:rsidP="00A527E7">
            <w:pPr>
              <w:rPr>
                <w:b/>
                <w:sz w:val="22"/>
              </w:rPr>
            </w:pPr>
            <w:r>
              <w:rPr>
                <w:b/>
              </w:rPr>
              <w:t>Prerekvizity, korekvizity, ekvivalence</w:t>
            </w:r>
          </w:p>
        </w:tc>
        <w:tc>
          <w:tcPr>
            <w:tcW w:w="6769" w:type="dxa"/>
            <w:gridSpan w:val="7"/>
          </w:tcPr>
          <w:p w:rsidR="000F3CF9" w:rsidRPr="006906D6" w:rsidRDefault="000F3CF9" w:rsidP="00A527E7">
            <w:pPr>
              <w:jc w:val="both"/>
              <w:rPr>
                <w:sz w:val="16"/>
                <w:szCs w:val="16"/>
              </w:rPr>
            </w:pPr>
          </w:p>
        </w:tc>
      </w:tr>
      <w:tr w:rsidR="000F3CF9" w:rsidTr="00A527E7">
        <w:tc>
          <w:tcPr>
            <w:tcW w:w="3086" w:type="dxa"/>
            <w:shd w:val="clear" w:color="auto" w:fill="F7CAAC"/>
          </w:tcPr>
          <w:p w:rsidR="000F3CF9" w:rsidRDefault="000F3CF9" w:rsidP="00A527E7">
            <w:pPr>
              <w:rPr>
                <w:b/>
              </w:rPr>
            </w:pPr>
            <w:r>
              <w:rPr>
                <w:b/>
              </w:rPr>
              <w:t>Způsob ověření studijních výsledků</w:t>
            </w:r>
          </w:p>
        </w:tc>
        <w:tc>
          <w:tcPr>
            <w:tcW w:w="3406" w:type="dxa"/>
            <w:gridSpan w:val="4"/>
          </w:tcPr>
          <w:p w:rsidR="000F3CF9" w:rsidRPr="00BF4F93" w:rsidRDefault="000F3CF9" w:rsidP="00A527E7">
            <w:pPr>
              <w:jc w:val="both"/>
            </w:pPr>
            <w:r w:rsidRPr="00BF4F93">
              <w:rPr>
                <w:rFonts w:eastAsia="Calibri"/>
              </w:rPr>
              <w:t>zkouška</w:t>
            </w:r>
          </w:p>
        </w:tc>
        <w:tc>
          <w:tcPr>
            <w:tcW w:w="2156" w:type="dxa"/>
            <w:shd w:val="clear" w:color="auto" w:fill="F7CAAC"/>
          </w:tcPr>
          <w:p w:rsidR="000F3CF9" w:rsidRDefault="000F3CF9" w:rsidP="00A527E7">
            <w:pPr>
              <w:jc w:val="both"/>
              <w:rPr>
                <w:b/>
              </w:rPr>
            </w:pPr>
            <w:r>
              <w:rPr>
                <w:b/>
              </w:rPr>
              <w:t>Forma výuky</w:t>
            </w:r>
          </w:p>
        </w:tc>
        <w:tc>
          <w:tcPr>
            <w:tcW w:w="1207" w:type="dxa"/>
            <w:gridSpan w:val="2"/>
          </w:tcPr>
          <w:p w:rsidR="000F3CF9" w:rsidRDefault="000F3CF9" w:rsidP="00A527E7">
            <w:pPr>
              <w:jc w:val="both"/>
              <w:rPr>
                <w:rFonts w:eastAsia="Calibri"/>
              </w:rPr>
            </w:pPr>
            <w:r>
              <w:rPr>
                <w:rFonts w:eastAsia="Calibri"/>
              </w:rPr>
              <w:t>p</w:t>
            </w:r>
            <w:r w:rsidRPr="00BF4F93">
              <w:rPr>
                <w:rFonts w:eastAsia="Calibri"/>
              </w:rPr>
              <w:t>řednáška</w:t>
            </w:r>
            <w:r>
              <w:rPr>
                <w:rFonts w:eastAsia="Calibri"/>
              </w:rPr>
              <w:t>,</w:t>
            </w:r>
          </w:p>
          <w:p w:rsidR="000F3CF9" w:rsidRPr="00BF4F93" w:rsidRDefault="000F3CF9" w:rsidP="00A527E7">
            <w:pPr>
              <w:jc w:val="both"/>
            </w:pPr>
            <w:r>
              <w:rPr>
                <w:rFonts w:eastAsia="Calibri"/>
              </w:rPr>
              <w:t>seminář</w:t>
            </w:r>
          </w:p>
          <w:p w:rsidR="000F3CF9" w:rsidRPr="008D0458" w:rsidRDefault="000F3CF9" w:rsidP="00A527E7">
            <w:pPr>
              <w:jc w:val="both"/>
              <w:rPr>
                <w:sz w:val="16"/>
                <w:szCs w:val="16"/>
              </w:rPr>
            </w:pPr>
          </w:p>
        </w:tc>
      </w:tr>
      <w:tr w:rsidR="000F3CF9" w:rsidTr="00A527E7">
        <w:tc>
          <w:tcPr>
            <w:tcW w:w="3086" w:type="dxa"/>
            <w:shd w:val="clear" w:color="auto" w:fill="F7CAAC"/>
          </w:tcPr>
          <w:p w:rsidR="000F3CF9" w:rsidRDefault="000F3CF9" w:rsidP="00A527E7">
            <w:pPr>
              <w:rPr>
                <w:b/>
              </w:rPr>
            </w:pPr>
            <w:r>
              <w:rPr>
                <w:b/>
              </w:rPr>
              <w:t>Forma způsobu ověření studijních výsledků a další požadavky na studenta</w:t>
            </w:r>
          </w:p>
        </w:tc>
        <w:tc>
          <w:tcPr>
            <w:tcW w:w="6769" w:type="dxa"/>
            <w:gridSpan w:val="7"/>
            <w:tcBorders>
              <w:bottom w:val="nil"/>
            </w:tcBorders>
          </w:tcPr>
          <w:p w:rsidR="000F3CF9" w:rsidRPr="008D2A95" w:rsidRDefault="000F3CF9" w:rsidP="00A527E7">
            <w:pPr>
              <w:jc w:val="both"/>
              <w:rPr>
                <w:rFonts w:eastAsia="Calibri"/>
              </w:rPr>
            </w:pPr>
            <w:r w:rsidRPr="008D2A95">
              <w:rPr>
                <w:rFonts w:eastAsia="Calibri"/>
              </w:rPr>
              <w:t xml:space="preserve">- 80% </w:t>
            </w:r>
            <w:r>
              <w:rPr>
                <w:rFonts w:eastAsia="Calibri"/>
              </w:rPr>
              <w:t>povinná účast na semináři – 80%</w:t>
            </w:r>
            <w:r w:rsidRPr="008D2A95">
              <w:rPr>
                <w:rFonts w:eastAsia="Calibri"/>
              </w:rPr>
              <w:t xml:space="preserve"> obligatory attendance of seminars</w:t>
            </w:r>
          </w:p>
          <w:p w:rsidR="000F3CF9" w:rsidRPr="008D2A95" w:rsidRDefault="000F3CF9" w:rsidP="00A527E7">
            <w:pPr>
              <w:jc w:val="both"/>
              <w:rPr>
                <w:rFonts w:eastAsia="Calibri"/>
              </w:rPr>
            </w:pPr>
            <w:r w:rsidRPr="008D2A95">
              <w:rPr>
                <w:rFonts w:eastAsia="Calibri"/>
              </w:rPr>
              <w:t>- seminární práce: 20% - Seminary paper: 20%</w:t>
            </w:r>
          </w:p>
          <w:p w:rsidR="000F3CF9" w:rsidRPr="008D2A95" w:rsidRDefault="000F3CF9" w:rsidP="00A527E7">
            <w:pPr>
              <w:jc w:val="both"/>
              <w:rPr>
                <w:rFonts w:eastAsia="Calibri"/>
              </w:rPr>
            </w:pPr>
            <w:r w:rsidRPr="008D2A95">
              <w:rPr>
                <w:rFonts w:eastAsia="Calibri"/>
              </w:rPr>
              <w:t>- prezentace: 15% - Presentation: 15%</w:t>
            </w:r>
          </w:p>
          <w:p w:rsidR="000F3CF9" w:rsidRPr="008D0458" w:rsidRDefault="000F3CF9" w:rsidP="00A527E7">
            <w:pPr>
              <w:jc w:val="both"/>
              <w:rPr>
                <w:color w:val="44546A" w:themeColor="text2"/>
                <w:sz w:val="16"/>
                <w:szCs w:val="16"/>
              </w:rPr>
            </w:pPr>
            <w:r>
              <w:rPr>
                <w:rFonts w:eastAsia="Calibri"/>
              </w:rPr>
              <w:t>- písemná</w:t>
            </w:r>
            <w:r w:rsidRPr="008D2A95">
              <w:rPr>
                <w:rFonts w:eastAsia="Calibri"/>
              </w:rPr>
              <w:t xml:space="preserve"> zkouška: 65% - Written exam: 65%</w:t>
            </w:r>
          </w:p>
        </w:tc>
      </w:tr>
      <w:tr w:rsidR="000F3CF9" w:rsidTr="00A527E7">
        <w:trPr>
          <w:trHeight w:val="554"/>
        </w:trPr>
        <w:tc>
          <w:tcPr>
            <w:tcW w:w="9855" w:type="dxa"/>
            <w:gridSpan w:val="8"/>
            <w:tcBorders>
              <w:top w:val="nil"/>
            </w:tcBorders>
          </w:tcPr>
          <w:p w:rsidR="000F3CF9" w:rsidRDefault="000F3CF9" w:rsidP="00A527E7">
            <w:pPr>
              <w:jc w:val="both"/>
            </w:pPr>
          </w:p>
        </w:tc>
      </w:tr>
      <w:tr w:rsidR="000F3CF9" w:rsidTr="00A527E7">
        <w:trPr>
          <w:trHeight w:val="197"/>
        </w:trPr>
        <w:tc>
          <w:tcPr>
            <w:tcW w:w="3086" w:type="dxa"/>
            <w:tcBorders>
              <w:top w:val="nil"/>
            </w:tcBorders>
            <w:shd w:val="clear" w:color="auto" w:fill="F7CAAC"/>
          </w:tcPr>
          <w:p w:rsidR="000F3CF9" w:rsidRDefault="000F3CF9" w:rsidP="00A527E7">
            <w:pPr>
              <w:jc w:val="both"/>
              <w:rPr>
                <w:b/>
              </w:rPr>
            </w:pPr>
            <w:r>
              <w:rPr>
                <w:b/>
              </w:rPr>
              <w:t>Garant předmětu</w:t>
            </w:r>
          </w:p>
        </w:tc>
        <w:tc>
          <w:tcPr>
            <w:tcW w:w="6769" w:type="dxa"/>
            <w:gridSpan w:val="7"/>
            <w:tcBorders>
              <w:top w:val="nil"/>
            </w:tcBorders>
          </w:tcPr>
          <w:p w:rsidR="000F3CF9" w:rsidRPr="00BF4F93" w:rsidRDefault="000F3CF9" w:rsidP="00A527E7">
            <w:pPr>
              <w:jc w:val="both"/>
            </w:pPr>
            <w:r w:rsidRPr="00BF4F93">
              <w:rPr>
                <w:rFonts w:eastAsia="Calibri"/>
              </w:rPr>
              <w:t>doc. PhDr. Dagmar Weberová, Ph.D.</w:t>
            </w:r>
            <w:r>
              <w:rPr>
                <w:rFonts w:eastAsia="Calibri"/>
              </w:rPr>
              <w:t>, MBA</w:t>
            </w:r>
          </w:p>
        </w:tc>
      </w:tr>
      <w:tr w:rsidR="000F3CF9" w:rsidRPr="008D0458" w:rsidTr="00A527E7">
        <w:trPr>
          <w:trHeight w:val="243"/>
        </w:trPr>
        <w:tc>
          <w:tcPr>
            <w:tcW w:w="3086" w:type="dxa"/>
            <w:tcBorders>
              <w:top w:val="nil"/>
            </w:tcBorders>
            <w:shd w:val="clear" w:color="auto" w:fill="F7CAAC"/>
          </w:tcPr>
          <w:p w:rsidR="000F3CF9" w:rsidRDefault="000F3CF9" w:rsidP="00A527E7">
            <w:pPr>
              <w:rPr>
                <w:b/>
              </w:rPr>
            </w:pPr>
            <w:r>
              <w:rPr>
                <w:b/>
              </w:rPr>
              <w:t>Zapojení garanta do výuky předmětu</w:t>
            </w:r>
          </w:p>
        </w:tc>
        <w:tc>
          <w:tcPr>
            <w:tcW w:w="6769" w:type="dxa"/>
            <w:gridSpan w:val="7"/>
            <w:tcBorders>
              <w:top w:val="nil"/>
            </w:tcBorders>
          </w:tcPr>
          <w:p w:rsidR="000F3CF9" w:rsidRPr="00BF4F93" w:rsidRDefault="000F3CF9" w:rsidP="00A527E7">
            <w:pPr>
              <w:jc w:val="both"/>
            </w:pPr>
            <w:r w:rsidRPr="00BF4F93">
              <w:rPr>
                <w:rFonts w:eastAsia="Calibri"/>
              </w:rPr>
              <w:t>100%</w:t>
            </w:r>
          </w:p>
        </w:tc>
      </w:tr>
      <w:tr w:rsidR="000F3CF9" w:rsidTr="00A527E7">
        <w:tc>
          <w:tcPr>
            <w:tcW w:w="3086" w:type="dxa"/>
            <w:shd w:val="clear" w:color="auto" w:fill="F7CAAC"/>
          </w:tcPr>
          <w:p w:rsidR="000F3CF9" w:rsidRDefault="000F3CF9" w:rsidP="00A527E7">
            <w:pPr>
              <w:jc w:val="both"/>
              <w:rPr>
                <w:b/>
              </w:rPr>
            </w:pPr>
            <w:r>
              <w:rPr>
                <w:b/>
              </w:rPr>
              <w:t>Vyučující</w:t>
            </w:r>
          </w:p>
        </w:tc>
        <w:tc>
          <w:tcPr>
            <w:tcW w:w="6769" w:type="dxa"/>
            <w:gridSpan w:val="7"/>
            <w:tcBorders>
              <w:bottom w:val="nil"/>
            </w:tcBorders>
          </w:tcPr>
          <w:p w:rsidR="000F3CF9" w:rsidRPr="00BF4F93" w:rsidRDefault="000F3CF9" w:rsidP="00A527E7">
            <w:pPr>
              <w:jc w:val="both"/>
            </w:pPr>
            <w:r w:rsidRPr="00BF4F93">
              <w:rPr>
                <w:rFonts w:eastAsia="Calibri"/>
              </w:rPr>
              <w:t>doc. PhDr. Dagmar Weberová, Ph.D.</w:t>
            </w:r>
            <w:r>
              <w:rPr>
                <w:rFonts w:eastAsia="Calibri"/>
              </w:rPr>
              <w:t>, MBA</w:t>
            </w:r>
          </w:p>
        </w:tc>
      </w:tr>
      <w:tr w:rsidR="000F3CF9" w:rsidTr="00A527E7">
        <w:trPr>
          <w:trHeight w:val="554"/>
        </w:trPr>
        <w:tc>
          <w:tcPr>
            <w:tcW w:w="9855" w:type="dxa"/>
            <w:gridSpan w:val="8"/>
            <w:tcBorders>
              <w:top w:val="nil"/>
            </w:tcBorders>
          </w:tcPr>
          <w:p w:rsidR="000F3CF9" w:rsidRDefault="000F3CF9" w:rsidP="00A527E7">
            <w:pPr>
              <w:jc w:val="both"/>
            </w:pPr>
          </w:p>
        </w:tc>
      </w:tr>
      <w:tr w:rsidR="000F3CF9" w:rsidTr="00A527E7">
        <w:tc>
          <w:tcPr>
            <w:tcW w:w="3086" w:type="dxa"/>
            <w:shd w:val="clear" w:color="auto" w:fill="F7CAAC"/>
          </w:tcPr>
          <w:p w:rsidR="000F3CF9" w:rsidRPr="008D2A95" w:rsidRDefault="000F3CF9" w:rsidP="00A527E7">
            <w:pPr>
              <w:jc w:val="both"/>
              <w:rPr>
                <w:b/>
                <w:lang w:val="en-US"/>
              </w:rPr>
            </w:pPr>
            <w:r w:rsidRPr="008D2A95">
              <w:rPr>
                <w:b/>
                <w:lang w:val="en-US"/>
              </w:rPr>
              <w:t>Stručná anotace předmětu</w:t>
            </w:r>
          </w:p>
        </w:tc>
        <w:tc>
          <w:tcPr>
            <w:tcW w:w="6769" w:type="dxa"/>
            <w:gridSpan w:val="7"/>
            <w:tcBorders>
              <w:bottom w:val="nil"/>
            </w:tcBorders>
          </w:tcPr>
          <w:p w:rsidR="000F3CF9" w:rsidRPr="00DD63A0" w:rsidRDefault="000F3CF9" w:rsidP="00A527E7">
            <w:pPr>
              <w:jc w:val="both"/>
              <w:rPr>
                <w:rFonts w:eastAsia="Calibri"/>
                <w:lang w:val="en-US"/>
              </w:rPr>
            </w:pPr>
          </w:p>
        </w:tc>
      </w:tr>
      <w:tr w:rsidR="000F3CF9" w:rsidTr="00A527E7">
        <w:trPr>
          <w:trHeight w:val="2942"/>
        </w:trPr>
        <w:tc>
          <w:tcPr>
            <w:tcW w:w="9855" w:type="dxa"/>
            <w:gridSpan w:val="8"/>
            <w:tcBorders>
              <w:top w:val="nil"/>
              <w:bottom w:val="single" w:sz="12" w:space="0" w:color="auto"/>
            </w:tcBorders>
          </w:tcPr>
          <w:p w:rsidR="000F3CF9" w:rsidRDefault="000F3CF9" w:rsidP="00A527E7">
            <w:pPr>
              <w:jc w:val="both"/>
              <w:rPr>
                <w:rFonts w:eastAsia="Calibri"/>
                <w:lang w:val="en-US"/>
              </w:rPr>
            </w:pPr>
            <w:r w:rsidRPr="008D2A95">
              <w:rPr>
                <w:rFonts w:eastAsia="Calibri"/>
                <w:lang w:val="en-US"/>
              </w:rPr>
              <w:t>In this course, students get familiar with the latest approaches to cross-cultural management and are prepared for managing international assignments and global teams.</w:t>
            </w:r>
          </w:p>
          <w:p w:rsidR="000F3CF9" w:rsidRPr="00212C93" w:rsidRDefault="000F3CF9" w:rsidP="00A527E7">
            <w:pPr>
              <w:jc w:val="both"/>
              <w:rPr>
                <w:lang w:val="en-US"/>
              </w:rPr>
            </w:pP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Management and multicultural competence</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Developing global management skills</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Cultural complexities and institutional environments</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The organizational environment</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The situational environment</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Communicating across cultures</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Global negotiating</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Leading global organizations</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Managing a global workforce</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Managing global teams</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Adapting to local cultures</w:t>
            </w:r>
          </w:p>
          <w:p w:rsidR="000F3CF9" w:rsidRPr="000F3CF9" w:rsidRDefault="000F3CF9" w:rsidP="00700C85">
            <w:pPr>
              <w:pStyle w:val="Odstavecseseznamem"/>
              <w:widowControl/>
              <w:numPr>
                <w:ilvl w:val="0"/>
                <w:numId w:val="21"/>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Managing repatriation</w:t>
            </w:r>
          </w:p>
          <w:p w:rsidR="000F3CF9" w:rsidRPr="008D2A95" w:rsidRDefault="000F3CF9" w:rsidP="00A527E7">
            <w:pPr>
              <w:pStyle w:val="Odstavecseseznamem"/>
              <w:jc w:val="both"/>
              <w:rPr>
                <w:lang w:val="en-US"/>
              </w:rPr>
            </w:pPr>
          </w:p>
        </w:tc>
      </w:tr>
      <w:tr w:rsidR="000F3CF9" w:rsidTr="00A527E7">
        <w:trPr>
          <w:trHeight w:val="265"/>
        </w:trPr>
        <w:tc>
          <w:tcPr>
            <w:tcW w:w="3653" w:type="dxa"/>
            <w:gridSpan w:val="2"/>
            <w:tcBorders>
              <w:top w:val="nil"/>
            </w:tcBorders>
            <w:shd w:val="clear" w:color="auto" w:fill="F7CAAC"/>
          </w:tcPr>
          <w:p w:rsidR="000F3CF9" w:rsidRDefault="000F3CF9" w:rsidP="00A527E7">
            <w:pPr>
              <w:jc w:val="both"/>
            </w:pPr>
            <w:r>
              <w:rPr>
                <w:b/>
              </w:rPr>
              <w:t>Studijní literatura a studijní pomůcky</w:t>
            </w:r>
          </w:p>
        </w:tc>
        <w:tc>
          <w:tcPr>
            <w:tcW w:w="6202" w:type="dxa"/>
            <w:gridSpan w:val="6"/>
            <w:tcBorders>
              <w:top w:val="nil"/>
              <w:bottom w:val="nil"/>
            </w:tcBorders>
          </w:tcPr>
          <w:p w:rsidR="000F3CF9" w:rsidRDefault="000F3CF9" w:rsidP="00A527E7">
            <w:pPr>
              <w:jc w:val="both"/>
            </w:pPr>
          </w:p>
        </w:tc>
      </w:tr>
      <w:tr w:rsidR="000F3CF9" w:rsidTr="00A527E7">
        <w:trPr>
          <w:trHeight w:val="1497"/>
        </w:trPr>
        <w:tc>
          <w:tcPr>
            <w:tcW w:w="9855" w:type="dxa"/>
            <w:gridSpan w:val="8"/>
            <w:tcBorders>
              <w:top w:val="nil"/>
            </w:tcBorders>
          </w:tcPr>
          <w:p w:rsidR="000F3CF9" w:rsidRDefault="000F3CF9" w:rsidP="00A527E7">
            <w:pPr>
              <w:jc w:val="both"/>
            </w:pPr>
          </w:p>
          <w:p w:rsidR="00EE0A44" w:rsidRPr="00EE0A44" w:rsidRDefault="00EE0A44" w:rsidP="00A527E7">
            <w:pPr>
              <w:jc w:val="both"/>
              <w:rPr>
                <w:b/>
              </w:rPr>
            </w:pPr>
            <w:r w:rsidRPr="00EE0A44">
              <w:rPr>
                <w:b/>
              </w:rPr>
              <w:t>Povinná:</w:t>
            </w:r>
          </w:p>
          <w:p w:rsidR="00EE0A44" w:rsidRDefault="00EE0A44" w:rsidP="00EE0A44">
            <w:pPr>
              <w:jc w:val="both"/>
            </w:pPr>
            <w:r>
              <w:t>Varner, I. &amp; Beamer, L. (2011): Intercultural Communication in the Global Workplace. McGraw-Hill International Edition. Fifth Edition. ISBN: 978-007-128912-2</w:t>
            </w:r>
          </w:p>
          <w:p w:rsidR="00EE0A44" w:rsidRDefault="00EE0A44" w:rsidP="00A527E7">
            <w:pPr>
              <w:jc w:val="both"/>
            </w:pPr>
          </w:p>
          <w:p w:rsidR="00EE0A44" w:rsidRPr="00EE0A44" w:rsidRDefault="00EE0A44" w:rsidP="00A527E7">
            <w:pPr>
              <w:jc w:val="both"/>
              <w:rPr>
                <w:b/>
              </w:rPr>
            </w:pPr>
            <w:r w:rsidRPr="00EE0A44">
              <w:rPr>
                <w:b/>
              </w:rPr>
              <w:t>Doporučená:</w:t>
            </w:r>
          </w:p>
          <w:p w:rsidR="000F3CF9" w:rsidRDefault="000F3CF9" w:rsidP="00A527E7">
            <w:pPr>
              <w:jc w:val="both"/>
            </w:pPr>
            <w:r>
              <w:t xml:space="preserve">Steers, R., M. et al (2013): Management Across Cultures: Developing global competencies. Cambridge University Press. Second Edition. ISBN: </w:t>
            </w:r>
            <w:r w:rsidRPr="00191DC7">
              <w:t>978-1107645912</w:t>
            </w:r>
          </w:p>
          <w:p w:rsidR="000F3CF9" w:rsidRDefault="000F3CF9" w:rsidP="00A527E7">
            <w:pPr>
              <w:jc w:val="both"/>
            </w:pPr>
            <w:r>
              <w:t>Livermore, D. et al (2015): Leading with Cultural Intelligence: The Real Secret to Success. AMACOM. Second Edition. ISBN: 978-0814449172</w:t>
            </w:r>
          </w:p>
          <w:p w:rsidR="000F3CF9" w:rsidRDefault="000F3CF9" w:rsidP="00A527E7">
            <w:pPr>
              <w:jc w:val="both"/>
            </w:pPr>
            <w:r>
              <w:t>Thomas, D., C. &amp; Inkson, K. (2009): Cultural Intelligence: Living and working globally. Berrett-Koehler Publishers, Inc. San Francisco. Second Edition. ISBN: 978-1-57675-625-6</w:t>
            </w:r>
          </w:p>
          <w:p w:rsidR="000F3CF9" w:rsidRDefault="000F3CF9" w:rsidP="00EE0A44">
            <w:pPr>
              <w:jc w:val="both"/>
            </w:pPr>
          </w:p>
        </w:tc>
      </w:tr>
    </w:tbl>
    <w:p w:rsidR="000F3CF9" w:rsidRDefault="000F3CF9" w:rsidP="00B0295E"/>
    <w:p w:rsidR="000F3CF9" w:rsidRDefault="000F3CF9" w:rsidP="00B0295E"/>
    <w:p w:rsidR="000F3CF9" w:rsidRDefault="000F3CF9" w:rsidP="00B0295E"/>
    <w:p w:rsidR="006943C9" w:rsidRDefault="006943C9" w:rsidP="00B0295E"/>
    <w:p w:rsidR="006943C9" w:rsidRDefault="006943C9"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295E" w:rsidTr="00611A15">
        <w:tc>
          <w:tcPr>
            <w:tcW w:w="9855" w:type="dxa"/>
            <w:gridSpan w:val="8"/>
            <w:tcBorders>
              <w:bottom w:val="double" w:sz="4" w:space="0" w:color="auto"/>
            </w:tcBorders>
            <w:shd w:val="clear" w:color="auto" w:fill="BDD6EE"/>
          </w:tcPr>
          <w:p w:rsidR="00B0295E" w:rsidRDefault="00B0295E" w:rsidP="00611A15">
            <w:pPr>
              <w:jc w:val="both"/>
              <w:rPr>
                <w:b/>
                <w:sz w:val="28"/>
              </w:rPr>
            </w:pPr>
            <w:r>
              <w:lastRenderedPageBreak/>
              <w:br w:type="page"/>
            </w:r>
            <w:r>
              <w:rPr>
                <w:b/>
                <w:sz w:val="28"/>
              </w:rPr>
              <w:t>B-III – Charakteristika studijního předmětu</w:t>
            </w:r>
          </w:p>
        </w:tc>
      </w:tr>
      <w:tr w:rsidR="00B0295E" w:rsidTr="00611A15">
        <w:tc>
          <w:tcPr>
            <w:tcW w:w="3086" w:type="dxa"/>
            <w:tcBorders>
              <w:top w:val="double" w:sz="4" w:space="0" w:color="auto"/>
            </w:tcBorders>
            <w:shd w:val="clear" w:color="auto" w:fill="F7CAAC"/>
          </w:tcPr>
          <w:p w:rsidR="00B0295E" w:rsidRDefault="00B0295E" w:rsidP="00611A15">
            <w:pPr>
              <w:jc w:val="both"/>
              <w:rPr>
                <w:b/>
              </w:rPr>
            </w:pPr>
            <w:r>
              <w:rPr>
                <w:b/>
              </w:rPr>
              <w:t>Název studijního předmětu</w:t>
            </w:r>
          </w:p>
        </w:tc>
        <w:tc>
          <w:tcPr>
            <w:tcW w:w="6769" w:type="dxa"/>
            <w:gridSpan w:val="7"/>
            <w:tcBorders>
              <w:top w:val="double" w:sz="4" w:space="0" w:color="auto"/>
            </w:tcBorders>
          </w:tcPr>
          <w:p w:rsidR="00B0295E" w:rsidRPr="00980405" w:rsidRDefault="00B0295E" w:rsidP="00611A15">
            <w:pPr>
              <w:jc w:val="both"/>
            </w:pPr>
            <w:r w:rsidRPr="00980405">
              <w:t>Estetika pro kulturní management</w:t>
            </w:r>
          </w:p>
        </w:tc>
      </w:tr>
      <w:tr w:rsidR="00B0295E" w:rsidTr="00611A15">
        <w:tc>
          <w:tcPr>
            <w:tcW w:w="3086" w:type="dxa"/>
            <w:shd w:val="clear" w:color="auto" w:fill="F7CAAC"/>
          </w:tcPr>
          <w:p w:rsidR="00B0295E" w:rsidRDefault="00B0295E" w:rsidP="00611A15">
            <w:pPr>
              <w:rPr>
                <w:b/>
              </w:rPr>
            </w:pPr>
            <w:r>
              <w:rPr>
                <w:b/>
              </w:rPr>
              <w:t>Typ předmětu</w:t>
            </w:r>
          </w:p>
        </w:tc>
        <w:tc>
          <w:tcPr>
            <w:tcW w:w="3406" w:type="dxa"/>
            <w:gridSpan w:val="4"/>
          </w:tcPr>
          <w:p w:rsidR="00B0295E" w:rsidRPr="00980405" w:rsidRDefault="00B0295E" w:rsidP="00611A15">
            <w:pPr>
              <w:jc w:val="both"/>
            </w:pPr>
            <w:r w:rsidRPr="00980405">
              <w:rPr>
                <w:rFonts w:eastAsia="Calibri"/>
              </w:rPr>
              <w:t>povinn</w:t>
            </w:r>
            <w:r w:rsidR="003E277A">
              <w:rPr>
                <w:rFonts w:eastAsia="Calibri"/>
              </w:rPr>
              <w:t>ě volitelný</w:t>
            </w:r>
            <w:r w:rsidRPr="00980405">
              <w:rPr>
                <w:rFonts w:eastAsia="Calibri"/>
              </w:rPr>
              <w:t>, ZT</w:t>
            </w:r>
          </w:p>
        </w:tc>
        <w:tc>
          <w:tcPr>
            <w:tcW w:w="2695" w:type="dxa"/>
            <w:gridSpan w:val="2"/>
            <w:shd w:val="clear" w:color="auto" w:fill="F7CAAC"/>
          </w:tcPr>
          <w:p w:rsidR="00B0295E" w:rsidRPr="00980405" w:rsidRDefault="00B0295E" w:rsidP="00611A15">
            <w:pPr>
              <w:jc w:val="both"/>
            </w:pPr>
            <w:r w:rsidRPr="00980405">
              <w:rPr>
                <w:b/>
              </w:rPr>
              <w:t>doporučený ročník/semestr</w:t>
            </w:r>
          </w:p>
        </w:tc>
        <w:tc>
          <w:tcPr>
            <w:tcW w:w="668" w:type="dxa"/>
          </w:tcPr>
          <w:p w:rsidR="00B0295E" w:rsidRPr="00980405" w:rsidRDefault="00B0295E" w:rsidP="00611A15">
            <w:pPr>
              <w:jc w:val="both"/>
            </w:pPr>
            <w:r>
              <w:t>1/L</w:t>
            </w:r>
            <w:r w:rsidRPr="00980405">
              <w:t>S</w:t>
            </w:r>
          </w:p>
        </w:tc>
      </w:tr>
      <w:tr w:rsidR="00B0295E" w:rsidTr="00611A15">
        <w:tc>
          <w:tcPr>
            <w:tcW w:w="3086" w:type="dxa"/>
            <w:shd w:val="clear" w:color="auto" w:fill="F7CAAC"/>
          </w:tcPr>
          <w:p w:rsidR="00B0295E" w:rsidRDefault="00B0295E" w:rsidP="00611A15">
            <w:pPr>
              <w:jc w:val="both"/>
              <w:rPr>
                <w:b/>
              </w:rPr>
            </w:pPr>
            <w:r>
              <w:rPr>
                <w:b/>
              </w:rPr>
              <w:t>Rozsah studijního předmětu</w:t>
            </w:r>
          </w:p>
        </w:tc>
        <w:tc>
          <w:tcPr>
            <w:tcW w:w="1701" w:type="dxa"/>
            <w:gridSpan w:val="2"/>
          </w:tcPr>
          <w:p w:rsidR="00B0295E" w:rsidRPr="00980405" w:rsidRDefault="00B0295E" w:rsidP="00611A15">
            <w:pPr>
              <w:jc w:val="both"/>
            </w:pPr>
            <w:r w:rsidRPr="00980405">
              <w:rPr>
                <w:rFonts w:eastAsia="Calibri"/>
              </w:rPr>
              <w:t>26p</w:t>
            </w:r>
          </w:p>
        </w:tc>
        <w:tc>
          <w:tcPr>
            <w:tcW w:w="889" w:type="dxa"/>
            <w:shd w:val="clear" w:color="auto" w:fill="F7CAAC"/>
          </w:tcPr>
          <w:p w:rsidR="00B0295E" w:rsidRPr="00980405" w:rsidRDefault="00B0295E" w:rsidP="00611A15">
            <w:pPr>
              <w:jc w:val="both"/>
              <w:rPr>
                <w:b/>
              </w:rPr>
            </w:pPr>
            <w:r w:rsidRPr="00980405">
              <w:rPr>
                <w:b/>
              </w:rPr>
              <w:t xml:space="preserve">hod. </w:t>
            </w:r>
          </w:p>
        </w:tc>
        <w:tc>
          <w:tcPr>
            <w:tcW w:w="816" w:type="dxa"/>
          </w:tcPr>
          <w:p w:rsidR="00B0295E" w:rsidRPr="00980405" w:rsidRDefault="00B0295E" w:rsidP="00611A15">
            <w:pPr>
              <w:jc w:val="both"/>
            </w:pPr>
            <w:r>
              <w:t>26</w:t>
            </w:r>
          </w:p>
        </w:tc>
        <w:tc>
          <w:tcPr>
            <w:tcW w:w="2156" w:type="dxa"/>
            <w:shd w:val="clear" w:color="auto" w:fill="F7CAAC"/>
          </w:tcPr>
          <w:p w:rsidR="00B0295E" w:rsidRPr="00980405" w:rsidRDefault="00B0295E" w:rsidP="00611A15">
            <w:pPr>
              <w:jc w:val="both"/>
              <w:rPr>
                <w:b/>
              </w:rPr>
            </w:pPr>
            <w:r w:rsidRPr="00980405">
              <w:rPr>
                <w:b/>
              </w:rPr>
              <w:t>kreditů</w:t>
            </w:r>
          </w:p>
        </w:tc>
        <w:tc>
          <w:tcPr>
            <w:tcW w:w="1207" w:type="dxa"/>
            <w:gridSpan w:val="2"/>
          </w:tcPr>
          <w:p w:rsidR="00B0295E" w:rsidRPr="00980405" w:rsidRDefault="00B0295E" w:rsidP="00611A15">
            <w:pPr>
              <w:jc w:val="both"/>
            </w:pPr>
            <w:r>
              <w:t>3</w:t>
            </w:r>
          </w:p>
        </w:tc>
      </w:tr>
      <w:tr w:rsidR="00B0295E" w:rsidTr="00611A15">
        <w:tc>
          <w:tcPr>
            <w:tcW w:w="3086" w:type="dxa"/>
            <w:shd w:val="clear" w:color="auto" w:fill="F7CAAC"/>
          </w:tcPr>
          <w:p w:rsidR="00B0295E" w:rsidRDefault="00B0295E" w:rsidP="00611A15">
            <w:pPr>
              <w:rPr>
                <w:b/>
                <w:sz w:val="22"/>
              </w:rPr>
            </w:pPr>
            <w:r>
              <w:rPr>
                <w:b/>
              </w:rPr>
              <w:t>Prerekvizity, korekvizity, ekvivalence</w:t>
            </w:r>
          </w:p>
        </w:tc>
        <w:tc>
          <w:tcPr>
            <w:tcW w:w="6769" w:type="dxa"/>
            <w:gridSpan w:val="7"/>
          </w:tcPr>
          <w:p w:rsidR="00B0295E" w:rsidRPr="00980405" w:rsidRDefault="00B0295E" w:rsidP="00611A15">
            <w:pPr>
              <w:jc w:val="both"/>
            </w:pPr>
          </w:p>
        </w:tc>
      </w:tr>
      <w:tr w:rsidR="00B0295E" w:rsidTr="00611A15">
        <w:tc>
          <w:tcPr>
            <w:tcW w:w="3086" w:type="dxa"/>
            <w:shd w:val="clear" w:color="auto" w:fill="F7CAAC"/>
          </w:tcPr>
          <w:p w:rsidR="00B0295E" w:rsidRDefault="00B0295E" w:rsidP="00611A15">
            <w:pPr>
              <w:rPr>
                <w:b/>
              </w:rPr>
            </w:pPr>
            <w:r>
              <w:rPr>
                <w:b/>
              </w:rPr>
              <w:t>Způsob ověření studijních výsledků</w:t>
            </w:r>
          </w:p>
        </w:tc>
        <w:tc>
          <w:tcPr>
            <w:tcW w:w="3406" w:type="dxa"/>
            <w:gridSpan w:val="4"/>
          </w:tcPr>
          <w:p w:rsidR="00B0295E" w:rsidRPr="00980405" w:rsidRDefault="00B0295E" w:rsidP="00611A15">
            <w:pPr>
              <w:jc w:val="both"/>
            </w:pPr>
            <w:r>
              <w:rPr>
                <w:rFonts w:eastAsia="Calibri"/>
              </w:rPr>
              <w:t>zkouška</w:t>
            </w:r>
          </w:p>
        </w:tc>
        <w:tc>
          <w:tcPr>
            <w:tcW w:w="2156" w:type="dxa"/>
            <w:shd w:val="clear" w:color="auto" w:fill="F7CAAC"/>
          </w:tcPr>
          <w:p w:rsidR="00B0295E" w:rsidRPr="00980405" w:rsidRDefault="00B0295E" w:rsidP="00611A15">
            <w:pPr>
              <w:jc w:val="both"/>
              <w:rPr>
                <w:b/>
              </w:rPr>
            </w:pPr>
            <w:r w:rsidRPr="00980405">
              <w:rPr>
                <w:b/>
              </w:rPr>
              <w:t>Forma výuky</w:t>
            </w:r>
          </w:p>
        </w:tc>
        <w:tc>
          <w:tcPr>
            <w:tcW w:w="1207" w:type="dxa"/>
            <w:gridSpan w:val="2"/>
          </w:tcPr>
          <w:p w:rsidR="00B0295E" w:rsidRPr="00980405" w:rsidRDefault="00B0295E" w:rsidP="00611A15">
            <w:pPr>
              <w:jc w:val="both"/>
            </w:pPr>
            <w:r>
              <w:rPr>
                <w:rFonts w:eastAsia="Calibri"/>
              </w:rPr>
              <w:t>přednáška</w:t>
            </w:r>
          </w:p>
        </w:tc>
      </w:tr>
      <w:tr w:rsidR="00B0295E" w:rsidTr="00611A15">
        <w:tc>
          <w:tcPr>
            <w:tcW w:w="3086" w:type="dxa"/>
            <w:shd w:val="clear" w:color="auto" w:fill="F7CAAC"/>
          </w:tcPr>
          <w:p w:rsidR="00B0295E" w:rsidRDefault="00B0295E" w:rsidP="00611A15">
            <w:pPr>
              <w:rPr>
                <w:b/>
              </w:rPr>
            </w:pPr>
            <w:r>
              <w:rPr>
                <w:b/>
              </w:rPr>
              <w:t>Forma způsobu ověření studijních výsledků a další požadavky na studenta</w:t>
            </w:r>
          </w:p>
        </w:tc>
        <w:tc>
          <w:tcPr>
            <w:tcW w:w="6769" w:type="dxa"/>
            <w:gridSpan w:val="7"/>
            <w:tcBorders>
              <w:bottom w:val="nil"/>
            </w:tcBorders>
          </w:tcPr>
          <w:p w:rsidR="00B0295E" w:rsidRPr="00B73526" w:rsidRDefault="00B0295E" w:rsidP="00611A15">
            <w:pPr>
              <w:jc w:val="both"/>
              <w:rPr>
                <w:color w:val="44546A" w:themeColor="text2"/>
              </w:rPr>
            </w:pPr>
            <w:r>
              <w:rPr>
                <w:rFonts w:eastAsia="Calibri"/>
              </w:rPr>
              <w:t>ú</w:t>
            </w:r>
            <w:r w:rsidRPr="00B73526">
              <w:rPr>
                <w:rFonts w:eastAsia="Calibri"/>
              </w:rPr>
              <w:t>stní zkouška</w:t>
            </w:r>
          </w:p>
        </w:tc>
      </w:tr>
      <w:tr w:rsidR="00B0295E" w:rsidTr="00611A15">
        <w:trPr>
          <w:trHeight w:val="554"/>
        </w:trPr>
        <w:tc>
          <w:tcPr>
            <w:tcW w:w="9855" w:type="dxa"/>
            <w:gridSpan w:val="8"/>
            <w:tcBorders>
              <w:top w:val="nil"/>
            </w:tcBorders>
          </w:tcPr>
          <w:p w:rsidR="00B0295E" w:rsidRDefault="00B0295E" w:rsidP="00611A15">
            <w:pPr>
              <w:jc w:val="both"/>
            </w:pPr>
          </w:p>
        </w:tc>
      </w:tr>
      <w:tr w:rsidR="00B0295E" w:rsidTr="00611A15">
        <w:trPr>
          <w:trHeight w:val="197"/>
        </w:trPr>
        <w:tc>
          <w:tcPr>
            <w:tcW w:w="3086" w:type="dxa"/>
            <w:tcBorders>
              <w:top w:val="nil"/>
            </w:tcBorders>
            <w:shd w:val="clear" w:color="auto" w:fill="F7CAAC"/>
          </w:tcPr>
          <w:p w:rsidR="00B0295E" w:rsidRDefault="00B0295E" w:rsidP="00611A15">
            <w:pPr>
              <w:jc w:val="both"/>
              <w:rPr>
                <w:b/>
              </w:rPr>
            </w:pPr>
            <w:r>
              <w:rPr>
                <w:b/>
              </w:rPr>
              <w:t>Garant předmětu</w:t>
            </w:r>
          </w:p>
        </w:tc>
        <w:tc>
          <w:tcPr>
            <w:tcW w:w="6769" w:type="dxa"/>
            <w:gridSpan w:val="7"/>
            <w:tcBorders>
              <w:top w:val="nil"/>
            </w:tcBorders>
          </w:tcPr>
          <w:p w:rsidR="00B0295E" w:rsidRPr="00980405" w:rsidRDefault="00B0295E" w:rsidP="00611A15">
            <w:pPr>
              <w:jc w:val="both"/>
            </w:pPr>
            <w:r w:rsidRPr="00980405">
              <w:rPr>
                <w:rFonts w:eastAsia="Calibri"/>
              </w:rPr>
              <w:t>doc.</w:t>
            </w:r>
            <w:r>
              <w:rPr>
                <w:rFonts w:eastAsia="Calibri"/>
              </w:rPr>
              <w:t xml:space="preserve"> PhDr.</w:t>
            </w:r>
            <w:r w:rsidRPr="00980405">
              <w:rPr>
                <w:rFonts w:eastAsia="Calibri"/>
              </w:rPr>
              <w:t xml:space="preserve"> Miroslav </w:t>
            </w:r>
            <w:r>
              <w:rPr>
                <w:rFonts w:eastAsia="Calibri"/>
              </w:rPr>
              <w:t>Zelinský, CSc.</w:t>
            </w:r>
          </w:p>
        </w:tc>
      </w:tr>
      <w:tr w:rsidR="00B0295E" w:rsidRPr="008D0458" w:rsidTr="00611A15">
        <w:trPr>
          <w:trHeight w:val="243"/>
        </w:trPr>
        <w:tc>
          <w:tcPr>
            <w:tcW w:w="3086" w:type="dxa"/>
            <w:tcBorders>
              <w:top w:val="nil"/>
            </w:tcBorders>
            <w:shd w:val="clear" w:color="auto" w:fill="F7CAAC"/>
          </w:tcPr>
          <w:p w:rsidR="00B0295E" w:rsidRDefault="00B0295E" w:rsidP="00611A15">
            <w:pPr>
              <w:rPr>
                <w:b/>
              </w:rPr>
            </w:pPr>
            <w:r>
              <w:rPr>
                <w:b/>
              </w:rPr>
              <w:t>Zapojení garanta do výuky předmětu</w:t>
            </w:r>
          </w:p>
        </w:tc>
        <w:tc>
          <w:tcPr>
            <w:tcW w:w="6769" w:type="dxa"/>
            <w:gridSpan w:val="7"/>
            <w:tcBorders>
              <w:top w:val="nil"/>
            </w:tcBorders>
          </w:tcPr>
          <w:p w:rsidR="00B0295E" w:rsidRPr="00980405" w:rsidRDefault="00B0295E" w:rsidP="00611A15">
            <w:pPr>
              <w:jc w:val="both"/>
            </w:pPr>
            <w:r w:rsidRPr="00980405">
              <w:rPr>
                <w:rFonts w:eastAsia="Calibri"/>
              </w:rPr>
              <w:t>100%</w:t>
            </w:r>
          </w:p>
        </w:tc>
      </w:tr>
      <w:tr w:rsidR="00B0295E" w:rsidTr="00611A15">
        <w:tc>
          <w:tcPr>
            <w:tcW w:w="3086" w:type="dxa"/>
            <w:shd w:val="clear" w:color="auto" w:fill="F7CAAC"/>
          </w:tcPr>
          <w:p w:rsidR="00B0295E" w:rsidRDefault="00B0295E" w:rsidP="00611A15">
            <w:pPr>
              <w:jc w:val="both"/>
              <w:rPr>
                <w:b/>
              </w:rPr>
            </w:pPr>
            <w:r>
              <w:rPr>
                <w:b/>
              </w:rPr>
              <w:t>Vyučující</w:t>
            </w:r>
          </w:p>
        </w:tc>
        <w:tc>
          <w:tcPr>
            <w:tcW w:w="6769" w:type="dxa"/>
            <w:gridSpan w:val="7"/>
            <w:tcBorders>
              <w:bottom w:val="nil"/>
            </w:tcBorders>
          </w:tcPr>
          <w:p w:rsidR="00B0295E" w:rsidRPr="00980405" w:rsidRDefault="00B0295E" w:rsidP="00611A15">
            <w:pPr>
              <w:jc w:val="both"/>
            </w:pPr>
            <w:r w:rsidRPr="00980405">
              <w:rPr>
                <w:rFonts w:eastAsia="Calibri"/>
              </w:rPr>
              <w:t xml:space="preserve">doc. </w:t>
            </w:r>
            <w:r>
              <w:rPr>
                <w:rFonts w:eastAsia="Calibri"/>
              </w:rPr>
              <w:t>PhDr. Miroslav Zelinský, CSc.</w:t>
            </w:r>
          </w:p>
        </w:tc>
      </w:tr>
      <w:tr w:rsidR="00B0295E" w:rsidTr="00611A15">
        <w:trPr>
          <w:trHeight w:val="554"/>
        </w:trPr>
        <w:tc>
          <w:tcPr>
            <w:tcW w:w="9855" w:type="dxa"/>
            <w:gridSpan w:val="8"/>
            <w:tcBorders>
              <w:top w:val="nil"/>
            </w:tcBorders>
          </w:tcPr>
          <w:p w:rsidR="00B0295E" w:rsidRDefault="00B0295E" w:rsidP="00611A15">
            <w:pPr>
              <w:jc w:val="both"/>
            </w:pPr>
          </w:p>
        </w:tc>
      </w:tr>
      <w:tr w:rsidR="00B0295E" w:rsidTr="00611A15">
        <w:tc>
          <w:tcPr>
            <w:tcW w:w="3086" w:type="dxa"/>
            <w:shd w:val="clear" w:color="auto" w:fill="F7CAAC"/>
          </w:tcPr>
          <w:p w:rsidR="00B0295E" w:rsidRDefault="00B0295E" w:rsidP="00611A15">
            <w:pPr>
              <w:jc w:val="both"/>
              <w:rPr>
                <w:b/>
              </w:rPr>
            </w:pPr>
            <w:r>
              <w:rPr>
                <w:b/>
              </w:rPr>
              <w:t>Stručná anotace předmětu</w:t>
            </w:r>
          </w:p>
        </w:tc>
        <w:tc>
          <w:tcPr>
            <w:tcW w:w="6769" w:type="dxa"/>
            <w:gridSpan w:val="7"/>
            <w:tcBorders>
              <w:bottom w:val="nil"/>
            </w:tcBorders>
          </w:tcPr>
          <w:p w:rsidR="00B0295E" w:rsidRPr="00A908E0" w:rsidRDefault="00B0295E" w:rsidP="00611A15">
            <w:pPr>
              <w:jc w:val="both"/>
              <w:rPr>
                <w:sz w:val="16"/>
                <w:szCs w:val="16"/>
              </w:rPr>
            </w:pPr>
          </w:p>
        </w:tc>
      </w:tr>
      <w:tr w:rsidR="00B0295E" w:rsidTr="00611A15">
        <w:trPr>
          <w:trHeight w:val="2622"/>
        </w:trPr>
        <w:tc>
          <w:tcPr>
            <w:tcW w:w="9855" w:type="dxa"/>
            <w:gridSpan w:val="8"/>
            <w:tcBorders>
              <w:top w:val="nil"/>
              <w:bottom w:val="single" w:sz="12" w:space="0" w:color="auto"/>
            </w:tcBorders>
          </w:tcPr>
          <w:p w:rsidR="00B0295E" w:rsidRDefault="00B0295E" w:rsidP="00611A15">
            <w:pPr>
              <w:jc w:val="both"/>
            </w:pPr>
          </w:p>
          <w:p w:rsidR="00B0295E" w:rsidRDefault="00B0295E" w:rsidP="00611A15">
            <w:pPr>
              <w:jc w:val="both"/>
            </w:pPr>
            <w:r>
              <w:t>1. Stručné dějiny estetiky</w:t>
            </w:r>
          </w:p>
          <w:p w:rsidR="00B0295E" w:rsidRDefault="00B0295E" w:rsidP="00611A15">
            <w:pPr>
              <w:jc w:val="both"/>
            </w:pPr>
            <w:r>
              <w:t>2. Předmět estetiky</w:t>
            </w:r>
          </w:p>
          <w:p w:rsidR="00B0295E" w:rsidRDefault="00B0295E" w:rsidP="00611A15">
            <w:pPr>
              <w:jc w:val="both"/>
            </w:pPr>
            <w:r>
              <w:t>3. Základní pojmy estetiky</w:t>
            </w:r>
          </w:p>
          <w:p w:rsidR="00B0295E" w:rsidRDefault="00B0295E" w:rsidP="00611A15">
            <w:pPr>
              <w:jc w:val="both"/>
            </w:pPr>
            <w:r>
              <w:t>4. Základní estetické směry v XIX. a XX. st. 1.</w:t>
            </w:r>
          </w:p>
          <w:p w:rsidR="00B0295E" w:rsidRDefault="00B0295E" w:rsidP="00611A15">
            <w:pPr>
              <w:jc w:val="both"/>
            </w:pPr>
            <w:r>
              <w:t xml:space="preserve">5. </w:t>
            </w:r>
            <w:r w:rsidRPr="00E1068F">
              <w:t xml:space="preserve">Základní estetické </w:t>
            </w:r>
            <w:r>
              <w:t>směry v XIX. a XX. st. 2</w:t>
            </w:r>
            <w:r w:rsidRPr="00E1068F">
              <w:t>.</w:t>
            </w:r>
          </w:p>
          <w:p w:rsidR="00B0295E" w:rsidRDefault="00B0295E" w:rsidP="00611A15">
            <w:pPr>
              <w:jc w:val="both"/>
            </w:pPr>
            <w:r>
              <w:t xml:space="preserve">6. </w:t>
            </w:r>
            <w:r w:rsidRPr="00E1068F">
              <w:t>Základní e</w:t>
            </w:r>
            <w:r>
              <w:t>stetické směry v XIX. a XX. st. 3</w:t>
            </w:r>
            <w:r w:rsidRPr="00E1068F">
              <w:t>.</w:t>
            </w:r>
          </w:p>
          <w:p w:rsidR="00B0295E" w:rsidRDefault="00B0295E" w:rsidP="00611A15">
            <w:pPr>
              <w:jc w:val="both"/>
            </w:pPr>
            <w:r>
              <w:t>7. Estetika jako teoretická disciplína a její praktické využití</w:t>
            </w:r>
          </w:p>
          <w:p w:rsidR="00B0295E" w:rsidRDefault="00B0295E" w:rsidP="00611A15">
            <w:pPr>
              <w:jc w:val="both"/>
            </w:pPr>
            <w:r>
              <w:t>8. Interpretace uměleckého díla, teorie a praxe</w:t>
            </w:r>
          </w:p>
          <w:p w:rsidR="00B0295E" w:rsidRDefault="00B0295E" w:rsidP="00611A15">
            <w:pPr>
              <w:jc w:val="both"/>
            </w:pPr>
            <w:r>
              <w:t>9. Semiotika jako estetická disciplína</w:t>
            </w:r>
          </w:p>
          <w:p w:rsidR="00B0295E" w:rsidRDefault="00B0295E" w:rsidP="00611A15">
            <w:pPr>
              <w:jc w:val="both"/>
            </w:pPr>
            <w:r>
              <w:t>10.-13. Hlavní oblasti umění a možnosti estetiky při jeho prezentaci a propagaci</w:t>
            </w:r>
          </w:p>
          <w:p w:rsidR="00B0295E" w:rsidRDefault="00B0295E" w:rsidP="00611A15">
            <w:pPr>
              <w:jc w:val="both"/>
            </w:pPr>
          </w:p>
        </w:tc>
      </w:tr>
      <w:tr w:rsidR="00B0295E" w:rsidTr="00611A15">
        <w:trPr>
          <w:trHeight w:val="265"/>
        </w:trPr>
        <w:tc>
          <w:tcPr>
            <w:tcW w:w="3653" w:type="dxa"/>
            <w:gridSpan w:val="2"/>
            <w:tcBorders>
              <w:top w:val="nil"/>
            </w:tcBorders>
            <w:shd w:val="clear" w:color="auto" w:fill="F7CAAC"/>
          </w:tcPr>
          <w:p w:rsidR="00B0295E" w:rsidRDefault="00B0295E" w:rsidP="00611A15">
            <w:pPr>
              <w:jc w:val="both"/>
            </w:pPr>
            <w:r>
              <w:rPr>
                <w:b/>
              </w:rPr>
              <w:t>Studijní literatura a studijní pomůcky</w:t>
            </w:r>
          </w:p>
        </w:tc>
        <w:tc>
          <w:tcPr>
            <w:tcW w:w="6202" w:type="dxa"/>
            <w:gridSpan w:val="6"/>
            <w:tcBorders>
              <w:top w:val="nil"/>
              <w:bottom w:val="nil"/>
            </w:tcBorders>
          </w:tcPr>
          <w:p w:rsidR="00B0295E" w:rsidRDefault="00B0295E" w:rsidP="00611A15">
            <w:pPr>
              <w:jc w:val="both"/>
            </w:pPr>
          </w:p>
        </w:tc>
      </w:tr>
      <w:tr w:rsidR="00B0295E" w:rsidTr="00611A15">
        <w:trPr>
          <w:trHeight w:val="1497"/>
        </w:trPr>
        <w:tc>
          <w:tcPr>
            <w:tcW w:w="9855" w:type="dxa"/>
            <w:gridSpan w:val="8"/>
            <w:tcBorders>
              <w:top w:val="nil"/>
            </w:tcBorders>
          </w:tcPr>
          <w:p w:rsidR="00B0295E" w:rsidRDefault="00B0295E" w:rsidP="00611A15">
            <w:pPr>
              <w:jc w:val="both"/>
            </w:pPr>
          </w:p>
          <w:p w:rsidR="00B0295E" w:rsidRPr="00EE0A44" w:rsidRDefault="00B0295E" w:rsidP="00611A15">
            <w:pPr>
              <w:jc w:val="both"/>
              <w:rPr>
                <w:b/>
              </w:rPr>
            </w:pPr>
            <w:r w:rsidRPr="00EE0A44">
              <w:rPr>
                <w:b/>
              </w:rPr>
              <w:t>Povinná:</w:t>
            </w:r>
          </w:p>
          <w:p w:rsidR="00B0295E" w:rsidRDefault="00B0295E" w:rsidP="00611A15">
            <w:pPr>
              <w:jc w:val="both"/>
            </w:pPr>
            <w:r>
              <w:t>Gero, Štefan, UKF, Nitra 2012</w:t>
            </w:r>
          </w:p>
          <w:p w:rsidR="00B0295E" w:rsidRDefault="00B0295E" w:rsidP="00611A15">
            <w:pPr>
              <w:jc w:val="both"/>
            </w:pPr>
            <w:r>
              <w:t xml:space="preserve">Kulka, T., Ciporanov, D. (eds.). Co je umění? Texty angloamerické estetiky 20. století.. Praha FF UK, 2010. </w:t>
            </w:r>
          </w:p>
          <w:p w:rsidR="00B0295E" w:rsidRDefault="00B0295E" w:rsidP="00611A15">
            <w:pPr>
              <w:jc w:val="both"/>
            </w:pPr>
            <w:r>
              <w:t xml:space="preserve">Zuska, V. Estetika - úvod do současnosti tradiční disciplíny.. Praha: Triton, 2001. </w:t>
            </w:r>
          </w:p>
          <w:p w:rsidR="00B0295E" w:rsidRDefault="00B0295E" w:rsidP="00611A15">
            <w:pPr>
              <w:jc w:val="both"/>
            </w:pPr>
            <w:r>
              <w:t xml:space="preserve">Zahrádka, P. (ed.). Estetika na přelomu milénia.. Praha: Barrister and Principal, 2010. </w:t>
            </w:r>
          </w:p>
          <w:p w:rsidR="00B0295E" w:rsidRDefault="00B0295E" w:rsidP="00611A15">
            <w:pPr>
              <w:jc w:val="both"/>
            </w:pPr>
            <w:r>
              <w:t xml:space="preserve">Perniola, M. Estetika 20. století.. Praha: Karolinum, 2000. </w:t>
            </w:r>
          </w:p>
          <w:p w:rsidR="00B0295E" w:rsidRDefault="00B0295E" w:rsidP="00611A15">
            <w:pPr>
              <w:jc w:val="both"/>
            </w:pPr>
            <w:r>
              <w:t xml:space="preserve">Pospíšil, Z. Kaleidoskop estetiky.. Olomouc: PF UP Olomouc, 2006. </w:t>
            </w:r>
          </w:p>
          <w:p w:rsidR="00B0295E" w:rsidRDefault="00B0295E" w:rsidP="00611A15">
            <w:pPr>
              <w:jc w:val="both"/>
            </w:pPr>
            <w:r>
              <w:t>Zahrádka P. Vysoké versus populární umění.. Olomouc: Periplum, 2009.</w:t>
            </w:r>
          </w:p>
          <w:p w:rsidR="00B0295E" w:rsidRDefault="00B0295E" w:rsidP="00611A15">
            <w:pPr>
              <w:jc w:val="both"/>
            </w:pPr>
          </w:p>
          <w:p w:rsidR="00B0295E" w:rsidRPr="00EE0A44" w:rsidRDefault="00B0295E" w:rsidP="00611A15">
            <w:pPr>
              <w:jc w:val="both"/>
              <w:rPr>
                <w:b/>
              </w:rPr>
            </w:pPr>
            <w:r w:rsidRPr="00EE0A44">
              <w:rPr>
                <w:b/>
              </w:rPr>
              <w:t>Doporučená:</w:t>
            </w:r>
          </w:p>
          <w:p w:rsidR="00B0295E" w:rsidRDefault="00B0295E" w:rsidP="00611A15">
            <w:pPr>
              <w:jc w:val="both"/>
            </w:pPr>
            <w:r>
              <w:t xml:space="preserve">Umberto Eco. Dějiny krásy. Praha, 2005. </w:t>
            </w:r>
          </w:p>
          <w:p w:rsidR="00B0295E" w:rsidRDefault="00B0295E" w:rsidP="00611A15">
            <w:pPr>
              <w:jc w:val="both"/>
            </w:pPr>
            <w:r>
              <w:t xml:space="preserve">Burke, E. O vkuse, vznešenom a krásnom. Bratislava: Tatran, 1981. </w:t>
            </w:r>
          </w:p>
          <w:p w:rsidR="00B0295E" w:rsidRDefault="00B0295E" w:rsidP="00611A15">
            <w:pPr>
              <w:jc w:val="both"/>
            </w:pPr>
            <w:r>
              <w:t xml:space="preserve">Aristotelés. Poetika. Praha: Svoboda, 1996. </w:t>
            </w:r>
          </w:p>
          <w:p w:rsidR="00B0295E" w:rsidRDefault="00B0295E" w:rsidP="00611A15">
            <w:pPr>
              <w:jc w:val="both"/>
            </w:pPr>
            <w:r>
              <w:t xml:space="preserve">Bachelard, G. Poetika priestoru. Bratislava: Slovenský spisovateľ, 1990. </w:t>
            </w:r>
          </w:p>
          <w:p w:rsidR="00B0295E" w:rsidRDefault="00B0295E" w:rsidP="00611A15">
            <w:pPr>
              <w:jc w:val="both"/>
            </w:pPr>
            <w:r>
              <w:t xml:space="preserve">Eco, U. Skeptikové a těšitelé. Praha: Svoboda, 1995. </w:t>
            </w:r>
          </w:p>
          <w:p w:rsidR="00B0295E" w:rsidRDefault="00B0295E" w:rsidP="00611A15">
            <w:pPr>
              <w:jc w:val="both"/>
            </w:pPr>
            <w:r>
              <w:t xml:space="preserve">Bergson, H. Smích. Praha: Naše vojsko, 1993. </w:t>
            </w:r>
          </w:p>
          <w:p w:rsidR="00B0295E" w:rsidRDefault="00B0295E" w:rsidP="00611A15">
            <w:pPr>
              <w:jc w:val="both"/>
            </w:pPr>
            <w:r>
              <w:t>Barthes, R. Světlá komora: vysvětlivka k fotografii. Bratislava: Archa, 1994.</w:t>
            </w:r>
          </w:p>
          <w:p w:rsidR="00B0295E" w:rsidRDefault="00B0295E" w:rsidP="00611A15">
            <w:pPr>
              <w:jc w:val="both"/>
            </w:pPr>
          </w:p>
        </w:tc>
      </w:tr>
    </w:tbl>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C74F1A" w:rsidRDefault="00C74F1A"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4F1A" w:rsidTr="00A527E7">
        <w:tc>
          <w:tcPr>
            <w:tcW w:w="9855" w:type="dxa"/>
            <w:gridSpan w:val="8"/>
            <w:tcBorders>
              <w:bottom w:val="double" w:sz="4" w:space="0" w:color="auto"/>
            </w:tcBorders>
            <w:shd w:val="clear" w:color="auto" w:fill="BDD6EE"/>
          </w:tcPr>
          <w:p w:rsidR="00C74F1A" w:rsidRDefault="00C74F1A" w:rsidP="00A527E7">
            <w:pPr>
              <w:jc w:val="both"/>
              <w:rPr>
                <w:b/>
                <w:sz w:val="28"/>
              </w:rPr>
            </w:pPr>
            <w:r>
              <w:lastRenderedPageBreak/>
              <w:br w:type="page"/>
            </w:r>
            <w:r>
              <w:rPr>
                <w:b/>
                <w:sz w:val="28"/>
              </w:rPr>
              <w:t>B-III – Charakteristika studijního předmětu</w:t>
            </w:r>
          </w:p>
        </w:tc>
      </w:tr>
      <w:tr w:rsidR="00C74F1A" w:rsidRPr="00216F1F" w:rsidTr="00A527E7">
        <w:tc>
          <w:tcPr>
            <w:tcW w:w="3086" w:type="dxa"/>
            <w:tcBorders>
              <w:top w:val="double" w:sz="4" w:space="0" w:color="auto"/>
            </w:tcBorders>
            <w:shd w:val="clear" w:color="auto" w:fill="F7CAAC"/>
          </w:tcPr>
          <w:p w:rsidR="00C74F1A" w:rsidRPr="00216F1F" w:rsidRDefault="00C74F1A" w:rsidP="00A527E7">
            <w:pPr>
              <w:jc w:val="both"/>
              <w:rPr>
                <w:b/>
              </w:rPr>
            </w:pPr>
            <w:r w:rsidRPr="00216F1F">
              <w:rPr>
                <w:b/>
              </w:rPr>
              <w:t>Název studijního předmětu</w:t>
            </w:r>
          </w:p>
        </w:tc>
        <w:tc>
          <w:tcPr>
            <w:tcW w:w="6769" w:type="dxa"/>
            <w:gridSpan w:val="7"/>
            <w:tcBorders>
              <w:top w:val="double" w:sz="4" w:space="0" w:color="auto"/>
            </w:tcBorders>
          </w:tcPr>
          <w:p w:rsidR="00C74F1A" w:rsidRPr="00216F1F" w:rsidRDefault="00C74F1A" w:rsidP="00A527E7">
            <w:pPr>
              <w:jc w:val="both"/>
              <w:rPr>
                <w:color w:val="44546A" w:themeColor="text2"/>
              </w:rPr>
            </w:pPr>
            <w:r w:rsidRPr="00216F1F">
              <w:t>Prezentace uměleckého díla</w:t>
            </w:r>
          </w:p>
        </w:tc>
      </w:tr>
      <w:tr w:rsidR="00C74F1A" w:rsidRPr="00216F1F" w:rsidTr="00A527E7">
        <w:tc>
          <w:tcPr>
            <w:tcW w:w="3086" w:type="dxa"/>
            <w:shd w:val="clear" w:color="auto" w:fill="F7CAAC"/>
          </w:tcPr>
          <w:p w:rsidR="00C74F1A" w:rsidRPr="00216F1F" w:rsidRDefault="00C74F1A" w:rsidP="00A527E7">
            <w:pPr>
              <w:rPr>
                <w:b/>
              </w:rPr>
            </w:pPr>
            <w:r w:rsidRPr="00216F1F">
              <w:rPr>
                <w:b/>
              </w:rPr>
              <w:t>Typ předmětu</w:t>
            </w:r>
          </w:p>
        </w:tc>
        <w:tc>
          <w:tcPr>
            <w:tcW w:w="3406" w:type="dxa"/>
            <w:gridSpan w:val="4"/>
          </w:tcPr>
          <w:p w:rsidR="00C74F1A" w:rsidRPr="00216F1F" w:rsidRDefault="00C74F1A" w:rsidP="00A527E7">
            <w:pPr>
              <w:jc w:val="both"/>
            </w:pPr>
            <w:r w:rsidRPr="00216F1F">
              <w:rPr>
                <w:rFonts w:eastAsia="Calibri"/>
              </w:rPr>
              <w:t>povinně volitelný</w:t>
            </w:r>
          </w:p>
        </w:tc>
        <w:tc>
          <w:tcPr>
            <w:tcW w:w="2695" w:type="dxa"/>
            <w:gridSpan w:val="2"/>
            <w:shd w:val="clear" w:color="auto" w:fill="F7CAAC"/>
          </w:tcPr>
          <w:p w:rsidR="00C74F1A" w:rsidRPr="00216F1F" w:rsidRDefault="00C74F1A" w:rsidP="00A527E7">
            <w:pPr>
              <w:jc w:val="both"/>
            </w:pPr>
            <w:r w:rsidRPr="00216F1F">
              <w:rPr>
                <w:b/>
              </w:rPr>
              <w:t>doporučený ročník/semestr</w:t>
            </w:r>
          </w:p>
        </w:tc>
        <w:tc>
          <w:tcPr>
            <w:tcW w:w="668" w:type="dxa"/>
          </w:tcPr>
          <w:p w:rsidR="00C74F1A" w:rsidRPr="00216F1F" w:rsidRDefault="00C74F1A" w:rsidP="00A527E7">
            <w:pPr>
              <w:jc w:val="both"/>
            </w:pPr>
            <w:r w:rsidRPr="00216F1F">
              <w:t>1/LS</w:t>
            </w:r>
          </w:p>
        </w:tc>
      </w:tr>
      <w:tr w:rsidR="00C74F1A" w:rsidRPr="00216F1F" w:rsidTr="00A527E7">
        <w:tc>
          <w:tcPr>
            <w:tcW w:w="3086" w:type="dxa"/>
            <w:shd w:val="clear" w:color="auto" w:fill="F7CAAC"/>
          </w:tcPr>
          <w:p w:rsidR="00C74F1A" w:rsidRPr="00216F1F" w:rsidRDefault="00C74F1A" w:rsidP="00A527E7">
            <w:pPr>
              <w:jc w:val="both"/>
              <w:rPr>
                <w:b/>
              </w:rPr>
            </w:pPr>
            <w:r w:rsidRPr="00216F1F">
              <w:rPr>
                <w:b/>
              </w:rPr>
              <w:t>Rozsah studijního předmětu</w:t>
            </w:r>
          </w:p>
        </w:tc>
        <w:tc>
          <w:tcPr>
            <w:tcW w:w="1701" w:type="dxa"/>
            <w:gridSpan w:val="2"/>
          </w:tcPr>
          <w:p w:rsidR="00C74F1A" w:rsidRPr="00216F1F" w:rsidRDefault="00C74F1A" w:rsidP="00A527E7">
            <w:pPr>
              <w:jc w:val="both"/>
            </w:pPr>
            <w:r w:rsidRPr="00216F1F">
              <w:rPr>
                <w:rFonts w:eastAsia="Calibri"/>
              </w:rPr>
              <w:t>26p</w:t>
            </w:r>
          </w:p>
        </w:tc>
        <w:tc>
          <w:tcPr>
            <w:tcW w:w="889" w:type="dxa"/>
            <w:shd w:val="clear" w:color="auto" w:fill="F7CAAC"/>
          </w:tcPr>
          <w:p w:rsidR="00C74F1A" w:rsidRPr="00216F1F" w:rsidRDefault="00C74F1A" w:rsidP="00A527E7">
            <w:pPr>
              <w:jc w:val="both"/>
              <w:rPr>
                <w:b/>
              </w:rPr>
            </w:pPr>
            <w:r w:rsidRPr="00216F1F">
              <w:rPr>
                <w:b/>
              </w:rPr>
              <w:t xml:space="preserve">hod. </w:t>
            </w:r>
          </w:p>
        </w:tc>
        <w:tc>
          <w:tcPr>
            <w:tcW w:w="816" w:type="dxa"/>
          </w:tcPr>
          <w:p w:rsidR="00C74F1A" w:rsidRPr="00216F1F" w:rsidRDefault="00C74F1A" w:rsidP="00A527E7">
            <w:pPr>
              <w:jc w:val="both"/>
            </w:pPr>
            <w:r w:rsidRPr="00216F1F">
              <w:t>26</w:t>
            </w:r>
          </w:p>
        </w:tc>
        <w:tc>
          <w:tcPr>
            <w:tcW w:w="2156" w:type="dxa"/>
            <w:shd w:val="clear" w:color="auto" w:fill="F7CAAC"/>
          </w:tcPr>
          <w:p w:rsidR="00C74F1A" w:rsidRPr="00216F1F" w:rsidRDefault="00C74F1A" w:rsidP="00A527E7">
            <w:pPr>
              <w:jc w:val="both"/>
              <w:rPr>
                <w:b/>
              </w:rPr>
            </w:pPr>
            <w:r w:rsidRPr="00216F1F">
              <w:rPr>
                <w:b/>
              </w:rPr>
              <w:t>kreditů</w:t>
            </w:r>
          </w:p>
        </w:tc>
        <w:tc>
          <w:tcPr>
            <w:tcW w:w="1207" w:type="dxa"/>
            <w:gridSpan w:val="2"/>
          </w:tcPr>
          <w:p w:rsidR="00C74F1A" w:rsidRPr="00216F1F" w:rsidRDefault="00C74F1A" w:rsidP="00A527E7">
            <w:pPr>
              <w:jc w:val="both"/>
            </w:pPr>
            <w:r w:rsidRPr="00216F1F">
              <w:t>1</w:t>
            </w:r>
          </w:p>
        </w:tc>
      </w:tr>
      <w:tr w:rsidR="00C74F1A" w:rsidRPr="00216F1F" w:rsidTr="00A527E7">
        <w:tc>
          <w:tcPr>
            <w:tcW w:w="3086" w:type="dxa"/>
            <w:shd w:val="clear" w:color="auto" w:fill="F7CAAC"/>
          </w:tcPr>
          <w:p w:rsidR="00C74F1A" w:rsidRPr="00216F1F" w:rsidRDefault="00C74F1A" w:rsidP="00A527E7">
            <w:pPr>
              <w:rPr>
                <w:b/>
              </w:rPr>
            </w:pPr>
            <w:r w:rsidRPr="00216F1F">
              <w:rPr>
                <w:b/>
              </w:rPr>
              <w:t>Prerekvizity, korekvizity, ekvivalence</w:t>
            </w:r>
          </w:p>
        </w:tc>
        <w:tc>
          <w:tcPr>
            <w:tcW w:w="6769" w:type="dxa"/>
            <w:gridSpan w:val="7"/>
          </w:tcPr>
          <w:p w:rsidR="00C74F1A" w:rsidRPr="00216F1F" w:rsidRDefault="00C74F1A" w:rsidP="00A527E7">
            <w:pPr>
              <w:jc w:val="both"/>
            </w:pPr>
          </w:p>
        </w:tc>
      </w:tr>
      <w:tr w:rsidR="00C74F1A" w:rsidRPr="00216F1F" w:rsidTr="00A527E7">
        <w:tc>
          <w:tcPr>
            <w:tcW w:w="3086" w:type="dxa"/>
            <w:shd w:val="clear" w:color="auto" w:fill="F7CAAC"/>
          </w:tcPr>
          <w:p w:rsidR="00C74F1A" w:rsidRPr="00216F1F" w:rsidRDefault="00C74F1A" w:rsidP="00A527E7">
            <w:pPr>
              <w:rPr>
                <w:b/>
              </w:rPr>
            </w:pPr>
            <w:r w:rsidRPr="00216F1F">
              <w:rPr>
                <w:b/>
              </w:rPr>
              <w:t>Způsob ověření studijních výsledků</w:t>
            </w:r>
          </w:p>
        </w:tc>
        <w:tc>
          <w:tcPr>
            <w:tcW w:w="3406" w:type="dxa"/>
            <w:gridSpan w:val="4"/>
          </w:tcPr>
          <w:p w:rsidR="00C74F1A" w:rsidRPr="00216F1F" w:rsidRDefault="00C74F1A" w:rsidP="00A527E7">
            <w:pPr>
              <w:jc w:val="both"/>
            </w:pPr>
            <w:r w:rsidRPr="00216F1F">
              <w:rPr>
                <w:rFonts w:eastAsia="Calibri"/>
              </w:rPr>
              <w:t>zápočet</w:t>
            </w:r>
          </w:p>
        </w:tc>
        <w:tc>
          <w:tcPr>
            <w:tcW w:w="2156" w:type="dxa"/>
            <w:shd w:val="clear" w:color="auto" w:fill="F7CAAC"/>
          </w:tcPr>
          <w:p w:rsidR="00C74F1A" w:rsidRPr="00216F1F" w:rsidRDefault="00C74F1A" w:rsidP="00A527E7">
            <w:pPr>
              <w:jc w:val="both"/>
              <w:rPr>
                <w:b/>
              </w:rPr>
            </w:pPr>
            <w:r w:rsidRPr="00216F1F">
              <w:rPr>
                <w:b/>
              </w:rPr>
              <w:t>Forma výuky</w:t>
            </w:r>
          </w:p>
        </w:tc>
        <w:tc>
          <w:tcPr>
            <w:tcW w:w="1207" w:type="dxa"/>
            <w:gridSpan w:val="2"/>
          </w:tcPr>
          <w:p w:rsidR="00C74F1A" w:rsidRPr="00216F1F" w:rsidRDefault="00C74F1A" w:rsidP="00A527E7">
            <w:pPr>
              <w:jc w:val="both"/>
            </w:pPr>
            <w:r w:rsidRPr="00216F1F">
              <w:rPr>
                <w:rFonts w:eastAsia="Calibri"/>
              </w:rPr>
              <w:t xml:space="preserve">přednáška </w:t>
            </w:r>
          </w:p>
        </w:tc>
      </w:tr>
      <w:tr w:rsidR="00C74F1A" w:rsidRPr="00216F1F" w:rsidTr="00A527E7">
        <w:tc>
          <w:tcPr>
            <w:tcW w:w="3086" w:type="dxa"/>
            <w:shd w:val="clear" w:color="auto" w:fill="F7CAAC"/>
          </w:tcPr>
          <w:p w:rsidR="00C74F1A" w:rsidRPr="00216F1F" w:rsidRDefault="00C74F1A" w:rsidP="00A527E7">
            <w:pPr>
              <w:rPr>
                <w:b/>
              </w:rPr>
            </w:pPr>
            <w:r w:rsidRPr="00216F1F">
              <w:rPr>
                <w:b/>
              </w:rPr>
              <w:t>Forma způsobu ověření studijních výsledků a další požadavky na studenta</w:t>
            </w:r>
          </w:p>
        </w:tc>
        <w:tc>
          <w:tcPr>
            <w:tcW w:w="6769" w:type="dxa"/>
            <w:gridSpan w:val="7"/>
            <w:tcBorders>
              <w:bottom w:val="nil"/>
            </w:tcBorders>
          </w:tcPr>
          <w:p w:rsidR="00C74F1A" w:rsidRPr="00216F1F" w:rsidRDefault="00C74F1A" w:rsidP="00A527E7">
            <w:pPr>
              <w:jc w:val="both"/>
              <w:rPr>
                <w:color w:val="44546A" w:themeColor="text2"/>
              </w:rPr>
            </w:pPr>
            <w:r w:rsidRPr="00216F1F">
              <w:rPr>
                <w:rFonts w:eastAsia="Calibri"/>
              </w:rPr>
              <w:t>Projekt prezentace konkrétního uměleckého díla v powerpointové podobě. Minimální počet slidů je 15</w:t>
            </w:r>
            <w:r>
              <w:rPr>
                <w:rFonts w:eastAsia="Calibri"/>
              </w:rPr>
              <w:t>.</w:t>
            </w:r>
          </w:p>
        </w:tc>
      </w:tr>
      <w:tr w:rsidR="00C74F1A" w:rsidRPr="00216F1F" w:rsidTr="00A527E7">
        <w:trPr>
          <w:trHeight w:val="554"/>
        </w:trPr>
        <w:tc>
          <w:tcPr>
            <w:tcW w:w="9855" w:type="dxa"/>
            <w:gridSpan w:val="8"/>
            <w:tcBorders>
              <w:top w:val="nil"/>
            </w:tcBorders>
          </w:tcPr>
          <w:p w:rsidR="00C74F1A" w:rsidRPr="00216F1F" w:rsidRDefault="00C74F1A" w:rsidP="00A527E7">
            <w:pPr>
              <w:jc w:val="both"/>
            </w:pPr>
          </w:p>
        </w:tc>
      </w:tr>
      <w:tr w:rsidR="00C74F1A" w:rsidRPr="00216F1F" w:rsidTr="00A527E7">
        <w:trPr>
          <w:trHeight w:val="197"/>
        </w:trPr>
        <w:tc>
          <w:tcPr>
            <w:tcW w:w="3086" w:type="dxa"/>
            <w:tcBorders>
              <w:top w:val="nil"/>
            </w:tcBorders>
            <w:shd w:val="clear" w:color="auto" w:fill="F7CAAC"/>
          </w:tcPr>
          <w:p w:rsidR="00C74F1A" w:rsidRPr="00216F1F" w:rsidRDefault="00C74F1A" w:rsidP="00A527E7">
            <w:pPr>
              <w:jc w:val="both"/>
              <w:rPr>
                <w:b/>
              </w:rPr>
            </w:pPr>
            <w:r w:rsidRPr="00216F1F">
              <w:rPr>
                <w:b/>
              </w:rPr>
              <w:t>Garant předmětu</w:t>
            </w:r>
          </w:p>
        </w:tc>
        <w:tc>
          <w:tcPr>
            <w:tcW w:w="6769" w:type="dxa"/>
            <w:gridSpan w:val="7"/>
            <w:tcBorders>
              <w:top w:val="nil"/>
            </w:tcBorders>
          </w:tcPr>
          <w:p w:rsidR="00C74F1A" w:rsidRPr="00216F1F" w:rsidRDefault="00C74F1A" w:rsidP="00A527E7">
            <w:pPr>
              <w:jc w:val="both"/>
            </w:pPr>
            <w:r w:rsidRPr="00216F1F">
              <w:rPr>
                <w:rFonts w:eastAsia="Calibri"/>
              </w:rPr>
              <w:t>doc. PhDr. Miroslav Zelinský, CSc.</w:t>
            </w:r>
          </w:p>
        </w:tc>
      </w:tr>
      <w:tr w:rsidR="00C74F1A" w:rsidRPr="00216F1F" w:rsidTr="00A527E7">
        <w:trPr>
          <w:trHeight w:val="243"/>
        </w:trPr>
        <w:tc>
          <w:tcPr>
            <w:tcW w:w="3086" w:type="dxa"/>
            <w:tcBorders>
              <w:top w:val="nil"/>
            </w:tcBorders>
            <w:shd w:val="clear" w:color="auto" w:fill="F7CAAC"/>
          </w:tcPr>
          <w:p w:rsidR="00C74F1A" w:rsidRPr="00216F1F" w:rsidRDefault="00C74F1A" w:rsidP="00A527E7">
            <w:pPr>
              <w:rPr>
                <w:b/>
              </w:rPr>
            </w:pPr>
            <w:r w:rsidRPr="00216F1F">
              <w:rPr>
                <w:b/>
              </w:rPr>
              <w:t>Zapojení garanta do výuky předmětu</w:t>
            </w:r>
          </w:p>
        </w:tc>
        <w:tc>
          <w:tcPr>
            <w:tcW w:w="6769" w:type="dxa"/>
            <w:gridSpan w:val="7"/>
            <w:tcBorders>
              <w:top w:val="nil"/>
            </w:tcBorders>
          </w:tcPr>
          <w:p w:rsidR="00C74F1A" w:rsidRPr="00216F1F" w:rsidRDefault="00C74F1A" w:rsidP="00A527E7">
            <w:pPr>
              <w:jc w:val="both"/>
            </w:pPr>
            <w:r w:rsidRPr="00216F1F">
              <w:rPr>
                <w:rFonts w:eastAsia="Calibri"/>
              </w:rPr>
              <w:t>100%</w:t>
            </w:r>
          </w:p>
        </w:tc>
      </w:tr>
      <w:tr w:rsidR="00C74F1A" w:rsidRPr="00216F1F" w:rsidTr="00A527E7">
        <w:tc>
          <w:tcPr>
            <w:tcW w:w="3086" w:type="dxa"/>
            <w:shd w:val="clear" w:color="auto" w:fill="F7CAAC"/>
          </w:tcPr>
          <w:p w:rsidR="00C74F1A" w:rsidRPr="00216F1F" w:rsidRDefault="00C74F1A" w:rsidP="00A527E7">
            <w:pPr>
              <w:jc w:val="both"/>
              <w:rPr>
                <w:b/>
              </w:rPr>
            </w:pPr>
            <w:r w:rsidRPr="00216F1F">
              <w:rPr>
                <w:b/>
              </w:rPr>
              <w:t>Vyučující</w:t>
            </w:r>
          </w:p>
        </w:tc>
        <w:tc>
          <w:tcPr>
            <w:tcW w:w="6769" w:type="dxa"/>
            <w:gridSpan w:val="7"/>
            <w:tcBorders>
              <w:bottom w:val="nil"/>
            </w:tcBorders>
          </w:tcPr>
          <w:p w:rsidR="00C74F1A" w:rsidRPr="00216F1F" w:rsidRDefault="00C74F1A" w:rsidP="00A527E7">
            <w:pPr>
              <w:jc w:val="both"/>
            </w:pPr>
            <w:r w:rsidRPr="00216F1F">
              <w:rPr>
                <w:rFonts w:eastAsia="Calibri"/>
              </w:rPr>
              <w:t>doc. PhDr. Miroslav Zelinský, CSc.</w:t>
            </w:r>
          </w:p>
        </w:tc>
      </w:tr>
      <w:tr w:rsidR="00C74F1A" w:rsidRPr="00216F1F" w:rsidTr="00A527E7">
        <w:trPr>
          <w:trHeight w:val="554"/>
        </w:trPr>
        <w:tc>
          <w:tcPr>
            <w:tcW w:w="9855" w:type="dxa"/>
            <w:gridSpan w:val="8"/>
            <w:tcBorders>
              <w:top w:val="nil"/>
            </w:tcBorders>
          </w:tcPr>
          <w:p w:rsidR="00C74F1A" w:rsidRPr="00216F1F" w:rsidRDefault="00C74F1A" w:rsidP="00A527E7">
            <w:pPr>
              <w:jc w:val="both"/>
            </w:pPr>
          </w:p>
        </w:tc>
      </w:tr>
      <w:tr w:rsidR="00C74F1A" w:rsidRPr="00216F1F" w:rsidTr="00A527E7">
        <w:tc>
          <w:tcPr>
            <w:tcW w:w="3086" w:type="dxa"/>
            <w:shd w:val="clear" w:color="auto" w:fill="F7CAAC"/>
          </w:tcPr>
          <w:p w:rsidR="00C74F1A" w:rsidRPr="00216F1F" w:rsidRDefault="00C74F1A" w:rsidP="00A527E7">
            <w:pPr>
              <w:jc w:val="both"/>
              <w:rPr>
                <w:b/>
              </w:rPr>
            </w:pPr>
            <w:r w:rsidRPr="00216F1F">
              <w:rPr>
                <w:b/>
              </w:rPr>
              <w:t>Stručná anotace předmětu</w:t>
            </w:r>
          </w:p>
        </w:tc>
        <w:tc>
          <w:tcPr>
            <w:tcW w:w="6769" w:type="dxa"/>
            <w:gridSpan w:val="7"/>
            <w:tcBorders>
              <w:bottom w:val="nil"/>
            </w:tcBorders>
          </w:tcPr>
          <w:p w:rsidR="00C74F1A" w:rsidRPr="00216F1F" w:rsidRDefault="00C74F1A" w:rsidP="00A527E7">
            <w:pPr>
              <w:jc w:val="both"/>
            </w:pPr>
          </w:p>
        </w:tc>
      </w:tr>
      <w:tr w:rsidR="00C74F1A" w:rsidRPr="00216F1F" w:rsidTr="00767C9D">
        <w:trPr>
          <w:trHeight w:val="2480"/>
        </w:trPr>
        <w:tc>
          <w:tcPr>
            <w:tcW w:w="9855" w:type="dxa"/>
            <w:gridSpan w:val="8"/>
            <w:tcBorders>
              <w:top w:val="nil"/>
              <w:bottom w:val="single" w:sz="12" w:space="0" w:color="auto"/>
            </w:tcBorders>
          </w:tcPr>
          <w:p w:rsidR="00C74F1A" w:rsidRDefault="00C74F1A" w:rsidP="00A527E7">
            <w:pPr>
              <w:jc w:val="both"/>
            </w:pPr>
          </w:p>
          <w:p w:rsidR="00C74F1A" w:rsidRPr="00216F1F" w:rsidRDefault="00C74F1A" w:rsidP="00A527E7">
            <w:pPr>
              <w:jc w:val="both"/>
            </w:pPr>
            <w:r w:rsidRPr="00216F1F">
              <w:t>1. Statut uměleckého díla a umění, vývoj a současný stav 1.</w:t>
            </w:r>
          </w:p>
          <w:p w:rsidR="00C74F1A" w:rsidRPr="00216F1F" w:rsidRDefault="00C74F1A" w:rsidP="00A527E7">
            <w:pPr>
              <w:jc w:val="both"/>
            </w:pPr>
            <w:r w:rsidRPr="00216F1F">
              <w:t>2. Statut uměleckého díla a umění, vývoj a současný stav 2.</w:t>
            </w:r>
          </w:p>
          <w:p w:rsidR="00C74F1A" w:rsidRPr="00216F1F" w:rsidRDefault="00C74F1A" w:rsidP="00A527E7">
            <w:pPr>
              <w:jc w:val="both"/>
            </w:pPr>
            <w:r w:rsidRPr="00216F1F">
              <w:t>3. Estetická funkce v dotčených oblastech umění</w:t>
            </w:r>
          </w:p>
          <w:p w:rsidR="00C74F1A" w:rsidRPr="00216F1F" w:rsidRDefault="00C74F1A" w:rsidP="00A527E7">
            <w:pPr>
              <w:jc w:val="both"/>
            </w:pPr>
            <w:r w:rsidRPr="00216F1F">
              <w:t>4. Estetická norma a hodnota</w:t>
            </w:r>
          </w:p>
          <w:p w:rsidR="00C74F1A" w:rsidRPr="00216F1F" w:rsidRDefault="00C74F1A" w:rsidP="00A527E7">
            <w:pPr>
              <w:jc w:val="both"/>
            </w:pPr>
            <w:r w:rsidRPr="00216F1F">
              <w:t>5. Prezentace a reprezentace</w:t>
            </w:r>
          </w:p>
          <w:p w:rsidR="00C74F1A" w:rsidRPr="00216F1F" w:rsidRDefault="00C74F1A" w:rsidP="00A527E7">
            <w:pPr>
              <w:jc w:val="both"/>
            </w:pPr>
            <w:r w:rsidRPr="00216F1F">
              <w:t>6. Prezentační metody a techniky</w:t>
            </w:r>
          </w:p>
          <w:p w:rsidR="00C74F1A" w:rsidRPr="00216F1F" w:rsidRDefault="00C74F1A" w:rsidP="00A527E7">
            <w:pPr>
              <w:jc w:val="both"/>
            </w:pPr>
            <w:r w:rsidRPr="00216F1F">
              <w:t>7. Prezentační žánry</w:t>
            </w:r>
          </w:p>
          <w:p w:rsidR="00C74F1A" w:rsidRPr="00216F1F" w:rsidRDefault="00C74F1A" w:rsidP="00A527E7">
            <w:pPr>
              <w:jc w:val="both"/>
            </w:pPr>
            <w:r w:rsidRPr="00216F1F">
              <w:t>8. Prezentační příležitosti a prostředí</w:t>
            </w:r>
          </w:p>
          <w:p w:rsidR="00C74F1A" w:rsidRPr="00216F1F" w:rsidRDefault="00C74F1A" w:rsidP="00A527E7">
            <w:pPr>
              <w:jc w:val="both"/>
            </w:pPr>
            <w:r w:rsidRPr="00216F1F">
              <w:t>9. – 13. Případové studie k prezentacím uměleckého díla výtvarného 2D, výtvarného 3D, audiovizuálního a designérského.</w:t>
            </w:r>
          </w:p>
          <w:p w:rsidR="00C74F1A" w:rsidRPr="00216F1F" w:rsidRDefault="00C74F1A" w:rsidP="00A527E7">
            <w:pPr>
              <w:ind w:left="-179"/>
              <w:jc w:val="both"/>
            </w:pPr>
            <w:r w:rsidRPr="00216F1F">
              <w:t xml:space="preserve">. </w:t>
            </w:r>
            <w:r w:rsidRPr="00216F1F">
              <w:br/>
              <w:t>6</w:t>
            </w:r>
          </w:p>
        </w:tc>
      </w:tr>
      <w:tr w:rsidR="00C74F1A" w:rsidRPr="00216F1F" w:rsidTr="00A527E7">
        <w:trPr>
          <w:trHeight w:val="265"/>
        </w:trPr>
        <w:tc>
          <w:tcPr>
            <w:tcW w:w="3653" w:type="dxa"/>
            <w:gridSpan w:val="2"/>
            <w:tcBorders>
              <w:top w:val="nil"/>
            </w:tcBorders>
            <w:shd w:val="clear" w:color="auto" w:fill="F7CAAC"/>
          </w:tcPr>
          <w:p w:rsidR="00C74F1A" w:rsidRPr="00216F1F" w:rsidRDefault="00C74F1A" w:rsidP="00A527E7">
            <w:pPr>
              <w:jc w:val="both"/>
            </w:pPr>
            <w:r w:rsidRPr="00216F1F">
              <w:rPr>
                <w:b/>
              </w:rPr>
              <w:t>Studijní literatura a studijní pomůcky</w:t>
            </w:r>
          </w:p>
        </w:tc>
        <w:tc>
          <w:tcPr>
            <w:tcW w:w="6202" w:type="dxa"/>
            <w:gridSpan w:val="6"/>
            <w:tcBorders>
              <w:top w:val="nil"/>
              <w:bottom w:val="nil"/>
            </w:tcBorders>
          </w:tcPr>
          <w:p w:rsidR="00C74F1A" w:rsidRPr="00216F1F" w:rsidRDefault="00C74F1A" w:rsidP="00A527E7">
            <w:pPr>
              <w:jc w:val="both"/>
            </w:pPr>
          </w:p>
        </w:tc>
      </w:tr>
      <w:tr w:rsidR="00C74F1A" w:rsidRPr="00216F1F" w:rsidTr="00A527E7">
        <w:trPr>
          <w:trHeight w:val="1497"/>
        </w:trPr>
        <w:tc>
          <w:tcPr>
            <w:tcW w:w="9855" w:type="dxa"/>
            <w:gridSpan w:val="8"/>
            <w:tcBorders>
              <w:top w:val="nil"/>
            </w:tcBorders>
          </w:tcPr>
          <w:p w:rsidR="00C74F1A" w:rsidRDefault="00C74F1A" w:rsidP="00A527E7">
            <w:pPr>
              <w:jc w:val="both"/>
            </w:pPr>
          </w:p>
          <w:p w:rsidR="00C74F1A" w:rsidRPr="00EE0A44" w:rsidRDefault="00C74F1A" w:rsidP="00A527E7">
            <w:pPr>
              <w:jc w:val="both"/>
              <w:rPr>
                <w:b/>
              </w:rPr>
            </w:pPr>
            <w:r w:rsidRPr="00EE0A44">
              <w:rPr>
                <w:b/>
              </w:rPr>
              <w:t xml:space="preserve">Povinná: </w:t>
            </w:r>
          </w:p>
          <w:p w:rsidR="00C74F1A" w:rsidRPr="00216F1F" w:rsidRDefault="00C74F1A" w:rsidP="00A527E7">
            <w:pPr>
              <w:jc w:val="both"/>
            </w:pPr>
            <w:r w:rsidRPr="00216F1F">
              <w:t>Chvatík Květoslav: Strukturální estetika. Brno:  Host 2000</w:t>
            </w:r>
          </w:p>
          <w:p w:rsidR="00C74F1A" w:rsidRPr="00216F1F" w:rsidRDefault="00C74F1A" w:rsidP="00A527E7">
            <w:pPr>
              <w:jc w:val="both"/>
            </w:pPr>
            <w:r w:rsidRPr="00216F1F">
              <w:t>Huizinga, Johan: Homo ludens. Praha: Mladá fronta 1971</w:t>
            </w:r>
          </w:p>
          <w:p w:rsidR="00C74F1A" w:rsidRPr="00216F1F" w:rsidRDefault="00C74F1A" w:rsidP="00A527E7">
            <w:pPr>
              <w:jc w:val="both"/>
            </w:pPr>
            <w:r w:rsidRPr="00216F1F">
              <w:t>Slavíková, Eva: Možnosti hry. Praha: Brkola 2011</w:t>
            </w:r>
          </w:p>
          <w:p w:rsidR="00C74F1A" w:rsidRPr="00216F1F" w:rsidRDefault="00C74F1A" w:rsidP="00A527E7">
            <w:pPr>
              <w:jc w:val="both"/>
            </w:pPr>
            <w:r w:rsidRPr="00216F1F">
              <w:t xml:space="preserve">Hierhold, Emil: Rétorika a prezentace. Praha, Grada 2008  </w:t>
            </w:r>
          </w:p>
          <w:p w:rsidR="00C74F1A" w:rsidRPr="00216F1F" w:rsidRDefault="00C74F1A" w:rsidP="00A527E7">
            <w:pPr>
              <w:jc w:val="both"/>
            </w:pPr>
            <w:r w:rsidRPr="00216F1F">
              <w:t>Gero, Štefan: Komunikácia, umenie, marketing, UKF, Nitra 2012</w:t>
            </w:r>
          </w:p>
          <w:p w:rsidR="00C74F1A" w:rsidRDefault="00C74F1A" w:rsidP="00A527E7">
            <w:pPr>
              <w:jc w:val="both"/>
            </w:pPr>
          </w:p>
          <w:p w:rsidR="00C74F1A" w:rsidRPr="00C4042F" w:rsidRDefault="00C74F1A" w:rsidP="00A527E7">
            <w:pPr>
              <w:jc w:val="both"/>
              <w:rPr>
                <w:b/>
              </w:rPr>
            </w:pPr>
            <w:r w:rsidRPr="00C4042F">
              <w:rPr>
                <w:b/>
              </w:rPr>
              <w:t xml:space="preserve">Doporučená: </w:t>
            </w:r>
          </w:p>
          <w:p w:rsidR="00C74F1A" w:rsidRPr="00216F1F" w:rsidRDefault="00C74F1A" w:rsidP="00A527E7">
            <w:pPr>
              <w:jc w:val="both"/>
            </w:pPr>
            <w:r w:rsidRPr="00216F1F">
              <w:t>Vymětal Jan: Průvodce úspěšnou komunikací, Grada, Praha 2008</w:t>
            </w:r>
          </w:p>
          <w:p w:rsidR="00C74F1A" w:rsidRPr="00216F1F" w:rsidRDefault="00C74F1A" w:rsidP="00A527E7">
            <w:pPr>
              <w:jc w:val="both"/>
            </w:pPr>
            <w:r w:rsidRPr="00216F1F">
              <w:t>Kesner, Ladislav. Muzeu</w:t>
            </w:r>
            <w:r>
              <w:t>m umění v digitální době. Praha</w:t>
            </w:r>
            <w:r w:rsidRPr="00216F1F">
              <w:t>: Argo, 2000</w:t>
            </w:r>
          </w:p>
          <w:p w:rsidR="00C74F1A" w:rsidRPr="00216F1F" w:rsidRDefault="00C74F1A" w:rsidP="00A527E7">
            <w:pPr>
              <w:jc w:val="both"/>
            </w:pPr>
            <w:r w:rsidRPr="00216F1F">
              <w:t xml:space="preserve">Třeštík, Michal: Ta možnost tu prostě je, Gasset, Praha 2015                 </w:t>
            </w:r>
          </w:p>
          <w:p w:rsidR="00C74F1A" w:rsidRPr="00216F1F" w:rsidRDefault="00C74F1A" w:rsidP="00A527E7">
            <w:pPr>
              <w:jc w:val="both"/>
            </w:pPr>
          </w:p>
        </w:tc>
      </w:tr>
    </w:tbl>
    <w:p w:rsidR="00C74F1A" w:rsidRDefault="00C74F1A" w:rsidP="00B0295E"/>
    <w:p w:rsidR="00B0295E" w:rsidRDefault="00B0295E" w:rsidP="00B0295E"/>
    <w:p w:rsidR="00B0295E" w:rsidRDefault="00B0295E"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71541A" w:rsidRPr="009B4D8D" w:rsidRDefault="0071541A" w:rsidP="0071541A">
      <w:pPr>
        <w:spacing w:after="160" w:line="259" w:lineRule="auto"/>
        <w:rPr>
          <w:b/>
          <w:sz w:val="28"/>
          <w:szCs w:val="28"/>
        </w:rPr>
      </w:pPr>
      <w:r w:rsidRPr="009B4D8D">
        <w:rPr>
          <w:b/>
          <w:sz w:val="28"/>
          <w:szCs w:val="28"/>
        </w:rPr>
        <w:lastRenderedPageBreak/>
        <w:t>Arts Management – kombinovaná forma studia</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541A" w:rsidTr="001965CE">
        <w:tc>
          <w:tcPr>
            <w:tcW w:w="9855" w:type="dxa"/>
            <w:gridSpan w:val="8"/>
            <w:tcBorders>
              <w:bottom w:val="double" w:sz="4" w:space="0" w:color="auto"/>
            </w:tcBorders>
            <w:shd w:val="clear" w:color="auto" w:fill="BDD6EE"/>
          </w:tcPr>
          <w:p w:rsidR="0071541A" w:rsidRDefault="0071541A" w:rsidP="001965CE">
            <w:pPr>
              <w:jc w:val="both"/>
              <w:rPr>
                <w:b/>
                <w:sz w:val="28"/>
              </w:rPr>
            </w:pPr>
            <w:r>
              <w:br w:type="page"/>
            </w:r>
            <w:r>
              <w:rPr>
                <w:b/>
                <w:sz w:val="28"/>
              </w:rPr>
              <w:t>B-III – Charakteristika studijního předmětu</w:t>
            </w:r>
          </w:p>
        </w:tc>
      </w:tr>
      <w:tr w:rsidR="0071541A" w:rsidRPr="004C1EBE" w:rsidTr="001965CE">
        <w:trPr>
          <w:trHeight w:val="20"/>
        </w:trPr>
        <w:tc>
          <w:tcPr>
            <w:tcW w:w="3086" w:type="dxa"/>
            <w:tcBorders>
              <w:top w:val="double" w:sz="4" w:space="0" w:color="auto"/>
            </w:tcBorders>
            <w:shd w:val="clear" w:color="auto" w:fill="F7CAAC"/>
          </w:tcPr>
          <w:p w:rsidR="0071541A" w:rsidRDefault="0071541A" w:rsidP="001965CE">
            <w:pPr>
              <w:jc w:val="both"/>
              <w:rPr>
                <w:b/>
              </w:rPr>
            </w:pPr>
            <w:r>
              <w:rPr>
                <w:b/>
              </w:rPr>
              <w:t>Název studijního předmětu</w:t>
            </w:r>
          </w:p>
        </w:tc>
        <w:tc>
          <w:tcPr>
            <w:tcW w:w="6769" w:type="dxa"/>
            <w:gridSpan w:val="7"/>
            <w:tcBorders>
              <w:top w:val="double" w:sz="4" w:space="0" w:color="auto"/>
            </w:tcBorders>
          </w:tcPr>
          <w:p w:rsidR="0071541A" w:rsidRPr="004C1EBE" w:rsidRDefault="0071541A" w:rsidP="001965CE">
            <w:pPr>
              <w:jc w:val="both"/>
            </w:pPr>
            <w:r w:rsidRPr="004C1EBE">
              <w:t>Fotografie v galerijní praxi</w:t>
            </w:r>
          </w:p>
        </w:tc>
      </w:tr>
      <w:tr w:rsidR="0071541A" w:rsidRPr="004C1EBE" w:rsidTr="001965CE">
        <w:trPr>
          <w:trHeight w:val="20"/>
        </w:trPr>
        <w:tc>
          <w:tcPr>
            <w:tcW w:w="3086" w:type="dxa"/>
            <w:shd w:val="clear" w:color="auto" w:fill="F7CAAC"/>
          </w:tcPr>
          <w:p w:rsidR="0071541A" w:rsidRDefault="0071541A" w:rsidP="001965CE">
            <w:pPr>
              <w:rPr>
                <w:b/>
              </w:rPr>
            </w:pPr>
            <w:r>
              <w:rPr>
                <w:b/>
              </w:rPr>
              <w:t>Typ předmětu</w:t>
            </w:r>
          </w:p>
        </w:tc>
        <w:tc>
          <w:tcPr>
            <w:tcW w:w="3406" w:type="dxa"/>
            <w:gridSpan w:val="4"/>
          </w:tcPr>
          <w:p w:rsidR="0071541A" w:rsidRDefault="0071541A" w:rsidP="001965CE">
            <w:pPr>
              <w:jc w:val="both"/>
            </w:pPr>
            <w:r>
              <w:t>povinně volitelný, PZ</w:t>
            </w:r>
          </w:p>
        </w:tc>
        <w:tc>
          <w:tcPr>
            <w:tcW w:w="2695" w:type="dxa"/>
            <w:gridSpan w:val="2"/>
            <w:shd w:val="clear" w:color="auto" w:fill="F7CAAC"/>
          </w:tcPr>
          <w:p w:rsidR="0071541A" w:rsidRDefault="0071541A" w:rsidP="001965CE">
            <w:pPr>
              <w:jc w:val="both"/>
            </w:pPr>
            <w:r>
              <w:rPr>
                <w:b/>
              </w:rPr>
              <w:t>doporučený ročník/semestr</w:t>
            </w:r>
          </w:p>
        </w:tc>
        <w:tc>
          <w:tcPr>
            <w:tcW w:w="668" w:type="dxa"/>
          </w:tcPr>
          <w:p w:rsidR="0071541A" w:rsidRPr="004C1EBE" w:rsidRDefault="0071541A" w:rsidP="001965CE">
            <w:pPr>
              <w:jc w:val="both"/>
            </w:pPr>
            <w:r w:rsidRPr="004C1EBE">
              <w:t>1/ZS</w:t>
            </w:r>
          </w:p>
        </w:tc>
      </w:tr>
      <w:tr w:rsidR="0071541A" w:rsidRPr="004C1EBE" w:rsidTr="001965CE">
        <w:trPr>
          <w:trHeight w:val="20"/>
        </w:trPr>
        <w:tc>
          <w:tcPr>
            <w:tcW w:w="3086" w:type="dxa"/>
            <w:shd w:val="clear" w:color="auto" w:fill="F7CAAC"/>
          </w:tcPr>
          <w:p w:rsidR="0071541A" w:rsidRDefault="0071541A" w:rsidP="001965CE">
            <w:pPr>
              <w:jc w:val="both"/>
              <w:rPr>
                <w:b/>
              </w:rPr>
            </w:pPr>
            <w:r>
              <w:rPr>
                <w:b/>
              </w:rPr>
              <w:t>Rozsah studijního předmětu</w:t>
            </w:r>
          </w:p>
        </w:tc>
        <w:tc>
          <w:tcPr>
            <w:tcW w:w="1701" w:type="dxa"/>
            <w:gridSpan w:val="2"/>
          </w:tcPr>
          <w:p w:rsidR="0071541A" w:rsidRPr="004C1EBE" w:rsidRDefault="0071541A" w:rsidP="001965CE">
            <w:pPr>
              <w:autoSpaceDE w:val="0"/>
              <w:autoSpaceDN w:val="0"/>
              <w:adjustRightInd w:val="0"/>
              <w:rPr>
                <w:color w:val="44546A" w:themeColor="text2"/>
              </w:rPr>
            </w:pPr>
            <w:r w:rsidRPr="004C1EBE">
              <w:rPr>
                <w:rFonts w:eastAsia="Calibri"/>
              </w:rPr>
              <w:t xml:space="preserve"> </w:t>
            </w:r>
            <w:r>
              <w:rPr>
                <w:rFonts w:eastAsia="Calibri"/>
              </w:rPr>
              <w:t>8c</w:t>
            </w:r>
          </w:p>
        </w:tc>
        <w:tc>
          <w:tcPr>
            <w:tcW w:w="889" w:type="dxa"/>
            <w:shd w:val="clear" w:color="auto" w:fill="F7CAAC"/>
          </w:tcPr>
          <w:p w:rsidR="0071541A" w:rsidRDefault="0071541A" w:rsidP="001965CE">
            <w:pPr>
              <w:jc w:val="both"/>
              <w:rPr>
                <w:b/>
              </w:rPr>
            </w:pPr>
            <w:r>
              <w:rPr>
                <w:b/>
              </w:rPr>
              <w:t xml:space="preserve">hod. </w:t>
            </w:r>
          </w:p>
        </w:tc>
        <w:tc>
          <w:tcPr>
            <w:tcW w:w="816" w:type="dxa"/>
          </w:tcPr>
          <w:p w:rsidR="0071541A" w:rsidRPr="008D0458" w:rsidRDefault="0071541A" w:rsidP="001965CE">
            <w:pPr>
              <w:jc w:val="both"/>
              <w:rPr>
                <w:sz w:val="16"/>
                <w:szCs w:val="16"/>
              </w:rPr>
            </w:pPr>
            <w:r>
              <w:rPr>
                <w:rFonts w:eastAsia="Calibri"/>
              </w:rPr>
              <w:t>8</w:t>
            </w:r>
          </w:p>
        </w:tc>
        <w:tc>
          <w:tcPr>
            <w:tcW w:w="2156" w:type="dxa"/>
            <w:shd w:val="clear" w:color="auto" w:fill="F7CAAC"/>
          </w:tcPr>
          <w:p w:rsidR="0071541A" w:rsidRDefault="0071541A" w:rsidP="001965CE">
            <w:pPr>
              <w:jc w:val="both"/>
              <w:rPr>
                <w:b/>
              </w:rPr>
            </w:pPr>
            <w:r>
              <w:rPr>
                <w:b/>
              </w:rPr>
              <w:t>kreditů</w:t>
            </w:r>
          </w:p>
        </w:tc>
        <w:tc>
          <w:tcPr>
            <w:tcW w:w="1207" w:type="dxa"/>
            <w:gridSpan w:val="2"/>
          </w:tcPr>
          <w:p w:rsidR="0071541A" w:rsidRPr="004C1EBE" w:rsidRDefault="0071541A" w:rsidP="001965CE">
            <w:pPr>
              <w:jc w:val="both"/>
            </w:pPr>
            <w:r w:rsidRPr="004C1EBE">
              <w:rPr>
                <w:color w:val="44546A" w:themeColor="text2"/>
              </w:rPr>
              <w:t>2</w:t>
            </w:r>
          </w:p>
        </w:tc>
      </w:tr>
      <w:tr w:rsidR="0071541A" w:rsidRPr="006906D6" w:rsidTr="001965CE">
        <w:trPr>
          <w:trHeight w:val="20"/>
        </w:trPr>
        <w:tc>
          <w:tcPr>
            <w:tcW w:w="3086" w:type="dxa"/>
            <w:shd w:val="clear" w:color="auto" w:fill="F7CAAC"/>
          </w:tcPr>
          <w:p w:rsidR="0071541A" w:rsidRDefault="0071541A" w:rsidP="001965CE">
            <w:pPr>
              <w:rPr>
                <w:b/>
                <w:sz w:val="22"/>
              </w:rPr>
            </w:pPr>
            <w:r>
              <w:rPr>
                <w:b/>
              </w:rPr>
              <w:t>Prerekvizity, korekvizity, ekvivalence</w:t>
            </w:r>
          </w:p>
        </w:tc>
        <w:tc>
          <w:tcPr>
            <w:tcW w:w="6769" w:type="dxa"/>
            <w:gridSpan w:val="7"/>
          </w:tcPr>
          <w:p w:rsidR="0071541A" w:rsidRPr="006906D6" w:rsidRDefault="0071541A" w:rsidP="001965CE">
            <w:pPr>
              <w:jc w:val="both"/>
              <w:rPr>
                <w:sz w:val="16"/>
                <w:szCs w:val="16"/>
              </w:rPr>
            </w:pPr>
          </w:p>
        </w:tc>
      </w:tr>
      <w:tr w:rsidR="0071541A" w:rsidRPr="004C1EBE" w:rsidTr="001965CE">
        <w:tc>
          <w:tcPr>
            <w:tcW w:w="3086" w:type="dxa"/>
            <w:shd w:val="clear" w:color="auto" w:fill="F7CAAC"/>
          </w:tcPr>
          <w:p w:rsidR="0071541A" w:rsidRDefault="0071541A" w:rsidP="001965CE">
            <w:pPr>
              <w:rPr>
                <w:b/>
              </w:rPr>
            </w:pPr>
            <w:r>
              <w:rPr>
                <w:b/>
              </w:rPr>
              <w:t>Způsob ověření studijních výsledků</w:t>
            </w:r>
          </w:p>
        </w:tc>
        <w:tc>
          <w:tcPr>
            <w:tcW w:w="3406" w:type="dxa"/>
            <w:gridSpan w:val="4"/>
          </w:tcPr>
          <w:p w:rsidR="0071541A" w:rsidRPr="008D0458" w:rsidRDefault="0071541A" w:rsidP="001965CE">
            <w:pPr>
              <w:jc w:val="both"/>
              <w:rPr>
                <w:sz w:val="16"/>
                <w:szCs w:val="16"/>
              </w:rPr>
            </w:pPr>
            <w:r w:rsidRPr="004C1EBE">
              <w:rPr>
                <w:rFonts w:eastAsia="Calibri"/>
              </w:rPr>
              <w:t xml:space="preserve">klasifikovaný zápočet </w:t>
            </w:r>
          </w:p>
        </w:tc>
        <w:tc>
          <w:tcPr>
            <w:tcW w:w="2156" w:type="dxa"/>
            <w:shd w:val="clear" w:color="auto" w:fill="F7CAAC"/>
          </w:tcPr>
          <w:p w:rsidR="0071541A" w:rsidRDefault="0071541A" w:rsidP="001965CE">
            <w:pPr>
              <w:jc w:val="both"/>
              <w:rPr>
                <w:b/>
              </w:rPr>
            </w:pPr>
            <w:r>
              <w:rPr>
                <w:b/>
              </w:rPr>
              <w:t>Forma výuky</w:t>
            </w:r>
          </w:p>
        </w:tc>
        <w:tc>
          <w:tcPr>
            <w:tcW w:w="1207" w:type="dxa"/>
            <w:gridSpan w:val="2"/>
          </w:tcPr>
          <w:p w:rsidR="0071541A" w:rsidRPr="004C1EBE" w:rsidRDefault="0071541A" w:rsidP="001965CE">
            <w:pPr>
              <w:jc w:val="both"/>
            </w:pPr>
            <w:r w:rsidRPr="004C1EBE">
              <w:rPr>
                <w:rFonts w:eastAsia="Calibri"/>
              </w:rPr>
              <w:t>cvičení</w:t>
            </w:r>
          </w:p>
        </w:tc>
      </w:tr>
      <w:tr w:rsidR="0071541A" w:rsidRPr="00514CE8" w:rsidTr="001965CE">
        <w:trPr>
          <w:trHeight w:val="749"/>
        </w:trPr>
        <w:tc>
          <w:tcPr>
            <w:tcW w:w="3086" w:type="dxa"/>
            <w:shd w:val="clear" w:color="auto" w:fill="F7CAAC"/>
          </w:tcPr>
          <w:p w:rsidR="0071541A" w:rsidRDefault="0071541A" w:rsidP="001965CE">
            <w:pPr>
              <w:rPr>
                <w:b/>
              </w:rPr>
            </w:pPr>
            <w:r>
              <w:rPr>
                <w:b/>
              </w:rPr>
              <w:t>Forma způsobu ověření studijních výsledků a další požadavky na studenta</w:t>
            </w:r>
          </w:p>
        </w:tc>
        <w:tc>
          <w:tcPr>
            <w:tcW w:w="6769" w:type="dxa"/>
            <w:gridSpan w:val="7"/>
            <w:tcBorders>
              <w:bottom w:val="nil"/>
            </w:tcBorders>
          </w:tcPr>
          <w:p w:rsidR="0071541A" w:rsidRPr="00514CE8" w:rsidRDefault="0071541A" w:rsidP="001965CE">
            <w:pPr>
              <w:autoSpaceDE w:val="0"/>
              <w:autoSpaceDN w:val="0"/>
              <w:adjustRightInd w:val="0"/>
              <w:rPr>
                <w:rFonts w:eastAsia="Calibri"/>
              </w:rPr>
            </w:pPr>
            <w:r w:rsidRPr="00DF065E">
              <w:rPr>
                <w:rFonts w:eastAsia="Calibri"/>
              </w:rPr>
              <w:t>Studenti na základě zadání vypracují samostatně praktické cvičení, které odpovídá probrané semestrální výuce. Kolokvium</w:t>
            </w:r>
            <w:r>
              <w:rPr>
                <w:rFonts w:eastAsia="Calibri"/>
              </w:rPr>
              <w:t xml:space="preserve"> při závěrečné prezentaci je důležitá </w:t>
            </w:r>
            <w:r w:rsidRPr="00DF065E">
              <w:rPr>
                <w:rFonts w:eastAsia="Calibri"/>
              </w:rPr>
              <w:t>interakce s ostatními studenty předmětu</w:t>
            </w:r>
            <w:r>
              <w:rPr>
                <w:rFonts w:eastAsia="Calibri"/>
              </w:rPr>
              <w:t xml:space="preserve"> a vyučujícím. Docházka </w:t>
            </w:r>
            <w:r w:rsidRPr="00DF065E">
              <w:rPr>
                <w:rFonts w:eastAsia="Calibri"/>
              </w:rPr>
              <w:t>70</w:t>
            </w:r>
            <w:r>
              <w:rPr>
                <w:rFonts w:eastAsia="Calibri"/>
              </w:rPr>
              <w:t xml:space="preserve"> </w:t>
            </w:r>
            <w:r w:rsidRPr="00DF065E">
              <w:rPr>
                <w:rFonts w:eastAsia="Calibri"/>
              </w:rPr>
              <w:t>%</w:t>
            </w:r>
            <w:r>
              <w:rPr>
                <w:rFonts w:eastAsia="Calibri"/>
              </w:rPr>
              <w:t>.</w:t>
            </w:r>
          </w:p>
        </w:tc>
      </w:tr>
      <w:tr w:rsidR="0071541A" w:rsidTr="001965CE">
        <w:trPr>
          <w:trHeight w:val="48"/>
        </w:trPr>
        <w:tc>
          <w:tcPr>
            <w:tcW w:w="9855" w:type="dxa"/>
            <w:gridSpan w:val="8"/>
            <w:tcBorders>
              <w:top w:val="nil"/>
            </w:tcBorders>
          </w:tcPr>
          <w:p w:rsidR="0071541A" w:rsidRDefault="0071541A" w:rsidP="001965CE">
            <w:pPr>
              <w:jc w:val="both"/>
            </w:pPr>
          </w:p>
        </w:tc>
      </w:tr>
      <w:tr w:rsidR="0071541A" w:rsidRPr="004C1EBE" w:rsidTr="001965CE">
        <w:trPr>
          <w:trHeight w:val="197"/>
        </w:trPr>
        <w:tc>
          <w:tcPr>
            <w:tcW w:w="3086" w:type="dxa"/>
            <w:tcBorders>
              <w:top w:val="nil"/>
            </w:tcBorders>
            <w:shd w:val="clear" w:color="auto" w:fill="F7CAAC"/>
          </w:tcPr>
          <w:p w:rsidR="0071541A" w:rsidRDefault="0071541A" w:rsidP="001965CE">
            <w:pPr>
              <w:jc w:val="both"/>
              <w:rPr>
                <w:b/>
              </w:rPr>
            </w:pPr>
            <w:r>
              <w:rPr>
                <w:b/>
              </w:rPr>
              <w:t>Garant předmětu</w:t>
            </w:r>
          </w:p>
        </w:tc>
        <w:tc>
          <w:tcPr>
            <w:tcW w:w="6769" w:type="dxa"/>
            <w:gridSpan w:val="7"/>
            <w:tcBorders>
              <w:top w:val="nil"/>
            </w:tcBorders>
          </w:tcPr>
          <w:p w:rsidR="0071541A" w:rsidRPr="004C1EBE" w:rsidRDefault="0071541A" w:rsidP="001965CE">
            <w:pPr>
              <w:jc w:val="both"/>
            </w:pPr>
            <w:r w:rsidRPr="004C1EBE">
              <w:rPr>
                <w:rFonts w:eastAsia="Calibri"/>
              </w:rPr>
              <w:t>doc. Mgr. Irena Armutidisová</w:t>
            </w:r>
          </w:p>
        </w:tc>
      </w:tr>
      <w:tr w:rsidR="0071541A" w:rsidRPr="004C1EBE" w:rsidTr="001965CE">
        <w:trPr>
          <w:trHeight w:val="243"/>
        </w:trPr>
        <w:tc>
          <w:tcPr>
            <w:tcW w:w="3086" w:type="dxa"/>
            <w:tcBorders>
              <w:top w:val="nil"/>
            </w:tcBorders>
            <w:shd w:val="clear" w:color="auto" w:fill="F7CAAC"/>
          </w:tcPr>
          <w:p w:rsidR="0071541A" w:rsidRDefault="0071541A" w:rsidP="001965CE">
            <w:pPr>
              <w:rPr>
                <w:b/>
              </w:rPr>
            </w:pPr>
            <w:r>
              <w:rPr>
                <w:b/>
              </w:rPr>
              <w:t>Zapojení garanta do výuky předmětu</w:t>
            </w:r>
          </w:p>
        </w:tc>
        <w:tc>
          <w:tcPr>
            <w:tcW w:w="6769" w:type="dxa"/>
            <w:gridSpan w:val="7"/>
            <w:tcBorders>
              <w:top w:val="nil"/>
            </w:tcBorders>
          </w:tcPr>
          <w:p w:rsidR="0071541A" w:rsidRPr="004C1EBE" w:rsidRDefault="0071541A" w:rsidP="001965CE">
            <w:pPr>
              <w:jc w:val="both"/>
            </w:pPr>
            <w:r w:rsidRPr="004C1EBE">
              <w:rPr>
                <w:rFonts w:eastAsia="Calibri"/>
              </w:rPr>
              <w:t>100</w:t>
            </w:r>
            <w:r>
              <w:rPr>
                <w:rFonts w:eastAsia="Calibri"/>
              </w:rPr>
              <w:t xml:space="preserve"> </w:t>
            </w:r>
            <w:r w:rsidRPr="004C1EBE">
              <w:rPr>
                <w:rFonts w:eastAsia="Calibri"/>
              </w:rPr>
              <w:t>%</w:t>
            </w:r>
          </w:p>
        </w:tc>
      </w:tr>
      <w:tr w:rsidR="0071541A" w:rsidRPr="004C1EBE" w:rsidTr="001965CE">
        <w:tc>
          <w:tcPr>
            <w:tcW w:w="3086" w:type="dxa"/>
            <w:shd w:val="clear" w:color="auto" w:fill="F7CAAC"/>
          </w:tcPr>
          <w:p w:rsidR="0071541A" w:rsidRDefault="0071541A" w:rsidP="001965CE">
            <w:pPr>
              <w:jc w:val="both"/>
              <w:rPr>
                <w:b/>
              </w:rPr>
            </w:pPr>
            <w:r>
              <w:rPr>
                <w:b/>
              </w:rPr>
              <w:t>Vyučující</w:t>
            </w:r>
          </w:p>
        </w:tc>
        <w:tc>
          <w:tcPr>
            <w:tcW w:w="6769" w:type="dxa"/>
            <w:gridSpan w:val="7"/>
            <w:tcBorders>
              <w:bottom w:val="nil"/>
            </w:tcBorders>
          </w:tcPr>
          <w:p w:rsidR="0071541A" w:rsidRPr="004C1EBE" w:rsidRDefault="0071541A" w:rsidP="001965CE">
            <w:pPr>
              <w:jc w:val="both"/>
            </w:pPr>
            <w:r w:rsidRPr="004C1EBE">
              <w:rPr>
                <w:rFonts w:eastAsia="Calibri"/>
              </w:rPr>
              <w:t>doc. Mgr. Irena Armutidisová</w:t>
            </w:r>
          </w:p>
        </w:tc>
      </w:tr>
      <w:tr w:rsidR="0071541A" w:rsidTr="001965CE">
        <w:trPr>
          <w:trHeight w:val="554"/>
        </w:trPr>
        <w:tc>
          <w:tcPr>
            <w:tcW w:w="9855" w:type="dxa"/>
            <w:gridSpan w:val="8"/>
            <w:tcBorders>
              <w:top w:val="nil"/>
            </w:tcBorders>
          </w:tcPr>
          <w:p w:rsidR="0071541A" w:rsidRDefault="0071541A" w:rsidP="001965CE">
            <w:pPr>
              <w:jc w:val="both"/>
            </w:pPr>
          </w:p>
        </w:tc>
      </w:tr>
      <w:tr w:rsidR="0071541A" w:rsidRPr="00A908E0" w:rsidTr="001965CE">
        <w:tc>
          <w:tcPr>
            <w:tcW w:w="3086" w:type="dxa"/>
            <w:shd w:val="clear" w:color="auto" w:fill="F7CAAC"/>
          </w:tcPr>
          <w:p w:rsidR="0071541A" w:rsidRDefault="0071541A" w:rsidP="001965CE">
            <w:pPr>
              <w:jc w:val="both"/>
              <w:rPr>
                <w:b/>
              </w:rPr>
            </w:pPr>
            <w:r>
              <w:rPr>
                <w:b/>
              </w:rPr>
              <w:t>Stručná anotace předmětu</w:t>
            </w:r>
          </w:p>
        </w:tc>
        <w:tc>
          <w:tcPr>
            <w:tcW w:w="6769" w:type="dxa"/>
            <w:gridSpan w:val="7"/>
            <w:tcBorders>
              <w:bottom w:val="nil"/>
            </w:tcBorders>
          </w:tcPr>
          <w:p w:rsidR="0071541A" w:rsidRPr="00A908E0" w:rsidRDefault="0071541A" w:rsidP="001965CE">
            <w:pPr>
              <w:jc w:val="both"/>
              <w:rPr>
                <w:sz w:val="16"/>
                <w:szCs w:val="16"/>
              </w:rPr>
            </w:pPr>
          </w:p>
        </w:tc>
      </w:tr>
      <w:tr w:rsidR="0071541A" w:rsidRPr="00FB67F4" w:rsidTr="001965CE">
        <w:trPr>
          <w:trHeight w:val="3938"/>
        </w:trPr>
        <w:tc>
          <w:tcPr>
            <w:tcW w:w="9855" w:type="dxa"/>
            <w:gridSpan w:val="8"/>
            <w:tcBorders>
              <w:top w:val="nil"/>
              <w:bottom w:val="single" w:sz="12" w:space="0" w:color="auto"/>
            </w:tcBorders>
          </w:tcPr>
          <w:p w:rsidR="0071541A" w:rsidRDefault="0071541A" w:rsidP="001965CE"/>
          <w:p w:rsidR="0071541A" w:rsidRDefault="0071541A" w:rsidP="001965CE">
            <w:r w:rsidRPr="00AC18BA">
              <w:t xml:space="preserve">Jednou z důležitých znalostí </w:t>
            </w:r>
            <w:r>
              <w:t xml:space="preserve">a dovedností </w:t>
            </w:r>
            <w:r w:rsidRPr="00AC18BA">
              <w:t>získaných při studiu ABM je i zvládnutí práce s</w:t>
            </w:r>
            <w:r>
              <w:t> </w:t>
            </w:r>
            <w:r w:rsidRPr="00AC18BA">
              <w:t>fotografií</w:t>
            </w:r>
            <w:r>
              <w:t xml:space="preserve"> jako jedním ze základních komunikačních médií, i </w:t>
            </w:r>
            <w:r w:rsidRPr="00AC18BA">
              <w:t>přesto</w:t>
            </w:r>
            <w:r>
              <w:t>,</w:t>
            </w:r>
            <w:r w:rsidRPr="00AC18BA">
              <w:t xml:space="preserve"> že student sá</w:t>
            </w:r>
            <w:r>
              <w:t>m fotografii jako obor nestudoval. Student ABM</w:t>
            </w:r>
            <w:r w:rsidRPr="00AC18BA">
              <w:rPr>
                <w:color w:val="000000"/>
                <w:shd w:val="clear" w:color="auto" w:fill="FFFFFF"/>
              </w:rPr>
              <w:t xml:space="preserve"> získá</w:t>
            </w:r>
            <w:r w:rsidRPr="004C1EBE">
              <w:t xml:space="preserve"> </w:t>
            </w:r>
            <w:r>
              <w:t xml:space="preserve">prostřednictvím předmětu </w:t>
            </w:r>
            <w:r w:rsidRPr="004C1EBE">
              <w:t>Fotografie v galerijní praxi</w:t>
            </w:r>
            <w:r>
              <w:t>,</w:t>
            </w:r>
            <w:r>
              <w:rPr>
                <w:color w:val="000000"/>
                <w:shd w:val="clear" w:color="auto" w:fill="FFFFFF"/>
              </w:rPr>
              <w:t xml:space="preserve"> základní </w:t>
            </w:r>
            <w:r w:rsidRPr="00AC18BA">
              <w:rPr>
                <w:color w:val="000000"/>
                <w:shd w:val="clear" w:color="auto" w:fill="FFFFFF"/>
              </w:rPr>
              <w:t>teoretické a praktické znalosti</w:t>
            </w:r>
            <w:r>
              <w:rPr>
                <w:color w:val="000000"/>
                <w:shd w:val="clear" w:color="auto" w:fill="FFFFFF"/>
              </w:rPr>
              <w:t xml:space="preserve">, odpovídajícím současným </w:t>
            </w:r>
            <w:r w:rsidRPr="00AC18BA">
              <w:rPr>
                <w:color w:val="000000"/>
                <w:shd w:val="clear" w:color="auto" w:fill="FFFFFF"/>
              </w:rPr>
              <w:t xml:space="preserve"> nárok</w:t>
            </w:r>
            <w:r>
              <w:rPr>
                <w:color w:val="000000"/>
                <w:shd w:val="clear" w:color="auto" w:fill="FFFFFF"/>
              </w:rPr>
              <w:t xml:space="preserve">ům kladeným na </w:t>
            </w:r>
            <w:r>
              <w:t>proces prezentace</w:t>
            </w:r>
            <w:r w:rsidRPr="00AC18BA">
              <w:t xml:space="preserve"> </w:t>
            </w:r>
            <w:r>
              <w:t xml:space="preserve">a sebeprezentace </w:t>
            </w:r>
            <w:r w:rsidRPr="00AC18BA">
              <w:t xml:space="preserve">mladých autorů </w:t>
            </w:r>
            <w:r>
              <w:t xml:space="preserve">a teoretiků. </w:t>
            </w:r>
          </w:p>
          <w:p w:rsidR="0071541A" w:rsidRDefault="0071541A" w:rsidP="001965CE">
            <w:r>
              <w:t xml:space="preserve">Využívat nabytých </w:t>
            </w:r>
            <w:r w:rsidRPr="00AC18BA">
              <w:t xml:space="preserve">znalosti o historickém vývoji a současných trendech </w:t>
            </w:r>
            <w:r>
              <w:t xml:space="preserve">ve fotografii v oblasti </w:t>
            </w:r>
            <w:r w:rsidRPr="00AC18BA">
              <w:t xml:space="preserve">výtvarné </w:t>
            </w:r>
            <w:r>
              <w:t xml:space="preserve">tvorby a </w:t>
            </w:r>
            <w:r w:rsidRPr="00AC18BA">
              <w:t>ku</w:t>
            </w:r>
            <w:r>
              <w:t xml:space="preserve">ltury. </w:t>
            </w:r>
            <w:r w:rsidRPr="00AC18BA">
              <w:t>Uplatňovat vlastní</w:t>
            </w:r>
            <w:r>
              <w:t xml:space="preserve"> pohled prostřednictvím fotografie -  prezentačně, prostřednictvím fotografie výtvarně vnímat a</w:t>
            </w:r>
            <w:r w:rsidRPr="00AC18BA">
              <w:t xml:space="preserve"> myslet</w:t>
            </w:r>
            <w:r>
              <w:t xml:space="preserve">. </w:t>
            </w:r>
            <w:r w:rsidRPr="00AC18BA">
              <w:t>Využívat výtvarné a výraz</w:t>
            </w:r>
            <w:r>
              <w:t>ové možnosti jednotlivých médií a</w:t>
            </w:r>
            <w:r w:rsidRPr="00AC18BA">
              <w:t xml:space="preserve"> techn</w:t>
            </w:r>
            <w:r>
              <w:t>ologických postupů</w:t>
            </w:r>
            <w:r w:rsidRPr="00AC18BA">
              <w:t>, hledat a využívat inspirační zdroje</w:t>
            </w:r>
            <w:r>
              <w:t xml:space="preserve"> a sociální sítě.</w:t>
            </w:r>
          </w:p>
          <w:p w:rsidR="0071541A" w:rsidRDefault="0071541A" w:rsidP="001965CE"/>
          <w:p w:rsidR="0071541A" w:rsidRDefault="0071541A" w:rsidP="001965CE">
            <w:r>
              <w:t>1. Úvod do problematiky výtvarné dokumentační tvorby</w:t>
            </w:r>
          </w:p>
          <w:p w:rsidR="0071541A" w:rsidRDefault="0071541A" w:rsidP="001965CE">
            <w:r>
              <w:t>2. Umění ve fotografii, fotografie umění</w:t>
            </w:r>
          </w:p>
          <w:p w:rsidR="0071541A" w:rsidRDefault="0071541A" w:rsidP="001965CE">
            <w:r>
              <w:t>3. Fotografické přístroje - vývoj, základní části fotografického přístroje</w:t>
            </w:r>
          </w:p>
          <w:p w:rsidR="0071541A" w:rsidRDefault="0071541A" w:rsidP="001965CE">
            <w:r>
              <w:t>4. Expozice, současné technologické postupy-fotografické materiály</w:t>
            </w:r>
          </w:p>
          <w:p w:rsidR="0071541A" w:rsidRDefault="0071541A" w:rsidP="001965CE">
            <w:r>
              <w:t>5. Od reprodukce k interpretaci</w:t>
            </w:r>
          </w:p>
          <w:p w:rsidR="0071541A" w:rsidRDefault="0071541A" w:rsidP="001965CE">
            <w:r>
              <w:t>6. Fotografie a její uplatnění v galerijní praxi</w:t>
            </w:r>
          </w:p>
          <w:p w:rsidR="0071541A" w:rsidRDefault="0071541A" w:rsidP="001965CE">
            <w:r>
              <w:t>7. Prezentační formy a možnosti</w:t>
            </w:r>
          </w:p>
          <w:p w:rsidR="0071541A" w:rsidRDefault="0071541A" w:rsidP="001965CE">
            <w:r>
              <w:t xml:space="preserve">8. Exkurze  </w:t>
            </w:r>
          </w:p>
          <w:p w:rsidR="0071541A" w:rsidRDefault="0071541A" w:rsidP="001965CE">
            <w:r>
              <w:t>9. Zadání praktické práce</w:t>
            </w:r>
          </w:p>
          <w:p w:rsidR="0071541A" w:rsidRDefault="0071541A" w:rsidP="001965CE">
            <w:r>
              <w:t>10. Konzultace zadání</w:t>
            </w:r>
          </w:p>
          <w:p w:rsidR="0071541A" w:rsidRDefault="0071541A" w:rsidP="001965CE">
            <w:r>
              <w:t>11. Hodnotící kolokvium</w:t>
            </w:r>
          </w:p>
          <w:p w:rsidR="0071541A" w:rsidRPr="00FB67F4" w:rsidRDefault="0071541A" w:rsidP="001965CE">
            <w:pPr>
              <w:rPr>
                <w:color w:val="000000"/>
                <w:shd w:val="clear" w:color="auto" w:fill="FFFFFF"/>
              </w:rPr>
            </w:pPr>
          </w:p>
        </w:tc>
      </w:tr>
      <w:tr w:rsidR="0071541A" w:rsidTr="001965CE">
        <w:trPr>
          <w:trHeight w:val="265"/>
        </w:trPr>
        <w:tc>
          <w:tcPr>
            <w:tcW w:w="3653" w:type="dxa"/>
            <w:gridSpan w:val="2"/>
            <w:tcBorders>
              <w:top w:val="nil"/>
            </w:tcBorders>
            <w:shd w:val="clear" w:color="auto" w:fill="F7CAAC"/>
          </w:tcPr>
          <w:p w:rsidR="0071541A" w:rsidRDefault="0071541A" w:rsidP="001965CE">
            <w:pPr>
              <w:jc w:val="both"/>
            </w:pPr>
            <w:r>
              <w:rPr>
                <w:b/>
              </w:rPr>
              <w:t>Studijní literatura a studijní pomůcky</w:t>
            </w:r>
          </w:p>
        </w:tc>
        <w:tc>
          <w:tcPr>
            <w:tcW w:w="6202" w:type="dxa"/>
            <w:gridSpan w:val="6"/>
            <w:tcBorders>
              <w:top w:val="nil"/>
              <w:bottom w:val="nil"/>
            </w:tcBorders>
          </w:tcPr>
          <w:p w:rsidR="0071541A" w:rsidRDefault="0071541A" w:rsidP="001965CE">
            <w:pPr>
              <w:jc w:val="both"/>
            </w:pPr>
          </w:p>
        </w:tc>
      </w:tr>
      <w:tr w:rsidR="0071541A" w:rsidTr="001965CE">
        <w:trPr>
          <w:trHeight w:val="1125"/>
        </w:trPr>
        <w:tc>
          <w:tcPr>
            <w:tcW w:w="9855" w:type="dxa"/>
            <w:gridSpan w:val="8"/>
            <w:tcBorders>
              <w:top w:val="nil"/>
            </w:tcBorders>
          </w:tcPr>
          <w:p w:rsidR="009B4D8D" w:rsidRDefault="009B4D8D" w:rsidP="000B27A0">
            <w:pPr>
              <w:rPr>
                <w:b/>
              </w:rPr>
            </w:pPr>
          </w:p>
          <w:p w:rsidR="000B27A0" w:rsidRPr="004C2EFC" w:rsidRDefault="000B27A0" w:rsidP="000B27A0">
            <w:pPr>
              <w:rPr>
                <w:b/>
              </w:rPr>
            </w:pPr>
            <w:r w:rsidRPr="004C2EFC">
              <w:rPr>
                <w:b/>
              </w:rPr>
              <w:t>Povinná:</w:t>
            </w:r>
          </w:p>
          <w:p w:rsidR="000B27A0" w:rsidRDefault="000B27A0" w:rsidP="000B27A0">
            <w:r>
              <w:t>F</w:t>
            </w:r>
            <w:r w:rsidR="00C4042F">
              <w:t xml:space="preserve">REEMAN,M. </w:t>
            </w:r>
            <w:r>
              <w:t>Průvodce světem digitální fotografie</w:t>
            </w:r>
          </w:p>
          <w:p w:rsidR="000B27A0" w:rsidRDefault="00C4042F" w:rsidP="000B27A0">
            <w:r>
              <w:t xml:space="preserve">Kol. autorů. </w:t>
            </w:r>
            <w:r w:rsidR="000B27A0">
              <w:t>Technické základy fotografie</w:t>
            </w:r>
          </w:p>
          <w:p w:rsidR="00C4042F" w:rsidRDefault="00C4042F" w:rsidP="000B27A0">
            <w:r>
              <w:t>TŮMA,T. Kreativní digitální fotografie</w:t>
            </w:r>
          </w:p>
          <w:p w:rsidR="000B27A0" w:rsidRPr="005F5287" w:rsidRDefault="00C4042F" w:rsidP="000B27A0">
            <w:r>
              <w:t xml:space="preserve">MARCOCI,R. </w:t>
            </w:r>
            <w:r w:rsidR="000B27A0" w:rsidRPr="005F5287">
              <w:rPr>
                <w:bCs/>
              </w:rPr>
              <w:t>The Original Copy</w:t>
            </w:r>
            <w:r w:rsidR="000B27A0" w:rsidRPr="00E96EB4">
              <w:rPr>
                <w:bCs/>
                <w:sz w:val="24"/>
                <w:szCs w:val="24"/>
              </w:rPr>
              <w:t xml:space="preserve"> </w:t>
            </w:r>
            <w:r w:rsidR="000B27A0">
              <w:rPr>
                <w:bCs/>
                <w:sz w:val="24"/>
                <w:szCs w:val="24"/>
              </w:rPr>
              <w:t xml:space="preserve"> </w:t>
            </w:r>
          </w:p>
          <w:p w:rsidR="000B27A0" w:rsidRDefault="00C4042F" w:rsidP="000B27A0">
            <w:r>
              <w:t xml:space="preserve">PETERSON, B. </w:t>
            </w:r>
            <w:r w:rsidR="000B27A0">
              <w:t>Naučte se exponovat kreativně</w:t>
            </w:r>
          </w:p>
          <w:p w:rsidR="000B27A0" w:rsidRDefault="000B27A0" w:rsidP="000B27A0"/>
          <w:p w:rsidR="000B27A0" w:rsidRPr="004C2EFC" w:rsidRDefault="000B27A0" w:rsidP="000B27A0">
            <w:pPr>
              <w:autoSpaceDE w:val="0"/>
              <w:autoSpaceDN w:val="0"/>
              <w:adjustRightInd w:val="0"/>
              <w:rPr>
                <w:b/>
              </w:rPr>
            </w:pPr>
            <w:r w:rsidRPr="004C2EFC">
              <w:rPr>
                <w:b/>
              </w:rPr>
              <w:t>Doporučená:</w:t>
            </w:r>
          </w:p>
          <w:p w:rsidR="000B27A0" w:rsidRPr="005F5287" w:rsidRDefault="000B27A0" w:rsidP="000B27A0">
            <w:pPr>
              <w:autoSpaceDE w:val="0"/>
              <w:autoSpaceDN w:val="0"/>
              <w:adjustRightInd w:val="0"/>
            </w:pPr>
            <w:r w:rsidRPr="005F5287">
              <w:t>B</w:t>
            </w:r>
            <w:r w:rsidR="00C4042F">
              <w:t xml:space="preserve">AUMAN, Z. </w:t>
            </w:r>
            <w:r w:rsidRPr="005F5287">
              <w:t xml:space="preserve">Tekutá modernita. </w:t>
            </w:r>
          </w:p>
          <w:p w:rsidR="000B27A0" w:rsidRPr="005F5287" w:rsidRDefault="000B27A0" w:rsidP="000B27A0">
            <w:pPr>
              <w:autoSpaceDE w:val="0"/>
              <w:autoSpaceDN w:val="0"/>
              <w:adjustRightInd w:val="0"/>
            </w:pPr>
            <w:r w:rsidRPr="005F5287">
              <w:t>B</w:t>
            </w:r>
            <w:r w:rsidR="00C4042F">
              <w:t>AUMAN</w:t>
            </w:r>
            <w:r w:rsidRPr="005F5287">
              <w:t xml:space="preserve">, Z. </w:t>
            </w:r>
            <w:r>
              <w:t>Úvahy o postmoderní době</w:t>
            </w:r>
          </w:p>
          <w:p w:rsidR="000B27A0" w:rsidRDefault="000B27A0" w:rsidP="000B27A0">
            <w:pPr>
              <w:autoSpaceDE w:val="0"/>
              <w:autoSpaceDN w:val="0"/>
              <w:adjustRightInd w:val="0"/>
              <w:rPr>
                <w:bCs/>
              </w:rPr>
            </w:pPr>
            <w:r w:rsidRPr="005F5287">
              <w:rPr>
                <w:bCs/>
              </w:rPr>
              <w:t>B</w:t>
            </w:r>
            <w:r w:rsidR="00C4042F">
              <w:rPr>
                <w:bCs/>
              </w:rPr>
              <w:t>URTON</w:t>
            </w:r>
            <w:r w:rsidRPr="005F5287">
              <w:rPr>
                <w:bCs/>
              </w:rPr>
              <w:t xml:space="preserve">, G., </w:t>
            </w:r>
            <w:r>
              <w:rPr>
                <w:bCs/>
              </w:rPr>
              <w:t>J</w:t>
            </w:r>
            <w:r w:rsidR="00C4042F">
              <w:rPr>
                <w:bCs/>
              </w:rPr>
              <w:t>IRÁK</w:t>
            </w:r>
            <w:r w:rsidRPr="005F5287">
              <w:rPr>
                <w:bCs/>
              </w:rPr>
              <w:t xml:space="preserve">, J. </w:t>
            </w:r>
            <w:r>
              <w:rPr>
                <w:bCs/>
              </w:rPr>
              <w:t>Úvod do studia médií</w:t>
            </w:r>
          </w:p>
          <w:p w:rsidR="000B27A0" w:rsidRDefault="00C4042F" w:rsidP="000B27A0">
            <w:r>
              <w:t xml:space="preserve">PIHAN, r. </w:t>
            </w:r>
            <w:r w:rsidR="000B27A0">
              <w:t>Mistrovská práce s DSLR</w:t>
            </w:r>
          </w:p>
          <w:p w:rsidR="0071541A" w:rsidRPr="009B4D8D" w:rsidRDefault="000B27A0" w:rsidP="0071541A">
            <w:pPr>
              <w:autoSpaceDE w:val="0"/>
              <w:autoSpaceDN w:val="0"/>
              <w:adjustRightInd w:val="0"/>
              <w:rPr>
                <w:bCs/>
              </w:rPr>
            </w:pPr>
            <w:r w:rsidRPr="005F5287">
              <w:t>T</w:t>
            </w:r>
            <w:r w:rsidR="00C4042F">
              <w:t>HOMSON</w:t>
            </w:r>
            <w:r w:rsidRPr="005F5287">
              <w:t>, J. B. Média a modernita</w:t>
            </w:r>
            <w:r w:rsidRPr="005F5287">
              <w:rPr>
                <w:bCs/>
              </w:rPr>
              <w:t xml:space="preserve"> </w:t>
            </w:r>
          </w:p>
        </w:tc>
      </w:tr>
      <w:tr w:rsidR="0071541A" w:rsidRPr="00E50108" w:rsidTr="001965CE">
        <w:trPr>
          <w:trHeight w:val="227"/>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541A" w:rsidRPr="00E50108" w:rsidRDefault="0071541A" w:rsidP="001965CE">
            <w:pPr>
              <w:jc w:val="center"/>
              <w:rPr>
                <w:rFonts w:eastAsia="Calibri"/>
                <w:color w:val="FF0000"/>
                <w:sz w:val="16"/>
                <w:szCs w:val="16"/>
              </w:rPr>
            </w:pPr>
            <w:r>
              <w:rPr>
                <w:b/>
              </w:rPr>
              <w:lastRenderedPageBreak/>
              <w:t>Informace ke kombinované nebo distanční formě</w:t>
            </w:r>
          </w:p>
        </w:tc>
      </w:tr>
      <w:tr w:rsidR="0071541A" w:rsidTr="001965CE">
        <w:trPr>
          <w:trHeight w:val="227"/>
        </w:trPr>
        <w:tc>
          <w:tcPr>
            <w:tcW w:w="4787" w:type="dxa"/>
            <w:gridSpan w:val="3"/>
            <w:tcBorders>
              <w:top w:val="single" w:sz="2" w:space="0" w:color="auto"/>
            </w:tcBorders>
            <w:shd w:val="clear" w:color="auto" w:fill="F7CAAC"/>
          </w:tcPr>
          <w:p w:rsidR="0071541A" w:rsidRDefault="0071541A" w:rsidP="001965CE">
            <w:pPr>
              <w:autoSpaceDE w:val="0"/>
              <w:autoSpaceDN w:val="0"/>
              <w:adjustRightInd w:val="0"/>
            </w:pPr>
            <w:r>
              <w:rPr>
                <w:b/>
              </w:rPr>
              <w:t>Rozsah konzultací (soustředění)</w:t>
            </w:r>
            <w:r>
              <w:rPr>
                <w:rFonts w:eastAsia="Calibri"/>
                <w:sz w:val="24"/>
                <w:szCs w:val="24"/>
              </w:rPr>
              <w:t xml:space="preserve"> </w:t>
            </w:r>
          </w:p>
        </w:tc>
        <w:tc>
          <w:tcPr>
            <w:tcW w:w="889" w:type="dxa"/>
            <w:tcBorders>
              <w:top w:val="single" w:sz="2" w:space="0" w:color="auto"/>
            </w:tcBorders>
          </w:tcPr>
          <w:p w:rsidR="0071541A" w:rsidRDefault="0071541A" w:rsidP="001965CE">
            <w:pPr>
              <w:jc w:val="both"/>
            </w:pPr>
            <w:r>
              <w:t>8</w:t>
            </w:r>
          </w:p>
        </w:tc>
        <w:tc>
          <w:tcPr>
            <w:tcW w:w="4179" w:type="dxa"/>
            <w:gridSpan w:val="4"/>
            <w:tcBorders>
              <w:top w:val="single" w:sz="2" w:space="0" w:color="auto"/>
            </w:tcBorders>
            <w:shd w:val="clear" w:color="auto" w:fill="F7CAAC"/>
          </w:tcPr>
          <w:p w:rsidR="0071541A" w:rsidRDefault="0071541A" w:rsidP="001965CE">
            <w:pPr>
              <w:jc w:val="both"/>
              <w:rPr>
                <w:b/>
              </w:rPr>
            </w:pPr>
            <w:r>
              <w:rPr>
                <w:b/>
              </w:rPr>
              <w:t xml:space="preserve">hodin </w:t>
            </w:r>
          </w:p>
        </w:tc>
      </w:tr>
      <w:tr w:rsidR="0071541A" w:rsidTr="001965CE">
        <w:trPr>
          <w:trHeight w:val="227"/>
        </w:trPr>
        <w:tc>
          <w:tcPr>
            <w:tcW w:w="9855" w:type="dxa"/>
            <w:gridSpan w:val="8"/>
            <w:shd w:val="clear" w:color="auto" w:fill="F7CAAC"/>
          </w:tcPr>
          <w:p w:rsidR="0071541A" w:rsidRDefault="0071541A" w:rsidP="001965CE">
            <w:pPr>
              <w:jc w:val="both"/>
              <w:rPr>
                <w:b/>
              </w:rPr>
            </w:pPr>
            <w:r>
              <w:rPr>
                <w:b/>
              </w:rPr>
              <w:t xml:space="preserve">Informace o způsobu kontaktu s vyučujícím </w:t>
            </w:r>
          </w:p>
        </w:tc>
      </w:tr>
      <w:tr w:rsidR="0071541A" w:rsidTr="001965CE">
        <w:tc>
          <w:tcPr>
            <w:tcW w:w="9855" w:type="dxa"/>
            <w:gridSpan w:val="8"/>
            <w:shd w:val="clear" w:color="auto" w:fill="auto"/>
          </w:tcPr>
          <w:p w:rsidR="0071541A" w:rsidRDefault="0071541A" w:rsidP="001965CE">
            <w:pPr>
              <w:jc w:val="both"/>
            </w:pPr>
          </w:p>
          <w:p w:rsidR="0071541A" w:rsidRDefault="0071541A" w:rsidP="001965CE">
            <w:pPr>
              <w:jc w:val="both"/>
            </w:pPr>
            <w:r>
              <w:t>O</w:t>
            </w:r>
            <w:r w:rsidRPr="0004481D">
              <w:t>sobně po domluvě + e</w:t>
            </w:r>
            <w:r>
              <w:t>-</w:t>
            </w:r>
            <w:r w:rsidRPr="0004481D">
              <w:t>mailem</w:t>
            </w:r>
            <w:r>
              <w:t>.</w:t>
            </w:r>
          </w:p>
          <w:p w:rsidR="0071541A" w:rsidRDefault="0071541A" w:rsidP="001965CE">
            <w:pPr>
              <w:jc w:val="both"/>
            </w:pPr>
          </w:p>
          <w:p w:rsidR="0071541A" w:rsidRDefault="0071541A" w:rsidP="001965CE">
            <w:pPr>
              <w:jc w:val="both"/>
              <w:rPr>
                <w:b/>
              </w:rPr>
            </w:pPr>
          </w:p>
        </w:tc>
      </w:tr>
    </w:tbl>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B774D" w:rsidRPr="004B774D" w:rsidTr="00A527E7">
        <w:tc>
          <w:tcPr>
            <w:tcW w:w="9855" w:type="dxa"/>
            <w:gridSpan w:val="8"/>
            <w:tcBorders>
              <w:bottom w:val="double" w:sz="4" w:space="0" w:color="auto"/>
            </w:tcBorders>
            <w:shd w:val="clear" w:color="auto" w:fill="BDD6EE"/>
          </w:tcPr>
          <w:p w:rsidR="004B774D" w:rsidRPr="004B774D" w:rsidRDefault="004B774D" w:rsidP="004B774D">
            <w:pPr>
              <w:jc w:val="both"/>
              <w:rPr>
                <w:b/>
                <w:sz w:val="28"/>
              </w:rPr>
            </w:pPr>
            <w:r w:rsidRPr="004B774D">
              <w:rPr>
                <w:b/>
                <w:sz w:val="28"/>
              </w:rPr>
              <w:lastRenderedPageBreak/>
              <w:t>B-III – Charakteristika studijního předmětu</w:t>
            </w:r>
          </w:p>
        </w:tc>
      </w:tr>
      <w:tr w:rsidR="004B774D" w:rsidRPr="004B774D" w:rsidTr="00A527E7">
        <w:tc>
          <w:tcPr>
            <w:tcW w:w="3086" w:type="dxa"/>
            <w:tcBorders>
              <w:top w:val="double" w:sz="4" w:space="0" w:color="auto"/>
            </w:tcBorders>
            <w:shd w:val="clear" w:color="auto" w:fill="F7CAAC"/>
          </w:tcPr>
          <w:p w:rsidR="004B774D" w:rsidRPr="004B774D" w:rsidRDefault="004B774D" w:rsidP="004B774D">
            <w:pPr>
              <w:jc w:val="both"/>
              <w:rPr>
                <w:b/>
              </w:rPr>
            </w:pPr>
            <w:r w:rsidRPr="004B774D">
              <w:rPr>
                <w:b/>
              </w:rPr>
              <w:t>Název studijního předmětu</w:t>
            </w:r>
          </w:p>
        </w:tc>
        <w:tc>
          <w:tcPr>
            <w:tcW w:w="6769" w:type="dxa"/>
            <w:gridSpan w:val="7"/>
            <w:tcBorders>
              <w:top w:val="double" w:sz="4" w:space="0" w:color="auto"/>
            </w:tcBorders>
          </w:tcPr>
          <w:p w:rsidR="004B774D" w:rsidRPr="004B774D" w:rsidRDefault="004B774D" w:rsidP="004B774D">
            <w:pPr>
              <w:jc w:val="both"/>
              <w:rPr>
                <w:color w:val="1F497D"/>
              </w:rPr>
            </w:pPr>
            <w:r w:rsidRPr="004B774D">
              <w:t>Odborná angličtina I</w:t>
            </w:r>
          </w:p>
        </w:tc>
      </w:tr>
      <w:tr w:rsidR="004B774D" w:rsidRPr="004B774D" w:rsidTr="00A527E7">
        <w:tc>
          <w:tcPr>
            <w:tcW w:w="3086" w:type="dxa"/>
            <w:shd w:val="clear" w:color="auto" w:fill="F7CAAC"/>
          </w:tcPr>
          <w:p w:rsidR="004B774D" w:rsidRPr="004B774D" w:rsidRDefault="004B774D" w:rsidP="004B774D">
            <w:pPr>
              <w:rPr>
                <w:b/>
              </w:rPr>
            </w:pPr>
            <w:r w:rsidRPr="004B774D">
              <w:rPr>
                <w:b/>
              </w:rPr>
              <w:t>Typ předmětu</w:t>
            </w:r>
          </w:p>
        </w:tc>
        <w:tc>
          <w:tcPr>
            <w:tcW w:w="3406" w:type="dxa"/>
            <w:gridSpan w:val="4"/>
          </w:tcPr>
          <w:p w:rsidR="004B774D" w:rsidRPr="004B774D" w:rsidRDefault="004B774D" w:rsidP="004B774D">
            <w:pPr>
              <w:jc w:val="both"/>
            </w:pPr>
            <w:r w:rsidRPr="004B774D">
              <w:t>povinný</w:t>
            </w:r>
          </w:p>
        </w:tc>
        <w:tc>
          <w:tcPr>
            <w:tcW w:w="2695" w:type="dxa"/>
            <w:gridSpan w:val="2"/>
            <w:shd w:val="clear" w:color="auto" w:fill="F7CAAC"/>
          </w:tcPr>
          <w:p w:rsidR="004B774D" w:rsidRPr="004B774D" w:rsidRDefault="004B774D" w:rsidP="004B774D">
            <w:pPr>
              <w:jc w:val="both"/>
            </w:pPr>
            <w:r w:rsidRPr="004B774D">
              <w:rPr>
                <w:b/>
              </w:rPr>
              <w:t>doporučený ročník/semestr</w:t>
            </w:r>
          </w:p>
        </w:tc>
        <w:tc>
          <w:tcPr>
            <w:tcW w:w="668" w:type="dxa"/>
          </w:tcPr>
          <w:p w:rsidR="004B774D" w:rsidRPr="004B774D" w:rsidRDefault="004B774D" w:rsidP="004B774D">
            <w:pPr>
              <w:jc w:val="both"/>
            </w:pPr>
            <w:r w:rsidRPr="004B774D">
              <w:t>1/ZS</w:t>
            </w:r>
          </w:p>
        </w:tc>
      </w:tr>
      <w:tr w:rsidR="004B774D" w:rsidRPr="004B774D" w:rsidTr="00A527E7">
        <w:tc>
          <w:tcPr>
            <w:tcW w:w="3086" w:type="dxa"/>
            <w:shd w:val="clear" w:color="auto" w:fill="F7CAAC"/>
          </w:tcPr>
          <w:p w:rsidR="004B774D" w:rsidRPr="004B774D" w:rsidRDefault="004B774D" w:rsidP="004B774D">
            <w:pPr>
              <w:jc w:val="both"/>
              <w:rPr>
                <w:b/>
              </w:rPr>
            </w:pPr>
            <w:r w:rsidRPr="004B774D">
              <w:rPr>
                <w:b/>
              </w:rPr>
              <w:t>Rozsah studijního předmětu</w:t>
            </w:r>
          </w:p>
        </w:tc>
        <w:tc>
          <w:tcPr>
            <w:tcW w:w="1701" w:type="dxa"/>
            <w:gridSpan w:val="2"/>
          </w:tcPr>
          <w:p w:rsidR="004B774D" w:rsidRPr="004B774D" w:rsidRDefault="004B774D" w:rsidP="004B774D">
            <w:pPr>
              <w:jc w:val="both"/>
              <w:rPr>
                <w:color w:val="1F497D"/>
              </w:rPr>
            </w:pPr>
            <w:r w:rsidRPr="004B774D">
              <w:rPr>
                <w:rFonts w:eastAsia="Calibri"/>
              </w:rPr>
              <w:t>8s</w:t>
            </w:r>
          </w:p>
        </w:tc>
        <w:tc>
          <w:tcPr>
            <w:tcW w:w="889" w:type="dxa"/>
            <w:shd w:val="clear" w:color="auto" w:fill="F7CAAC"/>
          </w:tcPr>
          <w:p w:rsidR="004B774D" w:rsidRPr="004B774D" w:rsidRDefault="004B774D" w:rsidP="004B774D">
            <w:pPr>
              <w:jc w:val="both"/>
              <w:rPr>
                <w:b/>
              </w:rPr>
            </w:pPr>
            <w:r w:rsidRPr="004B774D">
              <w:rPr>
                <w:b/>
              </w:rPr>
              <w:t xml:space="preserve">hod. </w:t>
            </w:r>
          </w:p>
        </w:tc>
        <w:tc>
          <w:tcPr>
            <w:tcW w:w="816" w:type="dxa"/>
          </w:tcPr>
          <w:p w:rsidR="004B774D" w:rsidRPr="004B774D" w:rsidRDefault="004B774D" w:rsidP="004B774D">
            <w:pPr>
              <w:jc w:val="both"/>
            </w:pPr>
            <w:r w:rsidRPr="004B774D">
              <w:t>8</w:t>
            </w:r>
          </w:p>
        </w:tc>
        <w:tc>
          <w:tcPr>
            <w:tcW w:w="2156" w:type="dxa"/>
            <w:shd w:val="clear" w:color="auto" w:fill="F7CAAC"/>
          </w:tcPr>
          <w:p w:rsidR="004B774D" w:rsidRPr="004B774D" w:rsidRDefault="004B774D" w:rsidP="004B774D">
            <w:pPr>
              <w:jc w:val="both"/>
              <w:rPr>
                <w:b/>
              </w:rPr>
            </w:pPr>
            <w:r w:rsidRPr="004B774D">
              <w:rPr>
                <w:b/>
              </w:rPr>
              <w:t>kreditů</w:t>
            </w:r>
          </w:p>
        </w:tc>
        <w:tc>
          <w:tcPr>
            <w:tcW w:w="1207" w:type="dxa"/>
            <w:gridSpan w:val="2"/>
          </w:tcPr>
          <w:p w:rsidR="004B774D" w:rsidRPr="004B774D" w:rsidRDefault="004B774D" w:rsidP="004B774D">
            <w:pPr>
              <w:jc w:val="both"/>
            </w:pPr>
            <w:r w:rsidRPr="004B774D">
              <w:t>2</w:t>
            </w:r>
          </w:p>
        </w:tc>
      </w:tr>
      <w:tr w:rsidR="004B774D" w:rsidRPr="004B774D" w:rsidTr="00A527E7">
        <w:tc>
          <w:tcPr>
            <w:tcW w:w="3086" w:type="dxa"/>
            <w:shd w:val="clear" w:color="auto" w:fill="F7CAAC"/>
          </w:tcPr>
          <w:p w:rsidR="004B774D" w:rsidRPr="004B774D" w:rsidRDefault="004B774D" w:rsidP="004B774D">
            <w:pPr>
              <w:rPr>
                <w:b/>
                <w:sz w:val="22"/>
              </w:rPr>
            </w:pPr>
            <w:r w:rsidRPr="004B774D">
              <w:rPr>
                <w:b/>
              </w:rPr>
              <w:t>Prerekvizity, korekvizity, ekvivalence</w:t>
            </w:r>
          </w:p>
        </w:tc>
        <w:tc>
          <w:tcPr>
            <w:tcW w:w="6769" w:type="dxa"/>
            <w:gridSpan w:val="7"/>
          </w:tcPr>
          <w:p w:rsidR="004B774D" w:rsidRPr="004B774D" w:rsidRDefault="004B774D" w:rsidP="004B774D">
            <w:pPr>
              <w:jc w:val="both"/>
              <w:rPr>
                <w:sz w:val="16"/>
                <w:szCs w:val="16"/>
              </w:rPr>
            </w:pPr>
          </w:p>
        </w:tc>
      </w:tr>
      <w:tr w:rsidR="004B774D" w:rsidRPr="004B774D" w:rsidTr="00A527E7">
        <w:tc>
          <w:tcPr>
            <w:tcW w:w="3086" w:type="dxa"/>
            <w:shd w:val="clear" w:color="auto" w:fill="F7CAAC"/>
          </w:tcPr>
          <w:p w:rsidR="004B774D" w:rsidRPr="004B774D" w:rsidRDefault="004B774D" w:rsidP="004B774D">
            <w:pPr>
              <w:rPr>
                <w:b/>
              </w:rPr>
            </w:pPr>
            <w:r w:rsidRPr="004B774D">
              <w:rPr>
                <w:b/>
              </w:rPr>
              <w:t>Způsob ověření studijních výsledků</w:t>
            </w:r>
          </w:p>
        </w:tc>
        <w:tc>
          <w:tcPr>
            <w:tcW w:w="3406" w:type="dxa"/>
            <w:gridSpan w:val="4"/>
          </w:tcPr>
          <w:p w:rsidR="004B774D" w:rsidRPr="004B774D" w:rsidRDefault="004B774D" w:rsidP="004B774D">
            <w:pPr>
              <w:jc w:val="both"/>
              <w:rPr>
                <w:sz w:val="16"/>
                <w:szCs w:val="16"/>
              </w:rPr>
            </w:pPr>
            <w:r w:rsidRPr="004B774D">
              <w:rPr>
                <w:rFonts w:eastAsia="Calibri"/>
              </w:rPr>
              <w:t>klasifikovaný zápočet</w:t>
            </w:r>
          </w:p>
        </w:tc>
        <w:tc>
          <w:tcPr>
            <w:tcW w:w="2156" w:type="dxa"/>
            <w:shd w:val="clear" w:color="auto" w:fill="F7CAAC"/>
          </w:tcPr>
          <w:p w:rsidR="004B774D" w:rsidRPr="004B774D" w:rsidRDefault="004B774D" w:rsidP="004B774D">
            <w:pPr>
              <w:jc w:val="both"/>
              <w:rPr>
                <w:b/>
              </w:rPr>
            </w:pPr>
            <w:r w:rsidRPr="004B774D">
              <w:rPr>
                <w:b/>
              </w:rPr>
              <w:t>Forma výuky</w:t>
            </w:r>
          </w:p>
        </w:tc>
        <w:tc>
          <w:tcPr>
            <w:tcW w:w="1207" w:type="dxa"/>
            <w:gridSpan w:val="2"/>
          </w:tcPr>
          <w:p w:rsidR="004B774D" w:rsidRPr="004B774D" w:rsidRDefault="004B774D" w:rsidP="004B774D">
            <w:pPr>
              <w:jc w:val="both"/>
            </w:pPr>
            <w:r w:rsidRPr="004B774D">
              <w:rPr>
                <w:rFonts w:eastAsia="Calibri"/>
              </w:rPr>
              <w:t>seminář</w:t>
            </w:r>
          </w:p>
        </w:tc>
      </w:tr>
      <w:tr w:rsidR="004B774D" w:rsidRPr="004B774D" w:rsidTr="00A527E7">
        <w:tc>
          <w:tcPr>
            <w:tcW w:w="3086" w:type="dxa"/>
            <w:shd w:val="clear" w:color="auto" w:fill="F7CAAC"/>
          </w:tcPr>
          <w:p w:rsidR="004B774D" w:rsidRPr="004B774D" w:rsidRDefault="004B774D" w:rsidP="004B774D">
            <w:pPr>
              <w:rPr>
                <w:b/>
              </w:rPr>
            </w:pPr>
            <w:r w:rsidRPr="004B774D">
              <w:rPr>
                <w:b/>
              </w:rPr>
              <w:t>Forma způsobu ověření studijních výsledků a další požadavky na studenta</w:t>
            </w:r>
          </w:p>
        </w:tc>
        <w:tc>
          <w:tcPr>
            <w:tcW w:w="6769" w:type="dxa"/>
            <w:gridSpan w:val="7"/>
            <w:tcBorders>
              <w:bottom w:val="nil"/>
            </w:tcBorders>
          </w:tcPr>
          <w:p w:rsidR="004B774D" w:rsidRPr="004B774D" w:rsidRDefault="004B774D" w:rsidP="004B774D">
            <w:pPr>
              <w:rPr>
                <w:color w:val="1F497D"/>
                <w:sz w:val="16"/>
                <w:szCs w:val="16"/>
              </w:rPr>
            </w:pPr>
            <w:r w:rsidRPr="004B774D">
              <w:t xml:space="preserve">Aktivní účast na seminářích a cvičeních minimálně 80 %. </w:t>
            </w:r>
            <w:r w:rsidRPr="004B774D">
              <w:br/>
              <w:t xml:space="preserve">Písemný test z probrané látky, úspěšnost 60 % a více. </w:t>
            </w:r>
            <w:r w:rsidRPr="004B774D">
              <w:br/>
              <w:t xml:space="preserve">Vypracování a odevzdání všech domácích prací v termínu. </w:t>
            </w:r>
            <w:r w:rsidRPr="004B774D">
              <w:br/>
              <w:t xml:space="preserve">Prezentace v hodině s doprovodnými materiály v dohodnutém termínu. </w:t>
            </w:r>
            <w:r w:rsidRPr="004B774D">
              <w:br/>
              <w:t>Pokud pedagog používá onlineovou podporu kurzu v programu Moodle, je povinností studenta se do tohoto programu zaregistrovat.</w:t>
            </w:r>
          </w:p>
        </w:tc>
      </w:tr>
      <w:tr w:rsidR="004B774D" w:rsidRPr="004B774D" w:rsidTr="0071541A">
        <w:trPr>
          <w:trHeight w:val="274"/>
        </w:trPr>
        <w:tc>
          <w:tcPr>
            <w:tcW w:w="9855" w:type="dxa"/>
            <w:gridSpan w:val="8"/>
            <w:tcBorders>
              <w:top w:val="nil"/>
            </w:tcBorders>
          </w:tcPr>
          <w:p w:rsidR="004B774D" w:rsidRPr="004B774D" w:rsidRDefault="004B774D" w:rsidP="004B774D">
            <w:pPr>
              <w:jc w:val="both"/>
            </w:pPr>
          </w:p>
        </w:tc>
      </w:tr>
      <w:tr w:rsidR="004B774D" w:rsidRPr="004B774D" w:rsidTr="00A527E7">
        <w:trPr>
          <w:trHeight w:val="197"/>
        </w:trPr>
        <w:tc>
          <w:tcPr>
            <w:tcW w:w="3086" w:type="dxa"/>
            <w:tcBorders>
              <w:top w:val="nil"/>
            </w:tcBorders>
            <w:shd w:val="clear" w:color="auto" w:fill="F7CAAC"/>
          </w:tcPr>
          <w:p w:rsidR="004B774D" w:rsidRPr="004B774D" w:rsidRDefault="004B774D" w:rsidP="004B774D">
            <w:pPr>
              <w:jc w:val="both"/>
              <w:rPr>
                <w:b/>
              </w:rPr>
            </w:pPr>
            <w:r w:rsidRPr="004B774D">
              <w:rPr>
                <w:b/>
              </w:rPr>
              <w:t>Garant předmětu</w:t>
            </w:r>
          </w:p>
        </w:tc>
        <w:tc>
          <w:tcPr>
            <w:tcW w:w="6769" w:type="dxa"/>
            <w:gridSpan w:val="7"/>
            <w:tcBorders>
              <w:top w:val="nil"/>
            </w:tcBorders>
          </w:tcPr>
          <w:p w:rsidR="004B774D" w:rsidRPr="004B774D" w:rsidRDefault="004B774D" w:rsidP="004B774D">
            <w:pPr>
              <w:jc w:val="both"/>
            </w:pPr>
            <w:r w:rsidRPr="004B774D">
              <w:rPr>
                <w:rFonts w:eastAsia="Calibri"/>
              </w:rPr>
              <w:t>Mgr. Hana Atcheson</w:t>
            </w:r>
          </w:p>
        </w:tc>
      </w:tr>
      <w:tr w:rsidR="004B774D" w:rsidRPr="004B774D" w:rsidTr="00A527E7">
        <w:trPr>
          <w:trHeight w:val="243"/>
        </w:trPr>
        <w:tc>
          <w:tcPr>
            <w:tcW w:w="3086" w:type="dxa"/>
            <w:tcBorders>
              <w:top w:val="nil"/>
            </w:tcBorders>
            <w:shd w:val="clear" w:color="auto" w:fill="F7CAAC"/>
          </w:tcPr>
          <w:p w:rsidR="004B774D" w:rsidRPr="004B774D" w:rsidRDefault="004B774D" w:rsidP="004B774D">
            <w:pPr>
              <w:rPr>
                <w:b/>
              </w:rPr>
            </w:pPr>
            <w:r w:rsidRPr="004B774D">
              <w:rPr>
                <w:b/>
              </w:rPr>
              <w:t>Zapojení garanta do výuky předmětu</w:t>
            </w:r>
          </w:p>
        </w:tc>
        <w:tc>
          <w:tcPr>
            <w:tcW w:w="6769" w:type="dxa"/>
            <w:gridSpan w:val="7"/>
            <w:tcBorders>
              <w:top w:val="nil"/>
            </w:tcBorders>
          </w:tcPr>
          <w:p w:rsidR="004B774D" w:rsidRPr="004B774D" w:rsidRDefault="004B774D" w:rsidP="004B774D">
            <w:pPr>
              <w:jc w:val="both"/>
            </w:pPr>
            <w:r w:rsidRPr="004B774D">
              <w:rPr>
                <w:rFonts w:eastAsia="Calibri"/>
              </w:rPr>
              <w:t xml:space="preserve">100 % </w:t>
            </w:r>
          </w:p>
        </w:tc>
      </w:tr>
      <w:tr w:rsidR="004B774D" w:rsidRPr="004B774D" w:rsidTr="00A527E7">
        <w:tc>
          <w:tcPr>
            <w:tcW w:w="3086" w:type="dxa"/>
            <w:shd w:val="clear" w:color="auto" w:fill="F7CAAC"/>
          </w:tcPr>
          <w:p w:rsidR="004B774D" w:rsidRPr="004B774D" w:rsidRDefault="004B774D" w:rsidP="004B774D">
            <w:pPr>
              <w:jc w:val="both"/>
              <w:rPr>
                <w:b/>
              </w:rPr>
            </w:pPr>
            <w:r w:rsidRPr="004B774D">
              <w:rPr>
                <w:b/>
              </w:rPr>
              <w:t>Vyučující</w:t>
            </w:r>
          </w:p>
        </w:tc>
        <w:tc>
          <w:tcPr>
            <w:tcW w:w="6769" w:type="dxa"/>
            <w:gridSpan w:val="7"/>
            <w:tcBorders>
              <w:bottom w:val="nil"/>
            </w:tcBorders>
          </w:tcPr>
          <w:p w:rsidR="004B774D" w:rsidRPr="004B774D" w:rsidRDefault="004B774D" w:rsidP="004B774D">
            <w:pPr>
              <w:jc w:val="both"/>
            </w:pPr>
            <w:r w:rsidRPr="004B774D">
              <w:rPr>
                <w:rFonts w:eastAsia="Calibri"/>
              </w:rPr>
              <w:t>Mgr. Hana Atcheson</w:t>
            </w:r>
          </w:p>
        </w:tc>
      </w:tr>
      <w:tr w:rsidR="004B774D" w:rsidRPr="004B774D" w:rsidTr="007A3BE1">
        <w:trPr>
          <w:trHeight w:val="320"/>
        </w:trPr>
        <w:tc>
          <w:tcPr>
            <w:tcW w:w="9855" w:type="dxa"/>
            <w:gridSpan w:val="8"/>
            <w:tcBorders>
              <w:top w:val="nil"/>
            </w:tcBorders>
          </w:tcPr>
          <w:p w:rsidR="004B774D" w:rsidRPr="004B774D" w:rsidRDefault="004B774D" w:rsidP="004B774D">
            <w:pPr>
              <w:jc w:val="both"/>
            </w:pPr>
          </w:p>
        </w:tc>
      </w:tr>
      <w:tr w:rsidR="004B774D" w:rsidRPr="004B774D" w:rsidTr="00A527E7">
        <w:tc>
          <w:tcPr>
            <w:tcW w:w="3086" w:type="dxa"/>
            <w:shd w:val="clear" w:color="auto" w:fill="F7CAAC"/>
          </w:tcPr>
          <w:p w:rsidR="004B774D" w:rsidRPr="004B774D" w:rsidRDefault="004B774D" w:rsidP="004B774D">
            <w:pPr>
              <w:jc w:val="both"/>
              <w:rPr>
                <w:b/>
              </w:rPr>
            </w:pPr>
            <w:r w:rsidRPr="004B774D">
              <w:rPr>
                <w:b/>
              </w:rPr>
              <w:t>Stručná anotace předmětu</w:t>
            </w:r>
          </w:p>
        </w:tc>
        <w:tc>
          <w:tcPr>
            <w:tcW w:w="6769" w:type="dxa"/>
            <w:gridSpan w:val="7"/>
            <w:tcBorders>
              <w:bottom w:val="nil"/>
            </w:tcBorders>
          </w:tcPr>
          <w:p w:rsidR="004B774D" w:rsidRPr="004B774D" w:rsidRDefault="004B774D" w:rsidP="004B774D">
            <w:pPr>
              <w:jc w:val="both"/>
              <w:rPr>
                <w:sz w:val="16"/>
                <w:szCs w:val="16"/>
              </w:rPr>
            </w:pPr>
          </w:p>
        </w:tc>
      </w:tr>
      <w:tr w:rsidR="004B774D" w:rsidRPr="004B774D" w:rsidTr="00A527E7">
        <w:trPr>
          <w:trHeight w:val="1554"/>
        </w:trPr>
        <w:tc>
          <w:tcPr>
            <w:tcW w:w="9855" w:type="dxa"/>
            <w:gridSpan w:val="8"/>
            <w:tcBorders>
              <w:top w:val="nil"/>
              <w:bottom w:val="single" w:sz="12" w:space="0" w:color="auto"/>
            </w:tcBorders>
          </w:tcPr>
          <w:p w:rsidR="004B774D" w:rsidRPr="004B774D" w:rsidRDefault="004B774D" w:rsidP="004B774D">
            <w:pPr>
              <w:jc w:val="both"/>
            </w:pPr>
          </w:p>
          <w:p w:rsidR="004B774D" w:rsidRPr="004B774D" w:rsidRDefault="004B774D" w:rsidP="004B774D">
            <w:r w:rsidRPr="004B774D">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rsidRPr="004B774D">
              <w:br/>
              <w:t xml:space="preserve">Předmět si klade za cíl svým absolventům zvýšit schopnost studovat odbornou literaturu, zlepšit jazykovou vybavenost a tím také rozšířit možnost účasti na zahraničních výstavách či v zahraničních soutěžích. </w:t>
            </w:r>
          </w:p>
          <w:p w:rsidR="004B774D" w:rsidRPr="004B774D" w:rsidRDefault="004B774D" w:rsidP="004B774D"/>
          <w:p w:rsidR="004B774D" w:rsidRPr="004B774D" w:rsidRDefault="004B774D" w:rsidP="004B774D">
            <w:r w:rsidRPr="004B774D">
              <w:t xml:space="preserve">Obsah předmětu je sestaven podle autorského učebního materiálu "English for Art, Design and Multimedia". </w:t>
            </w:r>
            <w:r w:rsidRPr="004B774D">
              <w:br/>
              <w:t xml:space="preserve">- Prvky a principy designu. </w:t>
            </w:r>
            <w:r w:rsidRPr="004B774D">
              <w:br/>
              <w:t xml:space="preserve">- Materiály, vzory a barvy. </w:t>
            </w:r>
            <w:r w:rsidRPr="004B774D">
              <w:br/>
              <w:t xml:space="preserve">- Tvary. </w:t>
            </w:r>
            <w:r w:rsidRPr="004B774D">
              <w:br/>
              <w:t xml:space="preserve">- Navrhovací procesy. </w:t>
            </w:r>
            <w:r w:rsidRPr="004B774D">
              <w:br/>
              <w:t xml:space="preserve">- Média a reklama. </w:t>
            </w:r>
            <w:r w:rsidRPr="004B774D">
              <w:br/>
              <w:t xml:space="preserve">- Profese a náplň práce vybraných výtvarníků. </w:t>
            </w:r>
            <w:r w:rsidRPr="004B774D">
              <w:br/>
              <w:t xml:space="preserve">- Filmové natáčení a tvorba filmu. </w:t>
            </w:r>
            <w:r w:rsidRPr="004B774D">
              <w:br/>
              <w:t>- Soutěže.</w:t>
            </w:r>
          </w:p>
          <w:p w:rsidR="004B774D" w:rsidRPr="004B774D" w:rsidRDefault="004B774D" w:rsidP="004B774D">
            <w:pPr>
              <w:jc w:val="both"/>
            </w:pPr>
          </w:p>
        </w:tc>
      </w:tr>
      <w:tr w:rsidR="004B774D" w:rsidRPr="004B774D" w:rsidTr="00A527E7">
        <w:trPr>
          <w:trHeight w:val="265"/>
        </w:trPr>
        <w:tc>
          <w:tcPr>
            <w:tcW w:w="3653" w:type="dxa"/>
            <w:gridSpan w:val="2"/>
            <w:tcBorders>
              <w:top w:val="nil"/>
            </w:tcBorders>
            <w:shd w:val="clear" w:color="auto" w:fill="F7CAAC"/>
          </w:tcPr>
          <w:p w:rsidR="004B774D" w:rsidRPr="004B774D" w:rsidRDefault="004B774D" w:rsidP="004B774D">
            <w:pPr>
              <w:jc w:val="both"/>
            </w:pPr>
            <w:r w:rsidRPr="004B774D">
              <w:rPr>
                <w:b/>
              </w:rPr>
              <w:t>Studijní literatura a studijní pomůcky</w:t>
            </w:r>
          </w:p>
        </w:tc>
        <w:tc>
          <w:tcPr>
            <w:tcW w:w="6202" w:type="dxa"/>
            <w:gridSpan w:val="6"/>
            <w:tcBorders>
              <w:top w:val="nil"/>
              <w:bottom w:val="nil"/>
            </w:tcBorders>
          </w:tcPr>
          <w:p w:rsidR="004B774D" w:rsidRPr="004B774D" w:rsidRDefault="004B774D" w:rsidP="004B774D">
            <w:pPr>
              <w:jc w:val="both"/>
            </w:pPr>
          </w:p>
        </w:tc>
      </w:tr>
      <w:tr w:rsidR="004B774D" w:rsidRPr="004B774D" w:rsidTr="00A527E7">
        <w:trPr>
          <w:trHeight w:val="1497"/>
        </w:trPr>
        <w:tc>
          <w:tcPr>
            <w:tcW w:w="9855" w:type="dxa"/>
            <w:gridSpan w:val="8"/>
            <w:tcBorders>
              <w:top w:val="nil"/>
            </w:tcBorders>
          </w:tcPr>
          <w:p w:rsidR="00290BFB" w:rsidRDefault="00290BFB" w:rsidP="00C4042F">
            <w:pPr>
              <w:rPr>
                <w:b/>
              </w:rPr>
            </w:pPr>
          </w:p>
          <w:p w:rsidR="00C4042F" w:rsidRPr="00B14297" w:rsidRDefault="00C4042F" w:rsidP="00C4042F">
            <w:pPr>
              <w:rPr>
                <w:b/>
              </w:rPr>
            </w:pPr>
            <w:r>
              <w:rPr>
                <w:b/>
              </w:rPr>
              <w:t>Povinná</w:t>
            </w:r>
            <w:r w:rsidRPr="00B14297">
              <w:rPr>
                <w:b/>
              </w:rPr>
              <w:t>:</w:t>
            </w:r>
          </w:p>
          <w:p w:rsidR="00C4042F" w:rsidRDefault="00C4042F" w:rsidP="00C4042F">
            <w:r>
              <w:t xml:space="preserve">ATCHESON, H. JANASOVÁ, H. SKOŘEPOVÁ. </w:t>
            </w:r>
            <w:r>
              <w:rPr>
                <w:i/>
                <w:iCs/>
              </w:rPr>
              <w:t>English for Art, Design and Multimedia</w:t>
            </w:r>
            <w:r>
              <w:t>. UTB ve Z</w:t>
            </w:r>
            <w:r w:rsidR="00290BFB">
              <w:t>líně, 2011. ISBN 9788074541209.</w:t>
            </w:r>
          </w:p>
          <w:p w:rsidR="007A3BE1" w:rsidRDefault="007A3BE1" w:rsidP="00C4042F">
            <w:pPr>
              <w:rPr>
                <w:b/>
              </w:rPr>
            </w:pPr>
          </w:p>
          <w:p w:rsidR="00C4042F" w:rsidRPr="00B14297" w:rsidRDefault="00C4042F" w:rsidP="00C4042F">
            <w:pPr>
              <w:rPr>
                <w:b/>
              </w:rPr>
            </w:pPr>
            <w:r>
              <w:rPr>
                <w:b/>
              </w:rPr>
              <w:t>Doporučená</w:t>
            </w:r>
            <w:r w:rsidRPr="00B14297">
              <w:rPr>
                <w:b/>
              </w:rPr>
              <w:t>:</w:t>
            </w:r>
          </w:p>
          <w:p w:rsidR="00C4042F" w:rsidRDefault="00C4042F" w:rsidP="00C4042F">
            <w:r>
              <w:t xml:space="preserve">FINEBERG, J. </w:t>
            </w:r>
            <w:r>
              <w:rPr>
                <w:i/>
                <w:iCs/>
              </w:rPr>
              <w:t>Art Since 1940</w:t>
            </w:r>
            <w:r>
              <w:t xml:space="preserve">. Prentice Hall, 2003. ISBN 978-0131833210. </w:t>
            </w:r>
          </w:p>
          <w:p w:rsidR="00C4042F" w:rsidRDefault="00C4042F" w:rsidP="00C4042F">
            <w:r>
              <w:t xml:space="preserve">TAYLOR, B. </w:t>
            </w:r>
            <w:r>
              <w:rPr>
                <w:i/>
                <w:iCs/>
              </w:rPr>
              <w:t>Art Today</w:t>
            </w:r>
            <w:r>
              <w:t xml:space="preserve">. Laurence King, 2004. ISBN 978-1856694230. </w:t>
            </w:r>
          </w:p>
          <w:p w:rsidR="00C4042F" w:rsidRDefault="00C4042F" w:rsidP="00C4042F">
            <w:r>
              <w:t xml:space="preserve">HILL, A. WATSON, J. </w:t>
            </w:r>
            <w:r>
              <w:rPr>
                <w:i/>
                <w:iCs/>
              </w:rPr>
              <w:t>Dictionary of Media and Communication Studies</w:t>
            </w:r>
            <w:r>
              <w:t xml:space="preserve">. Hodder Arnold, 2003. ISBN 978-0340808290. </w:t>
            </w:r>
          </w:p>
          <w:p w:rsidR="00C4042F" w:rsidRDefault="00C4042F" w:rsidP="00C4042F">
            <w:r>
              <w:t xml:space="preserve">OEI, L., DE KEGEL, C. </w:t>
            </w:r>
            <w:r>
              <w:rPr>
                <w:i/>
                <w:iCs/>
              </w:rPr>
              <w:t>Elements of Design</w:t>
            </w:r>
            <w:r>
              <w:t xml:space="preserve">. Thames and Hudson, 2002. ISBN 978-0500283394. </w:t>
            </w:r>
          </w:p>
          <w:p w:rsidR="00C4042F" w:rsidRDefault="00C4042F" w:rsidP="00C4042F">
            <w:r>
              <w:t xml:space="preserve">PIPES, A. </w:t>
            </w:r>
            <w:r>
              <w:rPr>
                <w:i/>
                <w:iCs/>
              </w:rPr>
              <w:t>Foundations of Art and Design</w:t>
            </w:r>
            <w:r>
              <w:t xml:space="preserve">. Laurence King, 2004. ISBN 978-1856693752. </w:t>
            </w:r>
          </w:p>
          <w:p w:rsidR="004B774D" w:rsidRPr="004B774D" w:rsidRDefault="004B774D" w:rsidP="004B774D">
            <w:pPr>
              <w:jc w:val="both"/>
            </w:pPr>
          </w:p>
        </w:tc>
      </w:tr>
      <w:tr w:rsidR="004B774D" w:rsidRPr="004B774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B774D" w:rsidRPr="004B774D" w:rsidRDefault="004B774D" w:rsidP="004B774D">
            <w:pPr>
              <w:jc w:val="center"/>
              <w:rPr>
                <w:b/>
              </w:rPr>
            </w:pPr>
            <w:r w:rsidRPr="004B774D">
              <w:rPr>
                <w:b/>
              </w:rPr>
              <w:t>Informace ke kombinované nebo distanční formě</w:t>
            </w:r>
          </w:p>
        </w:tc>
      </w:tr>
      <w:tr w:rsidR="004B774D" w:rsidRPr="004B774D" w:rsidTr="00A527E7">
        <w:tc>
          <w:tcPr>
            <w:tcW w:w="4787" w:type="dxa"/>
            <w:gridSpan w:val="3"/>
            <w:tcBorders>
              <w:top w:val="single" w:sz="2" w:space="0" w:color="auto"/>
            </w:tcBorders>
            <w:shd w:val="clear" w:color="auto" w:fill="F7CAAC"/>
          </w:tcPr>
          <w:p w:rsidR="004B774D" w:rsidRPr="004B774D" w:rsidRDefault="004B774D" w:rsidP="004B774D">
            <w:pPr>
              <w:autoSpaceDE w:val="0"/>
              <w:autoSpaceDN w:val="0"/>
              <w:adjustRightInd w:val="0"/>
            </w:pPr>
            <w:r w:rsidRPr="004B774D">
              <w:rPr>
                <w:b/>
              </w:rPr>
              <w:t>Rozsah konzultací (soustředění)</w:t>
            </w:r>
            <w:r w:rsidRPr="004B774D">
              <w:rPr>
                <w:rFonts w:eastAsia="Calibri"/>
                <w:sz w:val="24"/>
                <w:szCs w:val="24"/>
              </w:rPr>
              <w:t xml:space="preserve"> </w:t>
            </w:r>
          </w:p>
        </w:tc>
        <w:tc>
          <w:tcPr>
            <w:tcW w:w="889" w:type="dxa"/>
            <w:tcBorders>
              <w:top w:val="single" w:sz="2" w:space="0" w:color="auto"/>
            </w:tcBorders>
          </w:tcPr>
          <w:p w:rsidR="004B774D" w:rsidRPr="004B774D" w:rsidRDefault="004B774D" w:rsidP="004B774D">
            <w:pPr>
              <w:jc w:val="both"/>
            </w:pPr>
            <w:r w:rsidRPr="004B774D">
              <w:t>8</w:t>
            </w:r>
          </w:p>
        </w:tc>
        <w:tc>
          <w:tcPr>
            <w:tcW w:w="4179" w:type="dxa"/>
            <w:gridSpan w:val="4"/>
            <w:tcBorders>
              <w:top w:val="single" w:sz="2" w:space="0" w:color="auto"/>
            </w:tcBorders>
            <w:shd w:val="clear" w:color="auto" w:fill="F7CAAC"/>
          </w:tcPr>
          <w:p w:rsidR="004B774D" w:rsidRPr="004B774D" w:rsidRDefault="004B774D" w:rsidP="004B774D">
            <w:pPr>
              <w:jc w:val="both"/>
              <w:rPr>
                <w:b/>
              </w:rPr>
            </w:pPr>
            <w:r w:rsidRPr="004B774D">
              <w:rPr>
                <w:b/>
              </w:rPr>
              <w:t xml:space="preserve">hodin </w:t>
            </w:r>
          </w:p>
        </w:tc>
      </w:tr>
      <w:tr w:rsidR="004B774D" w:rsidRPr="004B774D" w:rsidTr="00A527E7">
        <w:tc>
          <w:tcPr>
            <w:tcW w:w="9855" w:type="dxa"/>
            <w:gridSpan w:val="8"/>
            <w:shd w:val="clear" w:color="auto" w:fill="F7CAAC"/>
          </w:tcPr>
          <w:p w:rsidR="004B774D" w:rsidRPr="004B774D" w:rsidRDefault="004B774D" w:rsidP="004B774D">
            <w:pPr>
              <w:jc w:val="both"/>
              <w:rPr>
                <w:b/>
              </w:rPr>
            </w:pPr>
            <w:r w:rsidRPr="004B774D">
              <w:rPr>
                <w:b/>
              </w:rPr>
              <w:t>Informace o způsobu kontaktu s vyučujícím</w:t>
            </w:r>
          </w:p>
        </w:tc>
      </w:tr>
      <w:tr w:rsidR="004B774D" w:rsidRPr="004B774D" w:rsidTr="009B4D8D">
        <w:trPr>
          <w:trHeight w:val="708"/>
        </w:trPr>
        <w:tc>
          <w:tcPr>
            <w:tcW w:w="9855" w:type="dxa"/>
            <w:gridSpan w:val="8"/>
          </w:tcPr>
          <w:p w:rsidR="0071541A" w:rsidRDefault="0071541A" w:rsidP="0071541A">
            <w:pPr>
              <w:jc w:val="both"/>
            </w:pPr>
          </w:p>
          <w:p w:rsidR="004B774D" w:rsidRPr="009B4D8D" w:rsidRDefault="0071541A" w:rsidP="009B4D8D">
            <w:pPr>
              <w:jc w:val="both"/>
            </w:pPr>
            <w:r>
              <w:t>O</w:t>
            </w:r>
            <w:r w:rsidRPr="0004481D">
              <w:t>sobně po domluvě + e</w:t>
            </w:r>
            <w:r>
              <w:t>-</w:t>
            </w:r>
            <w:r w:rsidRPr="0004481D">
              <w:t>mailem</w:t>
            </w:r>
            <w:r w:rsidR="009B4D8D">
              <w:t>.</w:t>
            </w:r>
          </w:p>
        </w:tc>
      </w:tr>
      <w:tr w:rsidR="00D6293A" w:rsidRPr="00D6293A" w:rsidTr="00A527E7">
        <w:tc>
          <w:tcPr>
            <w:tcW w:w="9855" w:type="dxa"/>
            <w:gridSpan w:val="8"/>
            <w:tcBorders>
              <w:bottom w:val="double" w:sz="4" w:space="0" w:color="auto"/>
            </w:tcBorders>
            <w:shd w:val="clear" w:color="auto" w:fill="BDD6EE"/>
          </w:tcPr>
          <w:p w:rsidR="00D6293A" w:rsidRPr="00D6293A" w:rsidRDefault="00D6293A" w:rsidP="00D6293A">
            <w:pPr>
              <w:jc w:val="both"/>
              <w:rPr>
                <w:b/>
                <w:sz w:val="28"/>
              </w:rPr>
            </w:pPr>
            <w:r w:rsidRPr="00D6293A">
              <w:lastRenderedPageBreak/>
              <w:br w:type="page"/>
            </w:r>
            <w:r w:rsidRPr="00D6293A">
              <w:rPr>
                <w:b/>
                <w:sz w:val="28"/>
              </w:rPr>
              <w:t>B-III – Charakteristika studijního předmětu</w:t>
            </w:r>
          </w:p>
        </w:tc>
      </w:tr>
      <w:tr w:rsidR="00D6293A" w:rsidRPr="00D6293A" w:rsidTr="00A527E7">
        <w:tc>
          <w:tcPr>
            <w:tcW w:w="3086" w:type="dxa"/>
            <w:tcBorders>
              <w:top w:val="double" w:sz="4" w:space="0" w:color="auto"/>
            </w:tcBorders>
            <w:shd w:val="clear" w:color="auto" w:fill="F7CAAC"/>
          </w:tcPr>
          <w:p w:rsidR="00D6293A" w:rsidRPr="00D6293A" w:rsidRDefault="00D6293A" w:rsidP="00D6293A">
            <w:pPr>
              <w:jc w:val="both"/>
              <w:rPr>
                <w:b/>
              </w:rPr>
            </w:pPr>
            <w:r w:rsidRPr="00D6293A">
              <w:rPr>
                <w:b/>
              </w:rPr>
              <w:t>Název studijního předmětu</w:t>
            </w:r>
          </w:p>
        </w:tc>
        <w:tc>
          <w:tcPr>
            <w:tcW w:w="6769" w:type="dxa"/>
            <w:gridSpan w:val="7"/>
            <w:tcBorders>
              <w:top w:val="double" w:sz="4" w:space="0" w:color="auto"/>
            </w:tcBorders>
          </w:tcPr>
          <w:p w:rsidR="00D6293A" w:rsidRPr="00D6293A" w:rsidRDefault="00D6293A" w:rsidP="00D6293A">
            <w:pPr>
              <w:jc w:val="both"/>
              <w:rPr>
                <w:color w:val="1F497D"/>
              </w:rPr>
            </w:pPr>
            <w:r w:rsidRPr="00D6293A">
              <w:t>Odborná angličtina II</w:t>
            </w:r>
          </w:p>
        </w:tc>
      </w:tr>
      <w:tr w:rsidR="00D6293A" w:rsidRPr="00D6293A" w:rsidTr="00A527E7">
        <w:tc>
          <w:tcPr>
            <w:tcW w:w="3086" w:type="dxa"/>
            <w:shd w:val="clear" w:color="auto" w:fill="F7CAAC"/>
          </w:tcPr>
          <w:p w:rsidR="00D6293A" w:rsidRPr="00D6293A" w:rsidRDefault="00D6293A" w:rsidP="00D6293A">
            <w:pPr>
              <w:rPr>
                <w:b/>
              </w:rPr>
            </w:pPr>
            <w:r w:rsidRPr="00D6293A">
              <w:rPr>
                <w:b/>
              </w:rPr>
              <w:t>Typ předmětu</w:t>
            </w:r>
          </w:p>
        </w:tc>
        <w:tc>
          <w:tcPr>
            <w:tcW w:w="3406" w:type="dxa"/>
            <w:gridSpan w:val="4"/>
          </w:tcPr>
          <w:p w:rsidR="00D6293A" w:rsidRPr="00D6293A" w:rsidRDefault="00D6293A" w:rsidP="00D6293A">
            <w:pPr>
              <w:jc w:val="both"/>
            </w:pPr>
            <w:r w:rsidRPr="00D6293A">
              <w:t>povinný</w:t>
            </w:r>
          </w:p>
        </w:tc>
        <w:tc>
          <w:tcPr>
            <w:tcW w:w="2695" w:type="dxa"/>
            <w:gridSpan w:val="2"/>
            <w:shd w:val="clear" w:color="auto" w:fill="F7CAAC"/>
          </w:tcPr>
          <w:p w:rsidR="00D6293A" w:rsidRPr="00D6293A" w:rsidRDefault="00D6293A" w:rsidP="00D6293A">
            <w:pPr>
              <w:jc w:val="both"/>
            </w:pPr>
            <w:r w:rsidRPr="00D6293A">
              <w:rPr>
                <w:b/>
              </w:rPr>
              <w:t>doporučený ročník/semestr</w:t>
            </w:r>
          </w:p>
        </w:tc>
        <w:tc>
          <w:tcPr>
            <w:tcW w:w="668" w:type="dxa"/>
          </w:tcPr>
          <w:p w:rsidR="00D6293A" w:rsidRPr="00D6293A" w:rsidRDefault="00D6293A" w:rsidP="00D6293A">
            <w:pPr>
              <w:jc w:val="both"/>
            </w:pPr>
            <w:r w:rsidRPr="00D6293A">
              <w:t>1/LS</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Rozsah studijního předmětu</w:t>
            </w:r>
          </w:p>
        </w:tc>
        <w:tc>
          <w:tcPr>
            <w:tcW w:w="1701" w:type="dxa"/>
            <w:gridSpan w:val="2"/>
          </w:tcPr>
          <w:p w:rsidR="00D6293A" w:rsidRPr="00D6293A" w:rsidRDefault="00D6293A" w:rsidP="00D6293A">
            <w:pPr>
              <w:jc w:val="both"/>
              <w:rPr>
                <w:color w:val="1F497D"/>
              </w:rPr>
            </w:pPr>
            <w:r w:rsidRPr="00D6293A">
              <w:rPr>
                <w:rFonts w:eastAsia="Calibri"/>
              </w:rPr>
              <w:t>8s</w:t>
            </w:r>
          </w:p>
        </w:tc>
        <w:tc>
          <w:tcPr>
            <w:tcW w:w="889" w:type="dxa"/>
            <w:shd w:val="clear" w:color="auto" w:fill="F7CAAC"/>
          </w:tcPr>
          <w:p w:rsidR="00D6293A" w:rsidRPr="00D6293A" w:rsidRDefault="00D6293A" w:rsidP="00D6293A">
            <w:pPr>
              <w:jc w:val="both"/>
              <w:rPr>
                <w:b/>
              </w:rPr>
            </w:pPr>
            <w:r w:rsidRPr="00D6293A">
              <w:rPr>
                <w:b/>
              </w:rPr>
              <w:t xml:space="preserve">hod. </w:t>
            </w:r>
          </w:p>
        </w:tc>
        <w:tc>
          <w:tcPr>
            <w:tcW w:w="816" w:type="dxa"/>
          </w:tcPr>
          <w:p w:rsidR="00D6293A" w:rsidRPr="00D6293A" w:rsidRDefault="00D6293A" w:rsidP="00D6293A">
            <w:pPr>
              <w:jc w:val="both"/>
            </w:pPr>
            <w:r w:rsidRPr="00D6293A">
              <w:t>8</w:t>
            </w:r>
          </w:p>
        </w:tc>
        <w:tc>
          <w:tcPr>
            <w:tcW w:w="2156" w:type="dxa"/>
            <w:shd w:val="clear" w:color="auto" w:fill="F7CAAC"/>
          </w:tcPr>
          <w:p w:rsidR="00D6293A" w:rsidRPr="00D6293A" w:rsidRDefault="00D6293A" w:rsidP="00D6293A">
            <w:pPr>
              <w:jc w:val="both"/>
              <w:rPr>
                <w:b/>
              </w:rPr>
            </w:pPr>
            <w:r w:rsidRPr="00D6293A">
              <w:rPr>
                <w:b/>
              </w:rPr>
              <w:t>kreditů</w:t>
            </w:r>
          </w:p>
        </w:tc>
        <w:tc>
          <w:tcPr>
            <w:tcW w:w="1207" w:type="dxa"/>
            <w:gridSpan w:val="2"/>
          </w:tcPr>
          <w:p w:rsidR="00D6293A" w:rsidRPr="00D6293A" w:rsidRDefault="00D6293A" w:rsidP="00D6293A">
            <w:pPr>
              <w:jc w:val="both"/>
            </w:pPr>
            <w:r w:rsidRPr="00D6293A">
              <w:t>2</w:t>
            </w:r>
          </w:p>
        </w:tc>
      </w:tr>
      <w:tr w:rsidR="00D6293A" w:rsidRPr="00D6293A" w:rsidTr="00A527E7">
        <w:tc>
          <w:tcPr>
            <w:tcW w:w="3086" w:type="dxa"/>
            <w:shd w:val="clear" w:color="auto" w:fill="F7CAAC"/>
          </w:tcPr>
          <w:p w:rsidR="00D6293A" w:rsidRPr="00D6293A" w:rsidRDefault="00D6293A" w:rsidP="00D6293A">
            <w:pPr>
              <w:rPr>
                <w:b/>
                <w:sz w:val="22"/>
              </w:rPr>
            </w:pPr>
            <w:r w:rsidRPr="00D6293A">
              <w:rPr>
                <w:b/>
              </w:rPr>
              <w:t>Prerekvizity, korekvizity, ekvivalence</w:t>
            </w:r>
          </w:p>
        </w:tc>
        <w:tc>
          <w:tcPr>
            <w:tcW w:w="6769" w:type="dxa"/>
            <w:gridSpan w:val="7"/>
          </w:tcPr>
          <w:p w:rsidR="00D6293A" w:rsidRPr="00D6293A" w:rsidRDefault="00D6293A" w:rsidP="00D6293A">
            <w:pPr>
              <w:jc w:val="both"/>
              <w:rPr>
                <w:sz w:val="16"/>
                <w:szCs w:val="16"/>
              </w:rPr>
            </w:pPr>
          </w:p>
        </w:tc>
      </w:tr>
      <w:tr w:rsidR="00D6293A" w:rsidRPr="00D6293A" w:rsidTr="00A527E7">
        <w:tc>
          <w:tcPr>
            <w:tcW w:w="3086" w:type="dxa"/>
            <w:shd w:val="clear" w:color="auto" w:fill="F7CAAC"/>
          </w:tcPr>
          <w:p w:rsidR="00D6293A" w:rsidRPr="00D6293A" w:rsidRDefault="00D6293A" w:rsidP="00D6293A">
            <w:pPr>
              <w:rPr>
                <w:b/>
              </w:rPr>
            </w:pPr>
            <w:r w:rsidRPr="00D6293A">
              <w:rPr>
                <w:b/>
              </w:rPr>
              <w:t>Způsob ověření studijních výsledků</w:t>
            </w:r>
          </w:p>
        </w:tc>
        <w:tc>
          <w:tcPr>
            <w:tcW w:w="3406" w:type="dxa"/>
            <w:gridSpan w:val="4"/>
          </w:tcPr>
          <w:p w:rsidR="00D6293A" w:rsidRPr="00D6293A" w:rsidRDefault="00D6293A" w:rsidP="00D6293A">
            <w:pPr>
              <w:jc w:val="both"/>
              <w:rPr>
                <w:sz w:val="16"/>
                <w:szCs w:val="16"/>
              </w:rPr>
            </w:pPr>
            <w:r w:rsidRPr="00D6293A">
              <w:rPr>
                <w:rFonts w:eastAsia="Calibri"/>
              </w:rPr>
              <w:t>klasifikovaný zápočet</w:t>
            </w:r>
          </w:p>
        </w:tc>
        <w:tc>
          <w:tcPr>
            <w:tcW w:w="2156" w:type="dxa"/>
            <w:shd w:val="clear" w:color="auto" w:fill="F7CAAC"/>
          </w:tcPr>
          <w:p w:rsidR="00D6293A" w:rsidRPr="00D6293A" w:rsidRDefault="00D6293A" w:rsidP="00D6293A">
            <w:pPr>
              <w:jc w:val="both"/>
              <w:rPr>
                <w:b/>
              </w:rPr>
            </w:pPr>
            <w:r w:rsidRPr="00D6293A">
              <w:rPr>
                <w:b/>
              </w:rPr>
              <w:t>Forma výuky</w:t>
            </w:r>
          </w:p>
        </w:tc>
        <w:tc>
          <w:tcPr>
            <w:tcW w:w="1207" w:type="dxa"/>
            <w:gridSpan w:val="2"/>
          </w:tcPr>
          <w:p w:rsidR="00D6293A" w:rsidRPr="00D6293A" w:rsidRDefault="00D6293A" w:rsidP="00D6293A">
            <w:pPr>
              <w:jc w:val="both"/>
            </w:pPr>
            <w:r w:rsidRPr="00D6293A">
              <w:rPr>
                <w:rFonts w:eastAsia="Calibri"/>
              </w:rPr>
              <w:t>seminář</w:t>
            </w:r>
          </w:p>
        </w:tc>
      </w:tr>
      <w:tr w:rsidR="00D6293A" w:rsidRPr="00D6293A" w:rsidTr="00A527E7">
        <w:tc>
          <w:tcPr>
            <w:tcW w:w="3086" w:type="dxa"/>
            <w:shd w:val="clear" w:color="auto" w:fill="F7CAAC"/>
          </w:tcPr>
          <w:p w:rsidR="00D6293A" w:rsidRPr="00D6293A" w:rsidRDefault="00D6293A" w:rsidP="00D6293A">
            <w:pPr>
              <w:rPr>
                <w:b/>
              </w:rPr>
            </w:pPr>
            <w:r w:rsidRPr="00D6293A">
              <w:rPr>
                <w:b/>
              </w:rPr>
              <w:t>Forma způsobu ověření studijních výsledků a další požadavky na studenta</w:t>
            </w:r>
          </w:p>
        </w:tc>
        <w:tc>
          <w:tcPr>
            <w:tcW w:w="6769" w:type="dxa"/>
            <w:gridSpan w:val="7"/>
            <w:tcBorders>
              <w:bottom w:val="nil"/>
            </w:tcBorders>
          </w:tcPr>
          <w:p w:rsidR="00D6293A" w:rsidRPr="00D6293A" w:rsidRDefault="00D6293A" w:rsidP="00D6293A">
            <w:pPr>
              <w:rPr>
                <w:color w:val="1F497D"/>
                <w:sz w:val="16"/>
                <w:szCs w:val="16"/>
              </w:rPr>
            </w:pPr>
            <w:r w:rsidRPr="00D6293A">
              <w:t xml:space="preserve">Docházka minimálně 80 %. </w:t>
            </w:r>
            <w:r w:rsidRPr="00D6293A">
              <w:br/>
              <w:t xml:space="preserve">Aktivní účast na seminářích a cvičeních. </w:t>
            </w:r>
            <w:r w:rsidRPr="00D6293A">
              <w:br/>
              <w:t xml:space="preserve">Prezentace. Prezentace v hodině s doprovodnými materiály v dohodnutém termínu. Hodnocení prezentace: min. 15 a max. 25 bodů. Neúspěšnou prezentaci je nutné opakovat v předem dohodnutém termínu. </w:t>
            </w:r>
            <w:r w:rsidRPr="00D6293A">
              <w:br/>
              <w:t xml:space="preserve">Písemný test z probrané látky, úspěšnost 60 % a více. </w:t>
            </w:r>
            <w:r w:rsidRPr="00D6293A">
              <w:br/>
              <w:t xml:space="preserve">Ústní zkouška. </w:t>
            </w:r>
            <w:r w:rsidRPr="00D6293A">
              <w:br/>
              <w:t xml:space="preserve">Vyučující používá onlineovou podporu kurzu v programu Moodle, povinností studenta je zaregistrovat se do tohoto programu. </w:t>
            </w:r>
            <w:r w:rsidRPr="00D6293A">
              <w:br/>
              <w:t>Výsledná známka je součtem všech hodnocených úkolů zadaných během semestru.</w:t>
            </w:r>
          </w:p>
        </w:tc>
      </w:tr>
      <w:tr w:rsidR="00D6293A" w:rsidRPr="00D6293A" w:rsidTr="007A3BE1">
        <w:trPr>
          <w:trHeight w:val="418"/>
        </w:trPr>
        <w:tc>
          <w:tcPr>
            <w:tcW w:w="9855" w:type="dxa"/>
            <w:gridSpan w:val="8"/>
            <w:tcBorders>
              <w:top w:val="nil"/>
            </w:tcBorders>
          </w:tcPr>
          <w:p w:rsidR="00D6293A" w:rsidRPr="00D6293A" w:rsidRDefault="00D6293A" w:rsidP="00D6293A">
            <w:pPr>
              <w:jc w:val="both"/>
            </w:pPr>
          </w:p>
        </w:tc>
      </w:tr>
      <w:tr w:rsidR="00D6293A" w:rsidRPr="00D6293A" w:rsidTr="00A527E7">
        <w:trPr>
          <w:trHeight w:val="197"/>
        </w:trPr>
        <w:tc>
          <w:tcPr>
            <w:tcW w:w="3086" w:type="dxa"/>
            <w:tcBorders>
              <w:top w:val="nil"/>
            </w:tcBorders>
            <w:shd w:val="clear" w:color="auto" w:fill="F7CAAC"/>
          </w:tcPr>
          <w:p w:rsidR="00D6293A" w:rsidRPr="00D6293A" w:rsidRDefault="00D6293A" w:rsidP="00D6293A">
            <w:pPr>
              <w:jc w:val="both"/>
              <w:rPr>
                <w:b/>
              </w:rPr>
            </w:pPr>
            <w:r w:rsidRPr="00D6293A">
              <w:rPr>
                <w:b/>
              </w:rPr>
              <w:t>Garant předmětu</w:t>
            </w:r>
          </w:p>
        </w:tc>
        <w:tc>
          <w:tcPr>
            <w:tcW w:w="6769" w:type="dxa"/>
            <w:gridSpan w:val="7"/>
            <w:tcBorders>
              <w:top w:val="nil"/>
            </w:tcBorders>
          </w:tcPr>
          <w:p w:rsidR="00D6293A" w:rsidRPr="00D6293A" w:rsidRDefault="00D6293A" w:rsidP="00D6293A">
            <w:pPr>
              <w:jc w:val="both"/>
            </w:pPr>
            <w:r w:rsidRPr="00D6293A">
              <w:rPr>
                <w:rFonts w:eastAsia="Calibri"/>
              </w:rPr>
              <w:t>Mgr. Hana Atcheson</w:t>
            </w:r>
          </w:p>
        </w:tc>
      </w:tr>
      <w:tr w:rsidR="00D6293A" w:rsidRPr="00D6293A" w:rsidTr="00A527E7">
        <w:trPr>
          <w:trHeight w:val="243"/>
        </w:trPr>
        <w:tc>
          <w:tcPr>
            <w:tcW w:w="3086" w:type="dxa"/>
            <w:tcBorders>
              <w:top w:val="nil"/>
            </w:tcBorders>
            <w:shd w:val="clear" w:color="auto" w:fill="F7CAAC"/>
          </w:tcPr>
          <w:p w:rsidR="00D6293A" w:rsidRPr="00D6293A" w:rsidRDefault="00D6293A" w:rsidP="00D6293A">
            <w:pPr>
              <w:rPr>
                <w:b/>
              </w:rPr>
            </w:pPr>
            <w:r w:rsidRPr="00D6293A">
              <w:rPr>
                <w:b/>
              </w:rPr>
              <w:t>Zapojení garanta do výuky předmětu</w:t>
            </w:r>
          </w:p>
        </w:tc>
        <w:tc>
          <w:tcPr>
            <w:tcW w:w="6769" w:type="dxa"/>
            <w:gridSpan w:val="7"/>
            <w:tcBorders>
              <w:top w:val="nil"/>
            </w:tcBorders>
          </w:tcPr>
          <w:p w:rsidR="00D6293A" w:rsidRPr="00D6293A" w:rsidRDefault="00D6293A" w:rsidP="00D6293A">
            <w:pPr>
              <w:jc w:val="both"/>
            </w:pPr>
            <w:r w:rsidRPr="00D6293A">
              <w:rPr>
                <w:rFonts w:eastAsia="Calibri"/>
              </w:rPr>
              <w:t xml:space="preserve">100 % </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Vyučující</w:t>
            </w:r>
          </w:p>
        </w:tc>
        <w:tc>
          <w:tcPr>
            <w:tcW w:w="6769" w:type="dxa"/>
            <w:gridSpan w:val="7"/>
            <w:tcBorders>
              <w:bottom w:val="nil"/>
            </w:tcBorders>
          </w:tcPr>
          <w:p w:rsidR="00D6293A" w:rsidRPr="00D6293A" w:rsidRDefault="00D6293A" w:rsidP="00D6293A">
            <w:pPr>
              <w:jc w:val="both"/>
            </w:pPr>
            <w:r w:rsidRPr="00D6293A">
              <w:rPr>
                <w:rFonts w:eastAsia="Calibri"/>
              </w:rPr>
              <w:t>Mgr. Hana Atcheson</w:t>
            </w:r>
          </w:p>
        </w:tc>
      </w:tr>
      <w:tr w:rsidR="00D6293A" w:rsidRPr="00D6293A" w:rsidTr="007A3BE1">
        <w:trPr>
          <w:trHeight w:val="309"/>
        </w:trPr>
        <w:tc>
          <w:tcPr>
            <w:tcW w:w="9855" w:type="dxa"/>
            <w:gridSpan w:val="8"/>
            <w:tcBorders>
              <w:top w:val="nil"/>
            </w:tcBorders>
          </w:tcPr>
          <w:p w:rsidR="00D6293A" w:rsidRPr="00D6293A" w:rsidRDefault="00D6293A" w:rsidP="00D6293A">
            <w:pPr>
              <w:jc w:val="both"/>
            </w:pP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Stručná anotace předmětu</w:t>
            </w:r>
          </w:p>
        </w:tc>
        <w:tc>
          <w:tcPr>
            <w:tcW w:w="6769" w:type="dxa"/>
            <w:gridSpan w:val="7"/>
            <w:tcBorders>
              <w:bottom w:val="nil"/>
            </w:tcBorders>
          </w:tcPr>
          <w:p w:rsidR="00D6293A" w:rsidRPr="00D6293A" w:rsidRDefault="00D6293A" w:rsidP="00D6293A">
            <w:pPr>
              <w:jc w:val="both"/>
              <w:rPr>
                <w:sz w:val="16"/>
                <w:szCs w:val="16"/>
              </w:rPr>
            </w:pPr>
          </w:p>
        </w:tc>
      </w:tr>
      <w:tr w:rsidR="00D6293A" w:rsidRPr="00D6293A" w:rsidTr="00A527E7">
        <w:trPr>
          <w:trHeight w:val="1554"/>
        </w:trPr>
        <w:tc>
          <w:tcPr>
            <w:tcW w:w="9855" w:type="dxa"/>
            <w:gridSpan w:val="8"/>
            <w:tcBorders>
              <w:top w:val="nil"/>
              <w:bottom w:val="single" w:sz="12" w:space="0" w:color="auto"/>
            </w:tcBorders>
          </w:tcPr>
          <w:p w:rsidR="00D6293A" w:rsidRPr="00D6293A" w:rsidRDefault="00D6293A" w:rsidP="00D6293A">
            <w:pPr>
              <w:jc w:val="both"/>
            </w:pPr>
          </w:p>
          <w:p w:rsidR="00D6293A" w:rsidRPr="00D6293A" w:rsidRDefault="00D6293A" w:rsidP="00D6293A">
            <w:r w:rsidRPr="00D6293A">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rsidRPr="00D6293A">
              <w:br/>
              <w:t>Předmět si klade za cíl svým absolventům zvýšit schopnost studovat odbornou literaturu, zlepšit jazykovou vybavenost a tím pádem také rozšířit možnost účasti na zahraničních výstavách či v zahraničních soutěžích.</w:t>
            </w:r>
          </w:p>
          <w:p w:rsidR="00D6293A" w:rsidRPr="00D6293A" w:rsidRDefault="00D6293A" w:rsidP="00D6293A">
            <w:r w:rsidRPr="00D6293A">
              <w:br/>
              <w:t xml:space="preserve">- Výtvarné techniky </w:t>
            </w:r>
            <w:r w:rsidRPr="00D6293A">
              <w:br/>
              <w:t xml:space="preserve">- Portfolio </w:t>
            </w:r>
            <w:r w:rsidRPr="00D6293A">
              <w:br/>
              <w:t xml:space="preserve">- Prezentační dovednosti </w:t>
            </w:r>
            <w:r w:rsidRPr="00D6293A">
              <w:br/>
              <w:t xml:space="preserve">- Storyboard </w:t>
            </w:r>
            <w:r w:rsidRPr="00D6293A">
              <w:br/>
              <w:t xml:space="preserve">- Interiérový design </w:t>
            </w:r>
            <w:r w:rsidRPr="00D6293A">
              <w:br/>
              <w:t xml:space="preserve">- Eco design </w:t>
            </w:r>
            <w:r w:rsidRPr="00D6293A">
              <w:br/>
              <w:t xml:space="preserve">- Grafický design </w:t>
            </w:r>
            <w:r w:rsidRPr="00D6293A">
              <w:br/>
              <w:t xml:space="preserve">- Týmová práce </w:t>
            </w:r>
            <w:r w:rsidRPr="00D6293A">
              <w:br/>
              <w:t xml:space="preserve">- Architektonický prostor </w:t>
            </w:r>
            <w:r w:rsidRPr="00D6293A">
              <w:br/>
              <w:t xml:space="preserve">- Profese a náplň práce v prezentaci </w:t>
            </w:r>
          </w:p>
          <w:p w:rsidR="00D6293A" w:rsidRPr="00D6293A" w:rsidRDefault="00D6293A" w:rsidP="00D6293A"/>
        </w:tc>
      </w:tr>
      <w:tr w:rsidR="00D6293A" w:rsidRPr="00D6293A" w:rsidTr="00A527E7">
        <w:trPr>
          <w:trHeight w:val="265"/>
        </w:trPr>
        <w:tc>
          <w:tcPr>
            <w:tcW w:w="3653" w:type="dxa"/>
            <w:gridSpan w:val="2"/>
            <w:tcBorders>
              <w:top w:val="nil"/>
            </w:tcBorders>
            <w:shd w:val="clear" w:color="auto" w:fill="F7CAAC"/>
          </w:tcPr>
          <w:p w:rsidR="00D6293A" w:rsidRPr="00D6293A" w:rsidRDefault="00D6293A" w:rsidP="00D6293A">
            <w:pPr>
              <w:jc w:val="both"/>
            </w:pPr>
            <w:r w:rsidRPr="00D6293A">
              <w:rPr>
                <w:b/>
              </w:rPr>
              <w:t>Studijní literatura a studijní pomůcky</w:t>
            </w:r>
          </w:p>
        </w:tc>
        <w:tc>
          <w:tcPr>
            <w:tcW w:w="6202" w:type="dxa"/>
            <w:gridSpan w:val="6"/>
            <w:tcBorders>
              <w:top w:val="nil"/>
              <w:bottom w:val="nil"/>
            </w:tcBorders>
          </w:tcPr>
          <w:p w:rsidR="00D6293A" w:rsidRPr="00D6293A" w:rsidRDefault="00D6293A" w:rsidP="00D6293A">
            <w:pPr>
              <w:jc w:val="both"/>
            </w:pPr>
          </w:p>
        </w:tc>
      </w:tr>
      <w:tr w:rsidR="00D6293A" w:rsidRPr="00D6293A" w:rsidTr="00A527E7">
        <w:trPr>
          <w:trHeight w:val="416"/>
        </w:trPr>
        <w:tc>
          <w:tcPr>
            <w:tcW w:w="9855" w:type="dxa"/>
            <w:gridSpan w:val="8"/>
            <w:tcBorders>
              <w:top w:val="nil"/>
            </w:tcBorders>
          </w:tcPr>
          <w:p w:rsidR="00D6293A" w:rsidRPr="00D6293A" w:rsidRDefault="00D6293A" w:rsidP="00D6293A"/>
          <w:p w:rsidR="00C4042F" w:rsidRPr="00B14297" w:rsidRDefault="00C4042F" w:rsidP="00C4042F">
            <w:pPr>
              <w:rPr>
                <w:b/>
              </w:rPr>
            </w:pPr>
            <w:r>
              <w:rPr>
                <w:b/>
              </w:rPr>
              <w:t>Povinná</w:t>
            </w:r>
            <w:r w:rsidRPr="00B14297">
              <w:rPr>
                <w:b/>
              </w:rPr>
              <w:t>:</w:t>
            </w:r>
          </w:p>
          <w:p w:rsidR="00C4042F" w:rsidRDefault="00C4042F" w:rsidP="00C4042F">
            <w:r>
              <w:t xml:space="preserve">ATCHESON, H. JANASOVÁ, H. SKOŘEPOVÁ. </w:t>
            </w:r>
            <w:r>
              <w:rPr>
                <w:i/>
                <w:iCs/>
              </w:rPr>
              <w:t>English for Art, Design and Multimedia</w:t>
            </w:r>
            <w:r>
              <w:t>. UTB ve Zlíně, 2011. ISBN 9788074541209.</w:t>
            </w:r>
          </w:p>
          <w:p w:rsidR="00C4042F" w:rsidRDefault="00C4042F" w:rsidP="00C4042F">
            <w:r>
              <w:t xml:space="preserve"> </w:t>
            </w:r>
          </w:p>
          <w:p w:rsidR="00C4042F" w:rsidRPr="00B14297" w:rsidRDefault="00C4042F" w:rsidP="00C4042F">
            <w:pPr>
              <w:rPr>
                <w:b/>
              </w:rPr>
            </w:pPr>
            <w:r>
              <w:rPr>
                <w:b/>
              </w:rPr>
              <w:t>Doporučená</w:t>
            </w:r>
            <w:r w:rsidRPr="00B14297">
              <w:rPr>
                <w:b/>
              </w:rPr>
              <w:t>:</w:t>
            </w:r>
          </w:p>
          <w:p w:rsidR="00C4042F" w:rsidRDefault="00C4042F" w:rsidP="00C4042F">
            <w:r>
              <w:t xml:space="preserve">FINEBERG, J. </w:t>
            </w:r>
            <w:r>
              <w:rPr>
                <w:i/>
                <w:iCs/>
              </w:rPr>
              <w:t>Art Since 1940</w:t>
            </w:r>
            <w:r>
              <w:t xml:space="preserve">. Prentice Hall, 2003. ISBN 978-0131833210. </w:t>
            </w:r>
          </w:p>
          <w:p w:rsidR="00C4042F" w:rsidRDefault="00C4042F" w:rsidP="00C4042F">
            <w:r>
              <w:t xml:space="preserve">TAYLOR, B. </w:t>
            </w:r>
            <w:r>
              <w:rPr>
                <w:i/>
                <w:iCs/>
              </w:rPr>
              <w:t>Art Today</w:t>
            </w:r>
            <w:r>
              <w:t xml:space="preserve">. Laurence King, 2004. ISBN 978-1856694230. </w:t>
            </w:r>
          </w:p>
          <w:p w:rsidR="00C4042F" w:rsidRDefault="00C4042F" w:rsidP="00C4042F">
            <w:r>
              <w:t xml:space="preserve">HILL, A. WATSON, J. </w:t>
            </w:r>
            <w:r>
              <w:rPr>
                <w:i/>
                <w:iCs/>
              </w:rPr>
              <w:t>Dictionary of Media and Communication Studies</w:t>
            </w:r>
            <w:r>
              <w:t xml:space="preserve">. Hodder Arnold, 2003. ISBN 978-0340808290. </w:t>
            </w:r>
          </w:p>
          <w:p w:rsidR="00C4042F" w:rsidRDefault="00C4042F" w:rsidP="00C4042F">
            <w:r>
              <w:t xml:space="preserve">OEI, L., DE KEGEL, C. </w:t>
            </w:r>
            <w:r>
              <w:rPr>
                <w:i/>
                <w:iCs/>
              </w:rPr>
              <w:t>Elements of Design</w:t>
            </w:r>
            <w:r>
              <w:t xml:space="preserve">. Thames and Hudson, 2002. ISBN 978-0500283394. </w:t>
            </w:r>
          </w:p>
          <w:p w:rsidR="00C4042F" w:rsidRDefault="00C4042F" w:rsidP="00C4042F">
            <w:r>
              <w:t xml:space="preserve">PIPES, A. </w:t>
            </w:r>
            <w:r>
              <w:rPr>
                <w:i/>
                <w:iCs/>
              </w:rPr>
              <w:t>Foundations of Art and Design</w:t>
            </w:r>
            <w:r>
              <w:t xml:space="preserve">. Laurence King, 2004. ISBN 978-1856693752. </w:t>
            </w:r>
          </w:p>
          <w:p w:rsidR="00D6293A" w:rsidRPr="00D6293A" w:rsidRDefault="00C4042F" w:rsidP="00D6293A">
            <w:pPr>
              <w:jc w:val="both"/>
            </w:pPr>
            <w:r>
              <w:t xml:space="preserve"> </w:t>
            </w:r>
          </w:p>
        </w:tc>
      </w:tr>
      <w:tr w:rsidR="00D6293A" w:rsidRPr="00D629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293A" w:rsidRPr="00D6293A" w:rsidRDefault="00D6293A" w:rsidP="00D6293A">
            <w:pPr>
              <w:jc w:val="center"/>
              <w:rPr>
                <w:b/>
              </w:rPr>
            </w:pPr>
            <w:r w:rsidRPr="00D6293A">
              <w:rPr>
                <w:b/>
              </w:rPr>
              <w:lastRenderedPageBreak/>
              <w:t>Informace ke kombinované nebo distanční formě</w:t>
            </w:r>
          </w:p>
        </w:tc>
      </w:tr>
      <w:tr w:rsidR="00D6293A" w:rsidRPr="00D6293A" w:rsidTr="00A527E7">
        <w:tc>
          <w:tcPr>
            <w:tcW w:w="4787" w:type="dxa"/>
            <w:gridSpan w:val="3"/>
            <w:tcBorders>
              <w:top w:val="single" w:sz="2" w:space="0" w:color="auto"/>
            </w:tcBorders>
            <w:shd w:val="clear" w:color="auto" w:fill="F7CAAC"/>
          </w:tcPr>
          <w:p w:rsidR="00D6293A" w:rsidRPr="00D6293A" w:rsidRDefault="00D6293A" w:rsidP="00D6293A">
            <w:pPr>
              <w:autoSpaceDE w:val="0"/>
              <w:autoSpaceDN w:val="0"/>
              <w:adjustRightInd w:val="0"/>
            </w:pPr>
            <w:r w:rsidRPr="00D6293A">
              <w:rPr>
                <w:b/>
              </w:rPr>
              <w:t>Rozsah konzultací (soustředění)</w:t>
            </w:r>
            <w:r w:rsidRPr="00D6293A">
              <w:rPr>
                <w:rFonts w:eastAsia="Calibri"/>
                <w:sz w:val="24"/>
                <w:szCs w:val="24"/>
              </w:rPr>
              <w:t xml:space="preserve"> </w:t>
            </w:r>
          </w:p>
        </w:tc>
        <w:tc>
          <w:tcPr>
            <w:tcW w:w="889" w:type="dxa"/>
            <w:tcBorders>
              <w:top w:val="single" w:sz="2" w:space="0" w:color="auto"/>
            </w:tcBorders>
          </w:tcPr>
          <w:p w:rsidR="00D6293A" w:rsidRPr="00D6293A" w:rsidRDefault="0071541A" w:rsidP="00D6293A">
            <w:pPr>
              <w:jc w:val="both"/>
            </w:pPr>
            <w:r>
              <w:t>8</w:t>
            </w:r>
          </w:p>
        </w:tc>
        <w:tc>
          <w:tcPr>
            <w:tcW w:w="4179" w:type="dxa"/>
            <w:gridSpan w:val="4"/>
            <w:tcBorders>
              <w:top w:val="single" w:sz="2" w:space="0" w:color="auto"/>
            </w:tcBorders>
            <w:shd w:val="clear" w:color="auto" w:fill="F7CAAC"/>
          </w:tcPr>
          <w:p w:rsidR="00D6293A" w:rsidRPr="00D6293A" w:rsidRDefault="00D6293A" w:rsidP="00D6293A">
            <w:pPr>
              <w:jc w:val="both"/>
              <w:rPr>
                <w:b/>
              </w:rPr>
            </w:pPr>
            <w:r w:rsidRPr="00D6293A">
              <w:rPr>
                <w:b/>
              </w:rPr>
              <w:t xml:space="preserve">hodin </w:t>
            </w:r>
          </w:p>
        </w:tc>
      </w:tr>
      <w:tr w:rsidR="00D6293A" w:rsidRPr="00D6293A" w:rsidTr="00A527E7">
        <w:tc>
          <w:tcPr>
            <w:tcW w:w="9855" w:type="dxa"/>
            <w:gridSpan w:val="8"/>
            <w:shd w:val="clear" w:color="auto" w:fill="F7CAAC"/>
          </w:tcPr>
          <w:p w:rsidR="00D6293A" w:rsidRPr="00D6293A" w:rsidRDefault="00D6293A" w:rsidP="00D6293A">
            <w:pPr>
              <w:jc w:val="both"/>
              <w:rPr>
                <w:b/>
              </w:rPr>
            </w:pPr>
            <w:r w:rsidRPr="00D6293A">
              <w:rPr>
                <w:b/>
              </w:rPr>
              <w:t>Informace o způsobu kontaktu s vyučujícím</w:t>
            </w:r>
          </w:p>
        </w:tc>
      </w:tr>
      <w:tr w:rsidR="00D6293A" w:rsidRPr="00D6293A" w:rsidTr="00290BFB">
        <w:trPr>
          <w:trHeight w:val="782"/>
        </w:trPr>
        <w:tc>
          <w:tcPr>
            <w:tcW w:w="9855" w:type="dxa"/>
            <w:gridSpan w:val="8"/>
          </w:tcPr>
          <w:p w:rsidR="00D6293A" w:rsidRDefault="00D6293A" w:rsidP="00D6293A">
            <w:pPr>
              <w:autoSpaceDE w:val="0"/>
              <w:autoSpaceDN w:val="0"/>
              <w:adjustRightInd w:val="0"/>
              <w:rPr>
                <w:rFonts w:eastAsia="Calibri"/>
                <w:color w:val="FF0000"/>
                <w:sz w:val="16"/>
                <w:szCs w:val="16"/>
              </w:rPr>
            </w:pPr>
          </w:p>
          <w:p w:rsidR="0071541A" w:rsidRDefault="0071541A" w:rsidP="0071541A">
            <w:pPr>
              <w:jc w:val="both"/>
            </w:pPr>
            <w:r>
              <w:t>O</w:t>
            </w:r>
            <w:r w:rsidR="00C4042F">
              <w:t xml:space="preserve">sobně po domluvě </w:t>
            </w:r>
            <w:r w:rsidRPr="0004481D">
              <w:t xml:space="preserve"> e</w:t>
            </w:r>
            <w:r>
              <w:t>-</w:t>
            </w:r>
            <w:r w:rsidRPr="0004481D">
              <w:t>mailem</w:t>
            </w:r>
            <w:r>
              <w:t>.</w:t>
            </w:r>
          </w:p>
          <w:p w:rsidR="0071541A" w:rsidRPr="00D6293A" w:rsidRDefault="0071541A" w:rsidP="00D6293A">
            <w:pPr>
              <w:autoSpaceDE w:val="0"/>
              <w:autoSpaceDN w:val="0"/>
              <w:adjustRightInd w:val="0"/>
              <w:rPr>
                <w:rFonts w:eastAsia="Calibri"/>
                <w:color w:val="FF0000"/>
                <w:sz w:val="16"/>
                <w:szCs w:val="16"/>
              </w:rPr>
            </w:pPr>
          </w:p>
        </w:tc>
      </w:tr>
    </w:tbl>
    <w:p w:rsidR="00D6293A" w:rsidRDefault="00D6293A" w:rsidP="00EE4FFE">
      <w:pPr>
        <w:spacing w:after="160" w:line="259" w:lineRule="auto"/>
      </w:pPr>
    </w:p>
    <w:p w:rsidR="004B774D" w:rsidRDefault="004B774D" w:rsidP="00EE4FFE">
      <w:pPr>
        <w:spacing w:after="160" w:line="259" w:lineRule="auto"/>
      </w:pPr>
    </w:p>
    <w:p w:rsidR="004B774D" w:rsidRDefault="004B774D" w:rsidP="00EE4FFE">
      <w:pPr>
        <w:spacing w:after="160" w:line="259" w:lineRule="auto"/>
      </w:pPr>
    </w:p>
    <w:p w:rsidR="004B774D" w:rsidRDefault="004B774D"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7A3BE1" w:rsidRDefault="007A3BE1"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6293A" w:rsidRPr="00D6293A" w:rsidTr="00A527E7">
        <w:tc>
          <w:tcPr>
            <w:tcW w:w="9855" w:type="dxa"/>
            <w:gridSpan w:val="8"/>
            <w:tcBorders>
              <w:bottom w:val="double" w:sz="4" w:space="0" w:color="auto"/>
            </w:tcBorders>
            <w:shd w:val="clear" w:color="auto" w:fill="BDD6EE"/>
          </w:tcPr>
          <w:p w:rsidR="00D6293A" w:rsidRPr="00D6293A" w:rsidRDefault="00D6293A" w:rsidP="00D6293A">
            <w:pPr>
              <w:jc w:val="both"/>
              <w:rPr>
                <w:b/>
                <w:sz w:val="28"/>
              </w:rPr>
            </w:pPr>
            <w:r w:rsidRPr="00D6293A">
              <w:lastRenderedPageBreak/>
              <w:br w:type="page"/>
            </w:r>
            <w:r w:rsidRPr="00D6293A">
              <w:rPr>
                <w:b/>
                <w:sz w:val="28"/>
              </w:rPr>
              <w:t>B-III – Charakteristika studijního předmětu</w:t>
            </w:r>
          </w:p>
        </w:tc>
      </w:tr>
      <w:tr w:rsidR="00D6293A" w:rsidRPr="00D6293A" w:rsidTr="00A527E7">
        <w:tc>
          <w:tcPr>
            <w:tcW w:w="3086" w:type="dxa"/>
            <w:tcBorders>
              <w:top w:val="double" w:sz="4" w:space="0" w:color="auto"/>
            </w:tcBorders>
            <w:shd w:val="clear" w:color="auto" w:fill="F7CAAC"/>
          </w:tcPr>
          <w:p w:rsidR="00D6293A" w:rsidRPr="00D6293A" w:rsidRDefault="00D6293A" w:rsidP="00D6293A">
            <w:pPr>
              <w:jc w:val="both"/>
              <w:rPr>
                <w:b/>
              </w:rPr>
            </w:pPr>
            <w:r w:rsidRPr="00D6293A">
              <w:rPr>
                <w:b/>
              </w:rPr>
              <w:t>Název studijního předmětu</w:t>
            </w:r>
          </w:p>
        </w:tc>
        <w:tc>
          <w:tcPr>
            <w:tcW w:w="6769" w:type="dxa"/>
            <w:gridSpan w:val="7"/>
            <w:tcBorders>
              <w:top w:val="double" w:sz="4" w:space="0" w:color="auto"/>
            </w:tcBorders>
          </w:tcPr>
          <w:p w:rsidR="00D6293A" w:rsidRPr="00D6293A" w:rsidRDefault="00D6293A" w:rsidP="00D6293A">
            <w:pPr>
              <w:jc w:val="both"/>
            </w:pPr>
            <w:r w:rsidRPr="00D6293A">
              <w:t xml:space="preserve">Marketing kultury </w:t>
            </w:r>
          </w:p>
        </w:tc>
      </w:tr>
      <w:tr w:rsidR="00D6293A" w:rsidRPr="00D6293A" w:rsidTr="00A527E7">
        <w:tc>
          <w:tcPr>
            <w:tcW w:w="3086" w:type="dxa"/>
            <w:shd w:val="clear" w:color="auto" w:fill="F7CAAC"/>
          </w:tcPr>
          <w:p w:rsidR="00D6293A" w:rsidRPr="00D6293A" w:rsidRDefault="00D6293A" w:rsidP="00D6293A">
            <w:pPr>
              <w:rPr>
                <w:b/>
              </w:rPr>
            </w:pPr>
            <w:r w:rsidRPr="00D6293A">
              <w:rPr>
                <w:b/>
              </w:rPr>
              <w:t>Typ předmětu</w:t>
            </w:r>
          </w:p>
        </w:tc>
        <w:tc>
          <w:tcPr>
            <w:tcW w:w="3406" w:type="dxa"/>
            <w:gridSpan w:val="4"/>
          </w:tcPr>
          <w:p w:rsidR="00D6293A" w:rsidRPr="00D6293A" w:rsidRDefault="00D6293A" w:rsidP="00D6293A">
            <w:pPr>
              <w:autoSpaceDE w:val="0"/>
              <w:autoSpaceDN w:val="0"/>
              <w:adjustRightInd w:val="0"/>
            </w:pPr>
            <w:r w:rsidRPr="00D6293A">
              <w:rPr>
                <w:rFonts w:eastAsia="Calibri"/>
              </w:rPr>
              <w:t>povinný, PZ</w:t>
            </w:r>
          </w:p>
        </w:tc>
        <w:tc>
          <w:tcPr>
            <w:tcW w:w="2695" w:type="dxa"/>
            <w:gridSpan w:val="2"/>
            <w:shd w:val="clear" w:color="auto" w:fill="F7CAAC"/>
          </w:tcPr>
          <w:p w:rsidR="00D6293A" w:rsidRPr="00D6293A" w:rsidRDefault="00D6293A" w:rsidP="00D6293A">
            <w:pPr>
              <w:jc w:val="both"/>
            </w:pPr>
            <w:r w:rsidRPr="00D6293A">
              <w:rPr>
                <w:b/>
              </w:rPr>
              <w:t>doporučený ročník/semestr</w:t>
            </w:r>
          </w:p>
        </w:tc>
        <w:tc>
          <w:tcPr>
            <w:tcW w:w="668" w:type="dxa"/>
          </w:tcPr>
          <w:p w:rsidR="00D6293A" w:rsidRPr="00D6293A" w:rsidRDefault="00D6293A" w:rsidP="00D6293A">
            <w:pPr>
              <w:jc w:val="both"/>
            </w:pPr>
            <w:r w:rsidRPr="00D6293A">
              <w:t>2/ZS</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Rozsah studijního předmětu</w:t>
            </w:r>
          </w:p>
        </w:tc>
        <w:tc>
          <w:tcPr>
            <w:tcW w:w="1701" w:type="dxa"/>
            <w:gridSpan w:val="2"/>
          </w:tcPr>
          <w:p w:rsidR="00D6293A" w:rsidRPr="00D6293A" w:rsidRDefault="00D6293A" w:rsidP="00D6293A">
            <w:pPr>
              <w:jc w:val="both"/>
              <w:rPr>
                <w:color w:val="1F497D"/>
              </w:rPr>
            </w:pPr>
            <w:r w:rsidRPr="00D6293A">
              <w:rPr>
                <w:rFonts w:eastAsia="Calibri"/>
              </w:rPr>
              <w:t>13p</w:t>
            </w:r>
          </w:p>
        </w:tc>
        <w:tc>
          <w:tcPr>
            <w:tcW w:w="889" w:type="dxa"/>
            <w:shd w:val="clear" w:color="auto" w:fill="F7CAAC"/>
          </w:tcPr>
          <w:p w:rsidR="00D6293A" w:rsidRPr="00D6293A" w:rsidRDefault="00D6293A" w:rsidP="00D6293A">
            <w:pPr>
              <w:jc w:val="both"/>
              <w:rPr>
                <w:b/>
              </w:rPr>
            </w:pPr>
            <w:r w:rsidRPr="00D6293A">
              <w:rPr>
                <w:b/>
              </w:rPr>
              <w:t xml:space="preserve">hod. </w:t>
            </w:r>
          </w:p>
        </w:tc>
        <w:tc>
          <w:tcPr>
            <w:tcW w:w="816" w:type="dxa"/>
          </w:tcPr>
          <w:p w:rsidR="00D6293A" w:rsidRPr="00D6293A" w:rsidRDefault="00D6293A" w:rsidP="00D6293A">
            <w:pPr>
              <w:jc w:val="both"/>
            </w:pPr>
            <w:r w:rsidRPr="00D6293A">
              <w:t>13</w:t>
            </w:r>
          </w:p>
        </w:tc>
        <w:tc>
          <w:tcPr>
            <w:tcW w:w="2156" w:type="dxa"/>
            <w:shd w:val="clear" w:color="auto" w:fill="F7CAAC"/>
          </w:tcPr>
          <w:p w:rsidR="00D6293A" w:rsidRPr="00D6293A" w:rsidRDefault="00D6293A" w:rsidP="00D6293A">
            <w:pPr>
              <w:jc w:val="both"/>
              <w:rPr>
                <w:b/>
              </w:rPr>
            </w:pPr>
            <w:r w:rsidRPr="00D6293A">
              <w:rPr>
                <w:b/>
              </w:rPr>
              <w:t>kreditů</w:t>
            </w:r>
          </w:p>
        </w:tc>
        <w:tc>
          <w:tcPr>
            <w:tcW w:w="1207" w:type="dxa"/>
            <w:gridSpan w:val="2"/>
          </w:tcPr>
          <w:p w:rsidR="00D6293A" w:rsidRPr="00D6293A" w:rsidRDefault="00D6293A" w:rsidP="00D6293A">
            <w:pPr>
              <w:jc w:val="both"/>
            </w:pPr>
            <w:r w:rsidRPr="00D6293A">
              <w:t>3</w:t>
            </w:r>
          </w:p>
        </w:tc>
      </w:tr>
      <w:tr w:rsidR="00D6293A" w:rsidRPr="00D6293A" w:rsidTr="00A527E7">
        <w:tc>
          <w:tcPr>
            <w:tcW w:w="3086" w:type="dxa"/>
            <w:shd w:val="clear" w:color="auto" w:fill="F7CAAC"/>
          </w:tcPr>
          <w:p w:rsidR="00D6293A" w:rsidRPr="00D6293A" w:rsidRDefault="00D6293A" w:rsidP="00D6293A">
            <w:pPr>
              <w:rPr>
                <w:b/>
                <w:sz w:val="22"/>
              </w:rPr>
            </w:pPr>
            <w:r w:rsidRPr="00D6293A">
              <w:rPr>
                <w:b/>
              </w:rPr>
              <w:t>Prerekvizity, korekvizity, ekvivalence</w:t>
            </w:r>
          </w:p>
        </w:tc>
        <w:tc>
          <w:tcPr>
            <w:tcW w:w="6769" w:type="dxa"/>
            <w:gridSpan w:val="7"/>
          </w:tcPr>
          <w:p w:rsidR="00D6293A" w:rsidRPr="00D6293A" w:rsidRDefault="00D6293A" w:rsidP="00D6293A">
            <w:pPr>
              <w:jc w:val="both"/>
              <w:rPr>
                <w:sz w:val="16"/>
                <w:szCs w:val="16"/>
              </w:rPr>
            </w:pPr>
          </w:p>
        </w:tc>
      </w:tr>
      <w:tr w:rsidR="00D6293A" w:rsidRPr="00D6293A" w:rsidTr="00A527E7">
        <w:tc>
          <w:tcPr>
            <w:tcW w:w="3086" w:type="dxa"/>
            <w:shd w:val="clear" w:color="auto" w:fill="F7CAAC"/>
          </w:tcPr>
          <w:p w:rsidR="00D6293A" w:rsidRPr="00D6293A" w:rsidRDefault="00D6293A" w:rsidP="00D6293A">
            <w:pPr>
              <w:rPr>
                <w:b/>
              </w:rPr>
            </w:pPr>
            <w:r w:rsidRPr="00D6293A">
              <w:rPr>
                <w:b/>
              </w:rPr>
              <w:t>Způsob ověření studijních výsledků</w:t>
            </w:r>
          </w:p>
        </w:tc>
        <w:tc>
          <w:tcPr>
            <w:tcW w:w="3406" w:type="dxa"/>
            <w:gridSpan w:val="4"/>
          </w:tcPr>
          <w:p w:rsidR="00D6293A" w:rsidRPr="00D6293A" w:rsidRDefault="00D6293A" w:rsidP="00D6293A">
            <w:pPr>
              <w:jc w:val="both"/>
            </w:pPr>
            <w:r w:rsidRPr="00D6293A">
              <w:rPr>
                <w:rFonts w:eastAsia="Calibri"/>
              </w:rPr>
              <w:t>zkouška</w:t>
            </w:r>
          </w:p>
        </w:tc>
        <w:tc>
          <w:tcPr>
            <w:tcW w:w="2156" w:type="dxa"/>
            <w:shd w:val="clear" w:color="auto" w:fill="F7CAAC"/>
          </w:tcPr>
          <w:p w:rsidR="00D6293A" w:rsidRPr="00D6293A" w:rsidRDefault="00D6293A" w:rsidP="00D6293A">
            <w:pPr>
              <w:jc w:val="both"/>
              <w:rPr>
                <w:b/>
              </w:rPr>
            </w:pPr>
            <w:r w:rsidRPr="00D6293A">
              <w:rPr>
                <w:b/>
              </w:rPr>
              <w:t>Forma výuky</w:t>
            </w:r>
          </w:p>
        </w:tc>
        <w:tc>
          <w:tcPr>
            <w:tcW w:w="1207" w:type="dxa"/>
            <w:gridSpan w:val="2"/>
          </w:tcPr>
          <w:p w:rsidR="00D6293A" w:rsidRPr="00D6293A" w:rsidRDefault="00D6293A" w:rsidP="00D6293A">
            <w:pPr>
              <w:jc w:val="both"/>
              <w:rPr>
                <w:sz w:val="16"/>
                <w:szCs w:val="16"/>
              </w:rPr>
            </w:pPr>
            <w:r w:rsidRPr="00D6293A">
              <w:rPr>
                <w:rFonts w:eastAsia="Calibri"/>
              </w:rPr>
              <w:t>přednáška</w:t>
            </w:r>
          </w:p>
        </w:tc>
      </w:tr>
      <w:tr w:rsidR="00D6293A" w:rsidRPr="00D6293A" w:rsidTr="00A527E7">
        <w:tc>
          <w:tcPr>
            <w:tcW w:w="3086" w:type="dxa"/>
            <w:shd w:val="clear" w:color="auto" w:fill="F7CAAC"/>
          </w:tcPr>
          <w:p w:rsidR="00D6293A" w:rsidRPr="00D6293A" w:rsidRDefault="00D6293A" w:rsidP="00D6293A">
            <w:pPr>
              <w:rPr>
                <w:b/>
              </w:rPr>
            </w:pPr>
            <w:r w:rsidRPr="00D6293A">
              <w:rPr>
                <w:b/>
              </w:rPr>
              <w:t>Forma způsobu ověření studijních výsledků a další požadavky na studenta</w:t>
            </w:r>
          </w:p>
        </w:tc>
        <w:tc>
          <w:tcPr>
            <w:tcW w:w="6769" w:type="dxa"/>
            <w:gridSpan w:val="7"/>
            <w:tcBorders>
              <w:bottom w:val="nil"/>
            </w:tcBorders>
          </w:tcPr>
          <w:p w:rsidR="00D6293A" w:rsidRPr="00D6293A" w:rsidRDefault="00D6293A" w:rsidP="00D6293A">
            <w:pPr>
              <w:jc w:val="both"/>
            </w:pPr>
            <w:r w:rsidRPr="00D6293A">
              <w:t>Písemná zkouška</w:t>
            </w:r>
          </w:p>
          <w:p w:rsidR="00D6293A" w:rsidRPr="00D6293A" w:rsidRDefault="00D6293A" w:rsidP="00D6293A">
            <w:pPr>
              <w:jc w:val="both"/>
              <w:rPr>
                <w:color w:val="1F497D"/>
                <w:sz w:val="16"/>
                <w:szCs w:val="16"/>
              </w:rPr>
            </w:pPr>
            <w:r w:rsidRPr="00D6293A">
              <w:t>Seminární práce</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rPr>
          <w:trHeight w:val="197"/>
        </w:trPr>
        <w:tc>
          <w:tcPr>
            <w:tcW w:w="3086" w:type="dxa"/>
            <w:tcBorders>
              <w:top w:val="nil"/>
            </w:tcBorders>
            <w:shd w:val="clear" w:color="auto" w:fill="F7CAAC"/>
          </w:tcPr>
          <w:p w:rsidR="00D6293A" w:rsidRPr="00D6293A" w:rsidRDefault="00D6293A" w:rsidP="00D6293A">
            <w:pPr>
              <w:jc w:val="both"/>
              <w:rPr>
                <w:b/>
              </w:rPr>
            </w:pPr>
            <w:r w:rsidRPr="00D6293A">
              <w:rPr>
                <w:b/>
              </w:rPr>
              <w:t>Garant předmětu</w:t>
            </w:r>
          </w:p>
        </w:tc>
        <w:tc>
          <w:tcPr>
            <w:tcW w:w="6769" w:type="dxa"/>
            <w:gridSpan w:val="7"/>
            <w:tcBorders>
              <w:top w:val="nil"/>
            </w:tcBorders>
          </w:tcPr>
          <w:p w:rsidR="00D6293A" w:rsidRPr="00D6293A" w:rsidRDefault="00D6293A" w:rsidP="00D6293A">
            <w:pPr>
              <w:jc w:val="both"/>
            </w:pPr>
            <w:r w:rsidRPr="00D6293A">
              <w:rPr>
                <w:rFonts w:eastAsia="Calibri"/>
              </w:rPr>
              <w:t>doc. Mgr. Ing. Radim Bačuvčík, Ph.D.</w:t>
            </w:r>
          </w:p>
        </w:tc>
      </w:tr>
      <w:tr w:rsidR="00D6293A" w:rsidRPr="00D6293A" w:rsidTr="00A527E7">
        <w:trPr>
          <w:trHeight w:val="243"/>
        </w:trPr>
        <w:tc>
          <w:tcPr>
            <w:tcW w:w="3086" w:type="dxa"/>
            <w:tcBorders>
              <w:top w:val="nil"/>
            </w:tcBorders>
            <w:shd w:val="clear" w:color="auto" w:fill="F7CAAC"/>
          </w:tcPr>
          <w:p w:rsidR="00D6293A" w:rsidRPr="00D6293A" w:rsidRDefault="00D6293A" w:rsidP="00D6293A">
            <w:pPr>
              <w:rPr>
                <w:b/>
              </w:rPr>
            </w:pPr>
            <w:r w:rsidRPr="00D6293A">
              <w:rPr>
                <w:b/>
              </w:rPr>
              <w:t>Zapojení garanta do výuky předmětu</w:t>
            </w:r>
          </w:p>
        </w:tc>
        <w:tc>
          <w:tcPr>
            <w:tcW w:w="6769" w:type="dxa"/>
            <w:gridSpan w:val="7"/>
            <w:tcBorders>
              <w:top w:val="nil"/>
            </w:tcBorders>
          </w:tcPr>
          <w:p w:rsidR="00D6293A" w:rsidRPr="00D6293A" w:rsidRDefault="00D6293A" w:rsidP="00D6293A">
            <w:pPr>
              <w:jc w:val="both"/>
            </w:pPr>
            <w:r w:rsidRPr="00D6293A">
              <w:rPr>
                <w:rFonts w:eastAsia="Calibri"/>
              </w:rPr>
              <w:t>100%</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Vyučující</w:t>
            </w:r>
          </w:p>
        </w:tc>
        <w:tc>
          <w:tcPr>
            <w:tcW w:w="6769" w:type="dxa"/>
            <w:gridSpan w:val="7"/>
            <w:tcBorders>
              <w:bottom w:val="nil"/>
            </w:tcBorders>
          </w:tcPr>
          <w:p w:rsidR="00D6293A" w:rsidRPr="00D6293A" w:rsidRDefault="00D6293A" w:rsidP="00D6293A">
            <w:pPr>
              <w:jc w:val="both"/>
            </w:pPr>
            <w:r w:rsidRPr="00D6293A">
              <w:rPr>
                <w:rFonts w:eastAsia="Calibri"/>
              </w:rPr>
              <w:t>doc. Mgr. Ing. Radim Bačuvčík, Ph.D.</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Stručná anotace předmětu</w:t>
            </w:r>
          </w:p>
        </w:tc>
        <w:tc>
          <w:tcPr>
            <w:tcW w:w="6769" w:type="dxa"/>
            <w:gridSpan w:val="7"/>
            <w:tcBorders>
              <w:bottom w:val="nil"/>
            </w:tcBorders>
          </w:tcPr>
          <w:p w:rsidR="00D6293A" w:rsidRPr="00D6293A" w:rsidRDefault="00D6293A" w:rsidP="00D6293A">
            <w:pPr>
              <w:jc w:val="both"/>
              <w:rPr>
                <w:sz w:val="16"/>
                <w:szCs w:val="16"/>
              </w:rPr>
            </w:pPr>
          </w:p>
        </w:tc>
      </w:tr>
      <w:tr w:rsidR="00D6293A" w:rsidRPr="00D6293A" w:rsidTr="00A527E7">
        <w:trPr>
          <w:trHeight w:val="2107"/>
        </w:trPr>
        <w:tc>
          <w:tcPr>
            <w:tcW w:w="9855" w:type="dxa"/>
            <w:gridSpan w:val="8"/>
            <w:tcBorders>
              <w:top w:val="nil"/>
              <w:bottom w:val="single" w:sz="12" w:space="0" w:color="auto"/>
            </w:tcBorders>
          </w:tcPr>
          <w:p w:rsidR="00D6293A" w:rsidRPr="00D6293A" w:rsidRDefault="00D6293A" w:rsidP="00D6293A">
            <w:pPr>
              <w:jc w:val="both"/>
            </w:pPr>
          </w:p>
          <w:p w:rsidR="002D7B86" w:rsidRPr="007B0D49" w:rsidRDefault="00D6293A" w:rsidP="002D7B86">
            <w:pPr>
              <w:jc w:val="both"/>
              <w:rPr>
                <w:ins w:id="566" w:author="Ponížilová Hana" w:date="2019-05-21T10:25:00Z"/>
                <w:color w:val="FF0000"/>
              </w:rPr>
            </w:pPr>
            <w:r w:rsidRPr="00D6293A">
              <w:t>Kurz se zabývá možnostmi aplikace marketingových metod a technik v prostředí komerčních i nekomerčních kulturních organizací. Zvláštní pozornost je věnována sociologii publika (zákazníků) jednotlivých kulturních produktů jako východisku pro další úvahy o specifikách marketingu a marketingové komunikace v jednotlivých odvětvích kultury</w:t>
            </w:r>
            <w:ins w:id="567" w:author="Ponížilová Hana" w:date="2019-05-21T10:25:00Z">
              <w:r w:rsidR="002D7B86">
                <w:t xml:space="preserve">, </w:t>
              </w:r>
              <w:r w:rsidR="002D7B86" w:rsidRPr="007B0D49">
                <w:rPr>
                  <w:color w:val="FF0000"/>
                </w:rPr>
                <w:t xml:space="preserve">a roli kulturních organizací jako prvků trhu a ekonomického systému. </w:t>
              </w:r>
            </w:ins>
          </w:p>
          <w:p w:rsidR="00D6293A" w:rsidRPr="00D6293A" w:rsidRDefault="00D6293A" w:rsidP="00D6293A">
            <w:pPr>
              <w:jc w:val="both"/>
            </w:pPr>
            <w:del w:id="568" w:author="Ponížilová Hana" w:date="2019-05-21T10:25:00Z">
              <w:r w:rsidRPr="00D6293A" w:rsidDel="002D7B86">
                <w:delText>.</w:delText>
              </w:r>
            </w:del>
            <w:r w:rsidRPr="00D6293A">
              <w:t xml:space="preserve"> </w:t>
            </w:r>
          </w:p>
          <w:p w:rsidR="00D6293A" w:rsidRPr="00D6293A" w:rsidRDefault="00D6293A" w:rsidP="00D6293A">
            <w:pPr>
              <w:jc w:val="both"/>
              <w:rPr>
                <w:bCs/>
              </w:rPr>
            </w:pPr>
            <w:r w:rsidRPr="00D6293A">
              <w:rPr>
                <w:bCs/>
              </w:rPr>
              <w:t xml:space="preserve">Osnova kurzu: </w:t>
            </w:r>
          </w:p>
          <w:p w:rsidR="00D6293A" w:rsidRPr="00D6293A" w:rsidRDefault="00D6293A" w:rsidP="002D7B86">
            <w:pPr>
              <w:numPr>
                <w:ilvl w:val="0"/>
                <w:numId w:val="22"/>
              </w:numPr>
              <w:contextualSpacing/>
              <w:jc w:val="both"/>
            </w:pPr>
            <w:r w:rsidRPr="00D6293A">
              <w:t>Marketing v oblasti kultury</w:t>
            </w:r>
          </w:p>
          <w:p w:rsidR="00D6293A" w:rsidRPr="00D6293A" w:rsidRDefault="00D6293A" w:rsidP="002D7B86">
            <w:pPr>
              <w:numPr>
                <w:ilvl w:val="0"/>
                <w:numId w:val="22"/>
              </w:numPr>
              <w:contextualSpacing/>
              <w:jc w:val="both"/>
            </w:pPr>
            <w:r w:rsidRPr="00D6293A">
              <w:t>Ekonomický systém kultury</w:t>
            </w:r>
          </w:p>
          <w:p w:rsidR="00D6293A" w:rsidRPr="00D6293A" w:rsidRDefault="00D6293A" w:rsidP="002D7B86">
            <w:pPr>
              <w:numPr>
                <w:ilvl w:val="0"/>
                <w:numId w:val="22"/>
              </w:numPr>
              <w:contextualSpacing/>
              <w:jc w:val="both"/>
            </w:pPr>
            <w:r w:rsidRPr="00D6293A">
              <w:t>Publikum</w:t>
            </w:r>
          </w:p>
          <w:p w:rsidR="00D6293A" w:rsidRPr="00D6293A" w:rsidRDefault="00D6293A" w:rsidP="002D7B86">
            <w:pPr>
              <w:numPr>
                <w:ilvl w:val="0"/>
                <w:numId w:val="22"/>
              </w:numPr>
              <w:contextualSpacing/>
              <w:jc w:val="both"/>
            </w:pPr>
            <w:r w:rsidRPr="00D6293A">
              <w:t>Kulturní produkt</w:t>
            </w:r>
          </w:p>
          <w:p w:rsidR="00D6293A" w:rsidRPr="00D6293A" w:rsidRDefault="00D6293A" w:rsidP="002D7B86">
            <w:pPr>
              <w:numPr>
                <w:ilvl w:val="0"/>
                <w:numId w:val="22"/>
              </w:numPr>
              <w:contextualSpacing/>
              <w:jc w:val="both"/>
            </w:pPr>
            <w:r w:rsidRPr="00D6293A">
              <w:t>Místo konání kulturních akcí</w:t>
            </w:r>
          </w:p>
          <w:p w:rsidR="00D6293A" w:rsidRPr="00D6293A" w:rsidRDefault="00D6293A" w:rsidP="002D7B86">
            <w:pPr>
              <w:numPr>
                <w:ilvl w:val="0"/>
                <w:numId w:val="22"/>
              </w:numPr>
              <w:contextualSpacing/>
              <w:jc w:val="both"/>
            </w:pPr>
            <w:r w:rsidRPr="00D6293A">
              <w:t>Cenotvorba v oblasti kultury</w:t>
            </w:r>
          </w:p>
          <w:p w:rsidR="00D6293A" w:rsidRPr="00D6293A" w:rsidRDefault="00D6293A" w:rsidP="002D7B86">
            <w:pPr>
              <w:numPr>
                <w:ilvl w:val="0"/>
                <w:numId w:val="22"/>
              </w:numPr>
              <w:contextualSpacing/>
              <w:jc w:val="both"/>
            </w:pPr>
            <w:r w:rsidRPr="00D6293A">
              <w:t>Marketingová komunikace</w:t>
            </w:r>
          </w:p>
          <w:p w:rsidR="00D6293A" w:rsidRDefault="00D6293A" w:rsidP="002D7B86">
            <w:pPr>
              <w:numPr>
                <w:ilvl w:val="0"/>
                <w:numId w:val="22"/>
              </w:numPr>
              <w:contextualSpacing/>
              <w:jc w:val="both"/>
              <w:rPr>
                <w:ins w:id="569" w:author="Ponížilová Hana" w:date="2019-05-21T10:26:00Z"/>
              </w:rPr>
            </w:pPr>
            <w:r w:rsidRPr="00D6293A">
              <w:t>Fundraising</w:t>
            </w:r>
          </w:p>
          <w:p w:rsidR="002D7B86" w:rsidRPr="002D7B86" w:rsidRDefault="002D7B86" w:rsidP="002D7B86">
            <w:pPr>
              <w:pStyle w:val="Odstavecseseznamem"/>
              <w:widowControl/>
              <w:numPr>
                <w:ilvl w:val="0"/>
                <w:numId w:val="22"/>
              </w:numPr>
              <w:autoSpaceDE/>
              <w:autoSpaceDN/>
              <w:adjustRightInd/>
              <w:jc w:val="both"/>
              <w:rPr>
                <w:ins w:id="570" w:author="Ponížilová Hana" w:date="2019-05-21T10:26:00Z"/>
                <w:rFonts w:ascii="Times New Roman" w:hAnsi="Times New Roman" w:cs="Times New Roman"/>
                <w:color w:val="FF0000"/>
                <w:rPrChange w:id="571" w:author="Ponížilová Hana" w:date="2019-05-21T10:26:00Z">
                  <w:rPr>
                    <w:ins w:id="572" w:author="Ponížilová Hana" w:date="2019-05-21T10:26:00Z"/>
                    <w:color w:val="FF0000"/>
                  </w:rPr>
                </w:rPrChange>
              </w:rPr>
            </w:pPr>
            <w:ins w:id="573" w:author="Ponížilová Hana" w:date="2019-05-21T10:26:00Z">
              <w:r w:rsidRPr="002D7B86">
                <w:rPr>
                  <w:rFonts w:ascii="Times New Roman" w:hAnsi="Times New Roman" w:cs="Times New Roman"/>
                  <w:color w:val="FF0000"/>
                  <w:rPrChange w:id="574" w:author="Ponížilová Hana" w:date="2019-05-21T10:26:00Z">
                    <w:rPr>
                      <w:color w:val="FF0000"/>
                    </w:rPr>
                  </w:rPrChange>
                </w:rPr>
                <w:t>Ekonomická efektivita kulturních organizací</w:t>
              </w:r>
            </w:ins>
          </w:p>
          <w:p w:rsidR="002D7B86" w:rsidRPr="00D6293A" w:rsidDel="002D7B86" w:rsidRDefault="002D7B86">
            <w:pPr>
              <w:ind w:left="720"/>
              <w:contextualSpacing/>
              <w:jc w:val="both"/>
              <w:rPr>
                <w:del w:id="575" w:author="Ponížilová Hana" w:date="2019-05-21T10:26:00Z"/>
              </w:rPr>
              <w:pPrChange w:id="576" w:author="Ponížilová Hana" w:date="2019-05-21T10:26:00Z">
                <w:pPr>
                  <w:numPr>
                    <w:numId w:val="22"/>
                  </w:numPr>
                  <w:ind w:left="720" w:hanging="360"/>
                  <w:contextualSpacing/>
                  <w:jc w:val="both"/>
                </w:pPr>
              </w:pPrChange>
            </w:pPr>
          </w:p>
          <w:p w:rsidR="00D6293A" w:rsidRPr="00D6293A" w:rsidRDefault="00D6293A">
            <w:pPr>
              <w:contextualSpacing/>
              <w:jc w:val="both"/>
              <w:pPrChange w:id="577" w:author="Ponížilová Hana" w:date="2019-05-21T10:26:00Z">
                <w:pPr>
                  <w:ind w:left="720"/>
                  <w:contextualSpacing/>
                  <w:jc w:val="both"/>
                </w:pPr>
              </w:pPrChange>
            </w:pPr>
          </w:p>
        </w:tc>
      </w:tr>
      <w:tr w:rsidR="00D6293A" w:rsidRPr="00D6293A" w:rsidTr="00A527E7">
        <w:trPr>
          <w:trHeight w:val="265"/>
        </w:trPr>
        <w:tc>
          <w:tcPr>
            <w:tcW w:w="3653" w:type="dxa"/>
            <w:gridSpan w:val="2"/>
            <w:tcBorders>
              <w:top w:val="nil"/>
            </w:tcBorders>
            <w:shd w:val="clear" w:color="auto" w:fill="F7CAAC"/>
          </w:tcPr>
          <w:p w:rsidR="00D6293A" w:rsidRPr="00D6293A" w:rsidRDefault="00D6293A" w:rsidP="00D6293A">
            <w:pPr>
              <w:jc w:val="both"/>
            </w:pPr>
            <w:r w:rsidRPr="00D6293A">
              <w:rPr>
                <w:b/>
              </w:rPr>
              <w:t>Studijní literatura a studijní pomůcky</w:t>
            </w:r>
          </w:p>
        </w:tc>
        <w:tc>
          <w:tcPr>
            <w:tcW w:w="6202" w:type="dxa"/>
            <w:gridSpan w:val="6"/>
            <w:tcBorders>
              <w:top w:val="nil"/>
              <w:bottom w:val="nil"/>
            </w:tcBorders>
          </w:tcPr>
          <w:p w:rsidR="00D6293A" w:rsidRPr="00D6293A" w:rsidRDefault="00D6293A" w:rsidP="00D6293A">
            <w:pPr>
              <w:jc w:val="both"/>
            </w:pPr>
          </w:p>
        </w:tc>
      </w:tr>
      <w:tr w:rsidR="00D6293A" w:rsidRPr="00D6293A" w:rsidTr="00A527E7">
        <w:trPr>
          <w:trHeight w:val="1497"/>
        </w:trPr>
        <w:tc>
          <w:tcPr>
            <w:tcW w:w="9855" w:type="dxa"/>
            <w:gridSpan w:val="8"/>
            <w:tcBorders>
              <w:top w:val="nil"/>
            </w:tcBorders>
          </w:tcPr>
          <w:p w:rsidR="00D6293A" w:rsidRPr="00D6293A" w:rsidRDefault="00D6293A" w:rsidP="00D6293A">
            <w:pPr>
              <w:jc w:val="both"/>
            </w:pPr>
          </w:p>
          <w:p w:rsidR="00142358" w:rsidRPr="00B14297" w:rsidRDefault="00142358" w:rsidP="00142358">
            <w:pPr>
              <w:jc w:val="both"/>
              <w:rPr>
                <w:b/>
              </w:rPr>
            </w:pPr>
            <w:r>
              <w:rPr>
                <w:b/>
              </w:rPr>
              <w:t>Povinná</w:t>
            </w:r>
            <w:r w:rsidRPr="00B14297">
              <w:rPr>
                <w:b/>
              </w:rPr>
              <w:t>:</w:t>
            </w:r>
          </w:p>
          <w:p w:rsidR="00142358" w:rsidRDefault="00142358" w:rsidP="00142358">
            <w:pPr>
              <w:jc w:val="both"/>
            </w:pPr>
            <w:r w:rsidRPr="00CB1E39">
              <w:t xml:space="preserve">BAČUVČÍK, Radim. 2012. </w:t>
            </w:r>
            <w:r w:rsidRPr="00CB1E39">
              <w:rPr>
                <w:i/>
                <w:iCs/>
              </w:rPr>
              <w:t>Marketing kultury: divadlo, koncerty, publikum, veřejnost</w:t>
            </w:r>
            <w:r w:rsidRPr="00CB1E39">
              <w:rPr>
                <w:iCs/>
              </w:rPr>
              <w:t>.</w:t>
            </w:r>
            <w:r w:rsidRPr="00CB1E39">
              <w:t xml:space="preserve"> Zlín: VeRBuM. 200 s. ISBN 978-80-87500-17-0</w:t>
            </w:r>
          </w:p>
          <w:p w:rsidR="00142358" w:rsidRPr="00CB1E39" w:rsidRDefault="00142358" w:rsidP="00142358">
            <w:pPr>
              <w:jc w:val="both"/>
            </w:pPr>
          </w:p>
          <w:p w:rsidR="00142358" w:rsidRPr="00B14297" w:rsidRDefault="00142358" w:rsidP="00142358">
            <w:pPr>
              <w:jc w:val="both"/>
              <w:rPr>
                <w:b/>
              </w:rPr>
            </w:pPr>
            <w:r>
              <w:rPr>
                <w:b/>
              </w:rPr>
              <w:t>Doporučená</w:t>
            </w:r>
            <w:r w:rsidRPr="00B14297">
              <w:rPr>
                <w:b/>
              </w:rPr>
              <w:t>:</w:t>
            </w:r>
          </w:p>
          <w:p w:rsidR="00142358" w:rsidRPr="00CB1E39" w:rsidRDefault="00142358" w:rsidP="00142358">
            <w:pPr>
              <w:jc w:val="both"/>
            </w:pPr>
            <w:r w:rsidRPr="00CB1E39">
              <w:t xml:space="preserve">TAJTÁKOVÁ, M. a kol.: </w:t>
            </w:r>
            <w:r w:rsidRPr="00CB1E39">
              <w:rPr>
                <w:i/>
              </w:rPr>
              <w:t>Marketing kultúry: ako osloviť a udržať si publikum</w:t>
            </w:r>
            <w:r w:rsidRPr="00CB1E39">
              <w:t>. Bratislava: Vyd. EUROKÓDEX, 2010, 260 s. ISBN 978-80-89447-29-9</w:t>
            </w:r>
          </w:p>
          <w:p w:rsidR="00142358" w:rsidRDefault="00142358" w:rsidP="00142358">
            <w:pPr>
              <w:jc w:val="both"/>
            </w:pPr>
            <w:r w:rsidRPr="00CB1E39">
              <w:t xml:space="preserve">JOHNOVÁ, R. </w:t>
            </w:r>
            <w:r w:rsidRPr="00CB1E39">
              <w:rPr>
                <w:i/>
              </w:rPr>
              <w:t>Marketing kulturního dědictví a umění</w:t>
            </w:r>
            <w:r w:rsidRPr="00CB1E39">
              <w:t>. Praha: Grada, 2008. 288 s. ISBN 978-80-247-2724-0</w:t>
            </w:r>
          </w:p>
          <w:p w:rsidR="00D6293A" w:rsidRPr="00D6293A" w:rsidRDefault="00D6293A" w:rsidP="00D6293A">
            <w:pPr>
              <w:jc w:val="both"/>
            </w:pPr>
          </w:p>
        </w:tc>
      </w:tr>
      <w:tr w:rsidR="00D6293A" w:rsidRPr="00D629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293A" w:rsidRPr="00D6293A" w:rsidRDefault="00D6293A" w:rsidP="00D6293A">
            <w:pPr>
              <w:jc w:val="center"/>
              <w:rPr>
                <w:rFonts w:eastAsia="Calibri"/>
                <w:color w:val="FF0000"/>
                <w:sz w:val="16"/>
                <w:szCs w:val="16"/>
              </w:rPr>
            </w:pPr>
            <w:r w:rsidRPr="00D6293A">
              <w:rPr>
                <w:b/>
              </w:rPr>
              <w:t>Informace ke kombinované nebo distanční formě</w:t>
            </w:r>
          </w:p>
        </w:tc>
      </w:tr>
      <w:tr w:rsidR="00D6293A" w:rsidRPr="00D6293A" w:rsidTr="00A527E7">
        <w:tc>
          <w:tcPr>
            <w:tcW w:w="4787" w:type="dxa"/>
            <w:gridSpan w:val="3"/>
            <w:tcBorders>
              <w:top w:val="single" w:sz="2" w:space="0" w:color="auto"/>
            </w:tcBorders>
            <w:shd w:val="clear" w:color="auto" w:fill="F7CAAC"/>
          </w:tcPr>
          <w:p w:rsidR="00D6293A" w:rsidRPr="00D6293A" w:rsidRDefault="00D6293A" w:rsidP="00D6293A">
            <w:pPr>
              <w:autoSpaceDE w:val="0"/>
              <w:autoSpaceDN w:val="0"/>
              <w:adjustRightInd w:val="0"/>
            </w:pPr>
            <w:r w:rsidRPr="00D6293A">
              <w:rPr>
                <w:b/>
              </w:rPr>
              <w:t>Rozsah konzultací (soustředění)</w:t>
            </w:r>
            <w:r w:rsidRPr="00D6293A">
              <w:rPr>
                <w:rFonts w:eastAsia="Calibri"/>
                <w:sz w:val="24"/>
                <w:szCs w:val="24"/>
              </w:rPr>
              <w:t xml:space="preserve"> </w:t>
            </w:r>
          </w:p>
        </w:tc>
        <w:tc>
          <w:tcPr>
            <w:tcW w:w="889" w:type="dxa"/>
            <w:tcBorders>
              <w:top w:val="single" w:sz="2" w:space="0" w:color="auto"/>
            </w:tcBorders>
          </w:tcPr>
          <w:p w:rsidR="00D6293A" w:rsidRPr="00D6293A" w:rsidRDefault="00D6293A" w:rsidP="00D6293A">
            <w:pPr>
              <w:jc w:val="both"/>
            </w:pPr>
            <w:r w:rsidRPr="00D6293A">
              <w:t>13</w:t>
            </w:r>
          </w:p>
        </w:tc>
        <w:tc>
          <w:tcPr>
            <w:tcW w:w="4179" w:type="dxa"/>
            <w:gridSpan w:val="4"/>
            <w:tcBorders>
              <w:top w:val="single" w:sz="2" w:space="0" w:color="auto"/>
            </w:tcBorders>
            <w:shd w:val="clear" w:color="auto" w:fill="F7CAAC"/>
          </w:tcPr>
          <w:p w:rsidR="00D6293A" w:rsidRPr="00D6293A" w:rsidRDefault="00D6293A" w:rsidP="00D6293A">
            <w:pPr>
              <w:jc w:val="both"/>
              <w:rPr>
                <w:b/>
              </w:rPr>
            </w:pPr>
            <w:r w:rsidRPr="00D6293A">
              <w:rPr>
                <w:b/>
              </w:rPr>
              <w:t xml:space="preserve">hodin </w:t>
            </w:r>
          </w:p>
        </w:tc>
      </w:tr>
      <w:tr w:rsidR="00D6293A" w:rsidRPr="00D6293A" w:rsidTr="00A527E7">
        <w:tc>
          <w:tcPr>
            <w:tcW w:w="9855" w:type="dxa"/>
            <w:gridSpan w:val="8"/>
            <w:shd w:val="clear" w:color="auto" w:fill="F7CAAC"/>
          </w:tcPr>
          <w:p w:rsidR="00D6293A" w:rsidRPr="00D6293A" w:rsidRDefault="00D6293A" w:rsidP="00D6293A">
            <w:pPr>
              <w:jc w:val="both"/>
              <w:rPr>
                <w:b/>
              </w:rPr>
            </w:pPr>
            <w:r w:rsidRPr="00D6293A">
              <w:rPr>
                <w:b/>
              </w:rPr>
              <w:t>Informace o způsobu kontaktu s vyučujícím</w:t>
            </w:r>
          </w:p>
        </w:tc>
      </w:tr>
      <w:tr w:rsidR="00D6293A" w:rsidRPr="00D6293A" w:rsidTr="000317D4">
        <w:trPr>
          <w:trHeight w:val="731"/>
        </w:trPr>
        <w:tc>
          <w:tcPr>
            <w:tcW w:w="9855" w:type="dxa"/>
            <w:gridSpan w:val="8"/>
          </w:tcPr>
          <w:p w:rsidR="00D6293A" w:rsidRPr="00D6293A" w:rsidRDefault="00D6293A" w:rsidP="00D6293A">
            <w:pPr>
              <w:autoSpaceDE w:val="0"/>
              <w:autoSpaceDN w:val="0"/>
              <w:adjustRightInd w:val="0"/>
              <w:rPr>
                <w:rFonts w:eastAsia="Calibri"/>
              </w:rPr>
            </w:pPr>
          </w:p>
          <w:p w:rsidR="00D6293A" w:rsidRPr="00D6293A" w:rsidRDefault="00D6293A" w:rsidP="00D6293A">
            <w:pPr>
              <w:autoSpaceDE w:val="0"/>
              <w:autoSpaceDN w:val="0"/>
              <w:adjustRightInd w:val="0"/>
              <w:rPr>
                <w:rFonts w:eastAsia="Calibri"/>
                <w:color w:val="FF0000"/>
              </w:rPr>
            </w:pPr>
            <w:r w:rsidRPr="00D6293A">
              <w:rPr>
                <w:rFonts w:eastAsia="Calibri"/>
              </w:rPr>
              <w:t>E-mail: bacuvcik@utb.cz</w:t>
            </w:r>
          </w:p>
        </w:tc>
      </w:tr>
    </w:tbl>
    <w:p w:rsidR="00D6293A" w:rsidRDefault="00D6293A" w:rsidP="00EE4FFE">
      <w:pPr>
        <w:spacing w:after="160" w:line="259" w:lineRule="auto"/>
      </w:pPr>
    </w:p>
    <w:p w:rsidR="000317D4" w:rsidRDefault="000317D4"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6293A" w:rsidRPr="00D6293A" w:rsidTr="00A527E7">
        <w:tc>
          <w:tcPr>
            <w:tcW w:w="9855" w:type="dxa"/>
            <w:gridSpan w:val="8"/>
            <w:tcBorders>
              <w:bottom w:val="double" w:sz="4" w:space="0" w:color="auto"/>
            </w:tcBorders>
            <w:shd w:val="clear" w:color="auto" w:fill="BDD6EE"/>
          </w:tcPr>
          <w:p w:rsidR="00D6293A" w:rsidRPr="00D6293A" w:rsidRDefault="00D6293A" w:rsidP="00D6293A">
            <w:pPr>
              <w:jc w:val="both"/>
              <w:rPr>
                <w:b/>
                <w:sz w:val="28"/>
              </w:rPr>
            </w:pPr>
            <w:r w:rsidRPr="00D6293A">
              <w:lastRenderedPageBreak/>
              <w:br w:type="page"/>
            </w:r>
            <w:r w:rsidRPr="00D6293A">
              <w:rPr>
                <w:b/>
                <w:sz w:val="28"/>
              </w:rPr>
              <w:t>B-III – Charakteristika studijního předmětu</w:t>
            </w:r>
          </w:p>
        </w:tc>
      </w:tr>
      <w:tr w:rsidR="00D6293A" w:rsidRPr="00D6293A" w:rsidTr="00A527E7">
        <w:tc>
          <w:tcPr>
            <w:tcW w:w="3086" w:type="dxa"/>
            <w:tcBorders>
              <w:top w:val="double" w:sz="4" w:space="0" w:color="auto"/>
            </w:tcBorders>
            <w:shd w:val="clear" w:color="auto" w:fill="F7CAAC"/>
          </w:tcPr>
          <w:p w:rsidR="00D6293A" w:rsidRPr="00D6293A" w:rsidRDefault="00D6293A" w:rsidP="00D6293A">
            <w:pPr>
              <w:jc w:val="both"/>
              <w:rPr>
                <w:b/>
              </w:rPr>
            </w:pPr>
            <w:r w:rsidRPr="00D6293A">
              <w:rPr>
                <w:b/>
              </w:rPr>
              <w:t>Název studijního předmětu</w:t>
            </w:r>
          </w:p>
        </w:tc>
        <w:tc>
          <w:tcPr>
            <w:tcW w:w="6769" w:type="dxa"/>
            <w:gridSpan w:val="7"/>
            <w:tcBorders>
              <w:top w:val="double" w:sz="4" w:space="0" w:color="auto"/>
            </w:tcBorders>
          </w:tcPr>
          <w:p w:rsidR="00D6293A" w:rsidRPr="00D6293A" w:rsidRDefault="00D6293A" w:rsidP="00D6293A">
            <w:pPr>
              <w:jc w:val="both"/>
              <w:rPr>
                <w:color w:val="1F497D"/>
              </w:rPr>
            </w:pPr>
            <w:r w:rsidRPr="00D6293A">
              <w:t>Animace a galerijní pedagogika</w:t>
            </w:r>
          </w:p>
        </w:tc>
      </w:tr>
      <w:tr w:rsidR="00D6293A" w:rsidRPr="00D6293A" w:rsidTr="00A527E7">
        <w:tc>
          <w:tcPr>
            <w:tcW w:w="3086" w:type="dxa"/>
            <w:shd w:val="clear" w:color="auto" w:fill="F7CAAC"/>
          </w:tcPr>
          <w:p w:rsidR="00D6293A" w:rsidRPr="00D6293A" w:rsidRDefault="00D6293A" w:rsidP="00D6293A">
            <w:pPr>
              <w:rPr>
                <w:b/>
              </w:rPr>
            </w:pPr>
            <w:r w:rsidRPr="00D6293A">
              <w:rPr>
                <w:b/>
              </w:rPr>
              <w:t>Typ předmětu</w:t>
            </w:r>
          </w:p>
        </w:tc>
        <w:tc>
          <w:tcPr>
            <w:tcW w:w="3406" w:type="dxa"/>
            <w:gridSpan w:val="4"/>
          </w:tcPr>
          <w:p w:rsidR="00D6293A" w:rsidRPr="00D6293A" w:rsidRDefault="00D6293A" w:rsidP="00D6293A">
            <w:pPr>
              <w:autoSpaceDE w:val="0"/>
              <w:autoSpaceDN w:val="0"/>
              <w:adjustRightInd w:val="0"/>
            </w:pPr>
            <w:r w:rsidRPr="00D6293A">
              <w:rPr>
                <w:rFonts w:eastAsia="Calibri"/>
              </w:rPr>
              <w:t>povinný, PZ</w:t>
            </w:r>
          </w:p>
        </w:tc>
        <w:tc>
          <w:tcPr>
            <w:tcW w:w="2695" w:type="dxa"/>
            <w:gridSpan w:val="2"/>
            <w:shd w:val="clear" w:color="auto" w:fill="F7CAAC"/>
          </w:tcPr>
          <w:p w:rsidR="00D6293A" w:rsidRPr="00D6293A" w:rsidRDefault="00D6293A" w:rsidP="00D6293A">
            <w:pPr>
              <w:jc w:val="both"/>
            </w:pPr>
            <w:r w:rsidRPr="00D6293A">
              <w:rPr>
                <w:b/>
              </w:rPr>
              <w:t>doporučený ročník/semestr</w:t>
            </w:r>
          </w:p>
        </w:tc>
        <w:tc>
          <w:tcPr>
            <w:tcW w:w="668" w:type="dxa"/>
          </w:tcPr>
          <w:p w:rsidR="00D6293A" w:rsidRPr="00D6293A" w:rsidRDefault="00D6293A" w:rsidP="00D6293A">
            <w:pPr>
              <w:jc w:val="both"/>
            </w:pPr>
            <w:r w:rsidRPr="00D6293A">
              <w:t>2/ZS</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Rozsah studijního předmětu</w:t>
            </w:r>
          </w:p>
        </w:tc>
        <w:tc>
          <w:tcPr>
            <w:tcW w:w="1701" w:type="dxa"/>
            <w:gridSpan w:val="2"/>
          </w:tcPr>
          <w:p w:rsidR="00D6293A" w:rsidRPr="00D6293A" w:rsidRDefault="00D6293A" w:rsidP="00D6293A">
            <w:pPr>
              <w:autoSpaceDE w:val="0"/>
              <w:autoSpaceDN w:val="0"/>
              <w:adjustRightInd w:val="0"/>
              <w:rPr>
                <w:color w:val="1F497D"/>
                <w:sz w:val="16"/>
                <w:szCs w:val="16"/>
              </w:rPr>
            </w:pPr>
            <w:r w:rsidRPr="00D6293A">
              <w:rPr>
                <w:rFonts w:eastAsia="Calibri"/>
              </w:rPr>
              <w:t>8c</w:t>
            </w:r>
          </w:p>
        </w:tc>
        <w:tc>
          <w:tcPr>
            <w:tcW w:w="889" w:type="dxa"/>
            <w:shd w:val="clear" w:color="auto" w:fill="F7CAAC"/>
          </w:tcPr>
          <w:p w:rsidR="00D6293A" w:rsidRPr="00D6293A" w:rsidRDefault="00D6293A" w:rsidP="00D6293A">
            <w:pPr>
              <w:jc w:val="both"/>
              <w:rPr>
                <w:b/>
              </w:rPr>
            </w:pPr>
            <w:r w:rsidRPr="00D6293A">
              <w:rPr>
                <w:b/>
              </w:rPr>
              <w:t xml:space="preserve">hod. </w:t>
            </w:r>
          </w:p>
        </w:tc>
        <w:tc>
          <w:tcPr>
            <w:tcW w:w="816" w:type="dxa"/>
          </w:tcPr>
          <w:p w:rsidR="00D6293A" w:rsidRPr="00D6293A" w:rsidRDefault="00D6293A" w:rsidP="00D6293A">
            <w:pPr>
              <w:jc w:val="both"/>
            </w:pPr>
            <w:r w:rsidRPr="00D6293A">
              <w:t xml:space="preserve">8 </w:t>
            </w:r>
          </w:p>
        </w:tc>
        <w:tc>
          <w:tcPr>
            <w:tcW w:w="2156" w:type="dxa"/>
            <w:shd w:val="clear" w:color="auto" w:fill="F7CAAC"/>
          </w:tcPr>
          <w:p w:rsidR="00D6293A" w:rsidRPr="00D6293A" w:rsidRDefault="00D6293A" w:rsidP="00D6293A">
            <w:pPr>
              <w:jc w:val="both"/>
              <w:rPr>
                <w:b/>
              </w:rPr>
            </w:pPr>
            <w:r w:rsidRPr="00D6293A">
              <w:rPr>
                <w:b/>
              </w:rPr>
              <w:t>kreditů</w:t>
            </w:r>
          </w:p>
        </w:tc>
        <w:tc>
          <w:tcPr>
            <w:tcW w:w="1207" w:type="dxa"/>
            <w:gridSpan w:val="2"/>
          </w:tcPr>
          <w:p w:rsidR="00D6293A" w:rsidRPr="00D6293A" w:rsidRDefault="00D6293A" w:rsidP="00D6293A">
            <w:pPr>
              <w:jc w:val="both"/>
            </w:pPr>
            <w:r w:rsidRPr="00D6293A">
              <w:t>1</w:t>
            </w:r>
          </w:p>
        </w:tc>
      </w:tr>
      <w:tr w:rsidR="00D6293A" w:rsidRPr="00D6293A" w:rsidTr="00A527E7">
        <w:tc>
          <w:tcPr>
            <w:tcW w:w="3086" w:type="dxa"/>
            <w:shd w:val="clear" w:color="auto" w:fill="F7CAAC"/>
          </w:tcPr>
          <w:p w:rsidR="00D6293A" w:rsidRPr="00D6293A" w:rsidRDefault="00D6293A" w:rsidP="00D6293A">
            <w:pPr>
              <w:rPr>
                <w:b/>
                <w:sz w:val="22"/>
              </w:rPr>
            </w:pPr>
            <w:r w:rsidRPr="00D6293A">
              <w:rPr>
                <w:b/>
              </w:rPr>
              <w:t>Prerekvizity, korekvizity, ekvivalence</w:t>
            </w:r>
          </w:p>
        </w:tc>
        <w:tc>
          <w:tcPr>
            <w:tcW w:w="6769" w:type="dxa"/>
            <w:gridSpan w:val="7"/>
          </w:tcPr>
          <w:p w:rsidR="00D6293A" w:rsidRPr="00D6293A" w:rsidRDefault="00D6293A" w:rsidP="00D6293A">
            <w:pPr>
              <w:jc w:val="both"/>
              <w:rPr>
                <w:sz w:val="16"/>
                <w:szCs w:val="16"/>
              </w:rPr>
            </w:pPr>
          </w:p>
        </w:tc>
      </w:tr>
      <w:tr w:rsidR="00D6293A" w:rsidRPr="00D6293A" w:rsidTr="00A527E7">
        <w:tc>
          <w:tcPr>
            <w:tcW w:w="3086" w:type="dxa"/>
            <w:shd w:val="clear" w:color="auto" w:fill="F7CAAC"/>
          </w:tcPr>
          <w:p w:rsidR="00D6293A" w:rsidRPr="00D6293A" w:rsidRDefault="00D6293A" w:rsidP="00D6293A">
            <w:pPr>
              <w:rPr>
                <w:b/>
              </w:rPr>
            </w:pPr>
            <w:r w:rsidRPr="00D6293A">
              <w:rPr>
                <w:b/>
              </w:rPr>
              <w:t>Způsob ověření studijních výsledků</w:t>
            </w:r>
          </w:p>
        </w:tc>
        <w:tc>
          <w:tcPr>
            <w:tcW w:w="3406" w:type="dxa"/>
            <w:gridSpan w:val="4"/>
          </w:tcPr>
          <w:p w:rsidR="00D6293A" w:rsidRPr="00D6293A" w:rsidRDefault="00D6293A" w:rsidP="00D6293A">
            <w:pPr>
              <w:jc w:val="both"/>
            </w:pPr>
            <w:r w:rsidRPr="00D6293A">
              <w:rPr>
                <w:rFonts w:eastAsia="Calibri"/>
              </w:rPr>
              <w:t>zápočet</w:t>
            </w:r>
          </w:p>
        </w:tc>
        <w:tc>
          <w:tcPr>
            <w:tcW w:w="2156" w:type="dxa"/>
            <w:shd w:val="clear" w:color="auto" w:fill="F7CAAC"/>
          </w:tcPr>
          <w:p w:rsidR="00D6293A" w:rsidRPr="00D6293A" w:rsidRDefault="00D6293A" w:rsidP="00D6293A">
            <w:pPr>
              <w:jc w:val="both"/>
              <w:rPr>
                <w:b/>
              </w:rPr>
            </w:pPr>
            <w:r w:rsidRPr="00D6293A">
              <w:rPr>
                <w:b/>
              </w:rPr>
              <w:t>Forma výuky</w:t>
            </w:r>
          </w:p>
        </w:tc>
        <w:tc>
          <w:tcPr>
            <w:tcW w:w="1207" w:type="dxa"/>
            <w:gridSpan w:val="2"/>
          </w:tcPr>
          <w:p w:rsidR="00D6293A" w:rsidRPr="00D6293A" w:rsidRDefault="00D6293A" w:rsidP="00D6293A">
            <w:pPr>
              <w:jc w:val="both"/>
            </w:pPr>
            <w:r w:rsidRPr="00D6293A">
              <w:rPr>
                <w:rFonts w:eastAsia="Calibri"/>
              </w:rPr>
              <w:t>cvičení</w:t>
            </w:r>
          </w:p>
        </w:tc>
      </w:tr>
      <w:tr w:rsidR="00D6293A" w:rsidRPr="00D6293A" w:rsidTr="00A527E7">
        <w:tc>
          <w:tcPr>
            <w:tcW w:w="3086" w:type="dxa"/>
            <w:shd w:val="clear" w:color="auto" w:fill="F7CAAC"/>
          </w:tcPr>
          <w:p w:rsidR="00D6293A" w:rsidRPr="00D6293A" w:rsidRDefault="00D6293A" w:rsidP="00D6293A">
            <w:pPr>
              <w:rPr>
                <w:b/>
              </w:rPr>
            </w:pPr>
            <w:r w:rsidRPr="00D6293A">
              <w:rPr>
                <w:b/>
              </w:rPr>
              <w:t>Forma způsobu ověření studijních výsledků a další požadavky na studenta</w:t>
            </w:r>
          </w:p>
        </w:tc>
        <w:tc>
          <w:tcPr>
            <w:tcW w:w="6769" w:type="dxa"/>
            <w:gridSpan w:val="7"/>
            <w:tcBorders>
              <w:bottom w:val="nil"/>
            </w:tcBorders>
          </w:tcPr>
          <w:p w:rsidR="00D6293A" w:rsidRPr="00D6293A" w:rsidRDefault="00D6293A" w:rsidP="00D6293A">
            <w:pPr>
              <w:jc w:val="both"/>
            </w:pPr>
            <w:r w:rsidRPr="00D6293A">
              <w:t>Ověření studijních výsledků – písemný test</w:t>
            </w:r>
          </w:p>
          <w:p w:rsidR="00D6293A" w:rsidRPr="00D6293A" w:rsidRDefault="00D6293A" w:rsidP="00D6293A">
            <w:pPr>
              <w:jc w:val="both"/>
            </w:pPr>
            <w:r w:rsidRPr="00D6293A">
              <w:t>Seminární práce – 2 normostrany</w:t>
            </w:r>
          </w:p>
          <w:p w:rsidR="00D6293A" w:rsidRPr="00D6293A" w:rsidRDefault="00D6293A" w:rsidP="00D6293A">
            <w:pPr>
              <w:jc w:val="both"/>
            </w:pPr>
            <w:r w:rsidRPr="00D6293A">
              <w:t>Praktická část – vypracování 2 stran pracovních listů k vybrané expozici</w:t>
            </w:r>
          </w:p>
          <w:p w:rsidR="00D6293A" w:rsidRPr="00D6293A" w:rsidRDefault="00D6293A" w:rsidP="00D6293A">
            <w:pPr>
              <w:jc w:val="both"/>
              <w:rPr>
                <w:color w:val="1F497D"/>
                <w:sz w:val="16"/>
                <w:szCs w:val="16"/>
              </w:rPr>
            </w:pPr>
            <w:r w:rsidRPr="00D6293A">
              <w:t>Docházka – min. 80%</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rPr>
          <w:trHeight w:val="197"/>
        </w:trPr>
        <w:tc>
          <w:tcPr>
            <w:tcW w:w="3086" w:type="dxa"/>
            <w:tcBorders>
              <w:top w:val="nil"/>
            </w:tcBorders>
            <w:shd w:val="clear" w:color="auto" w:fill="F7CAAC"/>
          </w:tcPr>
          <w:p w:rsidR="00D6293A" w:rsidRPr="00D6293A" w:rsidRDefault="00D6293A" w:rsidP="00D6293A">
            <w:pPr>
              <w:jc w:val="both"/>
              <w:rPr>
                <w:b/>
              </w:rPr>
            </w:pPr>
            <w:r w:rsidRPr="00D6293A">
              <w:rPr>
                <w:b/>
              </w:rPr>
              <w:t>Garant předmětu</w:t>
            </w:r>
          </w:p>
        </w:tc>
        <w:tc>
          <w:tcPr>
            <w:tcW w:w="6769" w:type="dxa"/>
            <w:gridSpan w:val="7"/>
            <w:tcBorders>
              <w:top w:val="nil"/>
            </w:tcBorders>
          </w:tcPr>
          <w:p w:rsidR="00D6293A" w:rsidRPr="00D6293A" w:rsidRDefault="00D6293A" w:rsidP="00D6293A">
            <w:pPr>
              <w:jc w:val="both"/>
            </w:pPr>
            <w:r w:rsidRPr="00D6293A">
              <w:rPr>
                <w:rFonts w:eastAsia="Calibri"/>
              </w:rPr>
              <w:t>MgA. Martin Čada</w:t>
            </w:r>
          </w:p>
        </w:tc>
      </w:tr>
      <w:tr w:rsidR="00D6293A" w:rsidRPr="00D6293A" w:rsidTr="00A527E7">
        <w:trPr>
          <w:trHeight w:val="243"/>
        </w:trPr>
        <w:tc>
          <w:tcPr>
            <w:tcW w:w="3086" w:type="dxa"/>
            <w:tcBorders>
              <w:top w:val="nil"/>
            </w:tcBorders>
            <w:shd w:val="clear" w:color="auto" w:fill="F7CAAC"/>
          </w:tcPr>
          <w:p w:rsidR="00D6293A" w:rsidRPr="00D6293A" w:rsidRDefault="00D6293A" w:rsidP="00D6293A">
            <w:pPr>
              <w:rPr>
                <w:b/>
              </w:rPr>
            </w:pPr>
            <w:r w:rsidRPr="00D6293A">
              <w:rPr>
                <w:b/>
              </w:rPr>
              <w:t>Zapojení garanta do výuky předmětu</w:t>
            </w:r>
          </w:p>
        </w:tc>
        <w:tc>
          <w:tcPr>
            <w:tcW w:w="6769" w:type="dxa"/>
            <w:gridSpan w:val="7"/>
            <w:tcBorders>
              <w:top w:val="nil"/>
            </w:tcBorders>
          </w:tcPr>
          <w:p w:rsidR="00D6293A" w:rsidRPr="00D6293A" w:rsidRDefault="00D6293A" w:rsidP="00D6293A">
            <w:pPr>
              <w:jc w:val="both"/>
              <w:rPr>
                <w:color w:val="1F497D"/>
              </w:rPr>
            </w:pPr>
            <w:r w:rsidRPr="00D6293A">
              <w:rPr>
                <w:rFonts w:eastAsia="Calibri"/>
              </w:rPr>
              <w:t>100 %</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Vyučující</w:t>
            </w:r>
          </w:p>
        </w:tc>
        <w:tc>
          <w:tcPr>
            <w:tcW w:w="6769" w:type="dxa"/>
            <w:gridSpan w:val="7"/>
            <w:tcBorders>
              <w:bottom w:val="nil"/>
            </w:tcBorders>
          </w:tcPr>
          <w:p w:rsidR="00D6293A" w:rsidRPr="00D6293A" w:rsidRDefault="00D6293A" w:rsidP="00D6293A">
            <w:pPr>
              <w:jc w:val="both"/>
            </w:pPr>
            <w:r w:rsidRPr="00D6293A">
              <w:rPr>
                <w:rFonts w:eastAsia="Calibri"/>
              </w:rPr>
              <w:t>MgA. Martin Čada</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Stručná anotace předmětu</w:t>
            </w:r>
          </w:p>
        </w:tc>
        <w:tc>
          <w:tcPr>
            <w:tcW w:w="6769" w:type="dxa"/>
            <w:gridSpan w:val="7"/>
            <w:tcBorders>
              <w:bottom w:val="nil"/>
            </w:tcBorders>
          </w:tcPr>
          <w:p w:rsidR="00D6293A" w:rsidRPr="00D6293A" w:rsidRDefault="00D6293A" w:rsidP="00D6293A">
            <w:pPr>
              <w:jc w:val="both"/>
              <w:rPr>
                <w:sz w:val="16"/>
                <w:szCs w:val="16"/>
              </w:rPr>
            </w:pPr>
          </w:p>
          <w:p w:rsidR="00D6293A" w:rsidRPr="00D6293A" w:rsidRDefault="00D6293A" w:rsidP="00D6293A">
            <w:pPr>
              <w:jc w:val="both"/>
              <w:rPr>
                <w:sz w:val="16"/>
                <w:szCs w:val="16"/>
              </w:rPr>
            </w:pPr>
          </w:p>
        </w:tc>
      </w:tr>
      <w:tr w:rsidR="00D6293A" w:rsidRPr="00D6293A" w:rsidTr="00A527E7">
        <w:trPr>
          <w:trHeight w:val="2009"/>
        </w:trPr>
        <w:tc>
          <w:tcPr>
            <w:tcW w:w="9855" w:type="dxa"/>
            <w:gridSpan w:val="8"/>
            <w:tcBorders>
              <w:top w:val="nil"/>
              <w:bottom w:val="single" w:sz="12" w:space="0" w:color="auto"/>
            </w:tcBorders>
          </w:tcPr>
          <w:p w:rsidR="00D6293A" w:rsidRPr="00D6293A" w:rsidRDefault="00D6293A" w:rsidP="00D6293A"/>
          <w:p w:rsidR="00D6293A" w:rsidRPr="00D6293A" w:rsidRDefault="00D6293A" w:rsidP="00D6293A">
            <w:r w:rsidRPr="00D6293A">
              <w:t xml:space="preserve">1. Definice umění, definice animace, terminologie, současná situace umění ve vztahu k veřejnosti </w:t>
            </w:r>
          </w:p>
          <w:p w:rsidR="00D6293A" w:rsidRPr="00D6293A" w:rsidRDefault="00D6293A" w:rsidP="00D6293A">
            <w:r w:rsidRPr="00D6293A">
              <w:t>2. Historie provozu umění, první veřejné sbírky</w:t>
            </w:r>
          </w:p>
          <w:p w:rsidR="00D6293A" w:rsidRPr="00D6293A" w:rsidRDefault="00D6293A" w:rsidP="00D6293A">
            <w:r w:rsidRPr="00D6293A">
              <w:t>3. Opory a autority galerijní a muzejní pedagogiky</w:t>
            </w:r>
          </w:p>
          <w:p w:rsidR="00D6293A" w:rsidRPr="00D6293A" w:rsidRDefault="00D6293A" w:rsidP="00D6293A">
            <w:r w:rsidRPr="00D6293A">
              <w:t>4. Galerijní lektor - pedagog či umělec, kompetence galerijního lektora, struktura animačního programu</w:t>
            </w:r>
          </w:p>
          <w:p w:rsidR="00D6293A" w:rsidRPr="00D6293A" w:rsidRDefault="00D6293A" w:rsidP="00D6293A">
            <w:r w:rsidRPr="00D6293A">
              <w:t>5. Druhy animačních programů a jejich základní rozdělení</w:t>
            </w:r>
          </w:p>
          <w:p w:rsidR="00D6293A" w:rsidRPr="00D6293A" w:rsidRDefault="00D6293A" w:rsidP="00D6293A">
            <w:r w:rsidRPr="00D6293A">
              <w:t>6. Praktické ukázky animačních programů v Krajské galerii výtvarného umění ve Zlíně – exkurze</w:t>
            </w:r>
          </w:p>
          <w:p w:rsidR="00D6293A" w:rsidRPr="00D6293A" w:rsidRDefault="00D6293A" w:rsidP="00D6293A">
            <w:r w:rsidRPr="00D6293A">
              <w:t>8. Doplňující animační materiály, metodické a pracovní listy, samoobslužné pracovní listy</w:t>
            </w:r>
          </w:p>
          <w:p w:rsidR="00D6293A" w:rsidRPr="00D6293A" w:rsidRDefault="00D6293A" w:rsidP="00D6293A">
            <w:pPr>
              <w:jc w:val="both"/>
            </w:pPr>
          </w:p>
        </w:tc>
      </w:tr>
      <w:tr w:rsidR="00D6293A" w:rsidRPr="00D6293A" w:rsidTr="00A527E7">
        <w:trPr>
          <w:trHeight w:val="265"/>
        </w:trPr>
        <w:tc>
          <w:tcPr>
            <w:tcW w:w="3653" w:type="dxa"/>
            <w:gridSpan w:val="2"/>
            <w:tcBorders>
              <w:top w:val="nil"/>
            </w:tcBorders>
            <w:shd w:val="clear" w:color="auto" w:fill="F7CAAC"/>
          </w:tcPr>
          <w:p w:rsidR="00D6293A" w:rsidRPr="00D6293A" w:rsidRDefault="00D6293A" w:rsidP="00D6293A">
            <w:pPr>
              <w:jc w:val="both"/>
            </w:pPr>
            <w:r w:rsidRPr="00D6293A">
              <w:rPr>
                <w:b/>
              </w:rPr>
              <w:t>Studijní literatura a studijní pomůcky</w:t>
            </w:r>
          </w:p>
        </w:tc>
        <w:tc>
          <w:tcPr>
            <w:tcW w:w="6202" w:type="dxa"/>
            <w:gridSpan w:val="6"/>
            <w:tcBorders>
              <w:top w:val="nil"/>
              <w:bottom w:val="nil"/>
            </w:tcBorders>
          </w:tcPr>
          <w:p w:rsidR="00D6293A" w:rsidRPr="00D6293A" w:rsidRDefault="00D6293A" w:rsidP="00D6293A">
            <w:pPr>
              <w:jc w:val="both"/>
            </w:pPr>
          </w:p>
        </w:tc>
      </w:tr>
      <w:tr w:rsidR="00D6293A" w:rsidRPr="00D6293A" w:rsidTr="00A527E7">
        <w:trPr>
          <w:trHeight w:val="1497"/>
        </w:trPr>
        <w:tc>
          <w:tcPr>
            <w:tcW w:w="9855" w:type="dxa"/>
            <w:gridSpan w:val="8"/>
            <w:tcBorders>
              <w:top w:val="nil"/>
            </w:tcBorders>
          </w:tcPr>
          <w:p w:rsidR="003F5AAF" w:rsidRDefault="003F5AAF" w:rsidP="00142358">
            <w:pPr>
              <w:rPr>
                <w:b/>
              </w:rPr>
            </w:pPr>
          </w:p>
          <w:p w:rsidR="00142358" w:rsidRPr="00B14297" w:rsidRDefault="00142358" w:rsidP="00142358">
            <w:pPr>
              <w:rPr>
                <w:b/>
              </w:rPr>
            </w:pPr>
            <w:r w:rsidRPr="00B14297">
              <w:rPr>
                <w:b/>
              </w:rPr>
              <w:t>Povinná:</w:t>
            </w:r>
          </w:p>
          <w:p w:rsidR="00142358" w:rsidRDefault="00142358" w:rsidP="00142358">
            <w:r>
              <w:t xml:space="preserve">FULKOVÁ, Marie. </w:t>
            </w:r>
            <w:r>
              <w:rPr>
                <w:i/>
              </w:rPr>
              <w:t xml:space="preserve">Diskurz umění a vzdělávání. </w:t>
            </w:r>
            <w:r>
              <w:t>2008. Praha: H&amp;H Vyšehradská, s.r.o. 335 s. ISBN 978-80-7319-076-7</w:t>
            </w:r>
          </w:p>
          <w:p w:rsidR="00142358" w:rsidRDefault="00142358" w:rsidP="00142358">
            <w:r>
              <w:t xml:space="preserve">HORÁČEK, Radek. </w:t>
            </w:r>
            <w:r>
              <w:rPr>
                <w:i/>
              </w:rPr>
              <w:t>Galerijní animace a zprostředkování umění.</w:t>
            </w:r>
            <w:r>
              <w:t xml:space="preserve"> 1998. Praha: Cerm. 139 s. ISBN 80-7204-084-7</w:t>
            </w:r>
          </w:p>
          <w:p w:rsidR="00142358" w:rsidRDefault="00142358" w:rsidP="00142358">
            <w:r>
              <w:t xml:space="preserve">BRABCOVÁ, Alexandra. </w:t>
            </w:r>
            <w:r>
              <w:rPr>
                <w:i/>
              </w:rPr>
              <w:t>Brána muzea otevřená. Průvodce na cestě muzea k lidem a lidí do muzea</w:t>
            </w:r>
            <w:r>
              <w:t>. 2008. Náchod: JUKO. 583 s. ISBN 80-86213-28-5</w:t>
            </w:r>
          </w:p>
          <w:p w:rsidR="00142358" w:rsidRDefault="00142358" w:rsidP="00142358">
            <w:r>
              <w:t xml:space="preserve">SLAVÍK, Jan a CHRZ, Vladimír a ŠTECH, Stanislav a kol. </w:t>
            </w:r>
            <w:r>
              <w:rPr>
                <w:i/>
              </w:rPr>
              <w:t>Tvorba jako způsob poznávání.</w:t>
            </w:r>
            <w:r>
              <w:t xml:space="preserve"> – Vyd.  1.</w:t>
            </w:r>
            <w:r>
              <w:rPr>
                <w:i/>
              </w:rPr>
              <w:t xml:space="preserve"> </w:t>
            </w:r>
            <w:r>
              <w:t>2003. Praha: Karolinum. 538 s. ISBN 978-80-246-2335-1</w:t>
            </w:r>
          </w:p>
          <w:p w:rsidR="00142358" w:rsidRDefault="00142358" w:rsidP="00142358">
            <w:r>
              <w:t xml:space="preserve">STEHLÍKOVÁ-BABYRÁDOVÁ, Hana a kol. </w:t>
            </w:r>
            <w:r>
              <w:rPr>
                <w:i/>
              </w:rPr>
              <w:t>Vize v umění a ve výchově uměním.</w:t>
            </w:r>
            <w:r>
              <w:t xml:space="preserve"> 2016, Brno: Barrister&amp;Principal. 198 s. ISBN 978-80-7485-112-4</w:t>
            </w:r>
          </w:p>
          <w:p w:rsidR="00142358" w:rsidRDefault="00142358" w:rsidP="00142358">
            <w:r>
              <w:t xml:space="preserve">FIŠER, Zbyněk a HAVLÍK, Vladimír a HORÁČEK, Radek. </w:t>
            </w:r>
            <w:r>
              <w:rPr>
                <w:i/>
              </w:rPr>
              <w:t>Slovem akcí obrazem – příspěvek k interdisciplinaritě tvůrčího procesu.</w:t>
            </w:r>
            <w:r>
              <w:t xml:space="preserve"> 2012. Brno: Masarykova univerzita. 208 s. ISBN 978-80-210-5389-2</w:t>
            </w:r>
          </w:p>
          <w:p w:rsidR="00142358" w:rsidRDefault="00142358" w:rsidP="00142358">
            <w:r>
              <w:t xml:space="preserve">FULKOVÁ, Marie a HAJDUŠÍKOVÁ, Lucie a SEHNALÍKOVÁ, Vladimíra. </w:t>
            </w:r>
            <w:r>
              <w:rPr>
                <w:i/>
              </w:rPr>
              <w:t>Galerijní a muzejní edukace 1.</w:t>
            </w:r>
            <w:r>
              <w:t xml:space="preserve"> 2012. Praha: Univerzita Karlova v Praze, Pedagogická fakulta a Uměleckoprůmyslové museum v Praze. 315 s. ISBN 978-80-7290-535-5 a ISBN 978-80-7101-111-8</w:t>
            </w:r>
          </w:p>
          <w:p w:rsidR="00142358" w:rsidRDefault="00142358" w:rsidP="00142358">
            <w:r>
              <w:t xml:space="preserve">FULKOVÁ, Marie a JAKUBCOVÁ, Lucie a KITZBERGEROVÁ, Leonora a  SEHNALÍKOVÁ, Vladimíra. </w:t>
            </w:r>
            <w:r>
              <w:rPr>
                <w:i/>
              </w:rPr>
              <w:t>Galerijní a muzejní edukace 2</w:t>
            </w:r>
            <w:r>
              <w:t>. 2013. Praha: Univerzita Karlova v Praze, Pedagogická fakulta a Uměleckoprůmyslové museum v Praze. 351 s. ISBN 978-80-7290-700-7 a ISBN 978-80-7101-127-09</w:t>
            </w:r>
          </w:p>
          <w:p w:rsidR="00142358" w:rsidRDefault="00142358" w:rsidP="00142358">
            <w:r>
              <w:t xml:space="preserve">HORÁČEK, Radek a BABYRÁDOVÁ, Hana a HAVLÍK, Vladimír a kol. </w:t>
            </w:r>
            <w:r>
              <w:rPr>
                <w:i/>
              </w:rPr>
              <w:t xml:space="preserve">Umění v dialogu s veřejností – Sborník z mezinárodního sympozia o zprostředkování současného umění. </w:t>
            </w:r>
            <w:r>
              <w:t>1999. Brno: Dům umění města Brna. 119 s. ISBN 80-7009-119-3</w:t>
            </w:r>
          </w:p>
          <w:p w:rsidR="00142358" w:rsidRDefault="00142358" w:rsidP="00142358">
            <w:r>
              <w:t xml:space="preserve">ŠOBÁŇOVÁ, Petra. </w:t>
            </w:r>
            <w:r>
              <w:rPr>
                <w:i/>
              </w:rPr>
              <w:t xml:space="preserve">Muzejní expozice jako edukační médium 2. díl – Výzkum současných českých expozic. </w:t>
            </w:r>
            <w:r>
              <w:t>2014. Olomouc: Univerzita Palackého. 467 s. ISBN 978-80-244-4394-2</w:t>
            </w:r>
          </w:p>
          <w:p w:rsidR="00142358" w:rsidRDefault="00142358" w:rsidP="00142358"/>
          <w:p w:rsidR="00142358" w:rsidRPr="00B14297" w:rsidRDefault="00142358" w:rsidP="00142358">
            <w:pPr>
              <w:rPr>
                <w:b/>
              </w:rPr>
            </w:pPr>
            <w:r w:rsidRPr="00B14297">
              <w:rPr>
                <w:b/>
              </w:rPr>
              <w:t>Doporučená:</w:t>
            </w:r>
          </w:p>
          <w:p w:rsidR="00142358" w:rsidRDefault="00142358" w:rsidP="00142358">
            <w:r>
              <w:t>DYDRTOVÁ, Kateřina. Interpretace a metody ve vizuálních oborech. 2013. Ústí nad Labem: Univerzita J. E. Purkyně. 248 s. ISBN 978-80-7414-250-5</w:t>
            </w:r>
          </w:p>
          <w:p w:rsidR="00142358" w:rsidRDefault="00142358" w:rsidP="00142358">
            <w:r>
              <w:lastRenderedPageBreak/>
              <w:t>HORÁČEK, Radek a ZÁLEŠÁK, Jan a kol</w:t>
            </w:r>
            <w:r>
              <w:rPr>
                <w:i/>
              </w:rPr>
              <w:t>. Aktuální otázky zprostředkování umění – Teorie a praxe galerijní pedagogiky, vizuální kultura a výtvarná výchova</w:t>
            </w:r>
            <w:r>
              <w:t>. 2007. Brno: Masarykova univerzita. 190 s. ISBN 978-80-210-4371-8</w:t>
            </w:r>
          </w:p>
          <w:p w:rsidR="00142358" w:rsidRDefault="00142358" w:rsidP="00142358">
            <w:r>
              <w:t xml:space="preserve">SLAVÍK, Jan. </w:t>
            </w:r>
            <w:r>
              <w:rPr>
                <w:i/>
              </w:rPr>
              <w:t>Umění zážitku, zážitek umění – teorie a praxe artefiletiky – 1. díl.</w:t>
            </w:r>
            <w:r>
              <w:t xml:space="preserve"> 2. Vyd. 2011. Praha: Univerzita Karlova. 282 s. ISBN 978-80-7290-498-3</w:t>
            </w:r>
          </w:p>
          <w:p w:rsidR="00142358" w:rsidRDefault="00142358" w:rsidP="00142358">
            <w:r>
              <w:t xml:space="preserve">SLAVÍK, Jan a Wawrosz, Petr. </w:t>
            </w:r>
            <w:r>
              <w:rPr>
                <w:i/>
              </w:rPr>
              <w:t>Umění zážitku, zážitek umění – teorie a praxe artefiletiky – 2. díl.</w:t>
            </w:r>
            <w:r>
              <w:t xml:space="preserve"> 2. Vyd. 2010. Praha: Univerzita Karlova. 303 s. ISBN 978-80-7290-499-0</w:t>
            </w:r>
          </w:p>
          <w:p w:rsidR="00142358" w:rsidRDefault="00142358" w:rsidP="00142358">
            <w:r>
              <w:t xml:space="preserve">ŠOBÁŇOVÁ, Petra. </w:t>
            </w:r>
            <w:r>
              <w:rPr>
                <w:i/>
              </w:rPr>
              <w:t xml:space="preserve">Muzejní expozice jako edukační médium 1. díl – Přístupy k tvorbě expozic a jejich inovace. </w:t>
            </w:r>
            <w:r>
              <w:t>2014. Olomouc: Univerzita Palackého. 361 s. ISBN 978-80-244-4302-7</w:t>
            </w:r>
          </w:p>
          <w:p w:rsidR="00D6293A" w:rsidRPr="00D6293A" w:rsidRDefault="00D6293A" w:rsidP="00D6293A">
            <w:pPr>
              <w:jc w:val="both"/>
            </w:pPr>
          </w:p>
        </w:tc>
      </w:tr>
      <w:tr w:rsidR="00D6293A" w:rsidRPr="00D629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293A" w:rsidRPr="00D6293A" w:rsidRDefault="00D6293A" w:rsidP="00D6293A">
            <w:pPr>
              <w:jc w:val="center"/>
              <w:rPr>
                <w:rFonts w:eastAsia="Calibri"/>
                <w:color w:val="FF0000"/>
                <w:sz w:val="16"/>
                <w:szCs w:val="16"/>
              </w:rPr>
            </w:pPr>
            <w:r w:rsidRPr="00D6293A">
              <w:rPr>
                <w:b/>
              </w:rPr>
              <w:lastRenderedPageBreak/>
              <w:t>Informace ke kombinované nebo distanční formě</w:t>
            </w:r>
          </w:p>
        </w:tc>
      </w:tr>
      <w:tr w:rsidR="00D6293A" w:rsidRPr="00D6293A" w:rsidTr="00A527E7">
        <w:tc>
          <w:tcPr>
            <w:tcW w:w="4787" w:type="dxa"/>
            <w:gridSpan w:val="3"/>
            <w:tcBorders>
              <w:top w:val="single" w:sz="2" w:space="0" w:color="auto"/>
            </w:tcBorders>
            <w:shd w:val="clear" w:color="auto" w:fill="F7CAAC"/>
          </w:tcPr>
          <w:p w:rsidR="00D6293A" w:rsidRPr="00D6293A" w:rsidRDefault="00D6293A" w:rsidP="00D6293A">
            <w:pPr>
              <w:autoSpaceDE w:val="0"/>
              <w:autoSpaceDN w:val="0"/>
              <w:adjustRightInd w:val="0"/>
            </w:pPr>
            <w:r w:rsidRPr="00D6293A">
              <w:rPr>
                <w:b/>
              </w:rPr>
              <w:t>Rozsah konzultací (soustředění)</w:t>
            </w:r>
            <w:r w:rsidRPr="00D6293A">
              <w:rPr>
                <w:rFonts w:eastAsia="Calibri"/>
                <w:sz w:val="24"/>
                <w:szCs w:val="24"/>
              </w:rPr>
              <w:t xml:space="preserve"> </w:t>
            </w:r>
          </w:p>
        </w:tc>
        <w:tc>
          <w:tcPr>
            <w:tcW w:w="889" w:type="dxa"/>
            <w:tcBorders>
              <w:top w:val="single" w:sz="2" w:space="0" w:color="auto"/>
            </w:tcBorders>
          </w:tcPr>
          <w:p w:rsidR="00D6293A" w:rsidRPr="00D6293A" w:rsidRDefault="00D6293A" w:rsidP="00D6293A">
            <w:pPr>
              <w:jc w:val="both"/>
            </w:pPr>
            <w:r w:rsidRPr="00D6293A">
              <w:t>8</w:t>
            </w:r>
          </w:p>
        </w:tc>
        <w:tc>
          <w:tcPr>
            <w:tcW w:w="4179" w:type="dxa"/>
            <w:gridSpan w:val="4"/>
            <w:tcBorders>
              <w:top w:val="single" w:sz="2" w:space="0" w:color="auto"/>
            </w:tcBorders>
            <w:shd w:val="clear" w:color="auto" w:fill="F7CAAC"/>
          </w:tcPr>
          <w:p w:rsidR="00D6293A" w:rsidRPr="00D6293A" w:rsidRDefault="00D6293A" w:rsidP="00D6293A">
            <w:pPr>
              <w:jc w:val="both"/>
              <w:rPr>
                <w:b/>
              </w:rPr>
            </w:pPr>
            <w:r w:rsidRPr="00D6293A">
              <w:rPr>
                <w:b/>
              </w:rPr>
              <w:t xml:space="preserve">hodin </w:t>
            </w:r>
          </w:p>
        </w:tc>
      </w:tr>
      <w:tr w:rsidR="00D6293A" w:rsidRPr="00D6293A" w:rsidTr="00A527E7">
        <w:tc>
          <w:tcPr>
            <w:tcW w:w="9855" w:type="dxa"/>
            <w:gridSpan w:val="8"/>
            <w:shd w:val="clear" w:color="auto" w:fill="F7CAAC"/>
          </w:tcPr>
          <w:p w:rsidR="00D6293A" w:rsidRPr="00D6293A" w:rsidRDefault="00D6293A" w:rsidP="00D6293A">
            <w:pPr>
              <w:jc w:val="both"/>
              <w:rPr>
                <w:b/>
              </w:rPr>
            </w:pPr>
            <w:r w:rsidRPr="00D6293A">
              <w:rPr>
                <w:b/>
              </w:rPr>
              <w:t>Informace o způsobu kontaktu s vyučujícím</w:t>
            </w:r>
          </w:p>
        </w:tc>
      </w:tr>
      <w:tr w:rsidR="00D6293A" w:rsidRPr="00D6293A" w:rsidTr="003F5AAF">
        <w:trPr>
          <w:trHeight w:val="875"/>
        </w:trPr>
        <w:tc>
          <w:tcPr>
            <w:tcW w:w="9855" w:type="dxa"/>
            <w:gridSpan w:val="8"/>
          </w:tcPr>
          <w:p w:rsidR="00D6293A" w:rsidRPr="00D6293A" w:rsidRDefault="00D6293A" w:rsidP="00D6293A">
            <w:pPr>
              <w:autoSpaceDE w:val="0"/>
              <w:autoSpaceDN w:val="0"/>
              <w:adjustRightInd w:val="0"/>
              <w:rPr>
                <w:rFonts w:eastAsia="Calibri"/>
              </w:rPr>
            </w:pPr>
          </w:p>
          <w:p w:rsidR="00D6293A" w:rsidRPr="0071541A" w:rsidRDefault="00D6293A" w:rsidP="00D6293A">
            <w:pPr>
              <w:autoSpaceDE w:val="0"/>
              <w:autoSpaceDN w:val="0"/>
              <w:adjustRightInd w:val="0"/>
              <w:rPr>
                <w:rFonts w:eastAsia="Calibri"/>
              </w:rPr>
            </w:pPr>
            <w:r w:rsidRPr="00D6293A">
              <w:rPr>
                <w:rFonts w:eastAsia="Calibri"/>
              </w:rPr>
              <w:t xml:space="preserve">E-mail: </w:t>
            </w:r>
            <w:hyperlink r:id="rId56" w:history="1">
              <w:r w:rsidRPr="0071541A">
                <w:rPr>
                  <w:rFonts w:eastAsia="Calibri"/>
                  <w:u w:val="single"/>
                </w:rPr>
                <w:t>martin.cada@galeriezlin.cz</w:t>
              </w:r>
            </w:hyperlink>
            <w:r w:rsidRPr="0071541A">
              <w:rPr>
                <w:rFonts w:eastAsia="Calibri"/>
              </w:rPr>
              <w:t xml:space="preserve"> a osobní konzultace (po předchozí domluvě)</w:t>
            </w:r>
          </w:p>
          <w:p w:rsidR="00D6293A" w:rsidRPr="00D6293A" w:rsidRDefault="00D6293A" w:rsidP="00D6293A">
            <w:pPr>
              <w:autoSpaceDE w:val="0"/>
              <w:autoSpaceDN w:val="0"/>
              <w:adjustRightInd w:val="0"/>
              <w:rPr>
                <w:rFonts w:eastAsia="Calibri"/>
                <w:color w:val="FF0000"/>
                <w:sz w:val="16"/>
                <w:szCs w:val="16"/>
              </w:rPr>
            </w:pPr>
          </w:p>
        </w:tc>
      </w:tr>
    </w:tbl>
    <w:p w:rsidR="004B774D" w:rsidRDefault="004B774D" w:rsidP="00EE4FFE">
      <w:pPr>
        <w:spacing w:after="160" w:line="259" w:lineRule="auto"/>
      </w:pPr>
    </w:p>
    <w:p w:rsidR="004B774D" w:rsidRDefault="004B774D" w:rsidP="00EE4FFE">
      <w:pPr>
        <w:spacing w:after="160" w:line="259" w:lineRule="auto"/>
      </w:pPr>
    </w:p>
    <w:p w:rsidR="004B774D" w:rsidRDefault="004B774D"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0BC3" w:rsidRPr="00710BC3" w:rsidTr="00A527E7">
        <w:tc>
          <w:tcPr>
            <w:tcW w:w="9855" w:type="dxa"/>
            <w:gridSpan w:val="8"/>
            <w:tcBorders>
              <w:bottom w:val="double" w:sz="4" w:space="0" w:color="auto"/>
            </w:tcBorders>
            <w:shd w:val="clear" w:color="auto" w:fill="BDD6EE"/>
          </w:tcPr>
          <w:p w:rsidR="00710BC3" w:rsidRPr="00710BC3" w:rsidRDefault="00710BC3" w:rsidP="00710BC3">
            <w:pPr>
              <w:jc w:val="both"/>
              <w:rPr>
                <w:b/>
                <w:sz w:val="28"/>
              </w:rPr>
            </w:pPr>
            <w:r w:rsidRPr="00710BC3">
              <w:lastRenderedPageBreak/>
              <w:br w:type="page"/>
            </w:r>
            <w:r w:rsidRPr="00710BC3">
              <w:rPr>
                <w:b/>
                <w:sz w:val="28"/>
              </w:rPr>
              <w:t>B-III – Charakteristika studijního předmětu</w:t>
            </w:r>
          </w:p>
        </w:tc>
      </w:tr>
      <w:tr w:rsidR="00710BC3" w:rsidRPr="00710BC3" w:rsidTr="00A527E7">
        <w:tc>
          <w:tcPr>
            <w:tcW w:w="3086" w:type="dxa"/>
            <w:tcBorders>
              <w:top w:val="double" w:sz="4" w:space="0" w:color="auto"/>
            </w:tcBorders>
            <w:shd w:val="clear" w:color="auto" w:fill="F7CAAC"/>
          </w:tcPr>
          <w:p w:rsidR="00710BC3" w:rsidRPr="00710BC3" w:rsidRDefault="00710BC3" w:rsidP="00710BC3">
            <w:pPr>
              <w:jc w:val="both"/>
              <w:rPr>
                <w:b/>
              </w:rPr>
            </w:pPr>
            <w:r w:rsidRPr="00710BC3">
              <w:rPr>
                <w:b/>
              </w:rPr>
              <w:t>Název studijního předmětu</w:t>
            </w:r>
          </w:p>
        </w:tc>
        <w:tc>
          <w:tcPr>
            <w:tcW w:w="6769" w:type="dxa"/>
            <w:gridSpan w:val="7"/>
            <w:tcBorders>
              <w:top w:val="double" w:sz="4" w:space="0" w:color="auto"/>
            </w:tcBorders>
          </w:tcPr>
          <w:p w:rsidR="00710BC3" w:rsidRPr="00710BC3" w:rsidRDefault="00710BC3" w:rsidP="00710BC3">
            <w:pPr>
              <w:jc w:val="both"/>
              <w:rPr>
                <w:color w:val="1F497D"/>
              </w:rPr>
            </w:pPr>
            <w:r w:rsidRPr="00710BC3">
              <w:t>Kurátorství I</w:t>
            </w:r>
          </w:p>
        </w:tc>
      </w:tr>
      <w:tr w:rsidR="00710BC3" w:rsidRPr="00710BC3" w:rsidTr="00A527E7">
        <w:tc>
          <w:tcPr>
            <w:tcW w:w="3086" w:type="dxa"/>
            <w:shd w:val="clear" w:color="auto" w:fill="F7CAAC"/>
          </w:tcPr>
          <w:p w:rsidR="00710BC3" w:rsidRPr="00710BC3" w:rsidRDefault="00710BC3" w:rsidP="00710BC3">
            <w:pPr>
              <w:rPr>
                <w:b/>
              </w:rPr>
            </w:pPr>
            <w:r w:rsidRPr="00710BC3">
              <w:rPr>
                <w:b/>
              </w:rPr>
              <w:t>Typ předmětu</w:t>
            </w:r>
          </w:p>
        </w:tc>
        <w:tc>
          <w:tcPr>
            <w:tcW w:w="3406" w:type="dxa"/>
            <w:gridSpan w:val="4"/>
          </w:tcPr>
          <w:p w:rsidR="00710BC3" w:rsidRPr="00710BC3" w:rsidRDefault="00710BC3" w:rsidP="00710BC3">
            <w:pPr>
              <w:autoSpaceDE w:val="0"/>
              <w:autoSpaceDN w:val="0"/>
              <w:adjustRightInd w:val="0"/>
            </w:pPr>
            <w:r w:rsidRPr="00710BC3">
              <w:rPr>
                <w:rFonts w:eastAsia="Calibri"/>
              </w:rPr>
              <w:t>povinn</w:t>
            </w:r>
            <w:ins w:id="578" w:author="Ponížilová Hana" w:date="2019-05-31T07:41:00Z">
              <w:r w:rsidR="00040EB5">
                <w:rPr>
                  <w:rFonts w:eastAsia="Calibri"/>
                </w:rPr>
                <w:t>ě volitelný</w:t>
              </w:r>
            </w:ins>
            <w:del w:id="579" w:author="Ponížilová Hana" w:date="2019-05-31T07:41:00Z">
              <w:r w:rsidRPr="00710BC3" w:rsidDel="00040EB5">
                <w:rPr>
                  <w:rFonts w:eastAsia="Calibri"/>
                </w:rPr>
                <w:delText>ý</w:delText>
              </w:r>
            </w:del>
            <w:r w:rsidRPr="00710BC3">
              <w:rPr>
                <w:rFonts w:eastAsia="Calibri"/>
              </w:rPr>
              <w:t xml:space="preserve">, </w:t>
            </w:r>
            <w:r w:rsidRPr="00710BC3">
              <w:rPr>
                <w:rFonts w:eastAsia="Calibri"/>
                <w:bCs/>
              </w:rPr>
              <w:t>PZ</w:t>
            </w:r>
          </w:p>
        </w:tc>
        <w:tc>
          <w:tcPr>
            <w:tcW w:w="2695" w:type="dxa"/>
            <w:gridSpan w:val="2"/>
            <w:shd w:val="clear" w:color="auto" w:fill="F7CAAC"/>
          </w:tcPr>
          <w:p w:rsidR="00710BC3" w:rsidRPr="00710BC3" w:rsidRDefault="00710BC3" w:rsidP="00710BC3">
            <w:pPr>
              <w:jc w:val="both"/>
            </w:pPr>
            <w:r w:rsidRPr="00710BC3">
              <w:rPr>
                <w:b/>
              </w:rPr>
              <w:t>doporučený ročník/semestr</w:t>
            </w:r>
          </w:p>
        </w:tc>
        <w:tc>
          <w:tcPr>
            <w:tcW w:w="668" w:type="dxa"/>
          </w:tcPr>
          <w:p w:rsidR="00710BC3" w:rsidRPr="00710BC3" w:rsidRDefault="00710BC3" w:rsidP="00710BC3">
            <w:pPr>
              <w:jc w:val="both"/>
            </w:pPr>
            <w:r w:rsidRPr="00710BC3">
              <w:t>1/ZS</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Rozsah studijního předmětu</w:t>
            </w:r>
          </w:p>
        </w:tc>
        <w:tc>
          <w:tcPr>
            <w:tcW w:w="1701" w:type="dxa"/>
            <w:gridSpan w:val="2"/>
          </w:tcPr>
          <w:p w:rsidR="00710BC3" w:rsidRPr="00710BC3" w:rsidRDefault="00710BC3" w:rsidP="00710BC3">
            <w:pPr>
              <w:autoSpaceDE w:val="0"/>
              <w:autoSpaceDN w:val="0"/>
              <w:adjustRightInd w:val="0"/>
              <w:rPr>
                <w:color w:val="1F497D"/>
                <w:sz w:val="16"/>
                <w:szCs w:val="16"/>
              </w:rPr>
            </w:pPr>
            <w:r w:rsidRPr="00710BC3">
              <w:rPr>
                <w:rFonts w:eastAsia="Calibri"/>
              </w:rPr>
              <w:t>13p</w:t>
            </w:r>
          </w:p>
        </w:tc>
        <w:tc>
          <w:tcPr>
            <w:tcW w:w="889" w:type="dxa"/>
            <w:shd w:val="clear" w:color="auto" w:fill="F7CAAC"/>
          </w:tcPr>
          <w:p w:rsidR="00710BC3" w:rsidRPr="00710BC3" w:rsidRDefault="00710BC3" w:rsidP="00710BC3">
            <w:pPr>
              <w:jc w:val="both"/>
              <w:rPr>
                <w:b/>
              </w:rPr>
            </w:pPr>
            <w:r w:rsidRPr="00710BC3">
              <w:rPr>
                <w:b/>
              </w:rPr>
              <w:t xml:space="preserve">hod. </w:t>
            </w:r>
          </w:p>
        </w:tc>
        <w:tc>
          <w:tcPr>
            <w:tcW w:w="816" w:type="dxa"/>
          </w:tcPr>
          <w:p w:rsidR="00710BC3" w:rsidRPr="00710BC3" w:rsidRDefault="00710BC3" w:rsidP="00710BC3">
            <w:pPr>
              <w:jc w:val="both"/>
            </w:pPr>
            <w:r w:rsidRPr="00710BC3">
              <w:t>13</w:t>
            </w:r>
          </w:p>
        </w:tc>
        <w:tc>
          <w:tcPr>
            <w:tcW w:w="2156" w:type="dxa"/>
            <w:shd w:val="clear" w:color="auto" w:fill="F7CAAC"/>
          </w:tcPr>
          <w:p w:rsidR="00710BC3" w:rsidRPr="00710BC3" w:rsidRDefault="00710BC3" w:rsidP="00710BC3">
            <w:pPr>
              <w:jc w:val="both"/>
              <w:rPr>
                <w:b/>
              </w:rPr>
            </w:pPr>
            <w:r w:rsidRPr="00710BC3">
              <w:rPr>
                <w:b/>
              </w:rPr>
              <w:t>kreditů</w:t>
            </w:r>
          </w:p>
        </w:tc>
        <w:tc>
          <w:tcPr>
            <w:tcW w:w="1207" w:type="dxa"/>
            <w:gridSpan w:val="2"/>
          </w:tcPr>
          <w:p w:rsidR="00710BC3" w:rsidRPr="00710BC3" w:rsidRDefault="00710BC3" w:rsidP="00710BC3">
            <w:pPr>
              <w:jc w:val="both"/>
            </w:pPr>
            <w:r w:rsidRPr="00710BC3">
              <w:t>2</w:t>
            </w:r>
          </w:p>
        </w:tc>
      </w:tr>
      <w:tr w:rsidR="00710BC3" w:rsidRPr="00710BC3" w:rsidTr="00A527E7">
        <w:tc>
          <w:tcPr>
            <w:tcW w:w="3086" w:type="dxa"/>
            <w:shd w:val="clear" w:color="auto" w:fill="F7CAAC"/>
          </w:tcPr>
          <w:p w:rsidR="00710BC3" w:rsidRPr="00710BC3" w:rsidRDefault="00710BC3" w:rsidP="00710BC3">
            <w:pPr>
              <w:rPr>
                <w:b/>
                <w:sz w:val="22"/>
              </w:rPr>
            </w:pPr>
            <w:r w:rsidRPr="00710BC3">
              <w:rPr>
                <w:b/>
              </w:rPr>
              <w:t>Prerekvizity, korekvizity, ekvivalence</w:t>
            </w:r>
          </w:p>
        </w:tc>
        <w:tc>
          <w:tcPr>
            <w:tcW w:w="6769" w:type="dxa"/>
            <w:gridSpan w:val="7"/>
          </w:tcPr>
          <w:p w:rsidR="00710BC3" w:rsidRPr="00710BC3" w:rsidRDefault="00710BC3" w:rsidP="00710BC3">
            <w:pPr>
              <w:jc w:val="both"/>
              <w:rPr>
                <w:sz w:val="16"/>
                <w:szCs w:val="16"/>
              </w:rPr>
            </w:pPr>
          </w:p>
        </w:tc>
      </w:tr>
      <w:tr w:rsidR="00710BC3" w:rsidRPr="00710BC3" w:rsidTr="00A527E7">
        <w:tc>
          <w:tcPr>
            <w:tcW w:w="3086" w:type="dxa"/>
            <w:shd w:val="clear" w:color="auto" w:fill="F7CAAC"/>
          </w:tcPr>
          <w:p w:rsidR="00710BC3" w:rsidRPr="00710BC3" w:rsidRDefault="00710BC3" w:rsidP="00710BC3">
            <w:pPr>
              <w:rPr>
                <w:b/>
              </w:rPr>
            </w:pPr>
            <w:r w:rsidRPr="00710BC3">
              <w:rPr>
                <w:b/>
              </w:rPr>
              <w:t>Způsob ověření studijních výsledků</w:t>
            </w:r>
          </w:p>
        </w:tc>
        <w:tc>
          <w:tcPr>
            <w:tcW w:w="3406" w:type="dxa"/>
            <w:gridSpan w:val="4"/>
          </w:tcPr>
          <w:p w:rsidR="00710BC3" w:rsidRPr="00710BC3" w:rsidRDefault="00710BC3" w:rsidP="00710BC3">
            <w:pPr>
              <w:jc w:val="both"/>
            </w:pPr>
            <w:r w:rsidRPr="00710BC3">
              <w:rPr>
                <w:rFonts w:eastAsia="Calibri"/>
              </w:rPr>
              <w:t>klasifikovaný zápočet</w:t>
            </w:r>
          </w:p>
        </w:tc>
        <w:tc>
          <w:tcPr>
            <w:tcW w:w="2156" w:type="dxa"/>
            <w:shd w:val="clear" w:color="auto" w:fill="F7CAAC"/>
          </w:tcPr>
          <w:p w:rsidR="00710BC3" w:rsidRPr="00710BC3" w:rsidRDefault="00710BC3" w:rsidP="00710BC3">
            <w:pPr>
              <w:jc w:val="both"/>
              <w:rPr>
                <w:b/>
              </w:rPr>
            </w:pPr>
            <w:r w:rsidRPr="00710BC3">
              <w:rPr>
                <w:b/>
              </w:rPr>
              <w:t>Forma výuky</w:t>
            </w:r>
          </w:p>
        </w:tc>
        <w:tc>
          <w:tcPr>
            <w:tcW w:w="1207" w:type="dxa"/>
            <w:gridSpan w:val="2"/>
          </w:tcPr>
          <w:p w:rsidR="00710BC3" w:rsidRPr="00710BC3" w:rsidRDefault="00710BC3" w:rsidP="00710BC3">
            <w:pPr>
              <w:jc w:val="both"/>
            </w:pPr>
            <w:r w:rsidRPr="00710BC3">
              <w:rPr>
                <w:rFonts w:eastAsia="Calibri"/>
              </w:rPr>
              <w:t>přednáška</w:t>
            </w:r>
          </w:p>
        </w:tc>
      </w:tr>
      <w:tr w:rsidR="00710BC3" w:rsidRPr="00710BC3" w:rsidTr="00A527E7">
        <w:tc>
          <w:tcPr>
            <w:tcW w:w="3086" w:type="dxa"/>
            <w:shd w:val="clear" w:color="auto" w:fill="F7CAAC"/>
          </w:tcPr>
          <w:p w:rsidR="00710BC3" w:rsidRPr="00710BC3" w:rsidRDefault="00710BC3" w:rsidP="00710BC3">
            <w:pPr>
              <w:rPr>
                <w:b/>
              </w:rPr>
            </w:pPr>
            <w:r w:rsidRPr="00710BC3">
              <w:rPr>
                <w:b/>
              </w:rPr>
              <w:t>Forma způsobu ověření studijních výsledků a další požadavky na studenta</w:t>
            </w:r>
          </w:p>
        </w:tc>
        <w:tc>
          <w:tcPr>
            <w:tcW w:w="6769" w:type="dxa"/>
            <w:gridSpan w:val="7"/>
            <w:tcBorders>
              <w:bottom w:val="nil"/>
            </w:tcBorders>
          </w:tcPr>
          <w:p w:rsidR="00710BC3" w:rsidRPr="00710BC3" w:rsidRDefault="00710BC3" w:rsidP="00710BC3">
            <w:pPr>
              <w:rPr>
                <w:u w:color="FF0000"/>
              </w:rPr>
            </w:pPr>
            <w:r w:rsidRPr="00710BC3">
              <w:rPr>
                <w:u w:color="FF0000"/>
              </w:rPr>
              <w:t>Ústní pohovor</w:t>
            </w:r>
          </w:p>
          <w:p w:rsidR="00710BC3" w:rsidRPr="00710BC3" w:rsidRDefault="00710BC3" w:rsidP="00710BC3">
            <w:pPr>
              <w:jc w:val="both"/>
              <w:rPr>
                <w:color w:val="1F497D"/>
                <w:sz w:val="16"/>
                <w:szCs w:val="16"/>
              </w:rPr>
            </w:pPr>
            <w:r w:rsidRPr="00710BC3">
              <w:rPr>
                <w:lang w:val="en-US"/>
              </w:rPr>
              <w:t>Odevzdání praktické práce</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rPr>
          <w:trHeight w:val="197"/>
        </w:trPr>
        <w:tc>
          <w:tcPr>
            <w:tcW w:w="3086" w:type="dxa"/>
            <w:tcBorders>
              <w:top w:val="nil"/>
            </w:tcBorders>
            <w:shd w:val="clear" w:color="auto" w:fill="F7CAAC"/>
          </w:tcPr>
          <w:p w:rsidR="00710BC3" w:rsidRPr="00710BC3" w:rsidRDefault="00710BC3" w:rsidP="00710BC3">
            <w:pPr>
              <w:jc w:val="both"/>
              <w:rPr>
                <w:b/>
              </w:rPr>
            </w:pPr>
            <w:r w:rsidRPr="00710BC3">
              <w:rPr>
                <w:b/>
              </w:rPr>
              <w:t>Garant předmětu</w:t>
            </w:r>
          </w:p>
        </w:tc>
        <w:tc>
          <w:tcPr>
            <w:tcW w:w="6769" w:type="dxa"/>
            <w:gridSpan w:val="7"/>
            <w:tcBorders>
              <w:top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243"/>
        </w:trPr>
        <w:tc>
          <w:tcPr>
            <w:tcW w:w="3086" w:type="dxa"/>
            <w:tcBorders>
              <w:top w:val="nil"/>
            </w:tcBorders>
            <w:shd w:val="clear" w:color="auto" w:fill="F7CAAC"/>
          </w:tcPr>
          <w:p w:rsidR="00710BC3" w:rsidRPr="00710BC3" w:rsidRDefault="00710BC3" w:rsidP="00710BC3">
            <w:pPr>
              <w:rPr>
                <w:b/>
              </w:rPr>
            </w:pPr>
            <w:r w:rsidRPr="00710BC3">
              <w:rPr>
                <w:b/>
              </w:rPr>
              <w:t>Zapojení garanta do výuky předmětu</w:t>
            </w:r>
          </w:p>
        </w:tc>
        <w:tc>
          <w:tcPr>
            <w:tcW w:w="6769" w:type="dxa"/>
            <w:gridSpan w:val="7"/>
            <w:tcBorders>
              <w:top w:val="nil"/>
            </w:tcBorders>
          </w:tcPr>
          <w:p w:rsidR="00710BC3" w:rsidRPr="00710BC3" w:rsidRDefault="00710BC3" w:rsidP="00710BC3">
            <w:pPr>
              <w:jc w:val="both"/>
              <w:rPr>
                <w:color w:val="1F497D"/>
              </w:rPr>
            </w:pPr>
            <w:r w:rsidRPr="00710BC3">
              <w:rPr>
                <w:rFonts w:eastAsia="Calibri"/>
              </w:rPr>
              <w:t>100 %</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Vyučující</w:t>
            </w:r>
          </w:p>
        </w:tc>
        <w:tc>
          <w:tcPr>
            <w:tcW w:w="6769" w:type="dxa"/>
            <w:gridSpan w:val="7"/>
            <w:tcBorders>
              <w:bottom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Stručná anotace předmětu</w:t>
            </w:r>
          </w:p>
        </w:tc>
        <w:tc>
          <w:tcPr>
            <w:tcW w:w="6769" w:type="dxa"/>
            <w:gridSpan w:val="7"/>
            <w:tcBorders>
              <w:bottom w:val="nil"/>
            </w:tcBorders>
          </w:tcPr>
          <w:p w:rsidR="00710BC3" w:rsidRPr="00710BC3" w:rsidRDefault="00710BC3" w:rsidP="00710BC3">
            <w:pPr>
              <w:jc w:val="both"/>
              <w:rPr>
                <w:sz w:val="16"/>
                <w:szCs w:val="16"/>
              </w:rPr>
            </w:pPr>
          </w:p>
        </w:tc>
      </w:tr>
      <w:tr w:rsidR="00710BC3" w:rsidRPr="00710BC3" w:rsidTr="00A527E7">
        <w:trPr>
          <w:trHeight w:val="2055"/>
        </w:trPr>
        <w:tc>
          <w:tcPr>
            <w:tcW w:w="9855" w:type="dxa"/>
            <w:gridSpan w:val="8"/>
            <w:tcBorders>
              <w:top w:val="nil"/>
              <w:bottom w:val="single" w:sz="12" w:space="0" w:color="auto"/>
            </w:tcBorders>
          </w:tcPr>
          <w:p w:rsidR="00710BC3" w:rsidRPr="00710BC3" w:rsidRDefault="00710BC3" w:rsidP="00710BC3">
            <w:pPr>
              <w:jc w:val="both"/>
            </w:pPr>
          </w:p>
          <w:p w:rsidR="00710BC3" w:rsidRPr="00710BC3" w:rsidRDefault="00710BC3" w:rsidP="00710BC3">
            <w:pPr>
              <w:rPr>
                <w:lang w:val="en-US"/>
              </w:rPr>
            </w:pPr>
            <w:r w:rsidRPr="00710BC3">
              <w:rPr>
                <w:lang w:val="en-US"/>
              </w:rPr>
              <w:t xml:space="preserve">Získání teoretických a praktických znalostí a dovedností v oblasti galerijní kurátorské praxe. </w:t>
            </w:r>
          </w:p>
          <w:p w:rsidR="00710BC3" w:rsidRPr="00710BC3" w:rsidRDefault="00710BC3" w:rsidP="00710BC3">
            <w:pPr>
              <w:rPr>
                <w:lang w:val="en-US"/>
              </w:rPr>
            </w:pPr>
          </w:p>
          <w:p w:rsidR="00710BC3" w:rsidRPr="00710BC3" w:rsidRDefault="00710BC3" w:rsidP="00710BC3">
            <w:r w:rsidRPr="00710BC3">
              <w:t>1/ Stručné dějiny sběratelství, způsoby schraňování uměleckých děl</w:t>
            </w:r>
            <w:ins w:id="580" w:author="Ponížilová Hana" w:date="2019-05-21T10:27:00Z">
              <w:r w:rsidR="002D7B86">
                <w:t xml:space="preserve">, </w:t>
              </w:r>
            </w:ins>
            <w:del w:id="581" w:author="Ponížilová Hana" w:date="2019-05-21T10:27:00Z">
              <w:r w:rsidRPr="00710BC3" w:rsidDel="002D7B86">
                <w:delText xml:space="preserve"> a </w:delText>
              </w:r>
            </w:del>
            <w:r w:rsidRPr="00710BC3">
              <w:t xml:space="preserve">jejich prezentace </w:t>
            </w:r>
            <w:ins w:id="582" w:author="Ponížilová Hana" w:date="2019-05-21T10:27:00Z">
              <w:r w:rsidR="002D7B86">
                <w:t>a uchovávání</w:t>
              </w:r>
            </w:ins>
          </w:p>
          <w:p w:rsidR="00710BC3" w:rsidRPr="00710BC3" w:rsidRDefault="00710BC3" w:rsidP="00710BC3">
            <w:r w:rsidRPr="00710BC3">
              <w:t xml:space="preserve">2/ Stručné dějiny veřejného vystavování uměleckých děl </w:t>
            </w:r>
          </w:p>
          <w:p w:rsidR="00710BC3" w:rsidRPr="00710BC3" w:rsidRDefault="00710BC3" w:rsidP="00710BC3">
            <w:r w:rsidRPr="00710BC3">
              <w:t>3/ Proměny vystavování uměleckých děl ve 20. století, muzejní a galerijní typologie</w:t>
            </w:r>
          </w:p>
          <w:p w:rsidR="00710BC3" w:rsidRPr="00710BC3" w:rsidRDefault="00710BC3" w:rsidP="00710BC3">
            <w:r w:rsidRPr="00710BC3">
              <w:t>4/ Definice kurátorství a jeho vývoj ve 20. století</w:t>
            </w:r>
          </w:p>
          <w:p w:rsidR="00710BC3" w:rsidRPr="00710BC3" w:rsidRDefault="00710BC3" w:rsidP="00710BC3">
            <w:r w:rsidRPr="00710BC3">
              <w:t>5/ Současný stav kurátorského oboru; povinnosti a práva kurátora</w:t>
            </w:r>
          </w:p>
          <w:p w:rsidR="00710BC3" w:rsidRPr="00710BC3" w:rsidRDefault="00710BC3" w:rsidP="00710BC3">
            <w:pPr>
              <w:jc w:val="both"/>
            </w:pPr>
          </w:p>
        </w:tc>
      </w:tr>
      <w:tr w:rsidR="00710BC3" w:rsidRPr="00710BC3" w:rsidTr="00A527E7">
        <w:trPr>
          <w:trHeight w:val="265"/>
        </w:trPr>
        <w:tc>
          <w:tcPr>
            <w:tcW w:w="3653" w:type="dxa"/>
            <w:gridSpan w:val="2"/>
            <w:tcBorders>
              <w:top w:val="nil"/>
            </w:tcBorders>
            <w:shd w:val="clear" w:color="auto" w:fill="F7CAAC"/>
          </w:tcPr>
          <w:p w:rsidR="00710BC3" w:rsidRPr="00710BC3" w:rsidRDefault="00710BC3" w:rsidP="00710BC3">
            <w:pPr>
              <w:jc w:val="both"/>
            </w:pPr>
            <w:r w:rsidRPr="00710BC3">
              <w:rPr>
                <w:b/>
              </w:rPr>
              <w:t>Studijní literatura a studijní pomůcky</w:t>
            </w:r>
          </w:p>
        </w:tc>
        <w:tc>
          <w:tcPr>
            <w:tcW w:w="6202" w:type="dxa"/>
            <w:gridSpan w:val="6"/>
            <w:tcBorders>
              <w:top w:val="nil"/>
              <w:bottom w:val="nil"/>
            </w:tcBorders>
          </w:tcPr>
          <w:p w:rsidR="00710BC3" w:rsidRPr="00710BC3" w:rsidRDefault="00710BC3" w:rsidP="00710BC3">
            <w:pPr>
              <w:jc w:val="both"/>
            </w:pPr>
          </w:p>
        </w:tc>
      </w:tr>
      <w:tr w:rsidR="00710BC3" w:rsidRPr="00710BC3" w:rsidTr="00A527E7">
        <w:trPr>
          <w:trHeight w:val="1497"/>
        </w:trPr>
        <w:tc>
          <w:tcPr>
            <w:tcW w:w="9855" w:type="dxa"/>
            <w:gridSpan w:val="8"/>
            <w:tcBorders>
              <w:top w:val="nil"/>
            </w:tcBorders>
          </w:tcPr>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p>
          <w:p w:rsidR="00142358" w:rsidRPr="00BD483A" w:rsidRDefault="00142358" w:rsidP="00142358">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BD483A">
              <w:rPr>
                <w:rFonts w:ascii="Times New Roman" w:hAnsi="Times New Roman"/>
                <w:b/>
                <w:sz w:val="20"/>
                <w:szCs w:val="20"/>
              </w:rPr>
              <w:t>Povinná:</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w:t>
            </w:r>
            <w:r>
              <w:rPr>
                <w:rFonts w:ascii="Times New Roman" w:hAnsi="Times New Roman"/>
                <w:i/>
                <w:iCs/>
                <w:sz w:val="20"/>
                <w:szCs w:val="20"/>
              </w:rPr>
              <w:t>Muzeum umění v digitální době : vnímání obrazů a prožitek umění v soudob</w:t>
            </w:r>
            <w:r>
              <w:rPr>
                <w:rFonts w:ascii="Times New Roman" w:hAnsi="Times New Roman"/>
                <w:i/>
                <w:iCs/>
                <w:sz w:val="20"/>
                <w:szCs w:val="20"/>
                <w:lang w:val="fr-FR"/>
              </w:rPr>
              <w:t xml:space="preserve">é </w:t>
            </w:r>
            <w:r>
              <w:rPr>
                <w:rFonts w:ascii="Times New Roman" w:hAnsi="Times New Roman"/>
                <w:i/>
                <w:iCs/>
                <w:sz w:val="20"/>
                <w:szCs w:val="20"/>
              </w:rPr>
              <w:t>společnosti</w:t>
            </w:r>
            <w:r>
              <w:rPr>
                <w:rFonts w:ascii="Times New Roman" w:hAnsi="Times New Roman"/>
                <w:sz w:val="20"/>
                <w:szCs w:val="20"/>
              </w:rPr>
              <w:t>. Vyd. 1. V Praze: Argo, 2000. 259 s. ISBN 8070351551</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32"/>
                <w:szCs w:val="32"/>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́č. 2. vyd. Praha: Torst, 2000. 292 s. ISBN 80- 7215-128-2</w:t>
            </w:r>
            <w:r>
              <w:rPr>
                <w:rFonts w:ascii="Times New Roman" w:hAnsi="Times New Roman"/>
                <w:sz w:val="32"/>
                <w:szCs w:val="32"/>
              </w:rPr>
              <w:t xml:space="preserve"> </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 xml:space="preserve">́ho kraje, 2012. 202 s. ISBN 978-80-7056-167-6 </w:t>
            </w:r>
          </w:p>
          <w:p w:rsidR="00710BC3" w:rsidRPr="00710BC3" w:rsidRDefault="00710BC3" w:rsidP="00710BC3">
            <w:pPr>
              <w:jc w:val="both"/>
            </w:pPr>
          </w:p>
        </w:tc>
      </w:tr>
      <w:tr w:rsidR="00710BC3" w:rsidRPr="00710BC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0BC3" w:rsidRPr="00710BC3" w:rsidRDefault="00710BC3" w:rsidP="00710BC3">
            <w:pPr>
              <w:jc w:val="center"/>
              <w:rPr>
                <w:rFonts w:eastAsia="Calibri"/>
                <w:color w:val="FF0000"/>
                <w:sz w:val="16"/>
                <w:szCs w:val="16"/>
              </w:rPr>
            </w:pPr>
            <w:r w:rsidRPr="00710BC3">
              <w:rPr>
                <w:b/>
              </w:rPr>
              <w:t>Informace ke kombinované nebo distanční formě</w:t>
            </w:r>
          </w:p>
        </w:tc>
      </w:tr>
      <w:tr w:rsidR="00710BC3" w:rsidRPr="00710BC3" w:rsidTr="00A527E7">
        <w:tc>
          <w:tcPr>
            <w:tcW w:w="4787" w:type="dxa"/>
            <w:gridSpan w:val="3"/>
            <w:tcBorders>
              <w:top w:val="single" w:sz="2" w:space="0" w:color="auto"/>
            </w:tcBorders>
            <w:shd w:val="clear" w:color="auto" w:fill="F7CAAC"/>
          </w:tcPr>
          <w:p w:rsidR="00710BC3" w:rsidRPr="00710BC3" w:rsidRDefault="00710BC3" w:rsidP="00710BC3">
            <w:pPr>
              <w:autoSpaceDE w:val="0"/>
              <w:autoSpaceDN w:val="0"/>
              <w:adjustRightInd w:val="0"/>
            </w:pPr>
            <w:r w:rsidRPr="00710BC3">
              <w:rPr>
                <w:b/>
              </w:rPr>
              <w:t>Rozsah konzultací (soustředění)</w:t>
            </w:r>
            <w:r w:rsidRPr="00710BC3">
              <w:rPr>
                <w:rFonts w:eastAsia="Calibri"/>
                <w:sz w:val="24"/>
                <w:szCs w:val="24"/>
              </w:rPr>
              <w:t xml:space="preserve"> </w:t>
            </w:r>
          </w:p>
        </w:tc>
        <w:tc>
          <w:tcPr>
            <w:tcW w:w="889" w:type="dxa"/>
            <w:tcBorders>
              <w:top w:val="single" w:sz="2" w:space="0" w:color="auto"/>
            </w:tcBorders>
          </w:tcPr>
          <w:p w:rsidR="00710BC3" w:rsidRPr="00710BC3" w:rsidRDefault="00710BC3" w:rsidP="00710BC3">
            <w:pPr>
              <w:jc w:val="both"/>
            </w:pPr>
            <w:r w:rsidRPr="00710BC3">
              <w:t>13</w:t>
            </w:r>
          </w:p>
        </w:tc>
        <w:tc>
          <w:tcPr>
            <w:tcW w:w="4179" w:type="dxa"/>
            <w:gridSpan w:val="4"/>
            <w:tcBorders>
              <w:top w:val="single" w:sz="2" w:space="0" w:color="auto"/>
            </w:tcBorders>
            <w:shd w:val="clear" w:color="auto" w:fill="F7CAAC"/>
          </w:tcPr>
          <w:p w:rsidR="00710BC3" w:rsidRPr="00710BC3" w:rsidRDefault="00710BC3" w:rsidP="00710BC3">
            <w:pPr>
              <w:jc w:val="both"/>
              <w:rPr>
                <w:b/>
              </w:rPr>
            </w:pPr>
            <w:r w:rsidRPr="00710BC3">
              <w:rPr>
                <w:b/>
              </w:rPr>
              <w:t xml:space="preserve">hodin </w:t>
            </w:r>
          </w:p>
        </w:tc>
      </w:tr>
      <w:tr w:rsidR="00710BC3" w:rsidRPr="00710BC3" w:rsidTr="00A527E7">
        <w:tc>
          <w:tcPr>
            <w:tcW w:w="9855" w:type="dxa"/>
            <w:gridSpan w:val="8"/>
            <w:shd w:val="clear" w:color="auto" w:fill="F7CAAC"/>
          </w:tcPr>
          <w:p w:rsidR="00710BC3" w:rsidRPr="00710BC3" w:rsidRDefault="00710BC3" w:rsidP="00710BC3">
            <w:pPr>
              <w:jc w:val="both"/>
              <w:rPr>
                <w:b/>
              </w:rPr>
            </w:pPr>
            <w:r w:rsidRPr="00710BC3">
              <w:rPr>
                <w:b/>
              </w:rPr>
              <w:t>Informace o způsobu kontaktu s vyučujícím</w:t>
            </w:r>
          </w:p>
        </w:tc>
      </w:tr>
      <w:tr w:rsidR="00710BC3" w:rsidRPr="00710BC3" w:rsidTr="00BE579A">
        <w:trPr>
          <w:trHeight w:val="721"/>
        </w:trPr>
        <w:tc>
          <w:tcPr>
            <w:tcW w:w="9855" w:type="dxa"/>
            <w:gridSpan w:val="8"/>
          </w:tcPr>
          <w:p w:rsidR="00710BC3" w:rsidRPr="00710BC3" w:rsidRDefault="00710BC3" w:rsidP="00710BC3">
            <w:pPr>
              <w:autoSpaceDE w:val="0"/>
              <w:autoSpaceDN w:val="0"/>
              <w:adjustRightInd w:val="0"/>
              <w:rPr>
                <w:rFonts w:eastAsia="Calibri"/>
                <w:color w:val="FF0000"/>
                <w:sz w:val="16"/>
                <w:szCs w:val="16"/>
              </w:rPr>
            </w:pPr>
          </w:p>
          <w:p w:rsidR="00710BC3" w:rsidRPr="00710BC3" w:rsidRDefault="00710BC3" w:rsidP="00710BC3">
            <w:pPr>
              <w:autoSpaceDE w:val="0"/>
              <w:autoSpaceDN w:val="0"/>
              <w:adjustRightInd w:val="0"/>
              <w:rPr>
                <w:rFonts w:eastAsia="Calibri"/>
                <w:color w:val="FF0000"/>
                <w:sz w:val="16"/>
                <w:szCs w:val="16"/>
              </w:rPr>
            </w:pPr>
            <w:r w:rsidRPr="00710BC3">
              <w:rPr>
                <w:rFonts w:eastAsia="Arial Unicode MS" w:cs="Arial Unicode MS"/>
                <w:u w:color="FF0000"/>
              </w:rPr>
              <w:t>Osobní kontakt, případně e-mailem.</w:t>
            </w:r>
          </w:p>
        </w:tc>
      </w:tr>
    </w:tbl>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4B774D" w:rsidRDefault="004B774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0BC3" w:rsidRPr="00710BC3" w:rsidTr="00A527E7">
        <w:tc>
          <w:tcPr>
            <w:tcW w:w="9855" w:type="dxa"/>
            <w:gridSpan w:val="8"/>
            <w:tcBorders>
              <w:bottom w:val="double" w:sz="4" w:space="0" w:color="auto"/>
            </w:tcBorders>
            <w:shd w:val="clear" w:color="auto" w:fill="BDD6EE"/>
          </w:tcPr>
          <w:p w:rsidR="00710BC3" w:rsidRPr="00710BC3" w:rsidRDefault="00710BC3" w:rsidP="00710BC3">
            <w:pPr>
              <w:jc w:val="both"/>
              <w:rPr>
                <w:b/>
                <w:sz w:val="28"/>
              </w:rPr>
            </w:pPr>
            <w:r w:rsidRPr="00710BC3">
              <w:lastRenderedPageBreak/>
              <w:br w:type="page"/>
            </w:r>
            <w:r w:rsidRPr="00710BC3">
              <w:rPr>
                <w:b/>
                <w:sz w:val="28"/>
              </w:rPr>
              <w:t>B-III – Charakteristika studijního předmětu</w:t>
            </w:r>
          </w:p>
        </w:tc>
      </w:tr>
      <w:tr w:rsidR="00710BC3" w:rsidRPr="00710BC3" w:rsidTr="00A527E7">
        <w:tc>
          <w:tcPr>
            <w:tcW w:w="3086" w:type="dxa"/>
            <w:tcBorders>
              <w:top w:val="double" w:sz="4" w:space="0" w:color="auto"/>
            </w:tcBorders>
            <w:shd w:val="clear" w:color="auto" w:fill="F7CAAC"/>
          </w:tcPr>
          <w:p w:rsidR="00710BC3" w:rsidRPr="00710BC3" w:rsidRDefault="00710BC3" w:rsidP="00710BC3">
            <w:pPr>
              <w:jc w:val="both"/>
              <w:rPr>
                <w:b/>
              </w:rPr>
            </w:pPr>
            <w:r w:rsidRPr="00710BC3">
              <w:rPr>
                <w:b/>
              </w:rPr>
              <w:t>Název studijního předmětu</w:t>
            </w:r>
          </w:p>
        </w:tc>
        <w:tc>
          <w:tcPr>
            <w:tcW w:w="6769" w:type="dxa"/>
            <w:gridSpan w:val="7"/>
            <w:tcBorders>
              <w:top w:val="double" w:sz="4" w:space="0" w:color="auto"/>
            </w:tcBorders>
          </w:tcPr>
          <w:p w:rsidR="00710BC3" w:rsidRPr="00710BC3" w:rsidRDefault="00710BC3" w:rsidP="00710BC3">
            <w:pPr>
              <w:jc w:val="both"/>
              <w:rPr>
                <w:color w:val="1F497D"/>
              </w:rPr>
            </w:pPr>
            <w:r w:rsidRPr="00710BC3">
              <w:t>Kurátorství II</w:t>
            </w:r>
          </w:p>
        </w:tc>
      </w:tr>
      <w:tr w:rsidR="00710BC3" w:rsidRPr="00710BC3" w:rsidTr="00A527E7">
        <w:tc>
          <w:tcPr>
            <w:tcW w:w="3086" w:type="dxa"/>
            <w:shd w:val="clear" w:color="auto" w:fill="F7CAAC"/>
          </w:tcPr>
          <w:p w:rsidR="00710BC3" w:rsidRPr="00710BC3" w:rsidRDefault="00710BC3" w:rsidP="00710BC3">
            <w:pPr>
              <w:rPr>
                <w:b/>
              </w:rPr>
            </w:pPr>
            <w:r w:rsidRPr="00710BC3">
              <w:rPr>
                <w:b/>
              </w:rPr>
              <w:t>Typ předmětu</w:t>
            </w:r>
          </w:p>
        </w:tc>
        <w:tc>
          <w:tcPr>
            <w:tcW w:w="3406" w:type="dxa"/>
            <w:gridSpan w:val="4"/>
          </w:tcPr>
          <w:p w:rsidR="00710BC3" w:rsidRPr="00710BC3" w:rsidRDefault="00710BC3" w:rsidP="00710BC3">
            <w:pPr>
              <w:autoSpaceDE w:val="0"/>
              <w:autoSpaceDN w:val="0"/>
              <w:adjustRightInd w:val="0"/>
            </w:pPr>
            <w:r w:rsidRPr="00710BC3">
              <w:rPr>
                <w:rFonts w:eastAsia="Calibri"/>
              </w:rPr>
              <w:t>povinn</w:t>
            </w:r>
            <w:ins w:id="583" w:author="Ponížilová Hana" w:date="2019-05-31T07:42:00Z">
              <w:r w:rsidR="00040EB5">
                <w:rPr>
                  <w:rFonts w:eastAsia="Calibri"/>
                </w:rPr>
                <w:t>ě volitelný</w:t>
              </w:r>
            </w:ins>
            <w:del w:id="584" w:author="Ponížilová Hana" w:date="2019-05-31T07:42:00Z">
              <w:r w:rsidRPr="00710BC3" w:rsidDel="00040EB5">
                <w:rPr>
                  <w:rFonts w:eastAsia="Calibri"/>
                </w:rPr>
                <w:delText>ý</w:delText>
              </w:r>
            </w:del>
            <w:r w:rsidRPr="00710BC3">
              <w:rPr>
                <w:rFonts w:eastAsia="Calibri"/>
              </w:rPr>
              <w:t xml:space="preserve">, </w:t>
            </w:r>
            <w:r w:rsidRPr="00710BC3">
              <w:rPr>
                <w:rFonts w:eastAsia="Calibri"/>
                <w:bCs/>
              </w:rPr>
              <w:t>PZ</w:t>
            </w:r>
          </w:p>
        </w:tc>
        <w:tc>
          <w:tcPr>
            <w:tcW w:w="2695" w:type="dxa"/>
            <w:gridSpan w:val="2"/>
            <w:shd w:val="clear" w:color="auto" w:fill="F7CAAC"/>
          </w:tcPr>
          <w:p w:rsidR="00710BC3" w:rsidRPr="00710BC3" w:rsidRDefault="00710BC3" w:rsidP="00710BC3">
            <w:pPr>
              <w:jc w:val="both"/>
            </w:pPr>
            <w:r w:rsidRPr="00710BC3">
              <w:rPr>
                <w:b/>
              </w:rPr>
              <w:t>doporučený ročník/semestr</w:t>
            </w:r>
          </w:p>
        </w:tc>
        <w:tc>
          <w:tcPr>
            <w:tcW w:w="668" w:type="dxa"/>
          </w:tcPr>
          <w:p w:rsidR="00710BC3" w:rsidRPr="00710BC3" w:rsidRDefault="00710BC3" w:rsidP="00710BC3">
            <w:pPr>
              <w:jc w:val="both"/>
            </w:pPr>
            <w:r w:rsidRPr="00710BC3">
              <w:t>1/LS</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Rozsah studijního předmětu</w:t>
            </w:r>
          </w:p>
        </w:tc>
        <w:tc>
          <w:tcPr>
            <w:tcW w:w="1701" w:type="dxa"/>
            <w:gridSpan w:val="2"/>
          </w:tcPr>
          <w:p w:rsidR="00710BC3" w:rsidRPr="00710BC3" w:rsidRDefault="00710BC3" w:rsidP="00710BC3">
            <w:pPr>
              <w:autoSpaceDE w:val="0"/>
              <w:autoSpaceDN w:val="0"/>
              <w:adjustRightInd w:val="0"/>
              <w:rPr>
                <w:color w:val="1F497D"/>
                <w:sz w:val="16"/>
                <w:szCs w:val="16"/>
              </w:rPr>
            </w:pPr>
            <w:r w:rsidRPr="00710BC3">
              <w:rPr>
                <w:rFonts w:eastAsia="Calibri"/>
              </w:rPr>
              <w:t>13p</w:t>
            </w:r>
          </w:p>
        </w:tc>
        <w:tc>
          <w:tcPr>
            <w:tcW w:w="889" w:type="dxa"/>
            <w:shd w:val="clear" w:color="auto" w:fill="F7CAAC"/>
          </w:tcPr>
          <w:p w:rsidR="00710BC3" w:rsidRPr="00710BC3" w:rsidRDefault="00710BC3" w:rsidP="00710BC3">
            <w:pPr>
              <w:jc w:val="both"/>
              <w:rPr>
                <w:b/>
              </w:rPr>
            </w:pPr>
            <w:r w:rsidRPr="00710BC3">
              <w:rPr>
                <w:b/>
              </w:rPr>
              <w:t xml:space="preserve">hod. </w:t>
            </w:r>
          </w:p>
        </w:tc>
        <w:tc>
          <w:tcPr>
            <w:tcW w:w="816" w:type="dxa"/>
          </w:tcPr>
          <w:p w:rsidR="00710BC3" w:rsidRPr="00710BC3" w:rsidRDefault="00710BC3" w:rsidP="00710BC3">
            <w:pPr>
              <w:jc w:val="both"/>
            </w:pPr>
            <w:r w:rsidRPr="00710BC3">
              <w:t xml:space="preserve">13 </w:t>
            </w:r>
          </w:p>
        </w:tc>
        <w:tc>
          <w:tcPr>
            <w:tcW w:w="2156" w:type="dxa"/>
            <w:shd w:val="clear" w:color="auto" w:fill="F7CAAC"/>
          </w:tcPr>
          <w:p w:rsidR="00710BC3" w:rsidRPr="00710BC3" w:rsidRDefault="00710BC3" w:rsidP="00710BC3">
            <w:pPr>
              <w:jc w:val="both"/>
              <w:rPr>
                <w:b/>
              </w:rPr>
            </w:pPr>
            <w:r w:rsidRPr="00710BC3">
              <w:rPr>
                <w:b/>
              </w:rPr>
              <w:t>kreditů</w:t>
            </w:r>
          </w:p>
        </w:tc>
        <w:tc>
          <w:tcPr>
            <w:tcW w:w="1207" w:type="dxa"/>
            <w:gridSpan w:val="2"/>
          </w:tcPr>
          <w:p w:rsidR="00710BC3" w:rsidRPr="00710BC3" w:rsidRDefault="00710BC3" w:rsidP="00710BC3">
            <w:pPr>
              <w:jc w:val="both"/>
            </w:pPr>
            <w:r w:rsidRPr="00710BC3">
              <w:t>2</w:t>
            </w:r>
          </w:p>
        </w:tc>
      </w:tr>
      <w:tr w:rsidR="00710BC3" w:rsidRPr="00710BC3" w:rsidTr="00A527E7">
        <w:tc>
          <w:tcPr>
            <w:tcW w:w="3086" w:type="dxa"/>
            <w:shd w:val="clear" w:color="auto" w:fill="F7CAAC"/>
          </w:tcPr>
          <w:p w:rsidR="00710BC3" w:rsidRPr="00710BC3" w:rsidRDefault="00710BC3" w:rsidP="00710BC3">
            <w:pPr>
              <w:rPr>
                <w:b/>
                <w:sz w:val="22"/>
              </w:rPr>
            </w:pPr>
            <w:r w:rsidRPr="00710BC3">
              <w:rPr>
                <w:b/>
              </w:rPr>
              <w:t>Prerekvizity, korekvizity, ekvivalence</w:t>
            </w:r>
          </w:p>
        </w:tc>
        <w:tc>
          <w:tcPr>
            <w:tcW w:w="6769" w:type="dxa"/>
            <w:gridSpan w:val="7"/>
          </w:tcPr>
          <w:p w:rsidR="00710BC3" w:rsidRPr="00710BC3" w:rsidRDefault="00710BC3" w:rsidP="00710BC3">
            <w:pPr>
              <w:jc w:val="both"/>
              <w:rPr>
                <w:sz w:val="16"/>
                <w:szCs w:val="16"/>
              </w:rPr>
            </w:pPr>
          </w:p>
        </w:tc>
      </w:tr>
      <w:tr w:rsidR="00710BC3" w:rsidRPr="00710BC3" w:rsidTr="00A527E7">
        <w:tc>
          <w:tcPr>
            <w:tcW w:w="3086" w:type="dxa"/>
            <w:shd w:val="clear" w:color="auto" w:fill="F7CAAC"/>
          </w:tcPr>
          <w:p w:rsidR="00710BC3" w:rsidRPr="00710BC3" w:rsidRDefault="00710BC3" w:rsidP="00710BC3">
            <w:pPr>
              <w:rPr>
                <w:b/>
              </w:rPr>
            </w:pPr>
            <w:r w:rsidRPr="00710BC3">
              <w:rPr>
                <w:b/>
              </w:rPr>
              <w:t>Způsob ověření studijních výsledků</w:t>
            </w:r>
          </w:p>
        </w:tc>
        <w:tc>
          <w:tcPr>
            <w:tcW w:w="3406" w:type="dxa"/>
            <w:gridSpan w:val="4"/>
          </w:tcPr>
          <w:p w:rsidR="00710BC3" w:rsidRPr="00710BC3" w:rsidRDefault="00710BC3" w:rsidP="00710BC3">
            <w:pPr>
              <w:jc w:val="both"/>
            </w:pPr>
            <w:r w:rsidRPr="00710BC3">
              <w:rPr>
                <w:rFonts w:eastAsia="Calibri"/>
              </w:rPr>
              <w:t>klasifikovaný zápočet</w:t>
            </w:r>
          </w:p>
        </w:tc>
        <w:tc>
          <w:tcPr>
            <w:tcW w:w="2156" w:type="dxa"/>
            <w:shd w:val="clear" w:color="auto" w:fill="F7CAAC"/>
          </w:tcPr>
          <w:p w:rsidR="00710BC3" w:rsidRPr="00710BC3" w:rsidRDefault="00710BC3" w:rsidP="00710BC3">
            <w:pPr>
              <w:jc w:val="both"/>
              <w:rPr>
                <w:b/>
              </w:rPr>
            </w:pPr>
            <w:r w:rsidRPr="00710BC3">
              <w:rPr>
                <w:b/>
              </w:rPr>
              <w:t>Forma výuky</w:t>
            </w:r>
          </w:p>
        </w:tc>
        <w:tc>
          <w:tcPr>
            <w:tcW w:w="1207" w:type="dxa"/>
            <w:gridSpan w:val="2"/>
          </w:tcPr>
          <w:p w:rsidR="00710BC3" w:rsidRPr="00710BC3" w:rsidRDefault="00710BC3" w:rsidP="00710BC3">
            <w:pPr>
              <w:jc w:val="both"/>
            </w:pPr>
            <w:r w:rsidRPr="00710BC3">
              <w:rPr>
                <w:rFonts w:eastAsia="Calibri"/>
              </w:rPr>
              <w:t>přednáška</w:t>
            </w:r>
          </w:p>
        </w:tc>
      </w:tr>
      <w:tr w:rsidR="00710BC3" w:rsidRPr="00710BC3" w:rsidTr="00A527E7">
        <w:tc>
          <w:tcPr>
            <w:tcW w:w="3086" w:type="dxa"/>
            <w:shd w:val="clear" w:color="auto" w:fill="F7CAAC"/>
          </w:tcPr>
          <w:p w:rsidR="00710BC3" w:rsidRPr="00710BC3" w:rsidRDefault="00710BC3" w:rsidP="00710BC3">
            <w:pPr>
              <w:rPr>
                <w:b/>
              </w:rPr>
            </w:pPr>
            <w:r w:rsidRPr="00710BC3">
              <w:rPr>
                <w:b/>
              </w:rPr>
              <w:t>Forma způsobu ověření studijních výsledků a další požadavky na studenta</w:t>
            </w:r>
          </w:p>
        </w:tc>
        <w:tc>
          <w:tcPr>
            <w:tcW w:w="6769" w:type="dxa"/>
            <w:gridSpan w:val="7"/>
            <w:tcBorders>
              <w:bottom w:val="nil"/>
            </w:tcBorders>
          </w:tcPr>
          <w:p w:rsidR="00710BC3" w:rsidRPr="00710BC3" w:rsidRDefault="00710BC3" w:rsidP="00710BC3">
            <w:pPr>
              <w:rPr>
                <w:u w:color="FF0000"/>
              </w:rPr>
            </w:pPr>
            <w:r w:rsidRPr="00710BC3">
              <w:rPr>
                <w:u w:color="FF0000"/>
              </w:rPr>
              <w:t>Ústní pohovor</w:t>
            </w:r>
          </w:p>
          <w:p w:rsidR="00710BC3" w:rsidRPr="00710BC3" w:rsidRDefault="00710BC3" w:rsidP="00710BC3">
            <w:r w:rsidRPr="00710BC3">
              <w:rPr>
                <w:lang w:val="en-US"/>
              </w:rPr>
              <w:t>Odevzdání praktické práce (písemné libreto výstavy – rozsah 5 normostran)</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rPr>
          <w:trHeight w:val="197"/>
        </w:trPr>
        <w:tc>
          <w:tcPr>
            <w:tcW w:w="3086" w:type="dxa"/>
            <w:tcBorders>
              <w:top w:val="nil"/>
            </w:tcBorders>
            <w:shd w:val="clear" w:color="auto" w:fill="F7CAAC"/>
          </w:tcPr>
          <w:p w:rsidR="00710BC3" w:rsidRPr="00710BC3" w:rsidRDefault="00710BC3" w:rsidP="00710BC3">
            <w:pPr>
              <w:jc w:val="both"/>
              <w:rPr>
                <w:b/>
              </w:rPr>
            </w:pPr>
            <w:r w:rsidRPr="00710BC3">
              <w:rPr>
                <w:b/>
              </w:rPr>
              <w:t>Garant předmětu</w:t>
            </w:r>
          </w:p>
        </w:tc>
        <w:tc>
          <w:tcPr>
            <w:tcW w:w="6769" w:type="dxa"/>
            <w:gridSpan w:val="7"/>
            <w:tcBorders>
              <w:top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243"/>
        </w:trPr>
        <w:tc>
          <w:tcPr>
            <w:tcW w:w="3086" w:type="dxa"/>
            <w:tcBorders>
              <w:top w:val="nil"/>
            </w:tcBorders>
            <w:shd w:val="clear" w:color="auto" w:fill="F7CAAC"/>
          </w:tcPr>
          <w:p w:rsidR="00710BC3" w:rsidRPr="00710BC3" w:rsidRDefault="00710BC3" w:rsidP="00710BC3">
            <w:pPr>
              <w:rPr>
                <w:b/>
              </w:rPr>
            </w:pPr>
            <w:r w:rsidRPr="00710BC3">
              <w:rPr>
                <w:b/>
              </w:rPr>
              <w:t>Zapojení garanta do výuky předmětu</w:t>
            </w:r>
          </w:p>
        </w:tc>
        <w:tc>
          <w:tcPr>
            <w:tcW w:w="6769" w:type="dxa"/>
            <w:gridSpan w:val="7"/>
            <w:tcBorders>
              <w:top w:val="nil"/>
            </w:tcBorders>
          </w:tcPr>
          <w:p w:rsidR="00710BC3" w:rsidRPr="00710BC3" w:rsidRDefault="00710BC3" w:rsidP="00710BC3">
            <w:pPr>
              <w:jc w:val="both"/>
              <w:rPr>
                <w:color w:val="1F497D"/>
              </w:rPr>
            </w:pPr>
            <w:r w:rsidRPr="00710BC3">
              <w:rPr>
                <w:rFonts w:eastAsia="Calibri"/>
              </w:rPr>
              <w:t>100 %</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Vyučující</w:t>
            </w:r>
          </w:p>
        </w:tc>
        <w:tc>
          <w:tcPr>
            <w:tcW w:w="6769" w:type="dxa"/>
            <w:gridSpan w:val="7"/>
            <w:tcBorders>
              <w:bottom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Stručná anotace předmětu</w:t>
            </w:r>
          </w:p>
        </w:tc>
        <w:tc>
          <w:tcPr>
            <w:tcW w:w="6769" w:type="dxa"/>
            <w:gridSpan w:val="7"/>
            <w:tcBorders>
              <w:bottom w:val="nil"/>
            </w:tcBorders>
          </w:tcPr>
          <w:p w:rsidR="00710BC3" w:rsidRPr="00710BC3" w:rsidRDefault="00710BC3" w:rsidP="00710BC3">
            <w:pPr>
              <w:jc w:val="both"/>
              <w:rPr>
                <w:sz w:val="16"/>
                <w:szCs w:val="16"/>
              </w:rPr>
            </w:pPr>
          </w:p>
        </w:tc>
      </w:tr>
      <w:tr w:rsidR="00710BC3" w:rsidRPr="00710BC3" w:rsidTr="00A527E7">
        <w:trPr>
          <w:trHeight w:val="1346"/>
        </w:trPr>
        <w:tc>
          <w:tcPr>
            <w:tcW w:w="9855" w:type="dxa"/>
            <w:gridSpan w:val="8"/>
            <w:tcBorders>
              <w:top w:val="nil"/>
              <w:bottom w:val="single" w:sz="12" w:space="0" w:color="auto"/>
            </w:tcBorders>
          </w:tcPr>
          <w:p w:rsidR="00710BC3" w:rsidRPr="00710BC3" w:rsidRDefault="00710BC3" w:rsidP="00710BC3">
            <w:pPr>
              <w:jc w:val="both"/>
            </w:pPr>
          </w:p>
          <w:p w:rsidR="00710BC3" w:rsidRPr="00710BC3" w:rsidRDefault="00710BC3" w:rsidP="00710BC3">
            <w:pPr>
              <w:rPr>
                <w:sz w:val="24"/>
                <w:szCs w:val="24"/>
              </w:rPr>
            </w:pPr>
            <w:r w:rsidRPr="00710BC3">
              <w:rPr>
                <w:lang w:val="en-US"/>
              </w:rPr>
              <w:t>Získání teoretických a praktických znalostí a dovedností v oblasti galerijní kurátorské praxe. Zaměření semestru bude na různé kurátorské pozice v současném uměleckém provozu. Větší část cvičení však bude věnována praktiku: návštěvy a hodnocení výstav, diskuse o probíhajících výstavních projektech a zejména příprava vlastního projektu.</w:t>
            </w:r>
          </w:p>
          <w:p w:rsidR="00710BC3" w:rsidRPr="00710BC3" w:rsidRDefault="00710BC3" w:rsidP="00710BC3">
            <w:pPr>
              <w:jc w:val="both"/>
              <w:rPr>
                <w:lang w:val="en-US"/>
              </w:rPr>
            </w:pPr>
            <w:r w:rsidRPr="00710BC3">
              <w:rPr>
                <w:lang w:val="en-US"/>
              </w:rPr>
              <w:t>Zaměření je na předpokládanou budoucí specializaci v oblasti moderního nebo současného umění.</w:t>
            </w:r>
          </w:p>
          <w:p w:rsidR="00710BC3" w:rsidRPr="00710BC3" w:rsidRDefault="00710BC3" w:rsidP="00710BC3">
            <w:pPr>
              <w:jc w:val="both"/>
              <w:rPr>
                <w:lang w:val="en-US"/>
              </w:rPr>
            </w:pPr>
          </w:p>
          <w:p w:rsidR="00710BC3" w:rsidRPr="00710BC3" w:rsidRDefault="00710BC3" w:rsidP="00710BC3">
            <w:r w:rsidRPr="00710BC3">
              <w:t>1/ Formy výstav – muzejní, galerijní, státní instituce, soukromé instituce</w:t>
            </w:r>
          </w:p>
          <w:p w:rsidR="00710BC3" w:rsidRPr="00710BC3" w:rsidRDefault="00710BC3" w:rsidP="00710BC3">
            <w:r w:rsidRPr="00710BC3">
              <w:t>2/ Jednotlivé funkce muzea umění jako paměťové instituce</w:t>
            </w:r>
          </w:p>
          <w:p w:rsidR="00710BC3" w:rsidRPr="00710BC3" w:rsidRDefault="00710BC3" w:rsidP="00710BC3">
            <w:r w:rsidRPr="00710BC3">
              <w:t>3/ Jednotlivé formy výstavních projektů a jejich realizace – tzv. malý, střední a velký formát</w:t>
            </w:r>
          </w:p>
          <w:p w:rsidR="00710BC3" w:rsidRPr="00710BC3" w:rsidRDefault="00710BC3" w:rsidP="00710BC3">
            <w:r w:rsidRPr="00710BC3">
              <w:t>4/ Příprava a realizace velké tematické výstavy</w:t>
            </w:r>
          </w:p>
          <w:p w:rsidR="00710BC3" w:rsidRPr="00710BC3" w:rsidRDefault="00710BC3" w:rsidP="00710BC3">
            <w:r w:rsidRPr="00710BC3">
              <w:t>5/ Příprava stálé expozice jako vrcholná forma kurátorské profese</w:t>
            </w:r>
          </w:p>
          <w:p w:rsidR="00710BC3" w:rsidRPr="00710BC3" w:rsidRDefault="00710BC3" w:rsidP="00710BC3">
            <w:r w:rsidRPr="00710BC3">
              <w:t>6/ Manuál pro úspěšnou přípravu výstavy</w:t>
            </w:r>
          </w:p>
          <w:p w:rsidR="00710BC3" w:rsidRPr="00710BC3" w:rsidRDefault="00710BC3" w:rsidP="00710BC3">
            <w:r w:rsidRPr="00710BC3">
              <w:t>7/ Formy mediální podpory výstavy; doprovodné programy k výstavě</w:t>
            </w:r>
          </w:p>
          <w:p w:rsidR="00710BC3" w:rsidRPr="00710BC3" w:rsidRDefault="00710BC3" w:rsidP="00710BC3">
            <w:pPr>
              <w:jc w:val="both"/>
            </w:pPr>
          </w:p>
        </w:tc>
      </w:tr>
      <w:tr w:rsidR="00710BC3" w:rsidRPr="00710BC3" w:rsidTr="00A527E7">
        <w:trPr>
          <w:trHeight w:val="265"/>
        </w:trPr>
        <w:tc>
          <w:tcPr>
            <w:tcW w:w="3653" w:type="dxa"/>
            <w:gridSpan w:val="2"/>
            <w:tcBorders>
              <w:top w:val="nil"/>
            </w:tcBorders>
            <w:shd w:val="clear" w:color="auto" w:fill="F7CAAC"/>
          </w:tcPr>
          <w:p w:rsidR="00710BC3" w:rsidRPr="00710BC3" w:rsidRDefault="00710BC3" w:rsidP="00710BC3">
            <w:pPr>
              <w:jc w:val="both"/>
            </w:pPr>
            <w:r w:rsidRPr="00710BC3">
              <w:rPr>
                <w:b/>
              </w:rPr>
              <w:t>Studijní literatura a studijní pomůcky</w:t>
            </w:r>
          </w:p>
        </w:tc>
        <w:tc>
          <w:tcPr>
            <w:tcW w:w="6202" w:type="dxa"/>
            <w:gridSpan w:val="6"/>
            <w:tcBorders>
              <w:top w:val="nil"/>
              <w:bottom w:val="nil"/>
            </w:tcBorders>
          </w:tcPr>
          <w:p w:rsidR="00710BC3" w:rsidRPr="00710BC3" w:rsidRDefault="00710BC3" w:rsidP="00710BC3">
            <w:pPr>
              <w:jc w:val="both"/>
            </w:pPr>
          </w:p>
        </w:tc>
      </w:tr>
      <w:tr w:rsidR="00710BC3" w:rsidRPr="00710BC3" w:rsidTr="00A527E7">
        <w:trPr>
          <w:trHeight w:val="1497"/>
        </w:trPr>
        <w:tc>
          <w:tcPr>
            <w:tcW w:w="9855" w:type="dxa"/>
            <w:gridSpan w:val="8"/>
            <w:tcBorders>
              <w:top w:val="nil"/>
            </w:tcBorders>
          </w:tcPr>
          <w:p w:rsidR="00710BC3" w:rsidRPr="00710BC3" w:rsidRDefault="00710BC3" w:rsidP="00710BC3">
            <w:pPr>
              <w:jc w:val="both"/>
            </w:pPr>
          </w:p>
          <w:p w:rsidR="00300395" w:rsidRPr="00BD483A" w:rsidRDefault="00300395" w:rsidP="00300395">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BD483A">
              <w:rPr>
                <w:rFonts w:ascii="Times New Roman" w:hAnsi="Times New Roman"/>
                <w:b/>
                <w:sz w:val="20"/>
                <w:szCs w:val="20"/>
              </w:rPr>
              <w:t>Povinná:</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w:t>
            </w:r>
            <w:r>
              <w:rPr>
                <w:rFonts w:ascii="Times New Roman" w:hAnsi="Times New Roman"/>
                <w:i/>
                <w:iCs/>
                <w:sz w:val="20"/>
                <w:szCs w:val="20"/>
              </w:rPr>
              <w:t>Muzeum umění v digitální době : vnímání obrazů a prožitek umění v soudob</w:t>
            </w:r>
            <w:r>
              <w:rPr>
                <w:rFonts w:ascii="Times New Roman" w:hAnsi="Times New Roman"/>
                <w:i/>
                <w:iCs/>
                <w:sz w:val="20"/>
                <w:szCs w:val="20"/>
                <w:lang w:val="fr-FR"/>
              </w:rPr>
              <w:t xml:space="preserve">é </w:t>
            </w:r>
            <w:r>
              <w:rPr>
                <w:rFonts w:ascii="Times New Roman" w:hAnsi="Times New Roman"/>
                <w:i/>
                <w:iCs/>
                <w:sz w:val="20"/>
                <w:szCs w:val="20"/>
              </w:rPr>
              <w:t>společnosti</w:t>
            </w:r>
            <w:r>
              <w:rPr>
                <w:rFonts w:ascii="Times New Roman" w:hAnsi="Times New Roman"/>
                <w:sz w:val="20"/>
                <w:szCs w:val="20"/>
              </w:rPr>
              <w:t>. Vyd. 1. V Praze: Argo, 2000. 259 s. ISBN 8070351551</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32"/>
                <w:szCs w:val="32"/>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́č. 2. vyd. Praha: Torst, 2000. 292 s. ISBN 80- 7215-128-2</w:t>
            </w:r>
            <w:r>
              <w:rPr>
                <w:rFonts w:ascii="Times New Roman" w:hAnsi="Times New Roman"/>
                <w:sz w:val="32"/>
                <w:szCs w:val="32"/>
              </w:rPr>
              <w:t xml:space="preserve"> </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 xml:space="preserve">́ho kraje, 2012. 202 s. ISBN 978-80-7056-167-6 </w:t>
            </w:r>
          </w:p>
          <w:p w:rsidR="00710BC3" w:rsidRPr="00710BC3" w:rsidRDefault="00710BC3" w:rsidP="00710BC3">
            <w:pPr>
              <w:jc w:val="both"/>
            </w:pPr>
          </w:p>
        </w:tc>
      </w:tr>
      <w:tr w:rsidR="00710BC3" w:rsidRPr="00710BC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0BC3" w:rsidRPr="00710BC3" w:rsidRDefault="00710BC3" w:rsidP="00710BC3">
            <w:pPr>
              <w:jc w:val="center"/>
              <w:rPr>
                <w:rFonts w:eastAsia="Calibri"/>
                <w:color w:val="FF0000"/>
                <w:sz w:val="16"/>
                <w:szCs w:val="16"/>
              </w:rPr>
            </w:pPr>
            <w:r w:rsidRPr="00710BC3">
              <w:rPr>
                <w:b/>
              </w:rPr>
              <w:t>Informace ke kombinované nebo distanční formě</w:t>
            </w:r>
          </w:p>
        </w:tc>
      </w:tr>
      <w:tr w:rsidR="00710BC3" w:rsidRPr="00710BC3" w:rsidTr="00A527E7">
        <w:tc>
          <w:tcPr>
            <w:tcW w:w="4787" w:type="dxa"/>
            <w:gridSpan w:val="3"/>
            <w:tcBorders>
              <w:top w:val="single" w:sz="2" w:space="0" w:color="auto"/>
            </w:tcBorders>
            <w:shd w:val="clear" w:color="auto" w:fill="F7CAAC"/>
          </w:tcPr>
          <w:p w:rsidR="00710BC3" w:rsidRPr="00710BC3" w:rsidRDefault="00710BC3" w:rsidP="00710BC3">
            <w:pPr>
              <w:autoSpaceDE w:val="0"/>
              <w:autoSpaceDN w:val="0"/>
              <w:adjustRightInd w:val="0"/>
            </w:pPr>
            <w:r w:rsidRPr="00710BC3">
              <w:rPr>
                <w:b/>
              </w:rPr>
              <w:t>Rozsah konzultací (soustředění)</w:t>
            </w:r>
            <w:r w:rsidRPr="00710BC3">
              <w:rPr>
                <w:rFonts w:eastAsia="Calibri"/>
                <w:sz w:val="24"/>
                <w:szCs w:val="24"/>
              </w:rPr>
              <w:t xml:space="preserve"> </w:t>
            </w:r>
          </w:p>
        </w:tc>
        <w:tc>
          <w:tcPr>
            <w:tcW w:w="889" w:type="dxa"/>
            <w:tcBorders>
              <w:top w:val="single" w:sz="2" w:space="0" w:color="auto"/>
            </w:tcBorders>
          </w:tcPr>
          <w:p w:rsidR="00710BC3" w:rsidRPr="00710BC3" w:rsidRDefault="00710BC3" w:rsidP="00710BC3">
            <w:pPr>
              <w:jc w:val="both"/>
            </w:pPr>
            <w:r w:rsidRPr="00710BC3">
              <w:t>13</w:t>
            </w:r>
          </w:p>
        </w:tc>
        <w:tc>
          <w:tcPr>
            <w:tcW w:w="4179" w:type="dxa"/>
            <w:gridSpan w:val="4"/>
            <w:tcBorders>
              <w:top w:val="single" w:sz="2" w:space="0" w:color="auto"/>
            </w:tcBorders>
            <w:shd w:val="clear" w:color="auto" w:fill="F7CAAC"/>
          </w:tcPr>
          <w:p w:rsidR="00710BC3" w:rsidRPr="00710BC3" w:rsidRDefault="00710BC3" w:rsidP="00710BC3">
            <w:pPr>
              <w:jc w:val="both"/>
              <w:rPr>
                <w:b/>
              </w:rPr>
            </w:pPr>
            <w:r w:rsidRPr="00710BC3">
              <w:rPr>
                <w:b/>
              </w:rPr>
              <w:t xml:space="preserve">hodin </w:t>
            </w:r>
          </w:p>
        </w:tc>
      </w:tr>
      <w:tr w:rsidR="00710BC3" w:rsidRPr="00710BC3" w:rsidTr="00A527E7">
        <w:tc>
          <w:tcPr>
            <w:tcW w:w="9855" w:type="dxa"/>
            <w:gridSpan w:val="8"/>
            <w:shd w:val="clear" w:color="auto" w:fill="F7CAAC"/>
          </w:tcPr>
          <w:p w:rsidR="00710BC3" w:rsidRPr="00710BC3" w:rsidRDefault="00710BC3" w:rsidP="00710BC3">
            <w:pPr>
              <w:jc w:val="both"/>
              <w:rPr>
                <w:b/>
              </w:rPr>
            </w:pPr>
            <w:r w:rsidRPr="00710BC3">
              <w:rPr>
                <w:b/>
              </w:rPr>
              <w:t>Informace o způsobu kontaktu s vyučujícím</w:t>
            </w:r>
          </w:p>
        </w:tc>
      </w:tr>
      <w:tr w:rsidR="00710BC3" w:rsidRPr="00710BC3" w:rsidTr="003F5AAF">
        <w:trPr>
          <w:trHeight w:val="837"/>
        </w:trPr>
        <w:tc>
          <w:tcPr>
            <w:tcW w:w="9855" w:type="dxa"/>
            <w:gridSpan w:val="8"/>
          </w:tcPr>
          <w:p w:rsidR="00710BC3" w:rsidRPr="00710BC3" w:rsidRDefault="00710BC3" w:rsidP="00710BC3">
            <w:pPr>
              <w:autoSpaceDE w:val="0"/>
              <w:autoSpaceDN w:val="0"/>
              <w:adjustRightInd w:val="0"/>
              <w:rPr>
                <w:rFonts w:eastAsia="Calibri"/>
                <w:color w:val="FF0000"/>
                <w:sz w:val="16"/>
                <w:szCs w:val="16"/>
              </w:rPr>
            </w:pPr>
          </w:p>
          <w:p w:rsidR="00710BC3" w:rsidRPr="00710BC3" w:rsidRDefault="00710BC3" w:rsidP="00710BC3">
            <w:pPr>
              <w:autoSpaceDE w:val="0"/>
              <w:autoSpaceDN w:val="0"/>
              <w:adjustRightInd w:val="0"/>
              <w:rPr>
                <w:rFonts w:eastAsia="Calibri"/>
                <w:color w:val="FF0000"/>
                <w:sz w:val="16"/>
                <w:szCs w:val="16"/>
              </w:rPr>
            </w:pPr>
            <w:r w:rsidRPr="00710BC3">
              <w:rPr>
                <w:rFonts w:eastAsia="Arial Unicode MS" w:cs="Arial Unicode MS"/>
                <w:u w:color="FF0000"/>
              </w:rPr>
              <w:t>Osobní kontakt, případně e-mailem.</w:t>
            </w:r>
          </w:p>
        </w:tc>
      </w:tr>
    </w:tbl>
    <w:p w:rsidR="004B774D" w:rsidRDefault="004B774D" w:rsidP="00EE4FFE">
      <w:pPr>
        <w:spacing w:after="160" w:line="259" w:lineRule="auto"/>
      </w:pPr>
    </w:p>
    <w:p w:rsidR="004B774D" w:rsidRDefault="004B774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0BC3" w:rsidRPr="00710BC3" w:rsidTr="00A527E7">
        <w:tc>
          <w:tcPr>
            <w:tcW w:w="9855" w:type="dxa"/>
            <w:gridSpan w:val="8"/>
            <w:tcBorders>
              <w:bottom w:val="double" w:sz="4" w:space="0" w:color="auto"/>
            </w:tcBorders>
            <w:shd w:val="clear" w:color="auto" w:fill="BDD6EE"/>
          </w:tcPr>
          <w:p w:rsidR="00710BC3" w:rsidRPr="00710BC3" w:rsidRDefault="00710BC3" w:rsidP="00710BC3">
            <w:pPr>
              <w:jc w:val="both"/>
              <w:rPr>
                <w:b/>
                <w:sz w:val="28"/>
              </w:rPr>
            </w:pPr>
            <w:r w:rsidRPr="00710BC3">
              <w:lastRenderedPageBreak/>
              <w:br w:type="page"/>
            </w:r>
            <w:r w:rsidRPr="00710BC3">
              <w:rPr>
                <w:b/>
                <w:sz w:val="28"/>
              </w:rPr>
              <w:t>B-III – Charakteristika studijního předmětu</w:t>
            </w:r>
          </w:p>
        </w:tc>
      </w:tr>
      <w:tr w:rsidR="00710BC3" w:rsidRPr="00710BC3" w:rsidTr="00A527E7">
        <w:trPr>
          <w:trHeight w:val="20"/>
        </w:trPr>
        <w:tc>
          <w:tcPr>
            <w:tcW w:w="3086" w:type="dxa"/>
            <w:tcBorders>
              <w:top w:val="double" w:sz="4" w:space="0" w:color="auto"/>
            </w:tcBorders>
            <w:shd w:val="clear" w:color="auto" w:fill="F7CAAC"/>
          </w:tcPr>
          <w:p w:rsidR="00710BC3" w:rsidRPr="00710BC3" w:rsidRDefault="00710BC3" w:rsidP="00710BC3">
            <w:pPr>
              <w:jc w:val="both"/>
              <w:rPr>
                <w:b/>
              </w:rPr>
            </w:pPr>
            <w:r w:rsidRPr="00710BC3">
              <w:rPr>
                <w:b/>
              </w:rPr>
              <w:t>Název studijního předmětu</w:t>
            </w:r>
          </w:p>
        </w:tc>
        <w:tc>
          <w:tcPr>
            <w:tcW w:w="6769" w:type="dxa"/>
            <w:gridSpan w:val="7"/>
            <w:tcBorders>
              <w:top w:val="double" w:sz="4" w:space="0" w:color="auto"/>
            </w:tcBorders>
          </w:tcPr>
          <w:p w:rsidR="00710BC3" w:rsidRPr="00710BC3" w:rsidRDefault="00710BC3" w:rsidP="00710BC3">
            <w:pPr>
              <w:jc w:val="both"/>
            </w:pPr>
            <w:r w:rsidRPr="00710BC3">
              <w:t>Management umění</w:t>
            </w:r>
          </w:p>
        </w:tc>
      </w:tr>
      <w:tr w:rsidR="00710BC3" w:rsidRPr="00710BC3" w:rsidTr="00A527E7">
        <w:trPr>
          <w:trHeight w:val="20"/>
        </w:trPr>
        <w:tc>
          <w:tcPr>
            <w:tcW w:w="3086" w:type="dxa"/>
            <w:shd w:val="clear" w:color="auto" w:fill="F7CAAC"/>
          </w:tcPr>
          <w:p w:rsidR="00710BC3" w:rsidRPr="00710BC3" w:rsidRDefault="00710BC3" w:rsidP="00710BC3">
            <w:pPr>
              <w:rPr>
                <w:b/>
              </w:rPr>
            </w:pPr>
            <w:r w:rsidRPr="00710BC3">
              <w:rPr>
                <w:b/>
              </w:rPr>
              <w:t>Typ předmětu</w:t>
            </w:r>
          </w:p>
        </w:tc>
        <w:tc>
          <w:tcPr>
            <w:tcW w:w="3406" w:type="dxa"/>
            <w:gridSpan w:val="4"/>
          </w:tcPr>
          <w:p w:rsidR="00710BC3" w:rsidRPr="00710BC3" w:rsidRDefault="00710BC3" w:rsidP="00710BC3">
            <w:pPr>
              <w:jc w:val="both"/>
            </w:pPr>
            <w:r w:rsidRPr="00710BC3">
              <w:t>povinný, PZ</w:t>
            </w:r>
          </w:p>
        </w:tc>
        <w:tc>
          <w:tcPr>
            <w:tcW w:w="2695" w:type="dxa"/>
            <w:gridSpan w:val="2"/>
            <w:shd w:val="clear" w:color="auto" w:fill="F7CAAC"/>
          </w:tcPr>
          <w:p w:rsidR="00710BC3" w:rsidRPr="00710BC3" w:rsidRDefault="00710BC3" w:rsidP="00710BC3">
            <w:pPr>
              <w:jc w:val="both"/>
            </w:pPr>
            <w:r w:rsidRPr="00710BC3">
              <w:rPr>
                <w:b/>
              </w:rPr>
              <w:t>doporučený ročník/semestr</w:t>
            </w:r>
          </w:p>
        </w:tc>
        <w:tc>
          <w:tcPr>
            <w:tcW w:w="668" w:type="dxa"/>
          </w:tcPr>
          <w:p w:rsidR="00710BC3" w:rsidRPr="00710BC3" w:rsidRDefault="00710BC3" w:rsidP="00710BC3">
            <w:pPr>
              <w:jc w:val="both"/>
            </w:pPr>
            <w:r w:rsidRPr="00710BC3">
              <w:t>2/ZS</w:t>
            </w:r>
          </w:p>
        </w:tc>
      </w:tr>
      <w:tr w:rsidR="00710BC3" w:rsidRPr="00710BC3" w:rsidTr="00A527E7">
        <w:trPr>
          <w:trHeight w:val="20"/>
        </w:trPr>
        <w:tc>
          <w:tcPr>
            <w:tcW w:w="3086" w:type="dxa"/>
            <w:shd w:val="clear" w:color="auto" w:fill="F7CAAC"/>
          </w:tcPr>
          <w:p w:rsidR="00710BC3" w:rsidRPr="00710BC3" w:rsidRDefault="00710BC3" w:rsidP="00710BC3">
            <w:pPr>
              <w:jc w:val="both"/>
              <w:rPr>
                <w:b/>
              </w:rPr>
            </w:pPr>
            <w:r w:rsidRPr="00710BC3">
              <w:rPr>
                <w:b/>
              </w:rPr>
              <w:t>Rozsah studijního předmětu</w:t>
            </w:r>
          </w:p>
        </w:tc>
        <w:tc>
          <w:tcPr>
            <w:tcW w:w="1701" w:type="dxa"/>
            <w:gridSpan w:val="2"/>
          </w:tcPr>
          <w:p w:rsidR="00710BC3" w:rsidRPr="00710BC3" w:rsidRDefault="00710BC3" w:rsidP="00710BC3">
            <w:pPr>
              <w:autoSpaceDE w:val="0"/>
              <w:autoSpaceDN w:val="0"/>
              <w:adjustRightInd w:val="0"/>
            </w:pPr>
            <w:r w:rsidRPr="00710BC3">
              <w:rPr>
                <w:rFonts w:eastAsia="Calibri"/>
              </w:rPr>
              <w:t xml:space="preserve"> 13p</w:t>
            </w:r>
          </w:p>
        </w:tc>
        <w:tc>
          <w:tcPr>
            <w:tcW w:w="889" w:type="dxa"/>
            <w:shd w:val="clear" w:color="auto" w:fill="F7CAAC"/>
          </w:tcPr>
          <w:p w:rsidR="00710BC3" w:rsidRPr="00710BC3" w:rsidRDefault="00710BC3" w:rsidP="00710BC3">
            <w:pPr>
              <w:jc w:val="both"/>
              <w:rPr>
                <w:b/>
              </w:rPr>
            </w:pPr>
            <w:r w:rsidRPr="00710BC3">
              <w:rPr>
                <w:b/>
              </w:rPr>
              <w:t xml:space="preserve">hod. </w:t>
            </w:r>
          </w:p>
        </w:tc>
        <w:tc>
          <w:tcPr>
            <w:tcW w:w="816" w:type="dxa"/>
          </w:tcPr>
          <w:p w:rsidR="00710BC3" w:rsidRPr="00710BC3" w:rsidRDefault="00710BC3" w:rsidP="00710BC3">
            <w:pPr>
              <w:jc w:val="both"/>
              <w:rPr>
                <w:sz w:val="16"/>
                <w:szCs w:val="16"/>
              </w:rPr>
            </w:pPr>
            <w:r w:rsidRPr="00710BC3">
              <w:rPr>
                <w:rFonts w:eastAsia="Calibri"/>
              </w:rPr>
              <w:t>13</w:t>
            </w:r>
          </w:p>
        </w:tc>
        <w:tc>
          <w:tcPr>
            <w:tcW w:w="2156" w:type="dxa"/>
            <w:shd w:val="clear" w:color="auto" w:fill="F7CAAC"/>
          </w:tcPr>
          <w:p w:rsidR="00710BC3" w:rsidRPr="00710BC3" w:rsidRDefault="00710BC3" w:rsidP="00710BC3">
            <w:pPr>
              <w:jc w:val="both"/>
              <w:rPr>
                <w:b/>
              </w:rPr>
            </w:pPr>
            <w:r w:rsidRPr="00710BC3">
              <w:rPr>
                <w:b/>
              </w:rPr>
              <w:t>kreditů</w:t>
            </w:r>
          </w:p>
        </w:tc>
        <w:tc>
          <w:tcPr>
            <w:tcW w:w="1207" w:type="dxa"/>
            <w:gridSpan w:val="2"/>
          </w:tcPr>
          <w:p w:rsidR="00710BC3" w:rsidRPr="00710BC3" w:rsidRDefault="00710BC3" w:rsidP="00710BC3">
            <w:pPr>
              <w:jc w:val="both"/>
            </w:pPr>
            <w:r w:rsidRPr="00710BC3">
              <w:t>2</w:t>
            </w:r>
          </w:p>
        </w:tc>
      </w:tr>
      <w:tr w:rsidR="00710BC3" w:rsidRPr="00710BC3" w:rsidTr="00A527E7">
        <w:tc>
          <w:tcPr>
            <w:tcW w:w="3086" w:type="dxa"/>
            <w:shd w:val="clear" w:color="auto" w:fill="F7CAAC"/>
          </w:tcPr>
          <w:p w:rsidR="00710BC3" w:rsidRPr="00710BC3" w:rsidRDefault="00710BC3" w:rsidP="00710BC3">
            <w:pPr>
              <w:rPr>
                <w:b/>
                <w:sz w:val="22"/>
              </w:rPr>
            </w:pPr>
            <w:r w:rsidRPr="00710BC3">
              <w:rPr>
                <w:b/>
              </w:rPr>
              <w:t>Prerekvizity, korekvizity, ekvivalence</w:t>
            </w:r>
          </w:p>
        </w:tc>
        <w:tc>
          <w:tcPr>
            <w:tcW w:w="6769" w:type="dxa"/>
            <w:gridSpan w:val="7"/>
          </w:tcPr>
          <w:p w:rsidR="00710BC3" w:rsidRPr="00710BC3" w:rsidRDefault="00710BC3" w:rsidP="00710BC3">
            <w:pPr>
              <w:jc w:val="both"/>
              <w:rPr>
                <w:sz w:val="16"/>
                <w:szCs w:val="16"/>
              </w:rPr>
            </w:pPr>
          </w:p>
        </w:tc>
      </w:tr>
      <w:tr w:rsidR="00710BC3" w:rsidRPr="00710BC3" w:rsidTr="00A527E7">
        <w:tc>
          <w:tcPr>
            <w:tcW w:w="3086" w:type="dxa"/>
            <w:shd w:val="clear" w:color="auto" w:fill="F7CAAC"/>
          </w:tcPr>
          <w:p w:rsidR="00710BC3" w:rsidRPr="00710BC3" w:rsidRDefault="00710BC3" w:rsidP="00710BC3">
            <w:pPr>
              <w:contextualSpacing/>
              <w:rPr>
                <w:b/>
              </w:rPr>
            </w:pPr>
            <w:r w:rsidRPr="00710BC3">
              <w:rPr>
                <w:b/>
              </w:rPr>
              <w:t>Způsob ověření studijních výsledků</w:t>
            </w:r>
          </w:p>
        </w:tc>
        <w:tc>
          <w:tcPr>
            <w:tcW w:w="3406" w:type="dxa"/>
            <w:gridSpan w:val="4"/>
          </w:tcPr>
          <w:p w:rsidR="00710BC3" w:rsidRPr="00710BC3" w:rsidRDefault="00710BC3" w:rsidP="00710BC3">
            <w:pPr>
              <w:contextualSpacing/>
              <w:jc w:val="both"/>
            </w:pPr>
            <w:r w:rsidRPr="00710BC3">
              <w:rPr>
                <w:rFonts w:eastAsia="Calibri"/>
              </w:rPr>
              <w:t xml:space="preserve">klasifikovaný zápočet </w:t>
            </w:r>
          </w:p>
        </w:tc>
        <w:tc>
          <w:tcPr>
            <w:tcW w:w="2156" w:type="dxa"/>
            <w:shd w:val="clear" w:color="auto" w:fill="F7CAAC"/>
          </w:tcPr>
          <w:p w:rsidR="00710BC3" w:rsidRPr="00710BC3" w:rsidRDefault="00710BC3" w:rsidP="00710BC3">
            <w:pPr>
              <w:contextualSpacing/>
              <w:jc w:val="both"/>
              <w:rPr>
                <w:b/>
              </w:rPr>
            </w:pPr>
            <w:r w:rsidRPr="00710BC3">
              <w:rPr>
                <w:b/>
              </w:rPr>
              <w:t>Forma výuky</w:t>
            </w:r>
          </w:p>
        </w:tc>
        <w:tc>
          <w:tcPr>
            <w:tcW w:w="1207" w:type="dxa"/>
            <w:gridSpan w:val="2"/>
          </w:tcPr>
          <w:p w:rsidR="00710BC3" w:rsidRPr="00710BC3" w:rsidRDefault="00710BC3" w:rsidP="00710BC3">
            <w:pPr>
              <w:contextualSpacing/>
              <w:jc w:val="both"/>
            </w:pPr>
            <w:r w:rsidRPr="00710BC3">
              <w:rPr>
                <w:rFonts w:eastAsia="Calibri"/>
              </w:rPr>
              <w:t>přednáška</w:t>
            </w:r>
          </w:p>
        </w:tc>
      </w:tr>
      <w:tr w:rsidR="00710BC3" w:rsidRPr="00710BC3" w:rsidTr="00A527E7">
        <w:trPr>
          <w:trHeight w:val="1005"/>
        </w:trPr>
        <w:tc>
          <w:tcPr>
            <w:tcW w:w="3086" w:type="dxa"/>
            <w:shd w:val="clear" w:color="auto" w:fill="F7CAAC"/>
          </w:tcPr>
          <w:p w:rsidR="00710BC3" w:rsidRPr="00710BC3" w:rsidRDefault="00710BC3" w:rsidP="00710BC3">
            <w:pPr>
              <w:contextualSpacing/>
              <w:rPr>
                <w:b/>
              </w:rPr>
            </w:pPr>
            <w:r w:rsidRPr="00710BC3">
              <w:rPr>
                <w:b/>
              </w:rPr>
              <w:t>Forma způsobu ověření studijních výsledků a další požadavky na studenta</w:t>
            </w:r>
          </w:p>
        </w:tc>
        <w:tc>
          <w:tcPr>
            <w:tcW w:w="6769" w:type="dxa"/>
            <w:gridSpan w:val="7"/>
            <w:tcBorders>
              <w:bottom w:val="nil"/>
            </w:tcBorders>
          </w:tcPr>
          <w:p w:rsidR="00710BC3" w:rsidRPr="00710BC3" w:rsidRDefault="00710BC3" w:rsidP="00710BC3">
            <w:pPr>
              <w:contextualSpacing/>
              <w:rPr>
                <w:color w:val="000000"/>
                <w:shd w:val="clear" w:color="auto" w:fill="FFFFFF"/>
              </w:rPr>
            </w:pPr>
            <w:r w:rsidRPr="00710BC3">
              <w:rPr>
                <w:color w:val="000000"/>
                <w:shd w:val="clear" w:color="auto" w:fill="FFFFFF"/>
              </w:rPr>
              <w:t>Od studenta(ky) je vyžadována alespoň 80% účast v rámci výuky. Zakončení předmětů je podmíněno vypracováním vlastního (vyučujícím předběžně odsouhlaseného) projektu a PR strategie. V rámci rozpracovanosti projektů jsou nezbytné minimálně dvě individuální konzultace. Předmět je zakončen klasifikovaným zápočtem a to písemnou formou. </w:t>
            </w:r>
          </w:p>
        </w:tc>
      </w:tr>
      <w:tr w:rsidR="00710BC3" w:rsidRPr="00710BC3" w:rsidTr="00A527E7">
        <w:trPr>
          <w:trHeight w:val="554"/>
        </w:trPr>
        <w:tc>
          <w:tcPr>
            <w:tcW w:w="9855" w:type="dxa"/>
            <w:gridSpan w:val="8"/>
            <w:tcBorders>
              <w:top w:val="nil"/>
            </w:tcBorders>
          </w:tcPr>
          <w:p w:rsidR="00710BC3" w:rsidRPr="00710BC3" w:rsidRDefault="00710BC3" w:rsidP="00710BC3">
            <w:pPr>
              <w:contextualSpacing/>
              <w:jc w:val="both"/>
            </w:pPr>
          </w:p>
        </w:tc>
      </w:tr>
      <w:tr w:rsidR="00710BC3" w:rsidRPr="00710BC3" w:rsidTr="00A527E7">
        <w:trPr>
          <w:trHeight w:val="197"/>
        </w:trPr>
        <w:tc>
          <w:tcPr>
            <w:tcW w:w="3086" w:type="dxa"/>
            <w:tcBorders>
              <w:top w:val="nil"/>
            </w:tcBorders>
            <w:shd w:val="clear" w:color="auto" w:fill="F7CAAC"/>
          </w:tcPr>
          <w:p w:rsidR="00710BC3" w:rsidRPr="00710BC3" w:rsidRDefault="00710BC3" w:rsidP="00710BC3">
            <w:pPr>
              <w:contextualSpacing/>
              <w:jc w:val="both"/>
              <w:rPr>
                <w:b/>
              </w:rPr>
            </w:pPr>
            <w:r w:rsidRPr="00710BC3">
              <w:rPr>
                <w:b/>
              </w:rPr>
              <w:t>Garant předmětu</w:t>
            </w:r>
          </w:p>
        </w:tc>
        <w:tc>
          <w:tcPr>
            <w:tcW w:w="6769" w:type="dxa"/>
            <w:gridSpan w:val="7"/>
            <w:tcBorders>
              <w:top w:val="nil"/>
            </w:tcBorders>
          </w:tcPr>
          <w:p w:rsidR="00710BC3" w:rsidRPr="00710BC3" w:rsidRDefault="00710BC3" w:rsidP="00710BC3">
            <w:pPr>
              <w:contextualSpacing/>
              <w:jc w:val="both"/>
            </w:pPr>
            <w:r w:rsidRPr="00710BC3">
              <w:rPr>
                <w:rFonts w:eastAsia="Calibri"/>
              </w:rPr>
              <w:t>PhDr. BcA. Darina Hlinková, Ph.D.</w:t>
            </w:r>
          </w:p>
        </w:tc>
      </w:tr>
      <w:tr w:rsidR="00710BC3" w:rsidRPr="00710BC3" w:rsidTr="00A527E7">
        <w:trPr>
          <w:trHeight w:val="243"/>
        </w:trPr>
        <w:tc>
          <w:tcPr>
            <w:tcW w:w="3086" w:type="dxa"/>
            <w:tcBorders>
              <w:top w:val="nil"/>
            </w:tcBorders>
            <w:shd w:val="clear" w:color="auto" w:fill="F7CAAC"/>
          </w:tcPr>
          <w:p w:rsidR="00710BC3" w:rsidRPr="00710BC3" w:rsidRDefault="00710BC3" w:rsidP="00710BC3">
            <w:pPr>
              <w:contextualSpacing/>
              <w:rPr>
                <w:b/>
              </w:rPr>
            </w:pPr>
            <w:r w:rsidRPr="00710BC3">
              <w:rPr>
                <w:b/>
              </w:rPr>
              <w:t>Zapojení garanta do výuky předmětu</w:t>
            </w:r>
          </w:p>
        </w:tc>
        <w:tc>
          <w:tcPr>
            <w:tcW w:w="6769" w:type="dxa"/>
            <w:gridSpan w:val="7"/>
            <w:tcBorders>
              <w:top w:val="nil"/>
            </w:tcBorders>
          </w:tcPr>
          <w:p w:rsidR="00710BC3" w:rsidRPr="00710BC3" w:rsidRDefault="00710BC3" w:rsidP="00710BC3">
            <w:pPr>
              <w:contextualSpacing/>
              <w:jc w:val="both"/>
            </w:pPr>
            <w:r w:rsidRPr="00710BC3">
              <w:rPr>
                <w:rFonts w:eastAsia="Calibri"/>
              </w:rPr>
              <w:t>100%</w:t>
            </w:r>
          </w:p>
        </w:tc>
      </w:tr>
      <w:tr w:rsidR="00710BC3" w:rsidRPr="00710BC3" w:rsidTr="00A527E7">
        <w:tc>
          <w:tcPr>
            <w:tcW w:w="3086" w:type="dxa"/>
            <w:shd w:val="clear" w:color="auto" w:fill="F7CAAC"/>
          </w:tcPr>
          <w:p w:rsidR="00710BC3" w:rsidRPr="00710BC3" w:rsidRDefault="00710BC3" w:rsidP="00710BC3">
            <w:pPr>
              <w:contextualSpacing/>
              <w:jc w:val="both"/>
              <w:rPr>
                <w:b/>
              </w:rPr>
            </w:pPr>
            <w:r w:rsidRPr="00710BC3">
              <w:rPr>
                <w:b/>
              </w:rPr>
              <w:t>Vyučující</w:t>
            </w:r>
          </w:p>
        </w:tc>
        <w:tc>
          <w:tcPr>
            <w:tcW w:w="6769" w:type="dxa"/>
            <w:gridSpan w:val="7"/>
            <w:tcBorders>
              <w:bottom w:val="nil"/>
            </w:tcBorders>
          </w:tcPr>
          <w:p w:rsidR="00710BC3" w:rsidRPr="00710BC3" w:rsidRDefault="00710BC3" w:rsidP="00710BC3">
            <w:pPr>
              <w:contextualSpacing/>
              <w:jc w:val="both"/>
            </w:pPr>
            <w:r w:rsidRPr="00710BC3">
              <w:rPr>
                <w:rFonts w:eastAsia="Calibri"/>
              </w:rPr>
              <w:t>PhDr. BcA. Darina Hlinková, Ph.D.</w:t>
            </w:r>
          </w:p>
        </w:tc>
      </w:tr>
      <w:tr w:rsidR="00710BC3" w:rsidRPr="00710BC3" w:rsidTr="00A527E7">
        <w:trPr>
          <w:trHeight w:val="554"/>
        </w:trPr>
        <w:tc>
          <w:tcPr>
            <w:tcW w:w="9855" w:type="dxa"/>
            <w:gridSpan w:val="8"/>
            <w:tcBorders>
              <w:top w:val="nil"/>
            </w:tcBorders>
          </w:tcPr>
          <w:p w:rsidR="00710BC3" w:rsidRPr="00710BC3" w:rsidRDefault="00710BC3" w:rsidP="00710BC3">
            <w:pPr>
              <w:contextualSpacing/>
              <w:jc w:val="both"/>
            </w:pPr>
          </w:p>
        </w:tc>
      </w:tr>
      <w:tr w:rsidR="00710BC3" w:rsidRPr="00710BC3" w:rsidTr="00A527E7">
        <w:tc>
          <w:tcPr>
            <w:tcW w:w="3086" w:type="dxa"/>
            <w:shd w:val="clear" w:color="auto" w:fill="F7CAAC"/>
          </w:tcPr>
          <w:p w:rsidR="00710BC3" w:rsidRPr="00710BC3" w:rsidRDefault="00710BC3" w:rsidP="00710BC3">
            <w:pPr>
              <w:contextualSpacing/>
              <w:jc w:val="both"/>
              <w:rPr>
                <w:b/>
              </w:rPr>
            </w:pPr>
            <w:r w:rsidRPr="00710BC3">
              <w:rPr>
                <w:b/>
              </w:rPr>
              <w:t>Stručná anotace předmětu</w:t>
            </w:r>
          </w:p>
        </w:tc>
        <w:tc>
          <w:tcPr>
            <w:tcW w:w="6769" w:type="dxa"/>
            <w:gridSpan w:val="7"/>
            <w:tcBorders>
              <w:bottom w:val="nil"/>
            </w:tcBorders>
          </w:tcPr>
          <w:p w:rsidR="00710BC3" w:rsidRPr="00710BC3" w:rsidRDefault="00710BC3" w:rsidP="00710BC3">
            <w:pPr>
              <w:ind w:left="720"/>
              <w:contextualSpacing/>
            </w:pPr>
          </w:p>
        </w:tc>
      </w:tr>
      <w:tr w:rsidR="00710BC3" w:rsidRPr="00710BC3" w:rsidTr="00A527E7">
        <w:trPr>
          <w:trHeight w:val="2953"/>
        </w:trPr>
        <w:tc>
          <w:tcPr>
            <w:tcW w:w="9855" w:type="dxa"/>
            <w:gridSpan w:val="8"/>
            <w:tcBorders>
              <w:top w:val="nil"/>
              <w:bottom w:val="single" w:sz="12" w:space="0" w:color="auto"/>
            </w:tcBorders>
          </w:tcPr>
          <w:p w:rsidR="00710BC3" w:rsidRPr="00710BC3" w:rsidRDefault="00710BC3" w:rsidP="00710BC3">
            <w:pPr>
              <w:contextualSpacing/>
              <w:rPr>
                <w:color w:val="000000"/>
                <w:shd w:val="clear" w:color="auto" w:fill="FFFFFF"/>
              </w:rPr>
            </w:pPr>
          </w:p>
          <w:p w:rsidR="00710BC3" w:rsidRPr="00710BC3" w:rsidRDefault="00710BC3" w:rsidP="00710BC3">
            <w:pPr>
              <w:contextualSpacing/>
              <w:rPr>
                <w:color w:val="000000"/>
                <w:shd w:val="clear" w:color="auto" w:fill="FFFFFF"/>
              </w:rPr>
            </w:pPr>
            <w:r w:rsidRPr="00710BC3">
              <w:rPr>
                <w:color w:val="000000"/>
                <w:shd w:val="clear" w:color="auto" w:fill="FFFFFF"/>
              </w:rPr>
              <w:t>Cílem předmětu je zprostředkovat studentům přehled o fungování domácího uměleckého provozu na institucionální i individuální úrovni. Studenti se seznámí se základními pojmy a strategiemi, které budou doplněny o veliké množství konkrétních příkladů ze současné praxe a dějin vizuální postmoderní kultury.</w:t>
            </w:r>
            <w:ins w:id="585" w:author="Ponížilová Hana" w:date="2019-05-21T10:28:00Z">
              <w:r w:rsidR="002D7B86">
                <w:rPr>
                  <w:color w:val="000000"/>
                  <w:shd w:val="clear" w:color="auto" w:fill="FFFFFF"/>
                </w:rPr>
                <w:t xml:space="preserve"> </w:t>
              </w:r>
              <w:r w:rsidR="002D7B86" w:rsidRPr="00EC72FB">
                <w:rPr>
                  <w:color w:val="FF0000"/>
                  <w:shd w:val="clear" w:color="auto" w:fill="FFFFFF"/>
                </w:rPr>
                <w:t xml:space="preserve">Ekonomický aspekt řízení je podpořen interaktivním přístupem, kdy studenti volí strategii pro uplatnění vlastního kulturního podniku tak, aby se prosadili na trhu s kulturou a uměním. </w:t>
              </w:r>
              <w:r w:rsidR="002D7B86">
                <w:rPr>
                  <w:color w:val="FF0000"/>
                  <w:shd w:val="clear" w:color="auto" w:fill="FFFFFF"/>
                </w:rPr>
                <w:t xml:space="preserve">Trh přitom tvoří ostatní spoluhráči na trhu tak, aby všichni hráči měli stejné vstupní podmínky a mohli strategicky rozhodovat o svém dalším byznysu. </w:t>
              </w:r>
              <w:r w:rsidR="002D7B86" w:rsidRPr="00EC72FB">
                <w:rPr>
                  <w:color w:val="FF0000"/>
                  <w:shd w:val="clear" w:color="auto" w:fill="FFFFFF"/>
                </w:rPr>
                <w:t xml:space="preserve">Vzniká tak ekonomická a manažerská performance, která je v souladu s kreativním </w:t>
              </w:r>
              <w:r w:rsidR="002D7B86">
                <w:rPr>
                  <w:color w:val="FF0000"/>
                  <w:shd w:val="clear" w:color="auto" w:fill="FFFFFF"/>
                </w:rPr>
                <w:t xml:space="preserve">myšlením a uplatňuje systémové aspekty </w:t>
              </w:r>
              <w:r w:rsidR="002D7B86" w:rsidRPr="00EC72FB">
                <w:rPr>
                  <w:color w:val="FF0000"/>
                  <w:shd w:val="clear" w:color="auto" w:fill="FFFFFF"/>
                </w:rPr>
                <w:t>myšlení kulturních manažerů.</w:t>
              </w:r>
            </w:ins>
          </w:p>
          <w:p w:rsidR="00710BC3" w:rsidRPr="00710BC3" w:rsidRDefault="00710BC3" w:rsidP="00710BC3">
            <w:pPr>
              <w:contextualSpacing/>
              <w:rPr>
                <w:color w:val="000000"/>
                <w:shd w:val="clear" w:color="auto" w:fill="FFFFFF"/>
              </w:rPr>
            </w:pPr>
            <w:r w:rsidRPr="00710BC3">
              <w:rPr>
                <w:color w:val="000000"/>
                <w:shd w:val="clear" w:color="auto" w:fill="FFFFFF"/>
              </w:rPr>
              <w:t xml:space="preserve"> </w:t>
            </w:r>
          </w:p>
          <w:p w:rsidR="00710BC3" w:rsidRPr="00710BC3" w:rsidRDefault="00710BC3" w:rsidP="00700C85">
            <w:pPr>
              <w:numPr>
                <w:ilvl w:val="0"/>
                <w:numId w:val="5"/>
              </w:numPr>
              <w:contextualSpacing/>
              <w:rPr>
                <w:color w:val="000000"/>
                <w:shd w:val="clear" w:color="auto" w:fill="FFFFFF"/>
              </w:rPr>
            </w:pPr>
            <w:r w:rsidRPr="00710BC3">
              <w:rPr>
                <w:color w:val="000000"/>
                <w:shd w:val="clear" w:color="auto" w:fill="FFFFFF"/>
              </w:rPr>
              <w:t xml:space="preserve">Úvod do managementu umění </w:t>
            </w:r>
          </w:p>
          <w:p w:rsidR="00710BC3" w:rsidRPr="00710BC3" w:rsidRDefault="00710BC3" w:rsidP="00700C85">
            <w:pPr>
              <w:numPr>
                <w:ilvl w:val="0"/>
                <w:numId w:val="5"/>
              </w:numPr>
              <w:contextualSpacing/>
              <w:rPr>
                <w:color w:val="000000"/>
                <w:shd w:val="clear" w:color="auto" w:fill="FFFFFF"/>
              </w:rPr>
            </w:pPr>
            <w:r w:rsidRPr="00710BC3">
              <w:rPr>
                <w:color w:val="000000"/>
                <w:shd w:val="clear" w:color="auto" w:fill="FFFFFF"/>
              </w:rPr>
              <w:t xml:space="preserve">Kulturní politika </w:t>
            </w:r>
          </w:p>
          <w:p w:rsidR="00710BC3" w:rsidRPr="00710BC3" w:rsidRDefault="00710BC3" w:rsidP="00700C85">
            <w:pPr>
              <w:numPr>
                <w:ilvl w:val="0"/>
                <w:numId w:val="5"/>
              </w:numPr>
              <w:contextualSpacing/>
            </w:pPr>
            <w:r w:rsidRPr="00710BC3">
              <w:rPr>
                <w:color w:val="000000"/>
                <w:shd w:val="clear" w:color="auto" w:fill="FFFFFF"/>
              </w:rPr>
              <w:t>PR strategie, práce s médii a veřejností</w:t>
            </w:r>
          </w:p>
          <w:p w:rsidR="00710BC3" w:rsidRPr="00710BC3" w:rsidRDefault="00710BC3" w:rsidP="00700C85">
            <w:pPr>
              <w:numPr>
                <w:ilvl w:val="0"/>
                <w:numId w:val="5"/>
              </w:numPr>
              <w:contextualSpacing/>
            </w:pPr>
            <w:r w:rsidRPr="00710BC3">
              <w:t>Projektový cyklus</w:t>
            </w:r>
          </w:p>
          <w:p w:rsidR="00710BC3" w:rsidRPr="00710BC3" w:rsidRDefault="00710BC3" w:rsidP="00700C85">
            <w:pPr>
              <w:numPr>
                <w:ilvl w:val="0"/>
                <w:numId w:val="5"/>
              </w:numPr>
              <w:contextualSpacing/>
            </w:pPr>
            <w:r w:rsidRPr="00710BC3">
              <w:t>Fundraising</w:t>
            </w:r>
          </w:p>
          <w:p w:rsidR="00710BC3" w:rsidRPr="00710BC3" w:rsidRDefault="00710BC3" w:rsidP="00700C85">
            <w:pPr>
              <w:numPr>
                <w:ilvl w:val="0"/>
                <w:numId w:val="5"/>
              </w:numPr>
              <w:contextualSpacing/>
            </w:pPr>
            <w:r w:rsidRPr="00710BC3">
              <w:rPr>
                <w:color w:val="000000"/>
                <w:shd w:val="clear" w:color="auto" w:fill="FFFFFF"/>
              </w:rPr>
              <w:t>Branding</w:t>
            </w:r>
          </w:p>
          <w:p w:rsidR="00710BC3" w:rsidRPr="00710BC3" w:rsidRDefault="00710BC3" w:rsidP="00700C85">
            <w:pPr>
              <w:numPr>
                <w:ilvl w:val="0"/>
                <w:numId w:val="5"/>
              </w:numPr>
              <w:contextualSpacing/>
            </w:pPr>
            <w:r w:rsidRPr="00710BC3">
              <w:t>Organizace a strategické plánování</w:t>
            </w:r>
          </w:p>
          <w:p w:rsidR="00710BC3" w:rsidRPr="00710BC3" w:rsidRDefault="00710BC3" w:rsidP="00710BC3">
            <w:pPr>
              <w:ind w:left="720"/>
              <w:contextualSpacing/>
            </w:pPr>
          </w:p>
        </w:tc>
      </w:tr>
      <w:tr w:rsidR="00710BC3" w:rsidRPr="00710BC3" w:rsidTr="00A527E7">
        <w:trPr>
          <w:trHeight w:val="265"/>
        </w:trPr>
        <w:tc>
          <w:tcPr>
            <w:tcW w:w="3653" w:type="dxa"/>
            <w:gridSpan w:val="2"/>
            <w:tcBorders>
              <w:top w:val="nil"/>
            </w:tcBorders>
            <w:shd w:val="clear" w:color="auto" w:fill="F7CAAC"/>
          </w:tcPr>
          <w:p w:rsidR="00710BC3" w:rsidRPr="00710BC3" w:rsidRDefault="00710BC3" w:rsidP="00710BC3">
            <w:pPr>
              <w:contextualSpacing/>
              <w:jc w:val="both"/>
            </w:pPr>
            <w:r w:rsidRPr="00710BC3">
              <w:rPr>
                <w:b/>
              </w:rPr>
              <w:t>Studijní literatura a studijní pomůcky</w:t>
            </w:r>
          </w:p>
        </w:tc>
        <w:tc>
          <w:tcPr>
            <w:tcW w:w="6202" w:type="dxa"/>
            <w:gridSpan w:val="6"/>
            <w:tcBorders>
              <w:top w:val="nil"/>
              <w:bottom w:val="nil"/>
            </w:tcBorders>
          </w:tcPr>
          <w:p w:rsidR="00710BC3" w:rsidRPr="00710BC3" w:rsidRDefault="00710BC3" w:rsidP="00710BC3">
            <w:pPr>
              <w:contextualSpacing/>
              <w:jc w:val="both"/>
            </w:pPr>
          </w:p>
        </w:tc>
      </w:tr>
      <w:tr w:rsidR="00710BC3" w:rsidRPr="00710BC3" w:rsidTr="00A527E7">
        <w:trPr>
          <w:trHeight w:val="1497"/>
        </w:trPr>
        <w:tc>
          <w:tcPr>
            <w:tcW w:w="9855" w:type="dxa"/>
            <w:gridSpan w:val="8"/>
            <w:tcBorders>
              <w:top w:val="nil"/>
            </w:tcBorders>
          </w:tcPr>
          <w:p w:rsidR="003F5AAF" w:rsidRDefault="003F5AAF" w:rsidP="00300395">
            <w:pPr>
              <w:autoSpaceDE w:val="0"/>
              <w:autoSpaceDN w:val="0"/>
              <w:adjustRightInd w:val="0"/>
              <w:contextualSpacing/>
              <w:rPr>
                <w:rFonts w:eastAsia="Calibri"/>
                <w:b/>
                <w:iCs/>
              </w:rPr>
            </w:pPr>
            <w:bookmarkStart w:id="586" w:name="_Hlk513875972"/>
          </w:p>
          <w:p w:rsidR="00300395" w:rsidRDefault="00300395" w:rsidP="00300395">
            <w:pPr>
              <w:autoSpaceDE w:val="0"/>
              <w:autoSpaceDN w:val="0"/>
              <w:adjustRightInd w:val="0"/>
              <w:contextualSpacing/>
              <w:rPr>
                <w:rFonts w:eastAsia="Calibri"/>
                <w:b/>
                <w:iCs/>
              </w:rPr>
            </w:pPr>
            <w:r>
              <w:rPr>
                <w:rFonts w:eastAsia="Calibri"/>
                <w:b/>
                <w:iCs/>
              </w:rPr>
              <w:t>Povinná:</w:t>
            </w:r>
          </w:p>
          <w:p w:rsidR="00300395" w:rsidRPr="00FE3E25" w:rsidRDefault="00300395" w:rsidP="00300395">
            <w:pPr>
              <w:autoSpaceDE w:val="0"/>
              <w:autoSpaceDN w:val="0"/>
              <w:adjustRightInd w:val="0"/>
              <w:contextualSpacing/>
              <w:rPr>
                <w:rFonts w:eastAsia="Calibri"/>
              </w:rPr>
            </w:pPr>
            <w:r w:rsidRPr="00FE3E25">
              <w:rPr>
                <w:rFonts w:eastAsia="Calibri"/>
              </w:rPr>
              <w:t xml:space="preserve">BRAY, Ilona. </w:t>
            </w:r>
            <w:r w:rsidRPr="00FE3E25">
              <w:rPr>
                <w:rFonts w:eastAsia="Calibri"/>
                <w:i/>
                <w:iCs/>
              </w:rPr>
              <w:t>Effective Fundraising for Nonprofits: Real-World Strategies That Work</w:t>
            </w:r>
            <w:r w:rsidRPr="00FE3E25">
              <w:rPr>
                <w:rFonts w:eastAsia="Calibri"/>
              </w:rPr>
              <w:t>. Berkley:</w:t>
            </w:r>
          </w:p>
          <w:p w:rsidR="00300395" w:rsidRPr="00FE3E25" w:rsidRDefault="00300395" w:rsidP="00300395">
            <w:pPr>
              <w:autoSpaceDE w:val="0"/>
              <w:autoSpaceDN w:val="0"/>
              <w:adjustRightInd w:val="0"/>
              <w:contextualSpacing/>
              <w:rPr>
                <w:rFonts w:eastAsia="Calibri"/>
              </w:rPr>
            </w:pPr>
            <w:r w:rsidRPr="00FE3E25">
              <w:rPr>
                <w:rFonts w:eastAsia="Calibri"/>
              </w:rPr>
              <w:t>NOLO, 2013. ISBN 978-1413319231.</w:t>
            </w:r>
          </w:p>
          <w:p w:rsidR="00300395" w:rsidRPr="00FE3E25" w:rsidRDefault="00300395" w:rsidP="00300395">
            <w:pPr>
              <w:autoSpaceDE w:val="0"/>
              <w:autoSpaceDN w:val="0"/>
              <w:adjustRightInd w:val="0"/>
              <w:contextualSpacing/>
              <w:rPr>
                <w:rFonts w:eastAsia="Calibri"/>
              </w:rPr>
            </w:pPr>
            <w:r w:rsidRPr="00FE3E25">
              <w:rPr>
                <w:rFonts w:eastAsia="Calibri"/>
              </w:rPr>
              <w:t xml:space="preserve">HAGOORT, Giep. </w:t>
            </w:r>
            <w:r w:rsidRPr="00FE3E25">
              <w:rPr>
                <w:rFonts w:eastAsia="Calibri"/>
                <w:i/>
              </w:rPr>
              <w:t>Umělecký management v podnikatelském stylu</w:t>
            </w:r>
            <w:r w:rsidRPr="00FE3E25">
              <w:rPr>
                <w:rFonts w:eastAsia="Calibri"/>
              </w:rPr>
              <w:t>. Praha: KANT, 2010. ISBN 978-80-7437-008-3.</w:t>
            </w:r>
          </w:p>
          <w:p w:rsidR="00300395" w:rsidRDefault="00300395" w:rsidP="00300395">
            <w:pPr>
              <w:autoSpaceDE w:val="0"/>
              <w:autoSpaceDN w:val="0"/>
              <w:adjustRightInd w:val="0"/>
              <w:contextualSpacing/>
              <w:rPr>
                <w:rFonts w:eastAsia="Calibri"/>
                <w:b/>
                <w:iCs/>
              </w:rPr>
            </w:pPr>
          </w:p>
          <w:p w:rsidR="00300395" w:rsidRPr="00727FDD" w:rsidRDefault="00300395" w:rsidP="00300395">
            <w:pPr>
              <w:autoSpaceDE w:val="0"/>
              <w:autoSpaceDN w:val="0"/>
              <w:adjustRightInd w:val="0"/>
              <w:contextualSpacing/>
              <w:rPr>
                <w:rFonts w:eastAsia="Calibri"/>
                <w:b/>
                <w:iCs/>
              </w:rPr>
            </w:pPr>
            <w:r w:rsidRPr="00727FDD">
              <w:rPr>
                <w:rFonts w:eastAsia="Calibri"/>
                <w:b/>
                <w:iCs/>
              </w:rPr>
              <w:t>Doporučená:</w:t>
            </w:r>
          </w:p>
          <w:p w:rsidR="00300395" w:rsidRPr="00FE3E25" w:rsidRDefault="00300395" w:rsidP="00300395">
            <w:pPr>
              <w:autoSpaceDE w:val="0"/>
              <w:autoSpaceDN w:val="0"/>
              <w:adjustRightInd w:val="0"/>
              <w:contextualSpacing/>
              <w:rPr>
                <w:rFonts w:eastAsia="Calibri"/>
              </w:rPr>
            </w:pPr>
            <w:r w:rsidRPr="00FE3E25">
              <w:rPr>
                <w:rFonts w:eastAsia="Calibri"/>
                <w:i/>
                <w:iCs/>
              </w:rPr>
              <w:t>Antologie textů k teorii a dějinám designu, Design: aktualita, nebo věčnost?</w:t>
            </w:r>
            <w:r w:rsidRPr="00FE3E25">
              <w:rPr>
                <w:rFonts w:eastAsia="Calibri"/>
              </w:rPr>
              <w:t>. Praha: UMPRUM, 2005.</w:t>
            </w:r>
          </w:p>
          <w:p w:rsidR="00300395" w:rsidRPr="00FE3E25" w:rsidRDefault="00300395" w:rsidP="00300395">
            <w:pPr>
              <w:autoSpaceDE w:val="0"/>
              <w:autoSpaceDN w:val="0"/>
              <w:adjustRightInd w:val="0"/>
              <w:contextualSpacing/>
              <w:rPr>
                <w:rFonts w:eastAsia="Calibri"/>
              </w:rPr>
            </w:pPr>
            <w:r w:rsidRPr="00FE3E25">
              <w:rPr>
                <w:rFonts w:eastAsia="Calibri"/>
              </w:rPr>
              <w:t>ISBN 80-86863-05-0.</w:t>
            </w:r>
          </w:p>
          <w:p w:rsidR="00300395" w:rsidRPr="00FE3E25" w:rsidRDefault="00300395" w:rsidP="00300395">
            <w:pPr>
              <w:autoSpaceDE w:val="0"/>
              <w:autoSpaceDN w:val="0"/>
              <w:adjustRightInd w:val="0"/>
              <w:contextualSpacing/>
              <w:rPr>
                <w:rFonts w:eastAsia="Calibri"/>
                <w:i/>
                <w:iCs/>
              </w:rPr>
            </w:pPr>
            <w:r w:rsidRPr="00FE3E25">
              <w:rPr>
                <w:rFonts w:eastAsia="Calibri"/>
              </w:rPr>
              <w:t xml:space="preserve">ARANDA, Julieta, WOOD, Brian Kuan, VIDOKLE, Anton (eds.). </w:t>
            </w:r>
            <w:r w:rsidRPr="00FE3E25">
              <w:rPr>
                <w:rFonts w:eastAsia="Calibri"/>
                <w:i/>
                <w:iCs/>
              </w:rPr>
              <w:t>Are You Working Too Much?</w:t>
            </w:r>
          </w:p>
          <w:p w:rsidR="00300395" w:rsidRPr="00FE3E25" w:rsidRDefault="00300395" w:rsidP="00300395">
            <w:pPr>
              <w:autoSpaceDE w:val="0"/>
              <w:autoSpaceDN w:val="0"/>
              <w:adjustRightInd w:val="0"/>
              <w:contextualSpacing/>
              <w:rPr>
                <w:rFonts w:eastAsia="Calibri"/>
              </w:rPr>
            </w:pPr>
            <w:r w:rsidRPr="00FE3E25">
              <w:rPr>
                <w:rFonts w:eastAsia="Calibri"/>
                <w:i/>
                <w:iCs/>
              </w:rPr>
              <w:t>Post-Fordism, Precarity, and the Labor of Art</w:t>
            </w:r>
            <w:r w:rsidRPr="00FE3E25">
              <w:rPr>
                <w:rFonts w:eastAsia="Calibri"/>
              </w:rPr>
              <w:t>. New York: E-flux, 2011. ISBN 978-1-934105-31-3.</w:t>
            </w:r>
          </w:p>
          <w:p w:rsidR="00300395" w:rsidRPr="00FE3E25" w:rsidRDefault="00300395" w:rsidP="00300395">
            <w:pPr>
              <w:autoSpaceDE w:val="0"/>
              <w:autoSpaceDN w:val="0"/>
              <w:adjustRightInd w:val="0"/>
              <w:contextualSpacing/>
              <w:rPr>
                <w:rFonts w:eastAsia="Calibri"/>
              </w:rPr>
            </w:pPr>
            <w:r w:rsidRPr="00FE3E25">
              <w:rPr>
                <w:rFonts w:eastAsia="Calibri"/>
              </w:rPr>
              <w:t xml:space="preserve">STAMENKOVIĆ, Marco. </w:t>
            </w:r>
            <w:r w:rsidRPr="00FE3E25">
              <w:rPr>
                <w:rFonts w:eastAsia="Calibri"/>
                <w:i/>
                <w:iCs/>
              </w:rPr>
              <w:t>Art-e-conom</w:t>
            </w:r>
            <w:r w:rsidRPr="00FE3E25">
              <w:rPr>
                <w:rFonts w:eastAsia="Calibri"/>
              </w:rPr>
              <w:t>. Bělehrad: Sanimex, 2007. ISBN 978-86-910467-0-5.</w:t>
            </w:r>
          </w:p>
          <w:p w:rsidR="00300395" w:rsidRPr="00FE3E25" w:rsidRDefault="00300395" w:rsidP="00300395">
            <w:pPr>
              <w:autoSpaceDE w:val="0"/>
              <w:autoSpaceDN w:val="0"/>
              <w:adjustRightInd w:val="0"/>
              <w:contextualSpacing/>
              <w:rPr>
                <w:rFonts w:eastAsia="Calibri"/>
              </w:rPr>
            </w:pPr>
            <w:r w:rsidRPr="00FE3E25">
              <w:rPr>
                <w:rFonts w:eastAsia="Calibri"/>
              </w:rPr>
              <w:t xml:space="preserve">BALADRÁN, Zbyněk, HAVRÁNEK, Vít, KREJČOVÁ, Věra(eds.). </w:t>
            </w:r>
            <w:r w:rsidRPr="00FE3E25">
              <w:rPr>
                <w:rFonts w:eastAsia="Calibri"/>
                <w:i/>
                <w:iCs/>
              </w:rPr>
              <w:t>Atlas transformace</w:t>
            </w:r>
            <w:r w:rsidRPr="00FE3E25">
              <w:rPr>
                <w:rFonts w:eastAsia="Calibri"/>
              </w:rPr>
              <w:t>. Praha:</w:t>
            </w:r>
          </w:p>
          <w:p w:rsidR="00300395" w:rsidRPr="00FE3E25" w:rsidRDefault="00300395" w:rsidP="00300395">
            <w:pPr>
              <w:autoSpaceDE w:val="0"/>
              <w:autoSpaceDN w:val="0"/>
              <w:adjustRightInd w:val="0"/>
              <w:contextualSpacing/>
              <w:rPr>
                <w:rFonts w:eastAsia="Calibri"/>
              </w:rPr>
            </w:pPr>
            <w:r w:rsidRPr="00FE3E25">
              <w:rPr>
                <w:rFonts w:eastAsia="Calibri"/>
              </w:rPr>
              <w:t>Tranzit, 2009. ISBN 978-80-87259-03-0.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NEUMEIER, Marty. </w:t>
            </w:r>
            <w:r w:rsidRPr="00FE3E25">
              <w:rPr>
                <w:rFonts w:eastAsia="Calibri"/>
                <w:i/>
                <w:iCs/>
              </w:rPr>
              <w:t>Brand Gap</w:t>
            </w:r>
            <w:r w:rsidRPr="00FE3E25">
              <w:rPr>
                <w:rFonts w:eastAsia="Calibri"/>
              </w:rPr>
              <w:t>. Litomyšl: H.R.G. s.r.o., 2005. ISBN 978-80-254-2150-5.</w:t>
            </w:r>
          </w:p>
          <w:p w:rsidR="00300395" w:rsidRPr="00FE3E25" w:rsidRDefault="00300395" w:rsidP="00300395">
            <w:pPr>
              <w:autoSpaceDE w:val="0"/>
              <w:autoSpaceDN w:val="0"/>
              <w:adjustRightInd w:val="0"/>
              <w:contextualSpacing/>
              <w:rPr>
                <w:rFonts w:eastAsia="Calibri"/>
              </w:rPr>
            </w:pPr>
            <w:r w:rsidRPr="00FE3E25">
              <w:rPr>
                <w:rFonts w:eastAsia="Calibri"/>
              </w:rPr>
              <w:t>MORGANOVÁ, Pavlína, NEKVINDOVÁ, Terezie, SVATOŠOVÁ, Dagmar, ŠEVČÍK, Jiří (eds.</w:t>
            </w:r>
          </w:p>
          <w:p w:rsidR="00300395" w:rsidRPr="00FE3E25" w:rsidRDefault="00300395" w:rsidP="00300395">
            <w:pPr>
              <w:autoSpaceDE w:val="0"/>
              <w:autoSpaceDN w:val="0"/>
              <w:adjustRightInd w:val="0"/>
              <w:contextualSpacing/>
              <w:rPr>
                <w:rFonts w:eastAsia="Calibri"/>
              </w:rPr>
            </w:pPr>
            <w:r w:rsidRPr="00FE3E25">
              <w:rPr>
                <w:rFonts w:eastAsia="Calibri"/>
                <w:i/>
                <w:iCs/>
              </w:rPr>
              <w:t>České umění 1980 ? 2010</w:t>
            </w:r>
            <w:r w:rsidRPr="00FE3E25">
              <w:rPr>
                <w:rFonts w:eastAsia="Calibri"/>
              </w:rPr>
              <w:t>. Praha: Akademie výtvarných umění, 2012. ISBN 978-80-87108-26-0.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McLUHAN, Marshall. </w:t>
            </w:r>
            <w:r w:rsidRPr="00FE3E25">
              <w:rPr>
                <w:rFonts w:eastAsia="Calibri"/>
                <w:i/>
                <w:iCs/>
              </w:rPr>
              <w:t>Člověk, media a elektronická kultura</w:t>
            </w:r>
            <w:r w:rsidRPr="00FE3E25">
              <w:rPr>
                <w:rFonts w:eastAsia="Calibri"/>
              </w:rPr>
              <w:t>. Brno Jota, 2008. ISBN 978-80-7217-</w:t>
            </w:r>
          </w:p>
          <w:p w:rsidR="00300395" w:rsidRPr="00FE3E25" w:rsidRDefault="00300395" w:rsidP="00300395">
            <w:pPr>
              <w:autoSpaceDE w:val="0"/>
              <w:autoSpaceDN w:val="0"/>
              <w:adjustRightInd w:val="0"/>
              <w:contextualSpacing/>
              <w:rPr>
                <w:rFonts w:eastAsia="Calibri"/>
              </w:rPr>
            </w:pPr>
            <w:r w:rsidRPr="00FE3E25">
              <w:rPr>
                <w:rFonts w:eastAsia="Calibri"/>
              </w:rPr>
              <w:lastRenderedPageBreak/>
              <w:t>128-6.</w:t>
            </w:r>
          </w:p>
          <w:p w:rsidR="00300395" w:rsidRPr="00FE3E25" w:rsidRDefault="00300395" w:rsidP="00300395">
            <w:pPr>
              <w:autoSpaceDE w:val="0"/>
              <w:autoSpaceDN w:val="0"/>
              <w:adjustRightInd w:val="0"/>
              <w:contextualSpacing/>
              <w:rPr>
                <w:rFonts w:eastAsia="Calibri"/>
              </w:rPr>
            </w:pPr>
            <w:r w:rsidRPr="00FE3E25">
              <w:rPr>
                <w:rFonts w:eastAsia="Calibri"/>
              </w:rPr>
              <w:t xml:space="preserve">Virilio, Paul. </w:t>
            </w:r>
            <w:r w:rsidRPr="00FE3E25">
              <w:rPr>
                <w:rFonts w:eastAsia="Calibri"/>
                <w:i/>
                <w:iCs/>
              </w:rPr>
              <w:t>Informatická bomba</w:t>
            </w:r>
            <w:r w:rsidRPr="00FE3E25">
              <w:rPr>
                <w:rFonts w:eastAsia="Calibri"/>
              </w:rPr>
              <w:t>. Červený Kostelec : Pavel Mervart, 2004. ISBN 80-86818-04-7.</w:t>
            </w:r>
          </w:p>
          <w:p w:rsidR="00300395" w:rsidRPr="00FE3E25" w:rsidRDefault="00300395" w:rsidP="00300395">
            <w:pPr>
              <w:autoSpaceDE w:val="0"/>
              <w:autoSpaceDN w:val="0"/>
              <w:adjustRightInd w:val="0"/>
              <w:contextualSpacing/>
              <w:rPr>
                <w:rFonts w:eastAsia="Calibri"/>
              </w:rPr>
            </w:pPr>
            <w:r w:rsidRPr="00FE3E25">
              <w:rPr>
                <w:rFonts w:eastAsia="Calibri"/>
              </w:rPr>
              <w:t xml:space="preserve">THOMPSON, Dan. </w:t>
            </w:r>
            <w:r w:rsidRPr="00FE3E25">
              <w:rPr>
                <w:rFonts w:eastAsia="Calibri"/>
                <w:i/>
                <w:iCs/>
              </w:rPr>
              <w:t>Jak prodat vycpaného žraloka (za 12 milionů dolarů)</w:t>
            </w:r>
            <w:r w:rsidRPr="00FE3E25">
              <w:rPr>
                <w:rFonts w:eastAsia="Calibri"/>
              </w:rPr>
              <w:t>. Zlín: KNIHA ZLÍN, 2010.</w:t>
            </w:r>
          </w:p>
          <w:p w:rsidR="00300395" w:rsidRPr="00FE3E25" w:rsidRDefault="00300395" w:rsidP="00300395">
            <w:pPr>
              <w:autoSpaceDE w:val="0"/>
              <w:autoSpaceDN w:val="0"/>
              <w:adjustRightInd w:val="0"/>
              <w:contextualSpacing/>
              <w:rPr>
                <w:rFonts w:eastAsia="Calibri"/>
              </w:rPr>
            </w:pPr>
            <w:r w:rsidRPr="00FE3E25">
              <w:rPr>
                <w:rFonts w:eastAsia="Calibri"/>
              </w:rPr>
              <w:t>ISBN 978-80-87162-58-3.</w:t>
            </w:r>
          </w:p>
          <w:p w:rsidR="00300395" w:rsidRPr="00FE3E25" w:rsidRDefault="00300395" w:rsidP="00300395">
            <w:pPr>
              <w:autoSpaceDE w:val="0"/>
              <w:autoSpaceDN w:val="0"/>
              <w:adjustRightInd w:val="0"/>
              <w:contextualSpacing/>
              <w:rPr>
                <w:rFonts w:eastAsia="Calibri"/>
              </w:rPr>
            </w:pPr>
            <w:r w:rsidRPr="00FE3E25">
              <w:rPr>
                <w:rFonts w:eastAsia="Calibri"/>
              </w:rPr>
              <w:t xml:space="preserve">KOLESÁR, Zdeno. </w:t>
            </w:r>
            <w:r w:rsidRPr="00FE3E25">
              <w:rPr>
                <w:rFonts w:eastAsia="Calibri"/>
                <w:i/>
                <w:iCs/>
              </w:rPr>
              <w:t>Kapitoly z dějin designu</w:t>
            </w:r>
            <w:r w:rsidRPr="00FE3E25">
              <w:rPr>
                <w:rFonts w:eastAsia="Calibri"/>
              </w:rPr>
              <w:t>. Praha: UMPRUM, 2009. ISBN 978-80-86863-28-3.</w:t>
            </w:r>
          </w:p>
          <w:p w:rsidR="00300395" w:rsidRPr="00FE3E25" w:rsidRDefault="00300395" w:rsidP="00300395">
            <w:pPr>
              <w:autoSpaceDE w:val="0"/>
              <w:autoSpaceDN w:val="0"/>
              <w:adjustRightInd w:val="0"/>
              <w:contextualSpacing/>
              <w:rPr>
                <w:rFonts w:eastAsia="Calibri"/>
              </w:rPr>
            </w:pPr>
            <w:r w:rsidRPr="00FE3E25">
              <w:rPr>
                <w:rFonts w:eastAsia="Calibri"/>
              </w:rPr>
              <w:t xml:space="preserve">BELTING, Hans. </w:t>
            </w:r>
            <w:r w:rsidRPr="00FE3E25">
              <w:rPr>
                <w:rFonts w:eastAsia="Calibri"/>
                <w:i/>
                <w:iCs/>
              </w:rPr>
              <w:t>Konec dějin umění</w:t>
            </w:r>
            <w:r w:rsidRPr="00FE3E25">
              <w:rPr>
                <w:rFonts w:eastAsia="Calibri"/>
              </w:rPr>
              <w:t>. Praha: Mladá fronta, 2000.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CIKÁNEK, Martin (ed.). </w:t>
            </w:r>
            <w:r w:rsidRPr="00FE3E25">
              <w:rPr>
                <w:rFonts w:eastAsia="Calibri"/>
                <w:i/>
                <w:iCs/>
              </w:rPr>
              <w:t>Kreativní průmysly příležitost pro novou ekonomiku</w:t>
            </w:r>
            <w:r w:rsidRPr="00FE3E25">
              <w:rPr>
                <w:rFonts w:eastAsia="Calibri"/>
              </w:rPr>
              <w:t>. Praha: Divadelní</w:t>
            </w:r>
          </w:p>
          <w:p w:rsidR="00300395" w:rsidRPr="00FE3E25" w:rsidRDefault="00300395" w:rsidP="00300395">
            <w:pPr>
              <w:autoSpaceDE w:val="0"/>
              <w:autoSpaceDN w:val="0"/>
              <w:adjustRightInd w:val="0"/>
              <w:contextualSpacing/>
              <w:rPr>
                <w:rFonts w:eastAsia="Calibri"/>
              </w:rPr>
            </w:pPr>
            <w:r w:rsidRPr="00FE3E25">
              <w:rPr>
                <w:rFonts w:eastAsia="Calibri"/>
              </w:rPr>
              <w:t>ústav, 2013. ISBN 978-80-7008-274-4.</w:t>
            </w:r>
          </w:p>
          <w:p w:rsidR="00300395" w:rsidRPr="00FE3E25" w:rsidRDefault="00300395" w:rsidP="00300395">
            <w:pPr>
              <w:autoSpaceDE w:val="0"/>
              <w:autoSpaceDN w:val="0"/>
              <w:adjustRightInd w:val="0"/>
              <w:contextualSpacing/>
              <w:rPr>
                <w:rFonts w:eastAsia="Calibri"/>
              </w:rPr>
            </w:pPr>
            <w:r w:rsidRPr="00FE3E25">
              <w:rPr>
                <w:rFonts w:eastAsia="Calibri"/>
              </w:rPr>
              <w:t xml:space="preserve">MUIR, Gregor. </w:t>
            </w:r>
            <w:r w:rsidRPr="00FE3E25">
              <w:rPr>
                <w:rFonts w:eastAsia="Calibri"/>
                <w:i/>
                <w:iCs/>
              </w:rPr>
              <w:t>Lucky Kunst: The Story of YBA</w:t>
            </w:r>
            <w:r w:rsidRPr="00FE3E25">
              <w:rPr>
                <w:rFonts w:eastAsia="Calibri"/>
              </w:rPr>
              <w:t>. Londýn: Aurum Press Ltd., 2009. ISBN 1845133900.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Smolíková, M. </w:t>
            </w:r>
            <w:r w:rsidRPr="00FE3E25">
              <w:rPr>
                <w:rFonts w:eastAsia="Calibri"/>
                <w:i/>
                <w:iCs/>
              </w:rPr>
              <w:t>Management umění</w:t>
            </w:r>
            <w:r w:rsidRPr="00FE3E25">
              <w:rPr>
                <w:rFonts w:eastAsia="Calibri"/>
              </w:rPr>
              <w:t>. VŠUP, 2008. ISBN 978-80-86863-24-5.</w:t>
            </w:r>
          </w:p>
          <w:p w:rsidR="00300395" w:rsidRPr="00FE3E25" w:rsidRDefault="00300395" w:rsidP="00300395">
            <w:pPr>
              <w:autoSpaceDE w:val="0"/>
              <w:autoSpaceDN w:val="0"/>
              <w:adjustRightInd w:val="0"/>
              <w:contextualSpacing/>
              <w:rPr>
                <w:rFonts w:eastAsia="Calibri"/>
              </w:rPr>
            </w:pPr>
            <w:r w:rsidRPr="00FE3E25">
              <w:rPr>
                <w:rFonts w:eastAsia="Calibri"/>
              </w:rPr>
              <w:t xml:space="preserve">Johnová, R. </w:t>
            </w:r>
            <w:r w:rsidRPr="00FE3E25">
              <w:rPr>
                <w:rFonts w:eastAsia="Calibri"/>
                <w:i/>
                <w:iCs/>
              </w:rPr>
              <w:t>Marketing kulturního dědictví a umění - Art marketing v praxi</w:t>
            </w:r>
            <w:r w:rsidRPr="00FE3E25">
              <w:rPr>
                <w:rFonts w:eastAsia="Calibri"/>
              </w:rPr>
              <w:t>. Praha: Grada Publishing,</w:t>
            </w:r>
          </w:p>
          <w:p w:rsidR="00300395" w:rsidRPr="00FE3E25" w:rsidRDefault="00300395" w:rsidP="00300395">
            <w:pPr>
              <w:autoSpaceDE w:val="0"/>
              <w:autoSpaceDN w:val="0"/>
              <w:adjustRightInd w:val="0"/>
              <w:contextualSpacing/>
              <w:rPr>
                <w:rFonts w:eastAsia="Calibri"/>
              </w:rPr>
            </w:pPr>
            <w:r w:rsidRPr="00FE3E25">
              <w:rPr>
                <w:rFonts w:eastAsia="Calibri"/>
              </w:rPr>
              <w:t>a.s., 2008. ISBN 978-80-247-2724-0.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KORECKÝ, David (ed.). </w:t>
            </w:r>
            <w:r w:rsidRPr="00FE3E25">
              <w:rPr>
                <w:rFonts w:eastAsia="Calibri"/>
                <w:i/>
                <w:iCs/>
              </w:rPr>
              <w:t>Médium kurátor - Role kurátora v současném českém umění</w:t>
            </w:r>
            <w:r w:rsidRPr="00FE3E25">
              <w:rPr>
                <w:rFonts w:eastAsia="Calibri"/>
              </w:rPr>
              <w:t>. Praha:</w:t>
            </w:r>
          </w:p>
          <w:p w:rsidR="00300395" w:rsidRPr="00FE3E25" w:rsidRDefault="00300395" w:rsidP="00300395">
            <w:pPr>
              <w:autoSpaceDE w:val="0"/>
              <w:autoSpaceDN w:val="0"/>
              <w:adjustRightInd w:val="0"/>
              <w:contextualSpacing/>
              <w:rPr>
                <w:rFonts w:eastAsia="Calibri"/>
              </w:rPr>
            </w:pPr>
            <w:r w:rsidRPr="00FE3E25">
              <w:rPr>
                <w:rFonts w:eastAsia="Calibri"/>
              </w:rPr>
              <w:t>Agite/Fra, 2009. ISBN 8086603512.</w:t>
            </w:r>
          </w:p>
          <w:p w:rsidR="00300395" w:rsidRPr="00FE3E25" w:rsidRDefault="00300395" w:rsidP="00300395">
            <w:pPr>
              <w:autoSpaceDE w:val="0"/>
              <w:autoSpaceDN w:val="0"/>
              <w:adjustRightInd w:val="0"/>
              <w:contextualSpacing/>
              <w:rPr>
                <w:rFonts w:eastAsia="Calibri"/>
              </w:rPr>
            </w:pPr>
            <w:r w:rsidRPr="00FE3E25">
              <w:rPr>
                <w:rFonts w:eastAsia="Calibri"/>
              </w:rPr>
              <w:t xml:space="preserve">JANOŠČÍK, Václav (ed.). </w:t>
            </w:r>
            <w:r w:rsidRPr="00FE3E25">
              <w:rPr>
                <w:rFonts w:eastAsia="Calibri"/>
                <w:i/>
                <w:iCs/>
              </w:rPr>
              <w:t>Objekt</w:t>
            </w:r>
            <w:r w:rsidRPr="00FE3E25">
              <w:rPr>
                <w:rFonts w:eastAsia="Calibri"/>
              </w:rPr>
              <w:t>. Praha: Kvalitář, 2015. ISBN 978-80-260-8639-0.</w:t>
            </w:r>
          </w:p>
          <w:p w:rsidR="00300395" w:rsidRPr="00FE3E25" w:rsidRDefault="00300395" w:rsidP="00300395">
            <w:pPr>
              <w:autoSpaceDE w:val="0"/>
              <w:autoSpaceDN w:val="0"/>
              <w:adjustRightInd w:val="0"/>
              <w:contextualSpacing/>
              <w:rPr>
                <w:rFonts w:eastAsia="Calibri"/>
                <w:i/>
                <w:iCs/>
              </w:rPr>
            </w:pPr>
            <w:r w:rsidRPr="00FE3E25">
              <w:rPr>
                <w:rFonts w:eastAsia="Calibri"/>
              </w:rPr>
              <w:t xml:space="preserve">SRPOVÁ, Jitka, SVOBODOVÁ, Ivana, SKOPAL, Pavel, ORLÍK, Toma?s?. </w:t>
            </w:r>
            <w:r w:rsidRPr="00FE3E25">
              <w:rPr>
                <w:rFonts w:eastAsia="Calibri"/>
                <w:i/>
                <w:iCs/>
              </w:rPr>
              <w:t>Podnikatelsky? pla?n a</w:t>
            </w:r>
          </w:p>
          <w:p w:rsidR="00300395" w:rsidRPr="00FE3E25" w:rsidRDefault="00300395" w:rsidP="00300395">
            <w:pPr>
              <w:autoSpaceDE w:val="0"/>
              <w:autoSpaceDN w:val="0"/>
              <w:adjustRightInd w:val="0"/>
              <w:contextualSpacing/>
              <w:rPr>
                <w:rFonts w:eastAsia="Calibri"/>
              </w:rPr>
            </w:pPr>
            <w:r w:rsidRPr="00FE3E25">
              <w:rPr>
                <w:rFonts w:eastAsia="Calibri"/>
                <w:i/>
                <w:iCs/>
              </w:rPr>
              <w:t>strategie</w:t>
            </w:r>
            <w:r w:rsidRPr="00FE3E25">
              <w:rPr>
                <w:rFonts w:eastAsia="Calibri"/>
              </w:rPr>
              <w:t>. Pardubice: Rada Publishing, a.s., 2011. ISBN 978-80-247-4103-1.</w:t>
            </w:r>
          </w:p>
          <w:p w:rsidR="00300395" w:rsidRPr="00FE3E25" w:rsidRDefault="00300395" w:rsidP="00300395">
            <w:pPr>
              <w:autoSpaceDE w:val="0"/>
              <w:autoSpaceDN w:val="0"/>
              <w:adjustRightInd w:val="0"/>
              <w:contextualSpacing/>
              <w:rPr>
                <w:rFonts w:eastAsia="Calibri"/>
              </w:rPr>
            </w:pPr>
            <w:r w:rsidRPr="00FE3E25">
              <w:rPr>
                <w:rFonts w:eastAsia="Calibri"/>
              </w:rPr>
              <w:t xml:space="preserve">Doležal, J., Máchal, P., Lacko, B. a kol. </w:t>
            </w:r>
            <w:r w:rsidRPr="00FE3E25">
              <w:rPr>
                <w:rFonts w:eastAsia="Calibri"/>
                <w:i/>
                <w:iCs/>
              </w:rPr>
              <w:t>Projektový management podle IPMA</w:t>
            </w:r>
            <w:r w:rsidRPr="00FE3E25">
              <w:rPr>
                <w:rFonts w:eastAsia="Calibri"/>
              </w:rPr>
              <w:t>. Praha: Grada, 2009.</w:t>
            </w:r>
          </w:p>
          <w:p w:rsidR="00300395" w:rsidRPr="00FE3E25" w:rsidRDefault="00300395" w:rsidP="00300395">
            <w:pPr>
              <w:autoSpaceDE w:val="0"/>
              <w:autoSpaceDN w:val="0"/>
              <w:adjustRightInd w:val="0"/>
              <w:contextualSpacing/>
              <w:rPr>
                <w:rFonts w:eastAsia="Calibri"/>
              </w:rPr>
            </w:pPr>
            <w:r w:rsidRPr="00FE3E25">
              <w:rPr>
                <w:rFonts w:eastAsia="Calibri"/>
              </w:rPr>
              <w:t>ISBN 978-80-247-2848-3.</w:t>
            </w:r>
          </w:p>
          <w:p w:rsidR="00300395" w:rsidRPr="00FE3E25" w:rsidRDefault="00300395" w:rsidP="00300395">
            <w:pPr>
              <w:autoSpaceDE w:val="0"/>
              <w:autoSpaceDN w:val="0"/>
              <w:adjustRightInd w:val="0"/>
              <w:contextualSpacing/>
              <w:rPr>
                <w:rFonts w:eastAsia="Calibri"/>
              </w:rPr>
            </w:pPr>
            <w:r w:rsidRPr="00FE3E25">
              <w:rPr>
                <w:rFonts w:eastAsia="Calibri"/>
              </w:rPr>
              <w:t xml:space="preserve">ADORNO, Theodore W., HORKHEIMER Max. </w:t>
            </w:r>
            <w:r w:rsidRPr="00FE3E25">
              <w:rPr>
                <w:rFonts w:eastAsia="Calibri"/>
                <w:i/>
                <w:iCs/>
              </w:rPr>
              <w:t>Schéma masové kultury</w:t>
            </w:r>
            <w:r w:rsidRPr="00FE3E25">
              <w:rPr>
                <w:rFonts w:eastAsia="Calibri"/>
              </w:rPr>
              <w:t>. Praha: Oikoymenh, 2009.</w:t>
            </w:r>
          </w:p>
          <w:p w:rsidR="00300395" w:rsidRPr="00FE3E25" w:rsidRDefault="00300395" w:rsidP="00300395">
            <w:pPr>
              <w:autoSpaceDE w:val="0"/>
              <w:autoSpaceDN w:val="0"/>
              <w:adjustRightInd w:val="0"/>
              <w:contextualSpacing/>
              <w:rPr>
                <w:rFonts w:eastAsia="Calibri"/>
              </w:rPr>
            </w:pPr>
            <w:r w:rsidRPr="00FE3E25">
              <w:rPr>
                <w:rFonts w:eastAsia="Calibri"/>
              </w:rPr>
              <w:t>ISBN 978-80-7298-406-3.</w:t>
            </w:r>
          </w:p>
          <w:p w:rsidR="00300395" w:rsidRPr="00FE3E25" w:rsidRDefault="00300395" w:rsidP="00300395">
            <w:pPr>
              <w:autoSpaceDE w:val="0"/>
              <w:autoSpaceDN w:val="0"/>
              <w:adjustRightInd w:val="0"/>
              <w:contextualSpacing/>
              <w:rPr>
                <w:rFonts w:eastAsia="Calibri"/>
              </w:rPr>
            </w:pPr>
            <w:r w:rsidRPr="00FE3E25">
              <w:rPr>
                <w:rFonts w:eastAsia="Calibri"/>
              </w:rPr>
              <w:t xml:space="preserve">ALLISON, Michael, KAYE, Jude. </w:t>
            </w:r>
            <w:r w:rsidRPr="00FE3E25">
              <w:rPr>
                <w:rFonts w:eastAsia="Calibri"/>
                <w:i/>
                <w:iCs/>
              </w:rPr>
              <w:t>Strategic Planning for Nonprofit Organizations</w:t>
            </w:r>
            <w:r w:rsidRPr="00FE3E25">
              <w:rPr>
                <w:rFonts w:eastAsia="Calibri"/>
              </w:rPr>
              <w:t>. San Francisco:</w:t>
            </w:r>
          </w:p>
          <w:p w:rsidR="00300395" w:rsidRPr="00FE3E25" w:rsidRDefault="00300395" w:rsidP="00300395">
            <w:pPr>
              <w:autoSpaceDE w:val="0"/>
              <w:autoSpaceDN w:val="0"/>
              <w:adjustRightInd w:val="0"/>
              <w:contextualSpacing/>
              <w:rPr>
                <w:rFonts w:eastAsia="Calibri"/>
              </w:rPr>
            </w:pPr>
            <w:r w:rsidRPr="00FE3E25">
              <w:rPr>
                <w:rFonts w:eastAsia="Calibri"/>
              </w:rPr>
              <w:t>Wiley, 2005. ISBN 0471711594.</w:t>
            </w:r>
          </w:p>
          <w:p w:rsidR="00300395" w:rsidRPr="00FE3E25" w:rsidRDefault="00300395" w:rsidP="00300395">
            <w:pPr>
              <w:autoSpaceDE w:val="0"/>
              <w:autoSpaceDN w:val="0"/>
              <w:adjustRightInd w:val="0"/>
              <w:contextualSpacing/>
              <w:rPr>
                <w:rFonts w:eastAsia="Calibri"/>
              </w:rPr>
            </w:pPr>
            <w:r w:rsidRPr="00FE3E25">
              <w:rPr>
                <w:rFonts w:eastAsia="Calibri"/>
              </w:rPr>
              <w:t xml:space="preserve">THOMPSON, Dan. </w:t>
            </w:r>
            <w:r w:rsidRPr="00FE3E25">
              <w:rPr>
                <w:rFonts w:eastAsia="Calibri"/>
                <w:i/>
                <w:iCs/>
              </w:rPr>
              <w:t>Supermodelka a krabice Brillo</w:t>
            </w:r>
            <w:r w:rsidRPr="00FE3E25">
              <w:rPr>
                <w:rFonts w:eastAsia="Calibri"/>
              </w:rPr>
              <w:t>. Zlín: KNIHA ZLÍN, 2014. ISBN 978-80-7473-</w:t>
            </w:r>
          </w:p>
          <w:p w:rsidR="00300395" w:rsidRPr="00FE3E25" w:rsidRDefault="00300395" w:rsidP="00300395">
            <w:pPr>
              <w:autoSpaceDE w:val="0"/>
              <w:autoSpaceDN w:val="0"/>
              <w:adjustRightInd w:val="0"/>
              <w:contextualSpacing/>
              <w:rPr>
                <w:rFonts w:eastAsia="Calibri"/>
              </w:rPr>
            </w:pPr>
            <w:r w:rsidRPr="00FE3E25">
              <w:rPr>
                <w:rFonts w:eastAsia="Calibri"/>
              </w:rPr>
              <w:t>160-0.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KOLEČEK, Michal, ZÁLEŠÁK, Jan (eds.). </w:t>
            </w:r>
            <w:r w:rsidRPr="00FE3E25">
              <w:rPr>
                <w:rFonts w:eastAsia="Calibri"/>
                <w:i/>
                <w:iCs/>
              </w:rPr>
              <w:t>Školy umění</w:t>
            </w:r>
            <w:r w:rsidRPr="00FE3E25">
              <w:rPr>
                <w:rFonts w:eastAsia="Calibri"/>
              </w:rPr>
              <w:t>. Ústí nad Labem: Fakulta umění a designu</w:t>
            </w:r>
          </w:p>
          <w:p w:rsidR="00300395" w:rsidRPr="00FE3E25" w:rsidRDefault="00300395" w:rsidP="00300395">
            <w:pPr>
              <w:autoSpaceDE w:val="0"/>
              <w:autoSpaceDN w:val="0"/>
              <w:adjustRightInd w:val="0"/>
              <w:contextualSpacing/>
              <w:rPr>
                <w:rFonts w:eastAsia="Calibri"/>
              </w:rPr>
            </w:pPr>
            <w:r w:rsidRPr="00FE3E25">
              <w:rPr>
                <w:rFonts w:eastAsia="Calibri"/>
              </w:rPr>
              <w:t>Univerzity Jana Evangelisty Purkyně v Ústí nad Labem, 2012. ISBN 978-80-7414-542-1.</w:t>
            </w:r>
          </w:p>
          <w:p w:rsidR="00300395" w:rsidRPr="00FE3E25" w:rsidRDefault="00300395" w:rsidP="00300395">
            <w:pPr>
              <w:autoSpaceDE w:val="0"/>
              <w:autoSpaceDN w:val="0"/>
              <w:adjustRightInd w:val="0"/>
              <w:contextualSpacing/>
              <w:rPr>
                <w:rFonts w:eastAsia="Calibri"/>
              </w:rPr>
            </w:pPr>
            <w:r w:rsidRPr="00FE3E25">
              <w:rPr>
                <w:rFonts w:eastAsia="Calibri"/>
              </w:rPr>
              <w:t xml:space="preserve">BAUDRILLARD, Jean. </w:t>
            </w:r>
            <w:r w:rsidRPr="00FE3E25">
              <w:rPr>
                <w:rFonts w:eastAsia="Calibri"/>
                <w:i/>
                <w:iCs/>
              </w:rPr>
              <w:t>The Conspiracy of Art</w:t>
            </w:r>
            <w:r w:rsidRPr="00FE3E25">
              <w:rPr>
                <w:rFonts w:eastAsia="Calibri"/>
              </w:rPr>
              <w:t>. New York: SEMIOTEXT(E),, 2005. ISBN</w:t>
            </w:r>
          </w:p>
          <w:p w:rsidR="00300395" w:rsidRPr="00FE3E25" w:rsidRDefault="00300395" w:rsidP="00300395">
            <w:pPr>
              <w:autoSpaceDE w:val="0"/>
              <w:autoSpaceDN w:val="0"/>
              <w:adjustRightInd w:val="0"/>
              <w:contextualSpacing/>
              <w:rPr>
                <w:rFonts w:eastAsia="Calibri"/>
              </w:rPr>
            </w:pPr>
            <w:r w:rsidRPr="00FE3E25">
              <w:rPr>
                <w:rFonts w:eastAsia="Calibri"/>
              </w:rPr>
              <w:t>1584350288.</w:t>
            </w:r>
          </w:p>
          <w:p w:rsidR="00300395" w:rsidRPr="00FE3E25" w:rsidRDefault="00300395" w:rsidP="00300395">
            <w:pPr>
              <w:autoSpaceDE w:val="0"/>
              <w:autoSpaceDN w:val="0"/>
              <w:adjustRightInd w:val="0"/>
              <w:contextualSpacing/>
              <w:rPr>
                <w:rFonts w:eastAsia="Calibri"/>
                <w:i/>
                <w:iCs/>
              </w:rPr>
            </w:pPr>
            <w:r w:rsidRPr="00FE3E25">
              <w:rPr>
                <w:rFonts w:eastAsia="Calibri"/>
              </w:rPr>
              <w:t xml:space="preserve">BARTKOVÁ, Alena, JOHANSSON, Barbora, ŠVADLENKOVÁ, Zdenka (eds.). </w:t>
            </w:r>
            <w:r w:rsidRPr="00FE3E25">
              <w:rPr>
                <w:rFonts w:eastAsia="Calibri"/>
                <w:i/>
                <w:iCs/>
              </w:rPr>
              <w:t>Umělec, vila a</w:t>
            </w:r>
          </w:p>
          <w:p w:rsidR="00300395" w:rsidRPr="00FE3E25" w:rsidRDefault="00300395" w:rsidP="00300395">
            <w:pPr>
              <w:autoSpaceDE w:val="0"/>
              <w:autoSpaceDN w:val="0"/>
              <w:adjustRightInd w:val="0"/>
              <w:contextualSpacing/>
              <w:rPr>
                <w:rFonts w:eastAsia="Calibri"/>
              </w:rPr>
            </w:pPr>
            <w:r w:rsidRPr="00FE3E25">
              <w:rPr>
                <w:rFonts w:eastAsia="Calibri"/>
                <w:i/>
                <w:iCs/>
              </w:rPr>
              <w:t>bazén</w:t>
            </w:r>
            <w:r w:rsidRPr="00FE3E25">
              <w:rPr>
                <w:rFonts w:eastAsia="Calibri"/>
              </w:rPr>
              <w:t>. Praha: PageFive, 2014. ISBN 978-80-260-5843-4.</w:t>
            </w:r>
          </w:p>
          <w:p w:rsidR="00300395" w:rsidRPr="00FE3E25" w:rsidRDefault="00300395" w:rsidP="00300395">
            <w:pPr>
              <w:autoSpaceDE w:val="0"/>
              <w:autoSpaceDN w:val="0"/>
              <w:adjustRightInd w:val="0"/>
              <w:contextualSpacing/>
              <w:rPr>
                <w:rFonts w:eastAsia="Calibri"/>
              </w:rPr>
            </w:pPr>
            <w:r w:rsidRPr="00FE3E25">
              <w:rPr>
                <w:rFonts w:eastAsia="Calibri"/>
              </w:rPr>
              <w:t xml:space="preserve">TŘEŠTÍK, Michael. </w:t>
            </w:r>
            <w:r w:rsidRPr="00FE3E25">
              <w:rPr>
                <w:rFonts w:eastAsia="Calibri"/>
                <w:i/>
                <w:iCs/>
              </w:rPr>
              <w:t>Umění sbírat umění</w:t>
            </w:r>
            <w:r w:rsidRPr="00FE3E25">
              <w:rPr>
                <w:rFonts w:eastAsia="Calibri"/>
              </w:rPr>
              <w:t>. Praha: Gasset, 2010. ISBN 978-80-87079-09-0.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HORÁČEK, Radek (ed.). </w:t>
            </w:r>
            <w:r w:rsidRPr="00FE3E25">
              <w:rPr>
                <w:rFonts w:eastAsia="Calibri"/>
                <w:i/>
                <w:iCs/>
              </w:rPr>
              <w:t>Veřejný diskurz výtvarného umění</w:t>
            </w:r>
            <w:r w:rsidRPr="00FE3E25">
              <w:rPr>
                <w:rFonts w:eastAsia="Calibri"/>
              </w:rPr>
              <w:t>. Brno: Masarykova univerzita, 2012.</w:t>
            </w:r>
          </w:p>
          <w:p w:rsidR="00300395" w:rsidRDefault="00300395" w:rsidP="00300395">
            <w:pPr>
              <w:contextualSpacing/>
              <w:jc w:val="both"/>
              <w:rPr>
                <w:rFonts w:eastAsia="Calibri"/>
              </w:rPr>
            </w:pPr>
            <w:r w:rsidRPr="00FE3E25">
              <w:rPr>
                <w:rFonts w:eastAsia="Calibri"/>
              </w:rPr>
              <w:t>ISBN 978-80-210-6133-0.</w:t>
            </w:r>
          </w:p>
          <w:p w:rsidR="00710BC3" w:rsidRPr="00710BC3" w:rsidRDefault="00710BC3" w:rsidP="00710BC3">
            <w:pPr>
              <w:contextualSpacing/>
              <w:jc w:val="both"/>
            </w:pPr>
          </w:p>
        </w:tc>
      </w:tr>
      <w:bookmarkEnd w:id="586"/>
      <w:tr w:rsidR="00710BC3" w:rsidRPr="00710BC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0BC3" w:rsidRPr="00710BC3" w:rsidRDefault="00710BC3" w:rsidP="00710BC3">
            <w:pPr>
              <w:contextualSpacing/>
              <w:jc w:val="center"/>
              <w:rPr>
                <w:rFonts w:eastAsia="Calibri"/>
                <w:color w:val="FF0000"/>
              </w:rPr>
            </w:pPr>
            <w:r w:rsidRPr="00710BC3">
              <w:rPr>
                <w:b/>
              </w:rPr>
              <w:lastRenderedPageBreak/>
              <w:t>Informace ke kombinované nebo distanční formě</w:t>
            </w:r>
          </w:p>
        </w:tc>
      </w:tr>
      <w:tr w:rsidR="00710BC3" w:rsidRPr="00710BC3" w:rsidTr="00A527E7">
        <w:tc>
          <w:tcPr>
            <w:tcW w:w="4787" w:type="dxa"/>
            <w:gridSpan w:val="3"/>
            <w:tcBorders>
              <w:top w:val="single" w:sz="2" w:space="0" w:color="auto"/>
            </w:tcBorders>
            <w:shd w:val="clear" w:color="auto" w:fill="F7CAAC"/>
          </w:tcPr>
          <w:p w:rsidR="00710BC3" w:rsidRPr="00710BC3" w:rsidRDefault="00710BC3" w:rsidP="00710BC3">
            <w:pPr>
              <w:autoSpaceDE w:val="0"/>
              <w:autoSpaceDN w:val="0"/>
              <w:adjustRightInd w:val="0"/>
              <w:contextualSpacing/>
            </w:pPr>
            <w:r w:rsidRPr="00710BC3">
              <w:rPr>
                <w:b/>
              </w:rPr>
              <w:t>Rozsah konzultací (soustředění)</w:t>
            </w:r>
            <w:r w:rsidRPr="00710BC3">
              <w:rPr>
                <w:rFonts w:eastAsia="Calibri"/>
              </w:rPr>
              <w:t xml:space="preserve"> </w:t>
            </w:r>
          </w:p>
        </w:tc>
        <w:tc>
          <w:tcPr>
            <w:tcW w:w="889" w:type="dxa"/>
            <w:tcBorders>
              <w:top w:val="single" w:sz="2" w:space="0" w:color="auto"/>
            </w:tcBorders>
          </w:tcPr>
          <w:p w:rsidR="00710BC3" w:rsidRPr="00710BC3" w:rsidRDefault="00710BC3" w:rsidP="00710BC3">
            <w:pPr>
              <w:contextualSpacing/>
              <w:jc w:val="both"/>
            </w:pPr>
            <w:r w:rsidRPr="00710BC3">
              <w:t>13</w:t>
            </w:r>
          </w:p>
        </w:tc>
        <w:tc>
          <w:tcPr>
            <w:tcW w:w="4179" w:type="dxa"/>
            <w:gridSpan w:val="4"/>
            <w:tcBorders>
              <w:top w:val="single" w:sz="2" w:space="0" w:color="auto"/>
            </w:tcBorders>
            <w:shd w:val="clear" w:color="auto" w:fill="F7CAAC"/>
          </w:tcPr>
          <w:p w:rsidR="00710BC3" w:rsidRPr="00710BC3" w:rsidRDefault="00710BC3" w:rsidP="00710BC3">
            <w:pPr>
              <w:contextualSpacing/>
              <w:jc w:val="both"/>
              <w:rPr>
                <w:b/>
              </w:rPr>
            </w:pPr>
            <w:r w:rsidRPr="00710BC3">
              <w:rPr>
                <w:b/>
              </w:rPr>
              <w:t xml:space="preserve">hodin </w:t>
            </w:r>
          </w:p>
        </w:tc>
      </w:tr>
      <w:tr w:rsidR="00710BC3" w:rsidRPr="00710BC3" w:rsidTr="00A527E7">
        <w:tc>
          <w:tcPr>
            <w:tcW w:w="9855" w:type="dxa"/>
            <w:gridSpan w:val="8"/>
            <w:shd w:val="clear" w:color="auto" w:fill="F7CAAC"/>
          </w:tcPr>
          <w:p w:rsidR="00710BC3" w:rsidRPr="00710BC3" w:rsidRDefault="00710BC3" w:rsidP="00710BC3">
            <w:pPr>
              <w:contextualSpacing/>
              <w:jc w:val="both"/>
              <w:rPr>
                <w:b/>
              </w:rPr>
            </w:pPr>
            <w:r w:rsidRPr="00710BC3">
              <w:rPr>
                <w:b/>
              </w:rPr>
              <w:t>Informace o způsobu kontaktu s vyučujícím</w:t>
            </w:r>
          </w:p>
        </w:tc>
      </w:tr>
      <w:tr w:rsidR="00710BC3" w:rsidRPr="00710BC3" w:rsidTr="003F5AAF">
        <w:trPr>
          <w:trHeight w:val="777"/>
        </w:trPr>
        <w:tc>
          <w:tcPr>
            <w:tcW w:w="9855" w:type="dxa"/>
            <w:gridSpan w:val="8"/>
          </w:tcPr>
          <w:p w:rsidR="00710BC3" w:rsidRPr="00710BC3" w:rsidRDefault="00710BC3" w:rsidP="00710BC3">
            <w:pPr>
              <w:autoSpaceDE w:val="0"/>
              <w:autoSpaceDN w:val="0"/>
              <w:adjustRightInd w:val="0"/>
              <w:contextualSpacing/>
              <w:rPr>
                <w:rFonts w:eastAsia="Calibri"/>
                <w:color w:val="FF0000"/>
              </w:rPr>
            </w:pPr>
          </w:p>
          <w:p w:rsidR="00710BC3" w:rsidRPr="00710BC3" w:rsidRDefault="00710BC3" w:rsidP="00710BC3">
            <w:pPr>
              <w:autoSpaceDE w:val="0"/>
              <w:autoSpaceDN w:val="0"/>
              <w:adjustRightInd w:val="0"/>
              <w:contextualSpacing/>
              <w:rPr>
                <w:rFonts w:eastAsia="Calibri"/>
                <w:color w:val="FF0000"/>
              </w:rPr>
            </w:pPr>
            <w:r w:rsidRPr="00710BC3">
              <w:rPr>
                <w:rFonts w:eastAsia="Calibri"/>
              </w:rPr>
              <w:t>E-mailem</w:t>
            </w:r>
          </w:p>
        </w:tc>
      </w:tr>
    </w:tbl>
    <w:p w:rsidR="004B774D" w:rsidRDefault="004B774D"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006A3" w:rsidRPr="00D006A3" w:rsidTr="00A527E7">
        <w:tc>
          <w:tcPr>
            <w:tcW w:w="9855" w:type="dxa"/>
            <w:gridSpan w:val="8"/>
            <w:tcBorders>
              <w:bottom w:val="double" w:sz="4" w:space="0" w:color="auto"/>
            </w:tcBorders>
            <w:shd w:val="clear" w:color="auto" w:fill="BDD6EE"/>
          </w:tcPr>
          <w:p w:rsidR="00D006A3" w:rsidRPr="00D006A3" w:rsidRDefault="00D006A3" w:rsidP="00D006A3">
            <w:pPr>
              <w:jc w:val="both"/>
              <w:rPr>
                <w:b/>
                <w:sz w:val="28"/>
              </w:rPr>
            </w:pPr>
            <w:r w:rsidRPr="00D006A3">
              <w:lastRenderedPageBreak/>
              <w:br w:type="page"/>
            </w:r>
            <w:r w:rsidRPr="00D006A3">
              <w:rPr>
                <w:b/>
                <w:sz w:val="28"/>
              </w:rPr>
              <w:t>B-III – Charakteristika studijního předmětu</w:t>
            </w:r>
          </w:p>
        </w:tc>
      </w:tr>
      <w:tr w:rsidR="00D006A3" w:rsidRPr="00D006A3" w:rsidTr="00A527E7">
        <w:trPr>
          <w:trHeight w:val="20"/>
        </w:trPr>
        <w:tc>
          <w:tcPr>
            <w:tcW w:w="3086" w:type="dxa"/>
            <w:tcBorders>
              <w:top w:val="double" w:sz="4" w:space="0" w:color="auto"/>
            </w:tcBorders>
            <w:shd w:val="clear" w:color="auto" w:fill="F7CAAC"/>
          </w:tcPr>
          <w:p w:rsidR="00D006A3" w:rsidRPr="00D006A3" w:rsidRDefault="00D006A3" w:rsidP="00D006A3">
            <w:pPr>
              <w:jc w:val="both"/>
              <w:rPr>
                <w:b/>
              </w:rPr>
            </w:pPr>
            <w:r w:rsidRPr="00D006A3">
              <w:rPr>
                <w:b/>
              </w:rPr>
              <w:t>Název studijního předmětu</w:t>
            </w:r>
          </w:p>
        </w:tc>
        <w:tc>
          <w:tcPr>
            <w:tcW w:w="6769" w:type="dxa"/>
            <w:gridSpan w:val="7"/>
            <w:tcBorders>
              <w:top w:val="double" w:sz="4" w:space="0" w:color="auto"/>
            </w:tcBorders>
          </w:tcPr>
          <w:p w:rsidR="00D006A3" w:rsidRPr="00D006A3" w:rsidRDefault="00D006A3" w:rsidP="00D006A3">
            <w:pPr>
              <w:jc w:val="both"/>
            </w:pPr>
            <w:r w:rsidRPr="00D006A3">
              <w:t>Metodika výstav</w:t>
            </w:r>
          </w:p>
        </w:tc>
      </w:tr>
      <w:tr w:rsidR="00D006A3" w:rsidRPr="00D006A3" w:rsidTr="00A527E7">
        <w:trPr>
          <w:trHeight w:val="20"/>
        </w:trPr>
        <w:tc>
          <w:tcPr>
            <w:tcW w:w="3086" w:type="dxa"/>
            <w:shd w:val="clear" w:color="auto" w:fill="F7CAAC"/>
          </w:tcPr>
          <w:p w:rsidR="00D006A3" w:rsidRPr="00D006A3" w:rsidRDefault="00D006A3" w:rsidP="00D006A3">
            <w:pPr>
              <w:rPr>
                <w:b/>
              </w:rPr>
            </w:pPr>
            <w:r w:rsidRPr="00D006A3">
              <w:rPr>
                <w:b/>
              </w:rPr>
              <w:t>Typ předmětu</w:t>
            </w:r>
          </w:p>
        </w:tc>
        <w:tc>
          <w:tcPr>
            <w:tcW w:w="3406" w:type="dxa"/>
            <w:gridSpan w:val="4"/>
          </w:tcPr>
          <w:p w:rsidR="00D006A3" w:rsidRPr="00D006A3" w:rsidRDefault="00D006A3" w:rsidP="00D006A3">
            <w:pPr>
              <w:jc w:val="both"/>
            </w:pPr>
            <w:r w:rsidRPr="00D006A3">
              <w:t>povinný, PZ</w:t>
            </w:r>
          </w:p>
        </w:tc>
        <w:tc>
          <w:tcPr>
            <w:tcW w:w="2695" w:type="dxa"/>
            <w:gridSpan w:val="2"/>
            <w:shd w:val="clear" w:color="auto" w:fill="F7CAAC"/>
          </w:tcPr>
          <w:p w:rsidR="00D006A3" w:rsidRPr="00D006A3" w:rsidRDefault="00D006A3" w:rsidP="00D006A3">
            <w:pPr>
              <w:jc w:val="both"/>
            </w:pPr>
            <w:r w:rsidRPr="00D006A3">
              <w:rPr>
                <w:b/>
              </w:rPr>
              <w:t>doporučený ročník/semestr</w:t>
            </w:r>
          </w:p>
        </w:tc>
        <w:tc>
          <w:tcPr>
            <w:tcW w:w="668" w:type="dxa"/>
          </w:tcPr>
          <w:p w:rsidR="00D006A3" w:rsidRPr="00D006A3" w:rsidRDefault="00D006A3" w:rsidP="00D006A3">
            <w:pPr>
              <w:jc w:val="both"/>
            </w:pPr>
            <w:r w:rsidRPr="00D006A3">
              <w:t>1/ZS</w:t>
            </w:r>
          </w:p>
        </w:tc>
      </w:tr>
      <w:tr w:rsidR="00D006A3" w:rsidRPr="00D006A3" w:rsidTr="00A527E7">
        <w:trPr>
          <w:trHeight w:val="20"/>
        </w:trPr>
        <w:tc>
          <w:tcPr>
            <w:tcW w:w="3086" w:type="dxa"/>
            <w:shd w:val="clear" w:color="auto" w:fill="F7CAAC"/>
          </w:tcPr>
          <w:p w:rsidR="00D006A3" w:rsidRPr="00D006A3" w:rsidRDefault="00D006A3" w:rsidP="00D006A3">
            <w:pPr>
              <w:jc w:val="both"/>
              <w:rPr>
                <w:b/>
              </w:rPr>
            </w:pPr>
            <w:r w:rsidRPr="00D006A3">
              <w:rPr>
                <w:b/>
              </w:rPr>
              <w:t>Rozsah studijního předmětu</w:t>
            </w:r>
          </w:p>
        </w:tc>
        <w:tc>
          <w:tcPr>
            <w:tcW w:w="1701" w:type="dxa"/>
            <w:gridSpan w:val="2"/>
          </w:tcPr>
          <w:p w:rsidR="00D006A3" w:rsidRPr="00D006A3" w:rsidRDefault="00D006A3" w:rsidP="00D006A3">
            <w:pPr>
              <w:autoSpaceDE w:val="0"/>
              <w:autoSpaceDN w:val="0"/>
              <w:adjustRightInd w:val="0"/>
            </w:pPr>
            <w:r w:rsidRPr="00D006A3">
              <w:rPr>
                <w:rFonts w:eastAsia="Calibri"/>
              </w:rPr>
              <w:t xml:space="preserve"> 8c</w:t>
            </w:r>
          </w:p>
        </w:tc>
        <w:tc>
          <w:tcPr>
            <w:tcW w:w="889" w:type="dxa"/>
            <w:shd w:val="clear" w:color="auto" w:fill="F7CAAC"/>
          </w:tcPr>
          <w:p w:rsidR="00D006A3" w:rsidRPr="00D006A3" w:rsidRDefault="00D006A3" w:rsidP="00D006A3">
            <w:pPr>
              <w:jc w:val="both"/>
              <w:rPr>
                <w:b/>
              </w:rPr>
            </w:pPr>
            <w:r w:rsidRPr="00D006A3">
              <w:rPr>
                <w:b/>
              </w:rPr>
              <w:t xml:space="preserve">hod. </w:t>
            </w:r>
          </w:p>
        </w:tc>
        <w:tc>
          <w:tcPr>
            <w:tcW w:w="816" w:type="dxa"/>
          </w:tcPr>
          <w:p w:rsidR="00D006A3" w:rsidRPr="00D006A3" w:rsidRDefault="00D006A3" w:rsidP="00D006A3">
            <w:pPr>
              <w:jc w:val="both"/>
              <w:rPr>
                <w:sz w:val="16"/>
                <w:szCs w:val="16"/>
              </w:rPr>
            </w:pPr>
            <w:r w:rsidRPr="00D006A3">
              <w:rPr>
                <w:rFonts w:eastAsia="Calibri"/>
              </w:rPr>
              <w:t>8</w:t>
            </w:r>
          </w:p>
        </w:tc>
        <w:tc>
          <w:tcPr>
            <w:tcW w:w="2156" w:type="dxa"/>
            <w:shd w:val="clear" w:color="auto" w:fill="F7CAAC"/>
          </w:tcPr>
          <w:p w:rsidR="00D006A3" w:rsidRPr="00D006A3" w:rsidRDefault="00D006A3" w:rsidP="00D006A3">
            <w:pPr>
              <w:jc w:val="both"/>
              <w:rPr>
                <w:b/>
              </w:rPr>
            </w:pPr>
            <w:r w:rsidRPr="00D006A3">
              <w:rPr>
                <w:b/>
              </w:rPr>
              <w:t>kreditů</w:t>
            </w:r>
          </w:p>
        </w:tc>
        <w:tc>
          <w:tcPr>
            <w:tcW w:w="1207" w:type="dxa"/>
            <w:gridSpan w:val="2"/>
          </w:tcPr>
          <w:p w:rsidR="00D006A3" w:rsidRPr="00D006A3" w:rsidRDefault="00D006A3" w:rsidP="00D006A3">
            <w:pPr>
              <w:jc w:val="both"/>
            </w:pPr>
            <w:r w:rsidRPr="00D006A3">
              <w:t>2</w:t>
            </w:r>
          </w:p>
        </w:tc>
      </w:tr>
      <w:tr w:rsidR="00D006A3" w:rsidRPr="00D006A3" w:rsidTr="00A527E7">
        <w:tc>
          <w:tcPr>
            <w:tcW w:w="3086" w:type="dxa"/>
            <w:shd w:val="clear" w:color="auto" w:fill="F7CAAC"/>
          </w:tcPr>
          <w:p w:rsidR="00D006A3" w:rsidRPr="00D006A3" w:rsidRDefault="00D006A3" w:rsidP="00D006A3">
            <w:pPr>
              <w:rPr>
                <w:b/>
                <w:sz w:val="22"/>
              </w:rPr>
            </w:pPr>
            <w:r w:rsidRPr="00D006A3">
              <w:rPr>
                <w:b/>
              </w:rPr>
              <w:t>Prerekvizity, korekvizity, ekvivalence</w:t>
            </w:r>
          </w:p>
        </w:tc>
        <w:tc>
          <w:tcPr>
            <w:tcW w:w="6769" w:type="dxa"/>
            <w:gridSpan w:val="7"/>
          </w:tcPr>
          <w:p w:rsidR="00D006A3" w:rsidRPr="00D006A3" w:rsidRDefault="00D006A3" w:rsidP="00D006A3">
            <w:pPr>
              <w:jc w:val="both"/>
              <w:rPr>
                <w:sz w:val="16"/>
                <w:szCs w:val="16"/>
              </w:rPr>
            </w:pPr>
          </w:p>
        </w:tc>
      </w:tr>
      <w:tr w:rsidR="00D006A3" w:rsidRPr="00D006A3" w:rsidTr="00A527E7">
        <w:tc>
          <w:tcPr>
            <w:tcW w:w="3086" w:type="dxa"/>
            <w:shd w:val="clear" w:color="auto" w:fill="F7CAAC"/>
          </w:tcPr>
          <w:p w:rsidR="00D006A3" w:rsidRPr="00D006A3" w:rsidRDefault="00D006A3" w:rsidP="00D006A3">
            <w:pPr>
              <w:rPr>
                <w:b/>
              </w:rPr>
            </w:pPr>
            <w:r w:rsidRPr="00D006A3">
              <w:rPr>
                <w:b/>
              </w:rPr>
              <w:t>Způsob ověření studijních výsledků</w:t>
            </w:r>
          </w:p>
        </w:tc>
        <w:tc>
          <w:tcPr>
            <w:tcW w:w="3406" w:type="dxa"/>
            <w:gridSpan w:val="4"/>
          </w:tcPr>
          <w:p w:rsidR="00D006A3" w:rsidRPr="00D006A3" w:rsidRDefault="00D006A3" w:rsidP="00D006A3">
            <w:pPr>
              <w:jc w:val="both"/>
              <w:rPr>
                <w:sz w:val="16"/>
                <w:szCs w:val="16"/>
              </w:rPr>
            </w:pPr>
            <w:r w:rsidRPr="00D006A3">
              <w:rPr>
                <w:rFonts w:eastAsia="Calibri"/>
              </w:rPr>
              <w:t xml:space="preserve">klasifikovaný zápočet </w:t>
            </w:r>
          </w:p>
        </w:tc>
        <w:tc>
          <w:tcPr>
            <w:tcW w:w="2156" w:type="dxa"/>
            <w:shd w:val="clear" w:color="auto" w:fill="F7CAAC"/>
          </w:tcPr>
          <w:p w:rsidR="00D006A3" w:rsidRPr="00D006A3" w:rsidRDefault="00D006A3" w:rsidP="00D006A3">
            <w:pPr>
              <w:jc w:val="both"/>
              <w:rPr>
                <w:b/>
              </w:rPr>
            </w:pPr>
            <w:r w:rsidRPr="00D006A3">
              <w:rPr>
                <w:b/>
              </w:rPr>
              <w:t>Forma výuky</w:t>
            </w:r>
          </w:p>
        </w:tc>
        <w:tc>
          <w:tcPr>
            <w:tcW w:w="1207" w:type="dxa"/>
            <w:gridSpan w:val="2"/>
          </w:tcPr>
          <w:p w:rsidR="00D006A3" w:rsidRPr="00D006A3" w:rsidRDefault="00D006A3" w:rsidP="00D006A3">
            <w:pPr>
              <w:jc w:val="both"/>
            </w:pPr>
            <w:r w:rsidRPr="00D006A3">
              <w:rPr>
                <w:rFonts w:eastAsia="Calibri"/>
              </w:rPr>
              <w:t>cvičení</w:t>
            </w:r>
          </w:p>
        </w:tc>
      </w:tr>
      <w:tr w:rsidR="00D006A3" w:rsidRPr="00D006A3" w:rsidTr="00A527E7">
        <w:tc>
          <w:tcPr>
            <w:tcW w:w="3086" w:type="dxa"/>
            <w:shd w:val="clear" w:color="auto" w:fill="F7CAAC"/>
          </w:tcPr>
          <w:p w:rsidR="00D006A3" w:rsidRPr="00D006A3" w:rsidRDefault="00D006A3" w:rsidP="00D006A3">
            <w:pPr>
              <w:rPr>
                <w:b/>
              </w:rPr>
            </w:pPr>
            <w:r w:rsidRPr="00D006A3">
              <w:rPr>
                <w:b/>
              </w:rPr>
              <w:t>Forma způsobu ověření studijních výsledků a další požadavky na studenta</w:t>
            </w:r>
          </w:p>
        </w:tc>
        <w:tc>
          <w:tcPr>
            <w:tcW w:w="6769" w:type="dxa"/>
            <w:gridSpan w:val="7"/>
            <w:tcBorders>
              <w:bottom w:val="nil"/>
            </w:tcBorders>
          </w:tcPr>
          <w:p w:rsidR="00D006A3" w:rsidRPr="00D006A3" w:rsidRDefault="00D006A3" w:rsidP="00D006A3">
            <w:pPr>
              <w:jc w:val="both"/>
              <w:rPr>
                <w:color w:val="1F497D"/>
              </w:rPr>
            </w:pPr>
            <w:r w:rsidRPr="00D006A3">
              <w:rPr>
                <w:color w:val="000000"/>
                <w:shd w:val="clear" w:color="auto" w:fill="FFFFFF"/>
              </w:rPr>
              <w:t>Od studenta(ky) je vyžadována alespoň 80% účast v rámci výuky. Zakončení předmětů je podmíněno vypracováním vlastního (vyučujícím předběžně odsouhlaseného) projektu. V rámci rozpracovanosti projektů jsou nezbytnými minimálně dvě individuální konzultace. Předmět je zakončen klasifikovaným zápočtem, a to písemnou formou.</w:t>
            </w:r>
          </w:p>
        </w:tc>
      </w:tr>
      <w:tr w:rsidR="00D006A3" w:rsidRPr="00D006A3" w:rsidTr="00A527E7">
        <w:trPr>
          <w:trHeight w:val="554"/>
        </w:trPr>
        <w:tc>
          <w:tcPr>
            <w:tcW w:w="9855" w:type="dxa"/>
            <w:gridSpan w:val="8"/>
            <w:tcBorders>
              <w:top w:val="nil"/>
            </w:tcBorders>
          </w:tcPr>
          <w:p w:rsidR="00D006A3" w:rsidRPr="00D006A3" w:rsidRDefault="00D006A3" w:rsidP="00D006A3">
            <w:pPr>
              <w:jc w:val="both"/>
            </w:pPr>
          </w:p>
        </w:tc>
      </w:tr>
      <w:tr w:rsidR="00D006A3" w:rsidRPr="00D006A3" w:rsidTr="00A527E7">
        <w:trPr>
          <w:trHeight w:val="197"/>
        </w:trPr>
        <w:tc>
          <w:tcPr>
            <w:tcW w:w="3086" w:type="dxa"/>
            <w:tcBorders>
              <w:top w:val="nil"/>
            </w:tcBorders>
            <w:shd w:val="clear" w:color="auto" w:fill="F7CAAC"/>
          </w:tcPr>
          <w:p w:rsidR="00D006A3" w:rsidRPr="00D006A3" w:rsidRDefault="00D006A3" w:rsidP="00D006A3">
            <w:pPr>
              <w:jc w:val="both"/>
              <w:rPr>
                <w:b/>
              </w:rPr>
            </w:pPr>
            <w:r w:rsidRPr="00D006A3">
              <w:rPr>
                <w:b/>
              </w:rPr>
              <w:t>Garant předmětu</w:t>
            </w:r>
          </w:p>
        </w:tc>
        <w:tc>
          <w:tcPr>
            <w:tcW w:w="6769" w:type="dxa"/>
            <w:gridSpan w:val="7"/>
            <w:tcBorders>
              <w:top w:val="nil"/>
            </w:tcBorders>
          </w:tcPr>
          <w:p w:rsidR="00D006A3" w:rsidRPr="00D006A3" w:rsidRDefault="00D006A3" w:rsidP="00D006A3">
            <w:pPr>
              <w:jc w:val="both"/>
            </w:pPr>
            <w:r w:rsidRPr="00D006A3">
              <w:rPr>
                <w:rFonts w:eastAsia="Calibri"/>
              </w:rPr>
              <w:t>PhDr. BcA. Darina Hlinková, Ph.D.</w:t>
            </w:r>
          </w:p>
        </w:tc>
      </w:tr>
      <w:tr w:rsidR="00D006A3" w:rsidRPr="00D006A3" w:rsidTr="00A527E7">
        <w:trPr>
          <w:trHeight w:val="243"/>
        </w:trPr>
        <w:tc>
          <w:tcPr>
            <w:tcW w:w="3086" w:type="dxa"/>
            <w:tcBorders>
              <w:top w:val="nil"/>
            </w:tcBorders>
            <w:shd w:val="clear" w:color="auto" w:fill="F7CAAC"/>
          </w:tcPr>
          <w:p w:rsidR="00D006A3" w:rsidRPr="00D006A3" w:rsidRDefault="00D006A3" w:rsidP="00D006A3">
            <w:pPr>
              <w:rPr>
                <w:b/>
              </w:rPr>
            </w:pPr>
            <w:r w:rsidRPr="00D006A3">
              <w:rPr>
                <w:b/>
              </w:rPr>
              <w:t>Zapojení garanta do výuky předmětu</w:t>
            </w:r>
          </w:p>
        </w:tc>
        <w:tc>
          <w:tcPr>
            <w:tcW w:w="6769" w:type="dxa"/>
            <w:gridSpan w:val="7"/>
            <w:tcBorders>
              <w:top w:val="nil"/>
            </w:tcBorders>
          </w:tcPr>
          <w:p w:rsidR="00D006A3" w:rsidRPr="00D006A3" w:rsidRDefault="00D006A3" w:rsidP="00D006A3">
            <w:pPr>
              <w:jc w:val="both"/>
            </w:pPr>
            <w:r w:rsidRPr="00D006A3">
              <w:rPr>
                <w:rFonts w:eastAsia="Calibri"/>
              </w:rPr>
              <w:t>100%</w:t>
            </w:r>
          </w:p>
        </w:tc>
      </w:tr>
      <w:tr w:rsidR="00D006A3" w:rsidRPr="00D006A3" w:rsidTr="00A527E7">
        <w:tc>
          <w:tcPr>
            <w:tcW w:w="3086" w:type="dxa"/>
            <w:shd w:val="clear" w:color="auto" w:fill="F7CAAC"/>
          </w:tcPr>
          <w:p w:rsidR="00D006A3" w:rsidRPr="00D006A3" w:rsidRDefault="00D006A3" w:rsidP="00D006A3">
            <w:pPr>
              <w:jc w:val="both"/>
              <w:rPr>
                <w:b/>
              </w:rPr>
            </w:pPr>
            <w:r w:rsidRPr="00D006A3">
              <w:rPr>
                <w:b/>
              </w:rPr>
              <w:t>Vyučující</w:t>
            </w:r>
          </w:p>
        </w:tc>
        <w:tc>
          <w:tcPr>
            <w:tcW w:w="6769" w:type="dxa"/>
            <w:gridSpan w:val="7"/>
            <w:tcBorders>
              <w:bottom w:val="nil"/>
            </w:tcBorders>
          </w:tcPr>
          <w:p w:rsidR="00D006A3" w:rsidRPr="00D006A3" w:rsidRDefault="00D006A3" w:rsidP="00D006A3">
            <w:pPr>
              <w:jc w:val="both"/>
            </w:pPr>
            <w:r w:rsidRPr="00D006A3">
              <w:rPr>
                <w:rFonts w:eastAsia="Calibri"/>
              </w:rPr>
              <w:t>PhDr. BcA. Darina Hlinková, Ph.D.</w:t>
            </w:r>
          </w:p>
        </w:tc>
      </w:tr>
      <w:tr w:rsidR="00D006A3" w:rsidRPr="00D006A3" w:rsidTr="00A527E7">
        <w:trPr>
          <w:trHeight w:val="554"/>
        </w:trPr>
        <w:tc>
          <w:tcPr>
            <w:tcW w:w="9855" w:type="dxa"/>
            <w:gridSpan w:val="8"/>
            <w:tcBorders>
              <w:top w:val="nil"/>
            </w:tcBorders>
          </w:tcPr>
          <w:p w:rsidR="00D006A3" w:rsidRPr="00D006A3" w:rsidRDefault="00D006A3" w:rsidP="00D006A3">
            <w:pPr>
              <w:jc w:val="both"/>
            </w:pPr>
          </w:p>
        </w:tc>
      </w:tr>
      <w:tr w:rsidR="00D006A3" w:rsidRPr="00D006A3" w:rsidTr="00A527E7">
        <w:tc>
          <w:tcPr>
            <w:tcW w:w="3086" w:type="dxa"/>
            <w:shd w:val="clear" w:color="auto" w:fill="F7CAAC"/>
          </w:tcPr>
          <w:p w:rsidR="00D006A3" w:rsidRPr="00D006A3" w:rsidRDefault="00D006A3" w:rsidP="00D006A3">
            <w:pPr>
              <w:jc w:val="both"/>
              <w:rPr>
                <w:b/>
              </w:rPr>
            </w:pPr>
            <w:r w:rsidRPr="00D006A3">
              <w:rPr>
                <w:b/>
              </w:rPr>
              <w:t>Stručná anotace předmětu</w:t>
            </w:r>
          </w:p>
        </w:tc>
        <w:tc>
          <w:tcPr>
            <w:tcW w:w="6769" w:type="dxa"/>
            <w:gridSpan w:val="7"/>
            <w:tcBorders>
              <w:bottom w:val="nil"/>
            </w:tcBorders>
          </w:tcPr>
          <w:p w:rsidR="00D006A3" w:rsidRPr="00D006A3" w:rsidRDefault="00D006A3" w:rsidP="00D006A3">
            <w:pPr>
              <w:jc w:val="both"/>
              <w:rPr>
                <w:sz w:val="16"/>
                <w:szCs w:val="16"/>
              </w:rPr>
            </w:pPr>
          </w:p>
        </w:tc>
      </w:tr>
      <w:tr w:rsidR="00D006A3" w:rsidRPr="00D006A3" w:rsidTr="00A527E7">
        <w:trPr>
          <w:trHeight w:val="3662"/>
        </w:trPr>
        <w:tc>
          <w:tcPr>
            <w:tcW w:w="9855" w:type="dxa"/>
            <w:gridSpan w:val="8"/>
            <w:tcBorders>
              <w:top w:val="nil"/>
              <w:bottom w:val="single" w:sz="12" w:space="0" w:color="auto"/>
            </w:tcBorders>
          </w:tcPr>
          <w:p w:rsidR="00D006A3" w:rsidRPr="00D006A3" w:rsidRDefault="00D006A3" w:rsidP="00D006A3">
            <w:pPr>
              <w:jc w:val="both"/>
            </w:pPr>
          </w:p>
          <w:p w:rsidR="00D006A3" w:rsidRPr="00D006A3" w:rsidRDefault="00D006A3" w:rsidP="00D006A3">
            <w:pPr>
              <w:jc w:val="both"/>
              <w:rPr>
                <w:rFonts w:eastAsia="Calibri"/>
              </w:rPr>
            </w:pPr>
            <w:r w:rsidRPr="00D006A3">
              <w:rPr>
                <w:rFonts w:eastAsia="Calibri"/>
              </w:rPr>
              <w:t>Cílem předmětu je seznámit student(k)y s procesem tvorby výstav, se současnými trendy a kauzami, které jsou spojené s výstavním designem, managementem a organizací výstavních počinů nejen v kontextu postmoderního umění a designu.</w:t>
            </w:r>
          </w:p>
          <w:p w:rsidR="00D006A3" w:rsidRPr="00D006A3" w:rsidRDefault="00D006A3" w:rsidP="00D006A3">
            <w:pPr>
              <w:jc w:val="both"/>
              <w:rPr>
                <w:rFonts w:eastAsia="Calibri"/>
              </w:rPr>
            </w:pPr>
          </w:p>
          <w:p w:rsidR="00D006A3" w:rsidRPr="00D006A3" w:rsidRDefault="00D006A3" w:rsidP="00700C85">
            <w:pPr>
              <w:numPr>
                <w:ilvl w:val="0"/>
                <w:numId w:val="6"/>
              </w:numPr>
              <w:contextualSpacing/>
              <w:jc w:val="both"/>
              <w:rPr>
                <w:rFonts w:eastAsia="Calibri"/>
              </w:rPr>
            </w:pPr>
            <w:r w:rsidRPr="00D006A3">
              <w:rPr>
                <w:rFonts w:eastAsia="Calibri"/>
              </w:rPr>
              <w:t>Obecná terminologie</w:t>
            </w:r>
          </w:p>
          <w:p w:rsidR="00D006A3" w:rsidRPr="00D006A3" w:rsidRDefault="00D006A3" w:rsidP="00700C85">
            <w:pPr>
              <w:numPr>
                <w:ilvl w:val="0"/>
                <w:numId w:val="6"/>
              </w:numPr>
              <w:contextualSpacing/>
              <w:jc w:val="both"/>
              <w:rPr>
                <w:rFonts w:eastAsia="Calibri"/>
              </w:rPr>
            </w:pPr>
            <w:r w:rsidRPr="00D006A3">
              <w:rPr>
                <w:rFonts w:eastAsia="Calibri"/>
              </w:rPr>
              <w:t>Muzeum a muzejní výstavnictví</w:t>
            </w:r>
            <w:r w:rsidRPr="00D006A3">
              <w:rPr>
                <w:rFonts w:eastAsia="Calibri"/>
              </w:rPr>
              <w:tab/>
            </w:r>
          </w:p>
          <w:p w:rsidR="00D006A3" w:rsidRPr="00D006A3" w:rsidRDefault="00D006A3" w:rsidP="00700C85">
            <w:pPr>
              <w:numPr>
                <w:ilvl w:val="0"/>
                <w:numId w:val="6"/>
              </w:numPr>
              <w:contextualSpacing/>
              <w:jc w:val="both"/>
              <w:rPr>
                <w:rFonts w:eastAsia="Calibri"/>
              </w:rPr>
            </w:pPr>
            <w:r w:rsidRPr="00D006A3">
              <w:rPr>
                <w:rFonts w:eastAsia="Calibri"/>
              </w:rPr>
              <w:t>Výstava versus expozice</w:t>
            </w:r>
            <w:r w:rsidRPr="00D006A3">
              <w:rPr>
                <w:rFonts w:eastAsia="Calibri"/>
              </w:rPr>
              <w:tab/>
            </w:r>
          </w:p>
          <w:p w:rsidR="00D006A3" w:rsidRPr="00D006A3" w:rsidRDefault="00D006A3" w:rsidP="00700C85">
            <w:pPr>
              <w:numPr>
                <w:ilvl w:val="0"/>
                <w:numId w:val="6"/>
              </w:numPr>
              <w:contextualSpacing/>
              <w:jc w:val="both"/>
              <w:rPr>
                <w:rFonts w:eastAsia="Calibri"/>
              </w:rPr>
            </w:pPr>
            <w:r w:rsidRPr="00D006A3">
              <w:rPr>
                <w:rFonts w:eastAsia="Calibri"/>
              </w:rPr>
              <w:t>Muzeum a edukace</w:t>
            </w:r>
            <w:r w:rsidRPr="00D006A3">
              <w:rPr>
                <w:rFonts w:eastAsia="Calibri"/>
              </w:rPr>
              <w:tab/>
            </w:r>
          </w:p>
          <w:p w:rsidR="00D006A3" w:rsidRPr="00D006A3" w:rsidRDefault="00D006A3" w:rsidP="00700C85">
            <w:pPr>
              <w:numPr>
                <w:ilvl w:val="0"/>
                <w:numId w:val="6"/>
              </w:numPr>
              <w:contextualSpacing/>
              <w:jc w:val="both"/>
              <w:rPr>
                <w:rFonts w:eastAsia="Calibri"/>
              </w:rPr>
            </w:pPr>
            <w:r w:rsidRPr="00D006A3">
              <w:rPr>
                <w:rFonts w:eastAsia="Calibri"/>
              </w:rPr>
              <w:t>Sbírka a sbírkotvorný proces/Muzeálie, muzealita a muzealizace</w:t>
            </w:r>
          </w:p>
          <w:p w:rsidR="00D006A3" w:rsidRPr="00D006A3" w:rsidRDefault="00D006A3" w:rsidP="00700C85">
            <w:pPr>
              <w:numPr>
                <w:ilvl w:val="0"/>
                <w:numId w:val="6"/>
              </w:numPr>
              <w:contextualSpacing/>
              <w:jc w:val="both"/>
              <w:rPr>
                <w:rFonts w:eastAsia="Calibri"/>
              </w:rPr>
            </w:pPr>
            <w:r w:rsidRPr="00D006A3">
              <w:rPr>
                <w:rFonts w:eastAsia="Calibri"/>
              </w:rPr>
              <w:t>Ochrana sbírkových předmětů v kontextu výstavy</w:t>
            </w:r>
            <w:r w:rsidRPr="00D006A3">
              <w:rPr>
                <w:rFonts w:eastAsia="Calibri"/>
              </w:rPr>
              <w:tab/>
            </w:r>
          </w:p>
          <w:p w:rsidR="00D006A3" w:rsidRPr="00D006A3" w:rsidRDefault="00D006A3" w:rsidP="00700C85">
            <w:pPr>
              <w:numPr>
                <w:ilvl w:val="0"/>
                <w:numId w:val="6"/>
              </w:numPr>
              <w:contextualSpacing/>
              <w:jc w:val="both"/>
              <w:rPr>
                <w:rFonts w:eastAsia="Calibri"/>
              </w:rPr>
            </w:pPr>
            <w:r w:rsidRPr="00D006A3">
              <w:rPr>
                <w:rFonts w:eastAsia="Calibri"/>
              </w:rPr>
              <w:t xml:space="preserve">Historické souvislosti muzejního výstavnictví a vystavování </w:t>
            </w:r>
            <w:r w:rsidRPr="00D006A3">
              <w:rPr>
                <w:rFonts w:eastAsia="Calibri"/>
              </w:rPr>
              <w:tab/>
            </w:r>
          </w:p>
          <w:p w:rsidR="00D006A3" w:rsidRPr="00D006A3" w:rsidRDefault="00D006A3" w:rsidP="00700C85">
            <w:pPr>
              <w:numPr>
                <w:ilvl w:val="0"/>
                <w:numId w:val="6"/>
              </w:numPr>
              <w:contextualSpacing/>
              <w:jc w:val="both"/>
              <w:rPr>
                <w:rFonts w:eastAsia="Calibri"/>
              </w:rPr>
            </w:pPr>
            <w:r w:rsidRPr="00D006A3">
              <w:rPr>
                <w:rFonts w:eastAsia="Calibri"/>
              </w:rPr>
              <w:t>Tvorba výstavy</w:t>
            </w:r>
            <w:r w:rsidRPr="00D006A3">
              <w:rPr>
                <w:rFonts w:eastAsia="Calibri"/>
              </w:rPr>
              <w:tab/>
            </w:r>
          </w:p>
          <w:p w:rsidR="00D006A3" w:rsidRPr="00D006A3" w:rsidRDefault="00D006A3" w:rsidP="00700C85">
            <w:pPr>
              <w:numPr>
                <w:ilvl w:val="0"/>
                <w:numId w:val="6"/>
              </w:numPr>
              <w:contextualSpacing/>
              <w:jc w:val="both"/>
              <w:rPr>
                <w:rFonts w:eastAsia="Calibri"/>
              </w:rPr>
            </w:pPr>
            <w:r w:rsidRPr="00D006A3">
              <w:rPr>
                <w:rFonts w:eastAsia="Calibri"/>
              </w:rPr>
              <w:t>Návrh, námět, libreto, scénář</w:t>
            </w:r>
            <w:r w:rsidRPr="00D006A3">
              <w:rPr>
                <w:rFonts w:eastAsia="Calibri"/>
              </w:rPr>
              <w:tab/>
            </w:r>
          </w:p>
          <w:p w:rsidR="00D006A3" w:rsidRPr="00D006A3" w:rsidRDefault="00D006A3" w:rsidP="00700C85">
            <w:pPr>
              <w:numPr>
                <w:ilvl w:val="0"/>
                <w:numId w:val="6"/>
              </w:numPr>
              <w:contextualSpacing/>
              <w:jc w:val="both"/>
              <w:rPr>
                <w:rFonts w:eastAsia="Calibri"/>
              </w:rPr>
            </w:pPr>
            <w:r w:rsidRPr="00D006A3">
              <w:rPr>
                <w:rFonts w:eastAsia="Calibri"/>
              </w:rPr>
              <w:t>Realizace výstavy/Technické řešení výstavy</w:t>
            </w:r>
            <w:r w:rsidRPr="00D006A3">
              <w:rPr>
                <w:rFonts w:eastAsia="Calibri"/>
              </w:rPr>
              <w:tab/>
            </w:r>
          </w:p>
          <w:p w:rsidR="00D006A3" w:rsidRPr="00D006A3" w:rsidRDefault="00D006A3" w:rsidP="00700C85">
            <w:pPr>
              <w:numPr>
                <w:ilvl w:val="0"/>
                <w:numId w:val="6"/>
              </w:numPr>
              <w:contextualSpacing/>
              <w:jc w:val="both"/>
            </w:pPr>
            <w:r w:rsidRPr="00D006A3">
              <w:rPr>
                <w:rFonts w:eastAsia="Calibri"/>
              </w:rPr>
              <w:t>Evaluace a závěrečná fáze výstavy</w:t>
            </w:r>
          </w:p>
        </w:tc>
      </w:tr>
      <w:tr w:rsidR="00D006A3" w:rsidRPr="00D006A3" w:rsidTr="00A527E7">
        <w:trPr>
          <w:trHeight w:val="265"/>
        </w:trPr>
        <w:tc>
          <w:tcPr>
            <w:tcW w:w="3653" w:type="dxa"/>
            <w:gridSpan w:val="2"/>
            <w:tcBorders>
              <w:top w:val="nil"/>
            </w:tcBorders>
            <w:shd w:val="clear" w:color="auto" w:fill="F7CAAC"/>
          </w:tcPr>
          <w:p w:rsidR="00D006A3" w:rsidRPr="00D006A3" w:rsidRDefault="00D006A3" w:rsidP="00D006A3">
            <w:pPr>
              <w:jc w:val="both"/>
            </w:pPr>
            <w:r w:rsidRPr="00D006A3">
              <w:rPr>
                <w:b/>
              </w:rPr>
              <w:t>Studijní literatura a studijní pomůcky</w:t>
            </w:r>
          </w:p>
        </w:tc>
        <w:tc>
          <w:tcPr>
            <w:tcW w:w="6202" w:type="dxa"/>
            <w:gridSpan w:val="6"/>
            <w:tcBorders>
              <w:top w:val="nil"/>
              <w:bottom w:val="nil"/>
            </w:tcBorders>
          </w:tcPr>
          <w:p w:rsidR="00D006A3" w:rsidRPr="00D006A3" w:rsidRDefault="00D006A3" w:rsidP="00D006A3">
            <w:pPr>
              <w:jc w:val="both"/>
            </w:pPr>
          </w:p>
        </w:tc>
      </w:tr>
      <w:tr w:rsidR="00D006A3" w:rsidRPr="00D006A3" w:rsidTr="00A527E7">
        <w:trPr>
          <w:trHeight w:val="1497"/>
        </w:trPr>
        <w:tc>
          <w:tcPr>
            <w:tcW w:w="9855" w:type="dxa"/>
            <w:gridSpan w:val="8"/>
            <w:tcBorders>
              <w:top w:val="nil"/>
            </w:tcBorders>
          </w:tcPr>
          <w:p w:rsidR="003F5AAF" w:rsidRDefault="003F5AAF" w:rsidP="00DF7318">
            <w:pPr>
              <w:ind w:left="360"/>
              <w:rPr>
                <w:b/>
                <w:color w:val="000000"/>
              </w:rPr>
            </w:pPr>
          </w:p>
          <w:p w:rsidR="00DF7318" w:rsidRPr="00727FDD" w:rsidRDefault="00DF7318" w:rsidP="00DF7318">
            <w:pPr>
              <w:ind w:left="360"/>
              <w:rPr>
                <w:b/>
                <w:color w:val="000000"/>
              </w:rPr>
            </w:pPr>
            <w:r w:rsidRPr="00727FDD">
              <w:rPr>
                <w:b/>
                <w:color w:val="000000"/>
              </w:rPr>
              <w:t>Povinná:</w:t>
            </w:r>
          </w:p>
          <w:p w:rsidR="00DF7318" w:rsidRPr="001640DA" w:rsidRDefault="00DF7318" w:rsidP="00DF7318">
            <w:pPr>
              <w:ind w:left="360"/>
              <w:rPr>
                <w:color w:val="000000"/>
              </w:rPr>
            </w:pPr>
            <w:r w:rsidRPr="001640DA">
              <w:rPr>
                <w:color w:val="000000"/>
              </w:rPr>
              <w:t>DEAN, David. </w:t>
            </w:r>
            <w:r w:rsidRPr="001640DA">
              <w:rPr>
                <w:i/>
                <w:iCs/>
                <w:color w:val="000000"/>
              </w:rPr>
              <w:t>Museum exhibition : theory and practice</w:t>
            </w:r>
            <w:r w:rsidRPr="001640DA">
              <w:rPr>
                <w:color w:val="000000"/>
              </w:rPr>
              <w:t xml:space="preserve">. London: Routledge, 1996. xi, 177. ISBN 0415080177.  </w:t>
            </w:r>
          </w:p>
          <w:p w:rsidR="00DF7318" w:rsidRDefault="00DF7318" w:rsidP="00DF7318">
            <w:pPr>
              <w:ind w:left="360"/>
              <w:rPr>
                <w:color w:val="000000"/>
              </w:rPr>
            </w:pPr>
            <w:r w:rsidRPr="001640DA">
              <w:rPr>
                <w:i/>
                <w:iCs/>
                <w:color w:val="000000"/>
              </w:rPr>
              <w:t>Texte in Museen und Ausstellungen : ein Paxisleitfaden</w:t>
            </w:r>
            <w:r w:rsidRPr="001640DA">
              <w:rPr>
                <w:color w:val="000000"/>
              </w:rPr>
              <w:t>. Edited by Evelyn Dawid - Robert Schlesinger. Bielefeld: Transcript, 2002. 172 s. ISBN 3899421078.</w:t>
            </w:r>
          </w:p>
          <w:p w:rsidR="00DF7318" w:rsidRPr="001640DA" w:rsidRDefault="00DF7318" w:rsidP="00DF7318">
            <w:pPr>
              <w:ind w:left="360"/>
              <w:rPr>
                <w:color w:val="000000"/>
              </w:rPr>
            </w:pPr>
            <w:r w:rsidRPr="001640DA">
              <w:rPr>
                <w:color w:val="000000"/>
              </w:rPr>
              <w:t>DERNIE, David. </w:t>
            </w:r>
            <w:r w:rsidRPr="001640DA">
              <w:rPr>
                <w:i/>
                <w:iCs/>
                <w:color w:val="000000"/>
              </w:rPr>
              <w:t>Exhibition design</w:t>
            </w:r>
            <w:r w:rsidRPr="001640DA">
              <w:rPr>
                <w:color w:val="000000"/>
              </w:rPr>
              <w:t xml:space="preserve">. London: Laurence King Publishing, 2006. 192 s. ISBN 1856694305.  </w:t>
            </w:r>
          </w:p>
          <w:p w:rsidR="00DF7318" w:rsidRPr="001640DA" w:rsidRDefault="00DF7318" w:rsidP="00DF7318">
            <w:pPr>
              <w:ind w:left="360"/>
              <w:rPr>
                <w:color w:val="000000"/>
              </w:rPr>
            </w:pPr>
            <w:r w:rsidRPr="001640DA">
              <w:rPr>
                <w:i/>
                <w:iCs/>
                <w:color w:val="000000"/>
              </w:rPr>
              <w:t>New exhibition design 01</w:t>
            </w:r>
            <w:r w:rsidRPr="001640DA">
              <w:rPr>
                <w:color w:val="000000"/>
              </w:rPr>
              <w:t xml:space="preserve">. Edited by Uwe J. Reinhardt - Philipp Teufel. Ludwigsburg: Avedition, 2008. 407 s. ISBN 9783899860283.  </w:t>
            </w:r>
          </w:p>
          <w:p w:rsidR="00DF7318" w:rsidRPr="001640DA" w:rsidRDefault="00DF7318" w:rsidP="00DF7318">
            <w:pPr>
              <w:ind w:left="360"/>
              <w:rPr>
                <w:color w:val="000000"/>
              </w:rPr>
            </w:pPr>
            <w:r w:rsidRPr="001640DA">
              <w:rPr>
                <w:color w:val="000000"/>
              </w:rPr>
              <w:t>Horáček, R. &amp; Zálešák, J. (2007) Aktuální otázka zprostředkování umění. Teorie a praxe galerijní pedagogiky, vizuální kultura a výtvarná výchova. Brno: Masarykova univerzita.</w:t>
            </w:r>
          </w:p>
          <w:p w:rsidR="00DF7318" w:rsidRPr="00727FDD" w:rsidRDefault="00DF7318" w:rsidP="00DF7318">
            <w:pPr>
              <w:ind w:left="360"/>
              <w:rPr>
                <w:b/>
                <w:color w:val="000000"/>
              </w:rPr>
            </w:pPr>
          </w:p>
          <w:p w:rsidR="00DF7318" w:rsidRPr="00727FDD" w:rsidRDefault="00DF7318" w:rsidP="00DF7318">
            <w:pPr>
              <w:ind w:left="360"/>
              <w:rPr>
                <w:b/>
                <w:color w:val="000000"/>
              </w:rPr>
            </w:pPr>
            <w:r w:rsidRPr="00727FDD">
              <w:rPr>
                <w:b/>
                <w:color w:val="000000"/>
              </w:rPr>
              <w:t>Doporučená:</w:t>
            </w:r>
          </w:p>
          <w:p w:rsidR="00DF7318" w:rsidRPr="001640DA" w:rsidRDefault="00DF7318" w:rsidP="00DF7318">
            <w:pPr>
              <w:ind w:left="360"/>
              <w:rPr>
                <w:color w:val="000000"/>
              </w:rPr>
            </w:pPr>
            <w:r w:rsidRPr="001640DA">
              <w:rPr>
                <w:color w:val="000000"/>
              </w:rPr>
              <w:t>BERTRON, Aurelia, Ulrich SCHWARZ a Claudia FREY. </w:t>
            </w:r>
            <w:r w:rsidRPr="001640DA">
              <w:rPr>
                <w:i/>
                <w:iCs/>
                <w:color w:val="000000"/>
              </w:rPr>
              <w:t>Ausstellungen entwerfen : Kompendium für Architekten, Gestalter und Museologen</w:t>
            </w:r>
            <w:r w:rsidRPr="001640DA">
              <w:rPr>
                <w:color w:val="000000"/>
              </w:rPr>
              <w:t xml:space="preserve">. Basel: Birkhäuser-publisher for architecture, 2006. 264 s. ISBN 3764372079.  </w:t>
            </w:r>
          </w:p>
          <w:p w:rsidR="00DF7318" w:rsidRPr="001640DA" w:rsidRDefault="00DF7318" w:rsidP="00DF7318">
            <w:pPr>
              <w:ind w:left="360"/>
              <w:rPr>
                <w:color w:val="000000"/>
              </w:rPr>
            </w:pPr>
            <w:r w:rsidRPr="001640DA">
              <w:rPr>
                <w:color w:val="000000"/>
              </w:rPr>
              <w:t>George, A. (2016). The Curator's Handbook.</w:t>
            </w:r>
          </w:p>
          <w:p w:rsidR="00DF7318" w:rsidRPr="001640DA" w:rsidRDefault="00DF7318" w:rsidP="00DF7318">
            <w:pPr>
              <w:ind w:left="360"/>
              <w:rPr>
                <w:color w:val="000000"/>
              </w:rPr>
            </w:pPr>
            <w:r w:rsidRPr="001640DA">
              <w:rPr>
                <w:color w:val="000000"/>
              </w:rPr>
              <w:t>Bookchin, N. (2014). ♯mm net art - internetové umění ve virtuálním a fyzickém prostoru prezentace (Vyd. 1.). Olomouc: Pastiche Filmz.</w:t>
            </w:r>
          </w:p>
          <w:p w:rsidR="00DF7318" w:rsidRPr="001640DA" w:rsidRDefault="00DF7318" w:rsidP="00DF7318">
            <w:pPr>
              <w:ind w:left="360"/>
              <w:rPr>
                <w:color w:val="000000"/>
              </w:rPr>
            </w:pPr>
            <w:r w:rsidRPr="001640DA">
              <w:rPr>
                <w:color w:val="000000"/>
              </w:rPr>
              <w:t xml:space="preserve">HORÁČEK, Radek. Galerijní animace a zprostředkování umění. 1. vyd. Brno: CERM, 1998. 142 s. neoznačeno. ISBN 80-7204-084-7. </w:t>
            </w:r>
          </w:p>
          <w:p w:rsidR="00DF7318" w:rsidRPr="001640DA" w:rsidRDefault="00DF7318" w:rsidP="00DF7318">
            <w:pPr>
              <w:ind w:left="360"/>
              <w:rPr>
                <w:color w:val="000000"/>
              </w:rPr>
            </w:pPr>
            <w:r w:rsidRPr="001640DA">
              <w:rPr>
                <w:color w:val="000000"/>
              </w:rPr>
              <w:lastRenderedPageBreak/>
              <w:t>KESNER, Ladislav. Marketing a management muzeí a památek. Praha: Grada, 2005. 304 s. ISBN 80-247-1104-4.</w:t>
            </w:r>
          </w:p>
          <w:p w:rsidR="00DF7318" w:rsidRPr="001640DA" w:rsidRDefault="00DF7318" w:rsidP="00DF7318">
            <w:pPr>
              <w:ind w:left="360"/>
              <w:rPr>
                <w:color w:val="000000"/>
              </w:rPr>
            </w:pPr>
            <w:r w:rsidRPr="001640DA">
              <w:rPr>
                <w:color w:val="000000"/>
              </w:rPr>
              <w:t>Krammer, Sibylle.  Exhibition Desing. Braun Publishing, 2014. 272 s. ISBN 9783037681701.</w:t>
            </w:r>
          </w:p>
          <w:p w:rsidR="00DF7318" w:rsidRPr="001640DA" w:rsidRDefault="00DF7318" w:rsidP="00DF7318">
            <w:pPr>
              <w:ind w:left="360"/>
              <w:rPr>
                <w:color w:val="000000"/>
              </w:rPr>
            </w:pPr>
            <w:r w:rsidRPr="001640DA">
              <w:rPr>
                <w:color w:val="000000"/>
              </w:rPr>
              <w:t>Dolák, J. K některým obecným aspektům tvorby muzejních expozic. In: I. Chovančíková (ed.). Muzejní výstavní tvorba. Hodonín: Masarykovo muzeum v Hodoníně, 2008, s. 87-93.</w:t>
            </w:r>
          </w:p>
          <w:p w:rsidR="00DF7318" w:rsidRPr="001640DA" w:rsidRDefault="00DF7318" w:rsidP="00DF7318">
            <w:pPr>
              <w:ind w:left="360"/>
              <w:rPr>
                <w:color w:val="000000"/>
              </w:rPr>
            </w:pPr>
            <w:r w:rsidRPr="001640DA">
              <w:rPr>
                <w:color w:val="000000"/>
              </w:rPr>
              <w:t>Dolák, J. Expozice jako prostředek muzejní komunikace. In: A. Komárková – M. Buriánková (ed.), Muzeum a změna III. Praha: Asociace muzeí a galerií České republiky, 2009, s. 59-67.</w:t>
            </w:r>
          </w:p>
          <w:p w:rsidR="00DF7318" w:rsidRPr="001640DA" w:rsidRDefault="00DF7318" w:rsidP="00DF7318">
            <w:pPr>
              <w:ind w:left="360"/>
              <w:rPr>
                <w:color w:val="000000"/>
              </w:rPr>
            </w:pPr>
            <w:r w:rsidRPr="001640DA">
              <w:rPr>
                <w:color w:val="000000"/>
              </w:rPr>
              <w:t>Douša, P. Text ve výstavě. In: I. Chovančíková (ed.). Muzejní výstavní tvorba. Hodonín: Masarykovo muzeum v Hodoníně, 2008, s. 24-30.</w:t>
            </w:r>
          </w:p>
          <w:p w:rsidR="00DF7318" w:rsidRPr="001640DA" w:rsidRDefault="00DF7318" w:rsidP="00DF7318">
            <w:pPr>
              <w:ind w:left="360"/>
              <w:rPr>
                <w:color w:val="000000"/>
              </w:rPr>
            </w:pPr>
            <w:r w:rsidRPr="001640DA">
              <w:rPr>
                <w:i/>
                <w:iCs/>
                <w:color w:val="000000"/>
              </w:rPr>
              <w:t>Úvod do studia muzeologie : určeno pro posluchače muzeologie, International Summer School of Museology - ISSOM a zájemce o toto studium</w:t>
            </w:r>
            <w:r w:rsidRPr="001640DA">
              <w:rPr>
                <w:color w:val="000000"/>
              </w:rPr>
              <w:t xml:space="preserve">. Edited by Zbyněk Stránský. 2. aktualiz. a podstatně ro. Brno: Masarykova univerzita pro Letní školu muzeologie UNESCO, 2000. 169 s. ISBN 8021012722.  </w:t>
            </w:r>
          </w:p>
          <w:p w:rsidR="00DF7318" w:rsidRPr="001640DA" w:rsidRDefault="00DF7318" w:rsidP="00DF7318">
            <w:pPr>
              <w:ind w:left="360"/>
              <w:rPr>
                <w:color w:val="000000"/>
              </w:rPr>
            </w:pPr>
            <w:r w:rsidRPr="001640DA">
              <w:rPr>
                <w:color w:val="000000"/>
              </w:rPr>
              <w:t>ŠOBÁŇOVÁ, Petra. </w:t>
            </w:r>
            <w:r w:rsidRPr="001640DA">
              <w:rPr>
                <w:i/>
                <w:iCs/>
                <w:color w:val="000000"/>
              </w:rPr>
              <w:t>Muzejní expozice jako edukační médium.</w:t>
            </w:r>
            <w:r w:rsidRPr="001640DA">
              <w:rPr>
                <w:color w:val="000000"/>
              </w:rPr>
              <w:t xml:space="preserve"> 1. vydání. 467 stran. ISBN 9788024443942.  </w:t>
            </w:r>
          </w:p>
          <w:p w:rsidR="00DF7318" w:rsidRPr="001640DA" w:rsidRDefault="00DF7318" w:rsidP="00DF7318">
            <w:pPr>
              <w:ind w:left="360"/>
              <w:rPr>
                <w:color w:val="000000"/>
              </w:rPr>
            </w:pPr>
            <w:r w:rsidRPr="001640DA">
              <w:rPr>
                <w:color w:val="000000"/>
              </w:rPr>
              <w:t>WAIDACHER, Friedrich. </w:t>
            </w:r>
            <w:r w:rsidRPr="001640DA">
              <w:rPr>
                <w:i/>
                <w:iCs/>
                <w:color w:val="000000"/>
              </w:rPr>
              <w:t>Príručka všeobecnej muzeológie</w:t>
            </w:r>
            <w:r w:rsidRPr="001640DA">
              <w:rPr>
                <w:color w:val="000000"/>
              </w:rPr>
              <w:t xml:space="preserve">. Translated by Alojz Habovštiak. Bratislava: Slovenské národné múzeum, 1999. 477 s. ISBN 8080600155.  </w:t>
            </w:r>
          </w:p>
          <w:p w:rsidR="00D006A3" w:rsidRPr="00D006A3" w:rsidRDefault="00D006A3" w:rsidP="00D006A3">
            <w:pPr>
              <w:jc w:val="both"/>
            </w:pPr>
          </w:p>
        </w:tc>
      </w:tr>
      <w:tr w:rsidR="00D006A3" w:rsidRPr="00D006A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006A3" w:rsidRPr="00D006A3" w:rsidRDefault="00D006A3" w:rsidP="00D006A3">
            <w:pPr>
              <w:jc w:val="center"/>
              <w:rPr>
                <w:rFonts w:eastAsia="Calibri"/>
                <w:color w:val="FF0000"/>
                <w:sz w:val="16"/>
                <w:szCs w:val="16"/>
              </w:rPr>
            </w:pPr>
            <w:r w:rsidRPr="00D006A3">
              <w:rPr>
                <w:b/>
              </w:rPr>
              <w:lastRenderedPageBreak/>
              <w:t>Informace ke kombinované nebo distanční formě</w:t>
            </w:r>
          </w:p>
        </w:tc>
      </w:tr>
      <w:tr w:rsidR="00D006A3" w:rsidRPr="00D006A3" w:rsidTr="00A527E7">
        <w:tc>
          <w:tcPr>
            <w:tcW w:w="4787" w:type="dxa"/>
            <w:gridSpan w:val="3"/>
            <w:tcBorders>
              <w:top w:val="single" w:sz="2" w:space="0" w:color="auto"/>
            </w:tcBorders>
            <w:shd w:val="clear" w:color="auto" w:fill="F7CAAC"/>
          </w:tcPr>
          <w:p w:rsidR="00D006A3" w:rsidRPr="00D006A3" w:rsidRDefault="00D006A3" w:rsidP="00D006A3">
            <w:pPr>
              <w:autoSpaceDE w:val="0"/>
              <w:autoSpaceDN w:val="0"/>
              <w:adjustRightInd w:val="0"/>
            </w:pPr>
            <w:r w:rsidRPr="00D006A3">
              <w:rPr>
                <w:b/>
              </w:rPr>
              <w:t>Rozsah konzultací (soustředění)</w:t>
            </w:r>
            <w:r w:rsidRPr="00D006A3">
              <w:rPr>
                <w:rFonts w:eastAsia="Calibri"/>
                <w:sz w:val="24"/>
                <w:szCs w:val="24"/>
              </w:rPr>
              <w:t xml:space="preserve"> </w:t>
            </w:r>
          </w:p>
        </w:tc>
        <w:tc>
          <w:tcPr>
            <w:tcW w:w="889" w:type="dxa"/>
            <w:tcBorders>
              <w:top w:val="single" w:sz="2" w:space="0" w:color="auto"/>
            </w:tcBorders>
          </w:tcPr>
          <w:p w:rsidR="00D006A3" w:rsidRPr="00D006A3" w:rsidRDefault="00D006A3" w:rsidP="00D006A3">
            <w:pPr>
              <w:jc w:val="both"/>
            </w:pPr>
            <w:r w:rsidRPr="00D006A3">
              <w:t>8</w:t>
            </w:r>
          </w:p>
        </w:tc>
        <w:tc>
          <w:tcPr>
            <w:tcW w:w="4179" w:type="dxa"/>
            <w:gridSpan w:val="4"/>
            <w:tcBorders>
              <w:top w:val="single" w:sz="2" w:space="0" w:color="auto"/>
            </w:tcBorders>
            <w:shd w:val="clear" w:color="auto" w:fill="F7CAAC"/>
          </w:tcPr>
          <w:p w:rsidR="00D006A3" w:rsidRPr="00D006A3" w:rsidRDefault="00D006A3" w:rsidP="00D006A3">
            <w:pPr>
              <w:jc w:val="both"/>
              <w:rPr>
                <w:b/>
              </w:rPr>
            </w:pPr>
            <w:r w:rsidRPr="00D006A3">
              <w:rPr>
                <w:b/>
              </w:rPr>
              <w:t xml:space="preserve">hodin </w:t>
            </w:r>
          </w:p>
        </w:tc>
      </w:tr>
      <w:tr w:rsidR="00D006A3" w:rsidRPr="00D006A3" w:rsidTr="00A527E7">
        <w:tc>
          <w:tcPr>
            <w:tcW w:w="9855" w:type="dxa"/>
            <w:gridSpan w:val="8"/>
            <w:shd w:val="clear" w:color="auto" w:fill="F7CAAC"/>
          </w:tcPr>
          <w:p w:rsidR="00D006A3" w:rsidRPr="00D006A3" w:rsidRDefault="00D006A3" w:rsidP="00D006A3">
            <w:pPr>
              <w:jc w:val="both"/>
              <w:rPr>
                <w:b/>
              </w:rPr>
            </w:pPr>
            <w:r w:rsidRPr="00D006A3">
              <w:rPr>
                <w:b/>
              </w:rPr>
              <w:t>Informace o způsobu kontaktu s vyučujícím</w:t>
            </w:r>
          </w:p>
        </w:tc>
      </w:tr>
      <w:tr w:rsidR="00D006A3" w:rsidRPr="00D006A3" w:rsidTr="003F5AAF">
        <w:trPr>
          <w:trHeight w:val="767"/>
        </w:trPr>
        <w:tc>
          <w:tcPr>
            <w:tcW w:w="9855" w:type="dxa"/>
            <w:gridSpan w:val="8"/>
          </w:tcPr>
          <w:p w:rsidR="00D006A3" w:rsidRPr="00D006A3" w:rsidRDefault="00D006A3" w:rsidP="00D006A3">
            <w:pPr>
              <w:autoSpaceDE w:val="0"/>
              <w:autoSpaceDN w:val="0"/>
              <w:adjustRightInd w:val="0"/>
              <w:rPr>
                <w:rFonts w:eastAsia="Calibri"/>
                <w:color w:val="FF0000"/>
                <w:sz w:val="16"/>
                <w:szCs w:val="16"/>
              </w:rPr>
            </w:pPr>
          </w:p>
          <w:p w:rsidR="00D006A3" w:rsidRPr="00D006A3" w:rsidRDefault="00D006A3" w:rsidP="00D006A3">
            <w:pPr>
              <w:autoSpaceDE w:val="0"/>
              <w:autoSpaceDN w:val="0"/>
              <w:adjustRightInd w:val="0"/>
              <w:rPr>
                <w:rFonts w:eastAsia="Calibri"/>
                <w:color w:val="FF0000"/>
                <w:sz w:val="16"/>
                <w:szCs w:val="16"/>
              </w:rPr>
            </w:pPr>
            <w:r w:rsidRPr="00D006A3">
              <w:rPr>
                <w:rFonts w:eastAsia="Calibri"/>
              </w:rPr>
              <w:t>E-mailem</w:t>
            </w:r>
          </w:p>
        </w:tc>
      </w:tr>
    </w:tbl>
    <w:p w:rsidR="00710BC3" w:rsidRDefault="00710BC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F44FD" w:rsidRPr="005F44FD" w:rsidTr="00A527E7">
        <w:tc>
          <w:tcPr>
            <w:tcW w:w="9855" w:type="dxa"/>
            <w:gridSpan w:val="8"/>
            <w:tcBorders>
              <w:bottom w:val="double" w:sz="4" w:space="0" w:color="auto"/>
            </w:tcBorders>
            <w:shd w:val="clear" w:color="auto" w:fill="BDD6EE"/>
          </w:tcPr>
          <w:p w:rsidR="005F44FD" w:rsidRPr="005F44FD" w:rsidRDefault="005F44FD" w:rsidP="005F44FD">
            <w:pPr>
              <w:jc w:val="both"/>
              <w:rPr>
                <w:b/>
                <w:sz w:val="28"/>
              </w:rPr>
            </w:pPr>
            <w:r w:rsidRPr="005F44FD">
              <w:lastRenderedPageBreak/>
              <w:br w:type="page"/>
            </w:r>
            <w:r w:rsidRPr="005F44FD">
              <w:rPr>
                <w:b/>
                <w:sz w:val="28"/>
              </w:rPr>
              <w:t>B-III – Charakteristika studijního předmětu</w:t>
            </w:r>
          </w:p>
        </w:tc>
      </w:tr>
      <w:tr w:rsidR="005F44FD" w:rsidRPr="005F44FD" w:rsidTr="00A527E7">
        <w:trPr>
          <w:trHeight w:val="500"/>
        </w:trPr>
        <w:tc>
          <w:tcPr>
            <w:tcW w:w="3086" w:type="dxa"/>
            <w:tcBorders>
              <w:top w:val="double" w:sz="4" w:space="0" w:color="auto"/>
            </w:tcBorders>
            <w:shd w:val="clear" w:color="auto" w:fill="F7CAAC"/>
          </w:tcPr>
          <w:p w:rsidR="005F44FD" w:rsidRPr="005F44FD" w:rsidRDefault="005F44FD" w:rsidP="005F44FD">
            <w:pPr>
              <w:jc w:val="both"/>
              <w:rPr>
                <w:b/>
              </w:rPr>
            </w:pPr>
            <w:r w:rsidRPr="005F44FD">
              <w:rPr>
                <w:b/>
              </w:rPr>
              <w:t>Název studijního předmětu</w:t>
            </w:r>
          </w:p>
        </w:tc>
        <w:tc>
          <w:tcPr>
            <w:tcW w:w="6769" w:type="dxa"/>
            <w:gridSpan w:val="7"/>
            <w:tcBorders>
              <w:top w:val="double" w:sz="4" w:space="0" w:color="auto"/>
            </w:tcBorders>
          </w:tcPr>
          <w:p w:rsidR="005F44FD" w:rsidRPr="005F44FD" w:rsidRDefault="005F44FD" w:rsidP="005F44FD">
            <w:pPr>
              <w:jc w:val="both"/>
              <w:rPr>
                <w:color w:val="1F497D"/>
              </w:rPr>
            </w:pPr>
            <w:r w:rsidRPr="005F44FD">
              <w:t>Galerijní provoz a praxe</w:t>
            </w:r>
          </w:p>
        </w:tc>
      </w:tr>
      <w:tr w:rsidR="005F44FD" w:rsidRPr="005F44FD" w:rsidTr="00A527E7">
        <w:trPr>
          <w:trHeight w:val="269"/>
        </w:trPr>
        <w:tc>
          <w:tcPr>
            <w:tcW w:w="3086" w:type="dxa"/>
            <w:shd w:val="clear" w:color="auto" w:fill="F7CAAC"/>
          </w:tcPr>
          <w:p w:rsidR="005F44FD" w:rsidRPr="005F44FD" w:rsidRDefault="005F44FD" w:rsidP="005F44FD">
            <w:pPr>
              <w:rPr>
                <w:b/>
              </w:rPr>
            </w:pPr>
            <w:r w:rsidRPr="005F44FD">
              <w:rPr>
                <w:b/>
              </w:rPr>
              <w:t>Typ předmětu</w:t>
            </w:r>
          </w:p>
        </w:tc>
        <w:tc>
          <w:tcPr>
            <w:tcW w:w="3406" w:type="dxa"/>
            <w:gridSpan w:val="4"/>
          </w:tcPr>
          <w:p w:rsidR="005F44FD" w:rsidRPr="005F44FD" w:rsidRDefault="005F44FD" w:rsidP="005F44FD">
            <w:pPr>
              <w:jc w:val="both"/>
            </w:pPr>
            <w:r w:rsidRPr="005F44FD">
              <w:t>povinn</w:t>
            </w:r>
            <w:r w:rsidR="00C02BA7">
              <w:t>ě volitelný</w:t>
            </w:r>
            <w:r w:rsidRPr="005F44FD">
              <w:t>, PZ</w:t>
            </w:r>
          </w:p>
        </w:tc>
        <w:tc>
          <w:tcPr>
            <w:tcW w:w="2695" w:type="dxa"/>
            <w:gridSpan w:val="2"/>
            <w:shd w:val="clear" w:color="auto" w:fill="F7CAAC"/>
          </w:tcPr>
          <w:p w:rsidR="005F44FD" w:rsidRPr="005F44FD" w:rsidRDefault="005F44FD" w:rsidP="001965CE">
            <w:pPr>
              <w:jc w:val="both"/>
            </w:pPr>
            <w:r w:rsidRPr="005F44FD">
              <w:rPr>
                <w:b/>
              </w:rPr>
              <w:t>doporučený ročník/semestr</w:t>
            </w:r>
          </w:p>
        </w:tc>
        <w:tc>
          <w:tcPr>
            <w:tcW w:w="668" w:type="dxa"/>
          </w:tcPr>
          <w:p w:rsidR="005F44FD" w:rsidRPr="005F44FD" w:rsidRDefault="005F44FD" w:rsidP="005F44FD">
            <w:pPr>
              <w:jc w:val="both"/>
            </w:pPr>
            <w:r w:rsidRPr="005F44FD">
              <w:t>1/LS</w:t>
            </w:r>
          </w:p>
        </w:tc>
      </w:tr>
      <w:tr w:rsidR="005F44FD" w:rsidRPr="005F44FD" w:rsidTr="00A527E7">
        <w:tc>
          <w:tcPr>
            <w:tcW w:w="3086" w:type="dxa"/>
            <w:shd w:val="clear" w:color="auto" w:fill="F7CAAC"/>
          </w:tcPr>
          <w:p w:rsidR="005F44FD" w:rsidRPr="005F44FD" w:rsidRDefault="005F44FD" w:rsidP="005F44FD">
            <w:pPr>
              <w:jc w:val="both"/>
              <w:rPr>
                <w:b/>
              </w:rPr>
            </w:pPr>
            <w:r w:rsidRPr="005F44FD">
              <w:rPr>
                <w:b/>
              </w:rPr>
              <w:t>Rozsah studijního předmětu</w:t>
            </w:r>
          </w:p>
        </w:tc>
        <w:tc>
          <w:tcPr>
            <w:tcW w:w="1701" w:type="dxa"/>
            <w:gridSpan w:val="2"/>
          </w:tcPr>
          <w:p w:rsidR="005F44FD" w:rsidRPr="005F44FD" w:rsidRDefault="005F44FD" w:rsidP="005F44FD">
            <w:pPr>
              <w:jc w:val="both"/>
            </w:pPr>
            <w:r w:rsidRPr="005F44FD">
              <w:rPr>
                <w:rFonts w:eastAsia="Calibri"/>
              </w:rPr>
              <w:t>8s</w:t>
            </w:r>
          </w:p>
        </w:tc>
        <w:tc>
          <w:tcPr>
            <w:tcW w:w="889" w:type="dxa"/>
            <w:shd w:val="clear" w:color="auto" w:fill="F7CAAC"/>
          </w:tcPr>
          <w:p w:rsidR="005F44FD" w:rsidRPr="005F44FD" w:rsidRDefault="005F44FD" w:rsidP="005F44FD">
            <w:pPr>
              <w:jc w:val="both"/>
              <w:rPr>
                <w:b/>
              </w:rPr>
            </w:pPr>
            <w:r w:rsidRPr="005F44FD">
              <w:rPr>
                <w:b/>
              </w:rPr>
              <w:t xml:space="preserve">hod. </w:t>
            </w:r>
          </w:p>
        </w:tc>
        <w:tc>
          <w:tcPr>
            <w:tcW w:w="816" w:type="dxa"/>
          </w:tcPr>
          <w:p w:rsidR="005F44FD" w:rsidRPr="005F44FD" w:rsidRDefault="005F44FD" w:rsidP="005F44FD">
            <w:pPr>
              <w:jc w:val="both"/>
            </w:pPr>
            <w:r w:rsidRPr="005F44FD">
              <w:t>8</w:t>
            </w:r>
          </w:p>
        </w:tc>
        <w:tc>
          <w:tcPr>
            <w:tcW w:w="2156" w:type="dxa"/>
            <w:shd w:val="clear" w:color="auto" w:fill="F7CAAC"/>
          </w:tcPr>
          <w:p w:rsidR="005F44FD" w:rsidRPr="005F44FD" w:rsidRDefault="005F44FD" w:rsidP="005F44FD">
            <w:pPr>
              <w:jc w:val="both"/>
              <w:rPr>
                <w:b/>
              </w:rPr>
            </w:pPr>
            <w:r w:rsidRPr="005F44FD">
              <w:rPr>
                <w:b/>
              </w:rPr>
              <w:t>kreditů</w:t>
            </w:r>
          </w:p>
        </w:tc>
        <w:tc>
          <w:tcPr>
            <w:tcW w:w="1207" w:type="dxa"/>
            <w:gridSpan w:val="2"/>
          </w:tcPr>
          <w:p w:rsidR="005F44FD" w:rsidRPr="005F44FD" w:rsidRDefault="005F44FD" w:rsidP="005F44FD">
            <w:pPr>
              <w:jc w:val="both"/>
            </w:pPr>
            <w:r w:rsidRPr="005F44FD">
              <w:t>2</w:t>
            </w:r>
          </w:p>
        </w:tc>
      </w:tr>
      <w:tr w:rsidR="005F44FD" w:rsidRPr="005F44FD" w:rsidTr="00A527E7">
        <w:tc>
          <w:tcPr>
            <w:tcW w:w="3086" w:type="dxa"/>
            <w:shd w:val="clear" w:color="auto" w:fill="F7CAAC"/>
          </w:tcPr>
          <w:p w:rsidR="005F44FD" w:rsidRPr="005F44FD" w:rsidRDefault="005F44FD" w:rsidP="005F44FD">
            <w:pPr>
              <w:rPr>
                <w:b/>
                <w:sz w:val="22"/>
              </w:rPr>
            </w:pPr>
            <w:r w:rsidRPr="005F44FD">
              <w:rPr>
                <w:b/>
              </w:rPr>
              <w:t>Prerekvizity, korekvizity, ekvivalence</w:t>
            </w:r>
          </w:p>
        </w:tc>
        <w:tc>
          <w:tcPr>
            <w:tcW w:w="6769" w:type="dxa"/>
            <w:gridSpan w:val="7"/>
          </w:tcPr>
          <w:p w:rsidR="005F44FD" w:rsidRPr="005F44FD" w:rsidRDefault="005F44FD" w:rsidP="005F44FD">
            <w:pPr>
              <w:jc w:val="both"/>
              <w:rPr>
                <w:sz w:val="16"/>
                <w:szCs w:val="16"/>
              </w:rPr>
            </w:pPr>
          </w:p>
        </w:tc>
      </w:tr>
      <w:tr w:rsidR="005F44FD" w:rsidRPr="005F44FD" w:rsidTr="00A527E7">
        <w:tc>
          <w:tcPr>
            <w:tcW w:w="3086" w:type="dxa"/>
            <w:shd w:val="clear" w:color="auto" w:fill="F7CAAC"/>
          </w:tcPr>
          <w:p w:rsidR="005F44FD" w:rsidRPr="005F44FD" w:rsidRDefault="005F44FD" w:rsidP="005F44FD">
            <w:pPr>
              <w:rPr>
                <w:b/>
              </w:rPr>
            </w:pPr>
            <w:r w:rsidRPr="005F44FD">
              <w:rPr>
                <w:b/>
              </w:rPr>
              <w:t>Způsob ověření studijních výsledků</w:t>
            </w:r>
          </w:p>
        </w:tc>
        <w:tc>
          <w:tcPr>
            <w:tcW w:w="3406" w:type="dxa"/>
            <w:gridSpan w:val="4"/>
          </w:tcPr>
          <w:p w:rsidR="005F44FD" w:rsidRPr="005F44FD" w:rsidRDefault="005F44FD" w:rsidP="005F44FD">
            <w:pPr>
              <w:jc w:val="both"/>
            </w:pPr>
            <w:r w:rsidRPr="005F44FD">
              <w:rPr>
                <w:rFonts w:eastAsia="Calibri"/>
              </w:rPr>
              <w:t>klasifikovaný zápočet</w:t>
            </w:r>
          </w:p>
          <w:p w:rsidR="005F44FD" w:rsidRPr="005F44FD" w:rsidRDefault="005F44FD" w:rsidP="005F44FD">
            <w:pPr>
              <w:jc w:val="both"/>
            </w:pPr>
          </w:p>
        </w:tc>
        <w:tc>
          <w:tcPr>
            <w:tcW w:w="2156" w:type="dxa"/>
            <w:shd w:val="clear" w:color="auto" w:fill="F7CAAC"/>
          </w:tcPr>
          <w:p w:rsidR="005F44FD" w:rsidRPr="005F44FD" w:rsidRDefault="005F44FD" w:rsidP="005F44FD">
            <w:pPr>
              <w:jc w:val="both"/>
              <w:rPr>
                <w:b/>
              </w:rPr>
            </w:pPr>
            <w:r w:rsidRPr="005F44FD">
              <w:rPr>
                <w:b/>
              </w:rPr>
              <w:t>Forma výuky</w:t>
            </w:r>
          </w:p>
        </w:tc>
        <w:tc>
          <w:tcPr>
            <w:tcW w:w="1207" w:type="dxa"/>
            <w:gridSpan w:val="2"/>
          </w:tcPr>
          <w:p w:rsidR="005F44FD" w:rsidRPr="005F44FD" w:rsidRDefault="005F44FD" w:rsidP="005F44FD">
            <w:pPr>
              <w:jc w:val="both"/>
            </w:pPr>
            <w:r w:rsidRPr="005F44FD">
              <w:rPr>
                <w:rFonts w:eastAsia="Calibri"/>
              </w:rPr>
              <w:t>seminář</w:t>
            </w:r>
          </w:p>
        </w:tc>
      </w:tr>
      <w:tr w:rsidR="005F44FD" w:rsidRPr="005F44FD" w:rsidTr="00A527E7">
        <w:tc>
          <w:tcPr>
            <w:tcW w:w="3086" w:type="dxa"/>
            <w:shd w:val="clear" w:color="auto" w:fill="F7CAAC"/>
          </w:tcPr>
          <w:p w:rsidR="005F44FD" w:rsidRPr="005F44FD" w:rsidRDefault="005F44FD" w:rsidP="005F44FD">
            <w:pPr>
              <w:rPr>
                <w:b/>
              </w:rPr>
            </w:pPr>
            <w:r w:rsidRPr="005F44FD">
              <w:rPr>
                <w:b/>
              </w:rPr>
              <w:t>Forma způsobu ověření studijních výsledků a další požadavky na studenta</w:t>
            </w:r>
          </w:p>
        </w:tc>
        <w:tc>
          <w:tcPr>
            <w:tcW w:w="6769" w:type="dxa"/>
            <w:gridSpan w:val="7"/>
            <w:tcBorders>
              <w:bottom w:val="nil"/>
            </w:tcBorders>
          </w:tcPr>
          <w:p w:rsidR="005F44FD" w:rsidRPr="005F44FD" w:rsidRDefault="005F44FD" w:rsidP="005F44FD">
            <w:pPr>
              <w:jc w:val="both"/>
            </w:pPr>
            <w:r w:rsidRPr="005F44FD">
              <w:t>Vypracování a autorská prezentace seminární práce na zadané téma, dílčí úkoly v průběhu semestru.</w:t>
            </w:r>
          </w:p>
        </w:tc>
      </w:tr>
      <w:tr w:rsidR="005F44FD" w:rsidRPr="005F44FD" w:rsidTr="00A527E7">
        <w:trPr>
          <w:trHeight w:val="554"/>
        </w:trPr>
        <w:tc>
          <w:tcPr>
            <w:tcW w:w="9855" w:type="dxa"/>
            <w:gridSpan w:val="8"/>
            <w:tcBorders>
              <w:top w:val="nil"/>
            </w:tcBorders>
          </w:tcPr>
          <w:p w:rsidR="005F44FD" w:rsidRPr="005F44FD" w:rsidRDefault="005F44FD" w:rsidP="005F44FD">
            <w:pPr>
              <w:jc w:val="both"/>
            </w:pPr>
          </w:p>
        </w:tc>
      </w:tr>
      <w:tr w:rsidR="005F44FD" w:rsidRPr="005F44FD" w:rsidTr="00A527E7">
        <w:trPr>
          <w:trHeight w:val="197"/>
        </w:trPr>
        <w:tc>
          <w:tcPr>
            <w:tcW w:w="3086" w:type="dxa"/>
            <w:tcBorders>
              <w:top w:val="nil"/>
            </w:tcBorders>
            <w:shd w:val="clear" w:color="auto" w:fill="F7CAAC"/>
          </w:tcPr>
          <w:p w:rsidR="005F44FD" w:rsidRPr="005F44FD" w:rsidRDefault="005F44FD" w:rsidP="005F44FD">
            <w:pPr>
              <w:jc w:val="both"/>
              <w:rPr>
                <w:b/>
              </w:rPr>
            </w:pPr>
            <w:r w:rsidRPr="005F44FD">
              <w:rPr>
                <w:b/>
              </w:rPr>
              <w:t>Garant předmětu</w:t>
            </w:r>
          </w:p>
        </w:tc>
        <w:tc>
          <w:tcPr>
            <w:tcW w:w="6769" w:type="dxa"/>
            <w:gridSpan w:val="7"/>
            <w:tcBorders>
              <w:top w:val="nil"/>
            </w:tcBorders>
          </w:tcPr>
          <w:p w:rsidR="005F44FD" w:rsidRPr="005F44FD" w:rsidRDefault="005F44FD" w:rsidP="005F44FD">
            <w:pPr>
              <w:jc w:val="both"/>
            </w:pPr>
            <w:r w:rsidRPr="005F44FD">
              <w:t>Mgr. Vít Jakubíček</w:t>
            </w:r>
          </w:p>
        </w:tc>
      </w:tr>
      <w:tr w:rsidR="005F44FD" w:rsidRPr="005F44FD" w:rsidTr="00A527E7">
        <w:trPr>
          <w:trHeight w:val="243"/>
        </w:trPr>
        <w:tc>
          <w:tcPr>
            <w:tcW w:w="3086" w:type="dxa"/>
            <w:tcBorders>
              <w:top w:val="nil"/>
            </w:tcBorders>
            <w:shd w:val="clear" w:color="auto" w:fill="F7CAAC"/>
          </w:tcPr>
          <w:p w:rsidR="005F44FD" w:rsidRPr="005F44FD" w:rsidRDefault="005F44FD" w:rsidP="005F44FD">
            <w:pPr>
              <w:rPr>
                <w:b/>
              </w:rPr>
            </w:pPr>
            <w:r w:rsidRPr="005F44FD">
              <w:rPr>
                <w:b/>
              </w:rPr>
              <w:t>Zapojení garanta do výuky předmětu</w:t>
            </w:r>
          </w:p>
        </w:tc>
        <w:tc>
          <w:tcPr>
            <w:tcW w:w="6769" w:type="dxa"/>
            <w:gridSpan w:val="7"/>
            <w:tcBorders>
              <w:top w:val="nil"/>
            </w:tcBorders>
          </w:tcPr>
          <w:p w:rsidR="005F44FD" w:rsidRPr="005F44FD" w:rsidRDefault="005F44FD" w:rsidP="005F44FD">
            <w:pPr>
              <w:jc w:val="both"/>
            </w:pPr>
            <w:r w:rsidRPr="005F44FD">
              <w:t>100%</w:t>
            </w:r>
          </w:p>
        </w:tc>
      </w:tr>
      <w:tr w:rsidR="005F44FD" w:rsidRPr="005F44FD" w:rsidTr="00A527E7">
        <w:tc>
          <w:tcPr>
            <w:tcW w:w="3086" w:type="dxa"/>
            <w:shd w:val="clear" w:color="auto" w:fill="F7CAAC"/>
          </w:tcPr>
          <w:p w:rsidR="005F44FD" w:rsidRPr="005F44FD" w:rsidRDefault="005F44FD" w:rsidP="005F44FD">
            <w:pPr>
              <w:jc w:val="both"/>
              <w:rPr>
                <w:b/>
              </w:rPr>
            </w:pPr>
            <w:r w:rsidRPr="005F44FD">
              <w:rPr>
                <w:b/>
              </w:rPr>
              <w:t>Vyučující</w:t>
            </w:r>
          </w:p>
        </w:tc>
        <w:tc>
          <w:tcPr>
            <w:tcW w:w="6769" w:type="dxa"/>
            <w:gridSpan w:val="7"/>
            <w:tcBorders>
              <w:bottom w:val="nil"/>
            </w:tcBorders>
          </w:tcPr>
          <w:p w:rsidR="005F44FD" w:rsidRPr="005F44FD" w:rsidRDefault="005F44FD" w:rsidP="005F44FD">
            <w:pPr>
              <w:jc w:val="both"/>
            </w:pPr>
            <w:r w:rsidRPr="005F44FD">
              <w:t>Mgr. Vít Jakubíček</w:t>
            </w:r>
          </w:p>
        </w:tc>
      </w:tr>
      <w:tr w:rsidR="005F44FD" w:rsidRPr="005F44FD" w:rsidTr="00A527E7">
        <w:trPr>
          <w:trHeight w:val="554"/>
        </w:trPr>
        <w:tc>
          <w:tcPr>
            <w:tcW w:w="9855" w:type="dxa"/>
            <w:gridSpan w:val="8"/>
            <w:tcBorders>
              <w:top w:val="nil"/>
            </w:tcBorders>
          </w:tcPr>
          <w:p w:rsidR="005F44FD" w:rsidRPr="005F44FD" w:rsidRDefault="005F44FD" w:rsidP="005F44FD">
            <w:pPr>
              <w:jc w:val="both"/>
            </w:pPr>
          </w:p>
        </w:tc>
      </w:tr>
      <w:tr w:rsidR="005F44FD" w:rsidRPr="005F44FD" w:rsidTr="00A527E7">
        <w:tc>
          <w:tcPr>
            <w:tcW w:w="3086" w:type="dxa"/>
            <w:shd w:val="clear" w:color="auto" w:fill="F7CAAC"/>
          </w:tcPr>
          <w:p w:rsidR="005F44FD" w:rsidRPr="005F44FD" w:rsidRDefault="005F44FD" w:rsidP="005F44FD">
            <w:pPr>
              <w:jc w:val="both"/>
              <w:rPr>
                <w:b/>
              </w:rPr>
            </w:pPr>
            <w:r w:rsidRPr="005F44FD">
              <w:rPr>
                <w:b/>
              </w:rPr>
              <w:t>Stručná anotace předmětu</w:t>
            </w:r>
          </w:p>
        </w:tc>
        <w:tc>
          <w:tcPr>
            <w:tcW w:w="6769" w:type="dxa"/>
            <w:gridSpan w:val="7"/>
            <w:tcBorders>
              <w:bottom w:val="nil"/>
            </w:tcBorders>
          </w:tcPr>
          <w:p w:rsidR="005F44FD" w:rsidRPr="005F44FD" w:rsidRDefault="005F44FD" w:rsidP="005F44FD">
            <w:pPr>
              <w:jc w:val="both"/>
              <w:rPr>
                <w:sz w:val="16"/>
                <w:szCs w:val="16"/>
              </w:rPr>
            </w:pPr>
          </w:p>
        </w:tc>
      </w:tr>
      <w:tr w:rsidR="005F44FD" w:rsidRPr="005F44FD" w:rsidTr="00A527E7">
        <w:trPr>
          <w:trHeight w:val="1699"/>
        </w:trPr>
        <w:tc>
          <w:tcPr>
            <w:tcW w:w="9855" w:type="dxa"/>
            <w:gridSpan w:val="8"/>
            <w:tcBorders>
              <w:top w:val="nil"/>
              <w:bottom w:val="single" w:sz="12" w:space="0" w:color="auto"/>
            </w:tcBorders>
          </w:tcPr>
          <w:p w:rsidR="005F44FD" w:rsidRPr="005F44FD" w:rsidRDefault="005F44FD" w:rsidP="005F44FD">
            <w:pPr>
              <w:jc w:val="both"/>
            </w:pPr>
          </w:p>
          <w:p w:rsidR="005F44FD" w:rsidRPr="005F44FD" w:rsidRDefault="005F44FD" w:rsidP="005F44FD">
            <w:pPr>
              <w:jc w:val="both"/>
            </w:pPr>
            <w:r w:rsidRPr="005F44FD">
              <w:t>1. Úvod do problematiky, vymezení pojmu galerie / muzeum umění, práce sbírkotvorných institucí</w:t>
            </w:r>
          </w:p>
          <w:p w:rsidR="005F44FD" w:rsidRPr="005F44FD" w:rsidRDefault="005F44FD" w:rsidP="005F44FD">
            <w:pPr>
              <w:jc w:val="both"/>
            </w:pPr>
            <w:r w:rsidRPr="005F44FD">
              <w:t xml:space="preserve">2. Historický kontext vystavování, výstavní formáty a významné výstavní projekty </w:t>
            </w:r>
          </w:p>
          <w:p w:rsidR="005F44FD" w:rsidRPr="005F44FD" w:rsidRDefault="005F44FD" w:rsidP="005F44FD">
            <w:pPr>
              <w:jc w:val="both"/>
            </w:pPr>
            <w:r w:rsidRPr="005F44FD">
              <w:t>3. Definice práce kurátora a klíčové osobnosti oboru, etika</w:t>
            </w:r>
          </w:p>
          <w:p w:rsidR="005F44FD" w:rsidRPr="005F44FD" w:rsidRDefault="005F44FD" w:rsidP="005F44FD">
            <w:pPr>
              <w:jc w:val="both"/>
            </w:pPr>
            <w:r w:rsidRPr="005F44FD">
              <w:t xml:space="preserve">5. Proces vzniku výstavy, technické postupy </w:t>
            </w:r>
          </w:p>
          <w:p w:rsidR="005F44FD" w:rsidRPr="005F44FD" w:rsidRDefault="005F44FD" w:rsidP="005F44FD">
            <w:pPr>
              <w:jc w:val="both"/>
            </w:pPr>
            <w:r w:rsidRPr="005F44FD">
              <w:t>6. Exkurze a analýza vybrané výstavy</w:t>
            </w:r>
          </w:p>
          <w:p w:rsidR="005F44FD" w:rsidRPr="005F44FD" w:rsidRDefault="005F44FD" w:rsidP="005F44FD">
            <w:pPr>
              <w:jc w:val="both"/>
            </w:pPr>
            <w:r w:rsidRPr="005F44FD">
              <w:t>7. Příprava vlastního konceptu výstavy</w:t>
            </w:r>
          </w:p>
          <w:p w:rsidR="005F44FD" w:rsidRPr="005F44FD" w:rsidRDefault="005F44FD" w:rsidP="005F44FD">
            <w:pPr>
              <w:jc w:val="both"/>
            </w:pPr>
          </w:p>
        </w:tc>
      </w:tr>
      <w:tr w:rsidR="005F44FD" w:rsidRPr="005F44FD" w:rsidTr="00A527E7">
        <w:trPr>
          <w:trHeight w:val="265"/>
        </w:trPr>
        <w:tc>
          <w:tcPr>
            <w:tcW w:w="3653" w:type="dxa"/>
            <w:gridSpan w:val="2"/>
            <w:tcBorders>
              <w:top w:val="nil"/>
            </w:tcBorders>
            <w:shd w:val="clear" w:color="auto" w:fill="F7CAAC"/>
          </w:tcPr>
          <w:p w:rsidR="005F44FD" w:rsidRPr="005F44FD" w:rsidRDefault="005F44FD" w:rsidP="005F44FD">
            <w:pPr>
              <w:jc w:val="both"/>
            </w:pPr>
            <w:r w:rsidRPr="005F44FD">
              <w:rPr>
                <w:b/>
              </w:rPr>
              <w:t>Studijní literatura a studijní pomůcky</w:t>
            </w:r>
          </w:p>
        </w:tc>
        <w:tc>
          <w:tcPr>
            <w:tcW w:w="6202" w:type="dxa"/>
            <w:gridSpan w:val="6"/>
            <w:tcBorders>
              <w:top w:val="nil"/>
              <w:bottom w:val="nil"/>
            </w:tcBorders>
          </w:tcPr>
          <w:p w:rsidR="005F44FD" w:rsidRPr="005F44FD" w:rsidRDefault="005F44FD" w:rsidP="005F44FD">
            <w:pPr>
              <w:jc w:val="both"/>
            </w:pPr>
          </w:p>
        </w:tc>
      </w:tr>
      <w:tr w:rsidR="005F44FD" w:rsidRPr="005F44FD" w:rsidTr="00A527E7">
        <w:trPr>
          <w:trHeight w:val="1497"/>
        </w:trPr>
        <w:tc>
          <w:tcPr>
            <w:tcW w:w="9855" w:type="dxa"/>
            <w:gridSpan w:val="8"/>
            <w:tcBorders>
              <w:top w:val="nil"/>
            </w:tcBorders>
          </w:tcPr>
          <w:p w:rsidR="00797931" w:rsidRDefault="00797931" w:rsidP="001E6A18">
            <w:pPr>
              <w:jc w:val="both"/>
              <w:rPr>
                <w:b/>
              </w:rPr>
            </w:pPr>
          </w:p>
          <w:p w:rsidR="001E6A18" w:rsidRPr="003B4932" w:rsidRDefault="001E6A18" w:rsidP="001E6A18">
            <w:pPr>
              <w:jc w:val="both"/>
              <w:rPr>
                <w:b/>
              </w:rPr>
            </w:pPr>
            <w:r w:rsidRPr="003B4932">
              <w:rPr>
                <w:b/>
              </w:rPr>
              <w:t>Povinná:</w:t>
            </w:r>
          </w:p>
          <w:p w:rsidR="001E6A18" w:rsidRPr="00C83588" w:rsidRDefault="001E6A18" w:rsidP="001E6A18">
            <w:pPr>
              <w:jc w:val="both"/>
            </w:pPr>
            <w:r w:rsidRPr="00C83588">
              <w:t xml:space="preserve">BRABCOVÁ, Alexandra. </w:t>
            </w:r>
            <w:r w:rsidRPr="00C83588">
              <w:rPr>
                <w:i/>
              </w:rPr>
              <w:t>Brána muzea otevřená. Průvodce na cestě muzea k lidem a lidí do muzea</w:t>
            </w:r>
            <w:r w:rsidRPr="00C83588">
              <w:t>. 2008. Náchod:</w:t>
            </w:r>
          </w:p>
          <w:p w:rsidR="001E6A18" w:rsidRPr="00C83588" w:rsidRDefault="001E6A18" w:rsidP="001E6A18">
            <w:pPr>
              <w:jc w:val="both"/>
            </w:pPr>
            <w:r w:rsidRPr="00C83588">
              <w:t xml:space="preserve">JUKO. 583 s. </w:t>
            </w:r>
          </w:p>
          <w:p w:rsidR="001E6A18" w:rsidRPr="00C83588" w:rsidRDefault="001E6A18" w:rsidP="001E6A18">
            <w:pPr>
              <w:jc w:val="both"/>
            </w:pPr>
            <w:r w:rsidRPr="00C83588">
              <w:rPr>
                <w:caps/>
              </w:rPr>
              <w:t>Buriánková</w:t>
            </w:r>
            <w:r w:rsidRPr="00C83588">
              <w:t xml:space="preserve">, Michaela, ed., </w:t>
            </w:r>
            <w:r w:rsidRPr="00C83588">
              <w:rPr>
                <w:caps/>
              </w:rPr>
              <w:t>Komárková</w:t>
            </w:r>
            <w:r w:rsidRPr="00C83588">
              <w:t xml:space="preserve">, Anna, ed. a </w:t>
            </w:r>
            <w:r w:rsidRPr="00C83588">
              <w:rPr>
                <w:caps/>
              </w:rPr>
              <w:t>Šebek</w:t>
            </w:r>
            <w:r w:rsidRPr="00C83588">
              <w:t xml:space="preserve">, František, ed. </w:t>
            </w:r>
            <w:r w:rsidRPr="00C83588">
              <w:rPr>
                <w:i/>
                <w:iCs/>
              </w:rPr>
              <w:t>Úvod do muzejní praxe: učební texty základního kurzu Školy muzejní propedeutiky Asociace muzeí a galerií České republiky</w:t>
            </w:r>
            <w:r w:rsidRPr="00C83588">
              <w:t>. Vyd. 1. Praha: Asociace muzeí a galerií České republiky, 2010. 405 s.</w:t>
            </w:r>
          </w:p>
          <w:p w:rsidR="001E6A18" w:rsidRPr="00C83588" w:rsidRDefault="001E6A18" w:rsidP="001E6A18">
            <w:pPr>
              <w:jc w:val="both"/>
            </w:pPr>
            <w:r w:rsidRPr="00C83588">
              <w:rPr>
                <w:caps/>
              </w:rPr>
              <w:t>Orišková</w:t>
            </w:r>
            <w:r w:rsidRPr="00C83588">
              <w:t xml:space="preserve">, Mária, ed. </w:t>
            </w:r>
            <w:r w:rsidRPr="00C83588">
              <w:rPr>
                <w:i/>
                <w:iCs/>
              </w:rPr>
              <w:t>Efekt múzea: predmety, praktiky, publikum</w:t>
            </w:r>
            <w:r w:rsidRPr="00C83588">
              <w:t xml:space="preserve">. Bratislava: Afad Press, 2006. 287 s. </w:t>
            </w:r>
          </w:p>
          <w:p w:rsidR="001E6A18" w:rsidRDefault="001E6A18" w:rsidP="001E6A18">
            <w:pPr>
              <w:jc w:val="both"/>
            </w:pPr>
            <w:r w:rsidRPr="00C83588">
              <w:t xml:space="preserve">STEHLÍKOVÁ-BABYRÁDOVÁ, Hana a kol. Vize v umění a ve výchově uměním. 2016, Brno: Barrister&amp;Principal. </w:t>
            </w:r>
          </w:p>
          <w:p w:rsidR="001E6A18" w:rsidRDefault="001E6A18" w:rsidP="001E6A18">
            <w:pPr>
              <w:jc w:val="both"/>
            </w:pPr>
            <w:r w:rsidRPr="00C83588">
              <w:t>198 s.</w:t>
            </w:r>
          </w:p>
          <w:p w:rsidR="001E6A18" w:rsidRPr="00C83588" w:rsidRDefault="001E6A18" w:rsidP="001E6A18">
            <w:pPr>
              <w:jc w:val="both"/>
            </w:pPr>
            <w:r w:rsidRPr="00C83588">
              <w:t xml:space="preserve">ŠOBÁŇOVÁ, Petra. </w:t>
            </w:r>
            <w:r w:rsidRPr="00C83588">
              <w:rPr>
                <w:i/>
              </w:rPr>
              <w:t xml:space="preserve">Muzejní expozice jako edukační médium 1. díl – Přístupy k tvorbě expozic a jejich inovace. </w:t>
            </w:r>
            <w:r w:rsidRPr="00C83588">
              <w:t xml:space="preserve">2014. Olomouc: Univerzita Palackého. 361 s. </w:t>
            </w:r>
          </w:p>
          <w:p w:rsidR="001E6A18" w:rsidRPr="00C83588" w:rsidRDefault="001E6A18" w:rsidP="001E6A18">
            <w:pPr>
              <w:jc w:val="both"/>
            </w:pPr>
            <w:r w:rsidRPr="00C83588">
              <w:t xml:space="preserve">ŠOBÁŇOVÁ, Petra. </w:t>
            </w:r>
            <w:r w:rsidRPr="00C83588">
              <w:rPr>
                <w:i/>
              </w:rPr>
              <w:t xml:space="preserve">Muzejní expozice jako edukační médium 2. díl – Výzkum současných českých expozic. </w:t>
            </w:r>
            <w:r w:rsidRPr="00C83588">
              <w:t xml:space="preserve">2014. Olomouc: Univerzita Palackého. 467 s. </w:t>
            </w:r>
          </w:p>
          <w:p w:rsidR="001E6A18" w:rsidRDefault="001E6A18" w:rsidP="001E6A18">
            <w:pPr>
              <w:jc w:val="both"/>
            </w:pPr>
          </w:p>
          <w:p w:rsidR="001E6A18" w:rsidRPr="003B4932" w:rsidRDefault="001E6A18" w:rsidP="001E6A18">
            <w:pPr>
              <w:jc w:val="both"/>
              <w:rPr>
                <w:b/>
              </w:rPr>
            </w:pPr>
            <w:r w:rsidRPr="003B4932">
              <w:rPr>
                <w:b/>
              </w:rPr>
              <w:t>Doporučená:</w:t>
            </w:r>
          </w:p>
          <w:p w:rsidR="001E6A18" w:rsidRPr="00C83588" w:rsidRDefault="001E6A18" w:rsidP="001E6A18">
            <w:pPr>
              <w:jc w:val="both"/>
            </w:pPr>
            <w:r w:rsidRPr="00C83588">
              <w:t xml:space="preserve">FULKOVÁ, Marie. Diskurz umění a vzdělávání. 2008. Praha: H&amp;H Vyšehradská, s.r.o. 335 s. </w:t>
            </w:r>
          </w:p>
          <w:p w:rsidR="001E6A18" w:rsidRPr="00C83588" w:rsidRDefault="001E6A18" w:rsidP="001E6A18">
            <w:pPr>
              <w:jc w:val="both"/>
            </w:pPr>
            <w:r w:rsidRPr="00C83588">
              <w:t xml:space="preserve">HORÁČEK, Radek a BABYRÁDOVÁ, Hana a HAVLÍK, Vladimír a kol. </w:t>
            </w:r>
            <w:r w:rsidRPr="00C83588">
              <w:rPr>
                <w:i/>
              </w:rPr>
              <w:t xml:space="preserve">Umění v dialogu s veřejností – Sborník z mezinárodního sympozia o zprostředkování současného umění. </w:t>
            </w:r>
            <w:r w:rsidRPr="00C83588">
              <w:t xml:space="preserve">1999. Brno: Dům umění města Brna. 119 s. </w:t>
            </w:r>
          </w:p>
          <w:p w:rsidR="001E6A18" w:rsidRPr="00C83588" w:rsidRDefault="001E6A18" w:rsidP="001E6A18">
            <w:pPr>
              <w:jc w:val="both"/>
            </w:pPr>
            <w:r w:rsidRPr="00C83588">
              <w:t>HORÁČEK, Radek a ZÁLEŠÁK, Jan a kol</w:t>
            </w:r>
            <w:r w:rsidRPr="00C83588">
              <w:rPr>
                <w:i/>
              </w:rPr>
              <w:t>. Aktuální otázky zprostředkování umění – Teorie a praxe galerijní pedagogiky, vizuální kultura a výtvarná výchova</w:t>
            </w:r>
            <w:r w:rsidRPr="00C83588">
              <w:t xml:space="preserve">. 2007. Brno: Masarykova univerzita. 190 s. </w:t>
            </w:r>
          </w:p>
          <w:p w:rsidR="001E6A18" w:rsidRPr="00C83588" w:rsidRDefault="001E6A18" w:rsidP="001E6A18">
            <w:pPr>
              <w:jc w:val="both"/>
            </w:pPr>
            <w:r w:rsidRPr="00C83588">
              <w:rPr>
                <w:caps/>
              </w:rPr>
              <w:t>Kesner</w:t>
            </w:r>
            <w:r w:rsidRPr="00C83588">
              <w:t xml:space="preserve">, Ladislav. </w:t>
            </w:r>
            <w:r w:rsidRPr="00C83588">
              <w:rPr>
                <w:i/>
                <w:iCs/>
              </w:rPr>
              <w:t>Muzeum umění v digitální době: vnímání obrazů a prožitek umění v soudobé společnosti</w:t>
            </w:r>
            <w:r w:rsidRPr="00C83588">
              <w:t>. Vyd. 1. V Praze: Národní galerie, 2000. 259 s.</w:t>
            </w:r>
          </w:p>
          <w:p w:rsidR="001E6A18" w:rsidRPr="00C83588" w:rsidRDefault="001E6A18" w:rsidP="001E6A18">
            <w:pPr>
              <w:jc w:val="both"/>
            </w:pPr>
            <w:r w:rsidRPr="00C83588">
              <w:rPr>
                <w:caps/>
              </w:rPr>
              <w:t>Korecký</w:t>
            </w:r>
            <w:r w:rsidRPr="00C83588">
              <w:t xml:space="preserve">, David, ed. </w:t>
            </w:r>
            <w:r w:rsidRPr="00C83588">
              <w:rPr>
                <w:i/>
                <w:iCs/>
              </w:rPr>
              <w:t>Médium kurátor: role kurátora v současném českém umění</w:t>
            </w:r>
            <w:r w:rsidRPr="00C83588">
              <w:t>. Vyd. 1. Praha: Agite/Fra ve spolupráci s VŠUP Praha, 2009. 276 s.</w:t>
            </w:r>
          </w:p>
          <w:p w:rsidR="001E6A18" w:rsidRPr="00C83588" w:rsidRDefault="001E6A18" w:rsidP="001E6A18">
            <w:pPr>
              <w:jc w:val="both"/>
            </w:pPr>
            <w:r w:rsidRPr="008434B2">
              <w:rPr>
                <w:caps/>
              </w:rPr>
              <w:t>O'Doherty</w:t>
            </w:r>
            <w:r w:rsidRPr="008434B2">
              <w:t xml:space="preserve">, Brian. </w:t>
            </w:r>
            <w:r w:rsidRPr="008434B2">
              <w:rPr>
                <w:i/>
                <w:iCs/>
              </w:rPr>
              <w:t>Uvnitř bílé krychle: ideologie galerijního prostoru</w:t>
            </w:r>
            <w:r w:rsidRPr="008434B2">
              <w:t xml:space="preserve">. Vyd. 1. Praha: tranzit.cz, 2014. 103 s. Navigace; sv. 14. </w:t>
            </w:r>
          </w:p>
          <w:p w:rsidR="001E6A18" w:rsidRPr="00C83588" w:rsidRDefault="001E6A18" w:rsidP="001E6A18">
            <w:pPr>
              <w:jc w:val="both"/>
            </w:pPr>
            <w:r w:rsidRPr="00C83588">
              <w:rPr>
                <w:caps/>
              </w:rPr>
              <w:lastRenderedPageBreak/>
              <w:t>Obrist</w:t>
            </w:r>
            <w:r w:rsidRPr="00C83588">
              <w:t xml:space="preserve">, Hans Ulrich. </w:t>
            </w:r>
            <w:r w:rsidRPr="00C83588">
              <w:rPr>
                <w:i/>
                <w:iCs/>
              </w:rPr>
              <w:t>Stručná historie kurátorství</w:t>
            </w:r>
            <w:r w:rsidRPr="00C83588">
              <w:t xml:space="preserve">. V českém jazyce vyd. 1. Kutná Hora: GASK - Galerie Středočeského kraje, 2012. 201 s. Document; 1. </w:t>
            </w:r>
          </w:p>
          <w:p w:rsidR="001E6A18" w:rsidRPr="00C83588" w:rsidRDefault="001E6A18" w:rsidP="001E6A18">
            <w:pPr>
              <w:jc w:val="both"/>
            </w:pPr>
            <w:r w:rsidRPr="00C83588">
              <w:rPr>
                <w:caps/>
              </w:rPr>
              <w:t>Sýkorová</w:t>
            </w:r>
            <w:r w:rsidRPr="00C83588">
              <w:t xml:space="preserve">, Lenka. </w:t>
            </w:r>
            <w:r w:rsidRPr="00C83588">
              <w:rPr>
                <w:i/>
                <w:iCs/>
              </w:rPr>
              <w:t>Nezávislé kurátorství ve volném čase: nezávislý kurátor a umělec-kurátor na české vizuální scéně 2000-2016</w:t>
            </w:r>
            <w:r w:rsidRPr="00C83588">
              <w:t xml:space="preserve">. Překlad Zuzana Dussel Jurgens. Vydání: první. V Ústí nad Labem: Fakulta umění a designu Univerzity Jana Evangelisty Purkyně, [2016], 193 stran. Projekty. </w:t>
            </w:r>
          </w:p>
          <w:p w:rsidR="005F44FD" w:rsidRDefault="001E6A18" w:rsidP="001E6A18">
            <w:pPr>
              <w:jc w:val="both"/>
            </w:pPr>
            <w:r w:rsidRPr="00C83588">
              <w:rPr>
                <w:caps/>
              </w:rPr>
              <w:t>Veselá</w:t>
            </w:r>
            <w:r w:rsidRPr="00C83588">
              <w:t xml:space="preserve">, Romana, ed. </w:t>
            </w:r>
            <w:r w:rsidRPr="00C83588">
              <w:rPr>
                <w:i/>
                <w:iCs/>
              </w:rPr>
              <w:t>Pozice kurátor: poznámky správců umění a designu</w:t>
            </w:r>
            <w:r w:rsidRPr="00C83588">
              <w:t>. První vydání. V Ústí nad Labem: Fakulta umění a designu Univerzity Jana Evangelisty Purkyně, 2016. 118 stran. Projekty.</w:t>
            </w:r>
          </w:p>
          <w:p w:rsidR="00797931" w:rsidRPr="005F44FD" w:rsidRDefault="00797931" w:rsidP="001E6A18">
            <w:pPr>
              <w:jc w:val="both"/>
            </w:pPr>
          </w:p>
        </w:tc>
      </w:tr>
      <w:tr w:rsidR="005F44FD" w:rsidRPr="005F44F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F44FD" w:rsidRPr="005F44FD" w:rsidRDefault="005F44FD" w:rsidP="005F44FD">
            <w:pPr>
              <w:jc w:val="center"/>
              <w:rPr>
                <w:b/>
              </w:rPr>
            </w:pPr>
            <w:r w:rsidRPr="005F44FD">
              <w:rPr>
                <w:b/>
              </w:rPr>
              <w:lastRenderedPageBreak/>
              <w:t>Informace ke kombinované nebo distanční formě</w:t>
            </w:r>
          </w:p>
        </w:tc>
      </w:tr>
      <w:tr w:rsidR="005F44FD" w:rsidRPr="005F44FD" w:rsidTr="00797931">
        <w:trPr>
          <w:trHeight w:val="175"/>
        </w:trPr>
        <w:tc>
          <w:tcPr>
            <w:tcW w:w="4787" w:type="dxa"/>
            <w:gridSpan w:val="3"/>
            <w:tcBorders>
              <w:top w:val="single" w:sz="2" w:space="0" w:color="auto"/>
            </w:tcBorders>
            <w:shd w:val="clear" w:color="auto" w:fill="F7CAAC"/>
          </w:tcPr>
          <w:p w:rsidR="005F44FD" w:rsidRPr="005F44FD" w:rsidRDefault="005F44FD" w:rsidP="00797931">
            <w:pPr>
              <w:autoSpaceDE w:val="0"/>
              <w:autoSpaceDN w:val="0"/>
              <w:adjustRightInd w:val="0"/>
            </w:pPr>
            <w:r w:rsidRPr="005F44FD">
              <w:rPr>
                <w:b/>
              </w:rPr>
              <w:t>Rozsah konzultací (soustředění)</w:t>
            </w:r>
            <w:r w:rsidRPr="005F44FD">
              <w:rPr>
                <w:rFonts w:eastAsia="Calibri"/>
                <w:sz w:val="24"/>
                <w:szCs w:val="24"/>
              </w:rPr>
              <w:t xml:space="preserve"> </w:t>
            </w:r>
          </w:p>
        </w:tc>
        <w:tc>
          <w:tcPr>
            <w:tcW w:w="889" w:type="dxa"/>
            <w:tcBorders>
              <w:top w:val="single" w:sz="2" w:space="0" w:color="auto"/>
            </w:tcBorders>
          </w:tcPr>
          <w:p w:rsidR="005F44FD" w:rsidRPr="005F44FD" w:rsidRDefault="005F44FD" w:rsidP="005F44FD">
            <w:pPr>
              <w:jc w:val="both"/>
            </w:pPr>
            <w:r w:rsidRPr="005F44FD">
              <w:t>8</w:t>
            </w:r>
          </w:p>
        </w:tc>
        <w:tc>
          <w:tcPr>
            <w:tcW w:w="4179" w:type="dxa"/>
            <w:gridSpan w:val="4"/>
            <w:tcBorders>
              <w:top w:val="single" w:sz="2" w:space="0" w:color="auto"/>
            </w:tcBorders>
            <w:shd w:val="clear" w:color="auto" w:fill="F7CAAC"/>
          </w:tcPr>
          <w:p w:rsidR="005F44FD" w:rsidRPr="005F44FD" w:rsidRDefault="005F44FD" w:rsidP="005F44FD">
            <w:pPr>
              <w:jc w:val="both"/>
              <w:rPr>
                <w:b/>
              </w:rPr>
            </w:pPr>
            <w:r w:rsidRPr="005F44FD">
              <w:rPr>
                <w:b/>
              </w:rPr>
              <w:t xml:space="preserve">hodin </w:t>
            </w:r>
          </w:p>
        </w:tc>
      </w:tr>
      <w:tr w:rsidR="005F44FD" w:rsidRPr="005F44FD" w:rsidTr="00A527E7">
        <w:tc>
          <w:tcPr>
            <w:tcW w:w="9855" w:type="dxa"/>
            <w:gridSpan w:val="8"/>
            <w:shd w:val="clear" w:color="auto" w:fill="F7CAAC"/>
          </w:tcPr>
          <w:p w:rsidR="005F44FD" w:rsidRPr="005F44FD" w:rsidRDefault="005F44FD" w:rsidP="005F44FD">
            <w:pPr>
              <w:jc w:val="both"/>
              <w:rPr>
                <w:b/>
              </w:rPr>
            </w:pPr>
            <w:r w:rsidRPr="005F44FD">
              <w:rPr>
                <w:b/>
              </w:rPr>
              <w:t>Informace o způsobu kontaktu s vyučujícím</w:t>
            </w:r>
          </w:p>
        </w:tc>
      </w:tr>
      <w:tr w:rsidR="005F44FD" w:rsidRPr="005F44FD" w:rsidTr="003F5AAF">
        <w:trPr>
          <w:trHeight w:val="799"/>
        </w:trPr>
        <w:tc>
          <w:tcPr>
            <w:tcW w:w="9855" w:type="dxa"/>
            <w:gridSpan w:val="8"/>
          </w:tcPr>
          <w:p w:rsidR="005F44FD" w:rsidRPr="005F44FD" w:rsidRDefault="005F44FD" w:rsidP="005F44FD">
            <w:pPr>
              <w:autoSpaceDE w:val="0"/>
              <w:autoSpaceDN w:val="0"/>
              <w:adjustRightInd w:val="0"/>
              <w:rPr>
                <w:rFonts w:eastAsia="Calibri"/>
              </w:rPr>
            </w:pPr>
          </w:p>
          <w:p w:rsidR="005F44FD" w:rsidRPr="005F44FD" w:rsidRDefault="005F44FD" w:rsidP="005F44FD">
            <w:pPr>
              <w:autoSpaceDE w:val="0"/>
              <w:autoSpaceDN w:val="0"/>
              <w:adjustRightInd w:val="0"/>
              <w:rPr>
                <w:rFonts w:eastAsia="Calibri"/>
              </w:rPr>
            </w:pPr>
            <w:r w:rsidRPr="005F44FD">
              <w:rPr>
                <w:rFonts w:eastAsia="Calibri"/>
              </w:rPr>
              <w:t>Možnost konzultace s vyučujícím přes kontaktní e-mail. Osobní konzultace po předchozí domluvě.</w:t>
            </w:r>
          </w:p>
        </w:tc>
      </w:tr>
    </w:tbl>
    <w:p w:rsidR="00D006A3" w:rsidRDefault="00D006A3" w:rsidP="00EE4FFE">
      <w:pPr>
        <w:spacing w:after="160" w:line="259" w:lineRule="auto"/>
      </w:pPr>
    </w:p>
    <w:p w:rsidR="00D006A3" w:rsidRDefault="00D006A3"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031BD" w:rsidTr="00A527E7">
        <w:tc>
          <w:tcPr>
            <w:tcW w:w="9855" w:type="dxa"/>
            <w:gridSpan w:val="8"/>
            <w:tcBorders>
              <w:bottom w:val="double" w:sz="4" w:space="0" w:color="auto"/>
            </w:tcBorders>
            <w:shd w:val="clear" w:color="auto" w:fill="BDD6EE"/>
          </w:tcPr>
          <w:p w:rsidR="00D031BD" w:rsidRDefault="00D031BD" w:rsidP="00A527E7">
            <w:pPr>
              <w:jc w:val="both"/>
              <w:rPr>
                <w:b/>
                <w:sz w:val="28"/>
              </w:rPr>
            </w:pPr>
            <w:r>
              <w:lastRenderedPageBreak/>
              <w:br w:type="page"/>
            </w:r>
            <w:r>
              <w:rPr>
                <w:b/>
                <w:sz w:val="28"/>
              </w:rPr>
              <w:t>B-III – Charakteristika studijního předmětu</w:t>
            </w:r>
          </w:p>
        </w:tc>
      </w:tr>
      <w:tr w:rsidR="00D031BD" w:rsidTr="00A527E7">
        <w:trPr>
          <w:trHeight w:val="20"/>
        </w:trPr>
        <w:tc>
          <w:tcPr>
            <w:tcW w:w="3086" w:type="dxa"/>
            <w:tcBorders>
              <w:top w:val="double" w:sz="4" w:space="0" w:color="auto"/>
            </w:tcBorders>
            <w:shd w:val="clear" w:color="auto" w:fill="F7CAAC"/>
          </w:tcPr>
          <w:p w:rsidR="00D031BD" w:rsidRDefault="00D031BD" w:rsidP="00A527E7">
            <w:pPr>
              <w:jc w:val="both"/>
              <w:rPr>
                <w:b/>
              </w:rPr>
            </w:pPr>
            <w:r>
              <w:rPr>
                <w:b/>
              </w:rPr>
              <w:t>Název studijního předmětu</w:t>
            </w:r>
          </w:p>
        </w:tc>
        <w:tc>
          <w:tcPr>
            <w:tcW w:w="6769" w:type="dxa"/>
            <w:gridSpan w:val="7"/>
            <w:tcBorders>
              <w:top w:val="double" w:sz="4" w:space="0" w:color="auto"/>
            </w:tcBorders>
          </w:tcPr>
          <w:p w:rsidR="00D031BD" w:rsidRPr="00085AF0" w:rsidRDefault="00D031BD" w:rsidP="00A527E7">
            <w:pPr>
              <w:jc w:val="both"/>
              <w:rPr>
                <w:color w:val="44546A" w:themeColor="text2"/>
              </w:rPr>
            </w:pPr>
            <w:r>
              <w:t>Současné tendence designu I</w:t>
            </w:r>
          </w:p>
        </w:tc>
      </w:tr>
      <w:tr w:rsidR="00D031BD" w:rsidTr="00A527E7">
        <w:trPr>
          <w:trHeight w:val="20"/>
        </w:trPr>
        <w:tc>
          <w:tcPr>
            <w:tcW w:w="3086" w:type="dxa"/>
            <w:shd w:val="clear" w:color="auto" w:fill="F7CAAC"/>
          </w:tcPr>
          <w:p w:rsidR="00D031BD" w:rsidRDefault="00D031BD" w:rsidP="00A527E7">
            <w:pPr>
              <w:rPr>
                <w:b/>
              </w:rPr>
            </w:pPr>
            <w:r>
              <w:rPr>
                <w:b/>
              </w:rPr>
              <w:t>Typ předmětu</w:t>
            </w:r>
          </w:p>
        </w:tc>
        <w:tc>
          <w:tcPr>
            <w:tcW w:w="3406" w:type="dxa"/>
            <w:gridSpan w:val="4"/>
          </w:tcPr>
          <w:p w:rsidR="00D031BD" w:rsidRDefault="00D031BD" w:rsidP="00A527E7">
            <w:pPr>
              <w:jc w:val="both"/>
            </w:pPr>
            <w:r>
              <w:t>povinný, ZT</w:t>
            </w:r>
          </w:p>
        </w:tc>
        <w:tc>
          <w:tcPr>
            <w:tcW w:w="2695" w:type="dxa"/>
            <w:gridSpan w:val="2"/>
            <w:shd w:val="clear" w:color="auto" w:fill="F7CAAC"/>
          </w:tcPr>
          <w:p w:rsidR="00D031BD" w:rsidRDefault="00D031BD" w:rsidP="00A527E7">
            <w:pPr>
              <w:jc w:val="both"/>
            </w:pPr>
            <w:r>
              <w:rPr>
                <w:b/>
              </w:rPr>
              <w:t>doporučený ročník/semestr</w:t>
            </w:r>
          </w:p>
        </w:tc>
        <w:tc>
          <w:tcPr>
            <w:tcW w:w="668" w:type="dxa"/>
          </w:tcPr>
          <w:p w:rsidR="00D031BD" w:rsidRPr="00327A71" w:rsidRDefault="00D031BD" w:rsidP="00A527E7">
            <w:pPr>
              <w:jc w:val="both"/>
            </w:pPr>
            <w:r w:rsidRPr="00327A71">
              <w:t>1/ZS</w:t>
            </w:r>
          </w:p>
        </w:tc>
      </w:tr>
      <w:tr w:rsidR="00D031BD" w:rsidTr="00A527E7">
        <w:trPr>
          <w:trHeight w:val="20"/>
        </w:trPr>
        <w:tc>
          <w:tcPr>
            <w:tcW w:w="3086" w:type="dxa"/>
            <w:shd w:val="clear" w:color="auto" w:fill="F7CAAC"/>
          </w:tcPr>
          <w:p w:rsidR="00D031BD" w:rsidRDefault="00D031BD" w:rsidP="00A527E7">
            <w:pPr>
              <w:jc w:val="both"/>
              <w:rPr>
                <w:b/>
              </w:rPr>
            </w:pPr>
            <w:r>
              <w:rPr>
                <w:b/>
              </w:rPr>
              <w:t>Rozsah studijního předmětu</w:t>
            </w:r>
          </w:p>
        </w:tc>
        <w:tc>
          <w:tcPr>
            <w:tcW w:w="1701" w:type="dxa"/>
            <w:gridSpan w:val="2"/>
          </w:tcPr>
          <w:p w:rsidR="00D031BD" w:rsidRPr="00085AF0" w:rsidRDefault="00D031BD" w:rsidP="00A527E7">
            <w:pPr>
              <w:jc w:val="both"/>
            </w:pPr>
            <w:r>
              <w:rPr>
                <w:rFonts w:eastAsia="Calibri"/>
              </w:rPr>
              <w:t>8p</w:t>
            </w:r>
          </w:p>
        </w:tc>
        <w:tc>
          <w:tcPr>
            <w:tcW w:w="889" w:type="dxa"/>
            <w:shd w:val="clear" w:color="auto" w:fill="F7CAAC"/>
          </w:tcPr>
          <w:p w:rsidR="00D031BD" w:rsidRDefault="00D031BD" w:rsidP="00A527E7">
            <w:pPr>
              <w:jc w:val="both"/>
              <w:rPr>
                <w:b/>
              </w:rPr>
            </w:pPr>
            <w:r>
              <w:rPr>
                <w:b/>
              </w:rPr>
              <w:t xml:space="preserve">hod. </w:t>
            </w:r>
          </w:p>
        </w:tc>
        <w:tc>
          <w:tcPr>
            <w:tcW w:w="816" w:type="dxa"/>
          </w:tcPr>
          <w:p w:rsidR="00D031BD" w:rsidRPr="00085AF0" w:rsidRDefault="00D031BD" w:rsidP="00A527E7">
            <w:pPr>
              <w:jc w:val="both"/>
            </w:pPr>
            <w:r>
              <w:t>8</w:t>
            </w:r>
          </w:p>
        </w:tc>
        <w:tc>
          <w:tcPr>
            <w:tcW w:w="2156" w:type="dxa"/>
            <w:shd w:val="clear" w:color="auto" w:fill="F7CAAC"/>
          </w:tcPr>
          <w:p w:rsidR="00D031BD" w:rsidRPr="00085AF0" w:rsidRDefault="00D031BD" w:rsidP="00A527E7">
            <w:pPr>
              <w:jc w:val="both"/>
              <w:rPr>
                <w:b/>
              </w:rPr>
            </w:pPr>
            <w:r w:rsidRPr="00085AF0">
              <w:rPr>
                <w:b/>
              </w:rPr>
              <w:t>kreditů</w:t>
            </w:r>
          </w:p>
        </w:tc>
        <w:tc>
          <w:tcPr>
            <w:tcW w:w="1207" w:type="dxa"/>
            <w:gridSpan w:val="2"/>
          </w:tcPr>
          <w:p w:rsidR="00D031BD" w:rsidRPr="00085AF0" w:rsidRDefault="00D031BD" w:rsidP="00A527E7">
            <w:pPr>
              <w:jc w:val="both"/>
            </w:pPr>
            <w:r>
              <w:t>3</w:t>
            </w:r>
          </w:p>
        </w:tc>
      </w:tr>
      <w:tr w:rsidR="00D031BD" w:rsidTr="00A527E7">
        <w:tc>
          <w:tcPr>
            <w:tcW w:w="3086" w:type="dxa"/>
            <w:shd w:val="clear" w:color="auto" w:fill="F7CAAC"/>
          </w:tcPr>
          <w:p w:rsidR="00D031BD" w:rsidRDefault="00D031BD" w:rsidP="00A527E7">
            <w:pPr>
              <w:rPr>
                <w:b/>
                <w:sz w:val="22"/>
              </w:rPr>
            </w:pPr>
            <w:r>
              <w:rPr>
                <w:b/>
              </w:rPr>
              <w:t>Prerekvizity, korekvizity, ekvivalence</w:t>
            </w:r>
          </w:p>
        </w:tc>
        <w:tc>
          <w:tcPr>
            <w:tcW w:w="6769" w:type="dxa"/>
            <w:gridSpan w:val="7"/>
          </w:tcPr>
          <w:p w:rsidR="00D031BD" w:rsidRPr="006906D6" w:rsidRDefault="00D031BD" w:rsidP="00A527E7">
            <w:pPr>
              <w:jc w:val="both"/>
              <w:rPr>
                <w:sz w:val="16"/>
                <w:szCs w:val="16"/>
              </w:rPr>
            </w:pPr>
          </w:p>
        </w:tc>
      </w:tr>
      <w:tr w:rsidR="00D031BD" w:rsidTr="00A527E7">
        <w:tc>
          <w:tcPr>
            <w:tcW w:w="3086" w:type="dxa"/>
            <w:shd w:val="clear" w:color="auto" w:fill="F7CAAC"/>
          </w:tcPr>
          <w:p w:rsidR="00D031BD" w:rsidRDefault="00D031BD" w:rsidP="00A527E7">
            <w:pPr>
              <w:rPr>
                <w:b/>
              </w:rPr>
            </w:pPr>
            <w:r>
              <w:rPr>
                <w:b/>
              </w:rPr>
              <w:t>Způsob ověření studijních výsledků</w:t>
            </w:r>
          </w:p>
        </w:tc>
        <w:tc>
          <w:tcPr>
            <w:tcW w:w="3406" w:type="dxa"/>
            <w:gridSpan w:val="4"/>
          </w:tcPr>
          <w:p w:rsidR="00D031BD" w:rsidRPr="00085AF0" w:rsidRDefault="00D031BD" w:rsidP="00A527E7">
            <w:pPr>
              <w:jc w:val="both"/>
            </w:pPr>
            <w:r>
              <w:rPr>
                <w:rFonts w:eastAsia="Calibri"/>
              </w:rPr>
              <w:t>zkouška</w:t>
            </w:r>
          </w:p>
        </w:tc>
        <w:tc>
          <w:tcPr>
            <w:tcW w:w="2156" w:type="dxa"/>
            <w:shd w:val="clear" w:color="auto" w:fill="F7CAAC"/>
          </w:tcPr>
          <w:p w:rsidR="00D031BD" w:rsidRDefault="00D031BD" w:rsidP="00A527E7">
            <w:pPr>
              <w:jc w:val="both"/>
              <w:rPr>
                <w:b/>
              </w:rPr>
            </w:pPr>
            <w:r>
              <w:rPr>
                <w:b/>
              </w:rPr>
              <w:t>Forma výuky</w:t>
            </w:r>
          </w:p>
        </w:tc>
        <w:tc>
          <w:tcPr>
            <w:tcW w:w="1207" w:type="dxa"/>
            <w:gridSpan w:val="2"/>
          </w:tcPr>
          <w:p w:rsidR="00D031BD" w:rsidRPr="00085AF0" w:rsidRDefault="00D031BD" w:rsidP="00A527E7">
            <w:pPr>
              <w:jc w:val="both"/>
            </w:pPr>
            <w:r>
              <w:rPr>
                <w:rFonts w:eastAsia="Calibri"/>
              </w:rPr>
              <w:t>přednáška</w:t>
            </w:r>
          </w:p>
        </w:tc>
      </w:tr>
      <w:tr w:rsidR="00D031BD" w:rsidTr="00A527E7">
        <w:tc>
          <w:tcPr>
            <w:tcW w:w="3086" w:type="dxa"/>
            <w:shd w:val="clear" w:color="auto" w:fill="F7CAAC"/>
          </w:tcPr>
          <w:p w:rsidR="00D031BD" w:rsidRDefault="00D031BD" w:rsidP="00A527E7">
            <w:pPr>
              <w:rPr>
                <w:b/>
              </w:rPr>
            </w:pPr>
            <w:r>
              <w:rPr>
                <w:b/>
              </w:rPr>
              <w:t>Forma způsobu ověření studijních výsledků a další požadavky na studenta</w:t>
            </w:r>
          </w:p>
        </w:tc>
        <w:tc>
          <w:tcPr>
            <w:tcW w:w="6769" w:type="dxa"/>
            <w:gridSpan w:val="7"/>
            <w:tcBorders>
              <w:bottom w:val="nil"/>
            </w:tcBorders>
          </w:tcPr>
          <w:p w:rsidR="00D031BD" w:rsidRPr="008D0458" w:rsidRDefault="00D031BD" w:rsidP="00A527E7">
            <w:pPr>
              <w:jc w:val="both"/>
              <w:rPr>
                <w:color w:val="44546A" w:themeColor="text2"/>
                <w:sz w:val="16"/>
                <w:szCs w:val="16"/>
              </w:rPr>
            </w:pPr>
            <w:r>
              <w:t>Způsob zakončení předmětu - aktivní účast na daném předmětu, 80% účast ve výuce, zpracování a autorská prezentace seminární práce na zadané téma.</w:t>
            </w:r>
          </w:p>
        </w:tc>
      </w:tr>
      <w:tr w:rsidR="00D031BD" w:rsidTr="00A527E7">
        <w:trPr>
          <w:trHeight w:val="554"/>
        </w:trPr>
        <w:tc>
          <w:tcPr>
            <w:tcW w:w="9855" w:type="dxa"/>
            <w:gridSpan w:val="8"/>
            <w:tcBorders>
              <w:top w:val="nil"/>
            </w:tcBorders>
          </w:tcPr>
          <w:p w:rsidR="00D031BD" w:rsidRDefault="00D031BD" w:rsidP="00A527E7">
            <w:pPr>
              <w:jc w:val="both"/>
            </w:pPr>
          </w:p>
        </w:tc>
      </w:tr>
      <w:tr w:rsidR="00D031BD" w:rsidTr="00A527E7">
        <w:trPr>
          <w:trHeight w:val="197"/>
        </w:trPr>
        <w:tc>
          <w:tcPr>
            <w:tcW w:w="3086" w:type="dxa"/>
            <w:tcBorders>
              <w:top w:val="nil"/>
            </w:tcBorders>
            <w:shd w:val="clear" w:color="auto" w:fill="F7CAAC"/>
          </w:tcPr>
          <w:p w:rsidR="00D031BD" w:rsidRDefault="00D031BD" w:rsidP="00A527E7">
            <w:pPr>
              <w:jc w:val="both"/>
              <w:rPr>
                <w:b/>
              </w:rPr>
            </w:pPr>
            <w:r>
              <w:rPr>
                <w:b/>
              </w:rPr>
              <w:t>Garant předmětu</w:t>
            </w:r>
          </w:p>
        </w:tc>
        <w:tc>
          <w:tcPr>
            <w:tcW w:w="6769" w:type="dxa"/>
            <w:gridSpan w:val="7"/>
            <w:tcBorders>
              <w:top w:val="nil"/>
            </w:tcBorders>
          </w:tcPr>
          <w:p w:rsidR="00D031BD" w:rsidRPr="00085AF0" w:rsidRDefault="00D031BD" w:rsidP="00A527E7">
            <w:pPr>
              <w:jc w:val="both"/>
            </w:pPr>
            <w:r>
              <w:t>Mgr. Vít Jakubíček</w:t>
            </w:r>
          </w:p>
        </w:tc>
      </w:tr>
      <w:tr w:rsidR="00D031BD" w:rsidRPr="008D0458" w:rsidTr="00A527E7">
        <w:trPr>
          <w:trHeight w:val="243"/>
        </w:trPr>
        <w:tc>
          <w:tcPr>
            <w:tcW w:w="3086" w:type="dxa"/>
            <w:tcBorders>
              <w:top w:val="nil"/>
            </w:tcBorders>
            <w:shd w:val="clear" w:color="auto" w:fill="F7CAAC"/>
          </w:tcPr>
          <w:p w:rsidR="00D031BD" w:rsidRDefault="00D031BD" w:rsidP="00A527E7">
            <w:pPr>
              <w:rPr>
                <w:b/>
              </w:rPr>
            </w:pPr>
            <w:r>
              <w:rPr>
                <w:b/>
              </w:rPr>
              <w:t>Zapojení garanta do výuky předmětu</w:t>
            </w:r>
          </w:p>
        </w:tc>
        <w:tc>
          <w:tcPr>
            <w:tcW w:w="6769" w:type="dxa"/>
            <w:gridSpan w:val="7"/>
            <w:tcBorders>
              <w:top w:val="nil"/>
            </w:tcBorders>
          </w:tcPr>
          <w:p w:rsidR="00D031BD" w:rsidRPr="00085AF0" w:rsidRDefault="00D031BD" w:rsidP="00A527E7">
            <w:pPr>
              <w:jc w:val="both"/>
            </w:pPr>
            <w:r w:rsidRPr="00085AF0">
              <w:t>100%</w:t>
            </w:r>
          </w:p>
        </w:tc>
      </w:tr>
      <w:tr w:rsidR="00D031BD" w:rsidTr="00A527E7">
        <w:tc>
          <w:tcPr>
            <w:tcW w:w="3086" w:type="dxa"/>
            <w:shd w:val="clear" w:color="auto" w:fill="F7CAAC"/>
          </w:tcPr>
          <w:p w:rsidR="00D031BD" w:rsidRDefault="00D031BD" w:rsidP="00A527E7">
            <w:pPr>
              <w:jc w:val="both"/>
              <w:rPr>
                <w:b/>
              </w:rPr>
            </w:pPr>
            <w:r>
              <w:rPr>
                <w:b/>
              </w:rPr>
              <w:t>Vyučující</w:t>
            </w:r>
          </w:p>
        </w:tc>
        <w:tc>
          <w:tcPr>
            <w:tcW w:w="6769" w:type="dxa"/>
            <w:gridSpan w:val="7"/>
            <w:tcBorders>
              <w:bottom w:val="nil"/>
            </w:tcBorders>
          </w:tcPr>
          <w:p w:rsidR="00D031BD" w:rsidRPr="00085AF0" w:rsidRDefault="00D031BD" w:rsidP="00A527E7">
            <w:pPr>
              <w:jc w:val="both"/>
            </w:pPr>
            <w:r>
              <w:t>Mgr. Vít Jakubíček</w:t>
            </w:r>
          </w:p>
        </w:tc>
      </w:tr>
      <w:tr w:rsidR="00D031BD" w:rsidTr="00A527E7">
        <w:trPr>
          <w:trHeight w:val="554"/>
        </w:trPr>
        <w:tc>
          <w:tcPr>
            <w:tcW w:w="9855" w:type="dxa"/>
            <w:gridSpan w:val="8"/>
            <w:tcBorders>
              <w:top w:val="nil"/>
            </w:tcBorders>
          </w:tcPr>
          <w:p w:rsidR="00D031BD" w:rsidRDefault="00D031BD" w:rsidP="00A527E7">
            <w:pPr>
              <w:jc w:val="both"/>
            </w:pPr>
          </w:p>
        </w:tc>
      </w:tr>
      <w:tr w:rsidR="00D031BD" w:rsidTr="00A527E7">
        <w:tc>
          <w:tcPr>
            <w:tcW w:w="3086" w:type="dxa"/>
            <w:shd w:val="clear" w:color="auto" w:fill="F7CAAC"/>
          </w:tcPr>
          <w:p w:rsidR="00D031BD" w:rsidRDefault="00D031BD" w:rsidP="00A527E7">
            <w:pPr>
              <w:jc w:val="both"/>
              <w:rPr>
                <w:b/>
              </w:rPr>
            </w:pPr>
            <w:r>
              <w:rPr>
                <w:b/>
              </w:rPr>
              <w:t>Stručná anotace předmětu</w:t>
            </w:r>
          </w:p>
        </w:tc>
        <w:tc>
          <w:tcPr>
            <w:tcW w:w="6769" w:type="dxa"/>
            <w:gridSpan w:val="7"/>
            <w:tcBorders>
              <w:bottom w:val="nil"/>
            </w:tcBorders>
          </w:tcPr>
          <w:p w:rsidR="00D031BD" w:rsidRPr="00A908E0" w:rsidRDefault="00D031BD" w:rsidP="00A527E7">
            <w:pPr>
              <w:jc w:val="both"/>
              <w:rPr>
                <w:sz w:val="16"/>
                <w:szCs w:val="16"/>
              </w:rPr>
            </w:pPr>
          </w:p>
        </w:tc>
      </w:tr>
      <w:tr w:rsidR="00D031BD" w:rsidTr="00A527E7">
        <w:trPr>
          <w:trHeight w:val="3684"/>
        </w:trPr>
        <w:tc>
          <w:tcPr>
            <w:tcW w:w="9855" w:type="dxa"/>
            <w:gridSpan w:val="8"/>
            <w:tcBorders>
              <w:top w:val="nil"/>
              <w:bottom w:val="single" w:sz="12" w:space="0" w:color="auto"/>
            </w:tcBorders>
          </w:tcPr>
          <w:p w:rsidR="00D031BD" w:rsidRDefault="00D031BD" w:rsidP="00A527E7">
            <w:pPr>
              <w:jc w:val="both"/>
            </w:pPr>
          </w:p>
          <w:p w:rsidR="00D031BD" w:rsidRDefault="00D031BD" w:rsidP="00A527E7">
            <w:pPr>
              <w:jc w:val="both"/>
            </w:pPr>
            <w:r>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D031BD" w:rsidRDefault="00D031BD" w:rsidP="00A527E7">
            <w:pPr>
              <w:jc w:val="both"/>
            </w:pPr>
          </w:p>
          <w:p w:rsidR="00D031BD" w:rsidRDefault="00D031BD" w:rsidP="00A527E7">
            <w:pPr>
              <w:jc w:val="both"/>
            </w:pPr>
            <w:r>
              <w:t>V kurzu se těmito problémy a ještě dalšími současnými tendencemi budeme zabývat v rozsahu našeho území a z pohledu naší společnosti v souvislosti s nejhlubšími tradicemi českého průmyslového, produktového a grafického designu a architektury. Součástí výuky bude také seznámení s aktuální tvorbou českých designérů.</w:t>
            </w:r>
          </w:p>
          <w:p w:rsidR="00D031BD" w:rsidRDefault="00D031BD" w:rsidP="00A527E7">
            <w:pPr>
              <w:jc w:val="both"/>
            </w:pPr>
          </w:p>
          <w:p w:rsidR="00D031BD" w:rsidRDefault="00D031BD" w:rsidP="00A527E7">
            <w:pPr>
              <w:jc w:val="both"/>
            </w:pPr>
            <w:r>
              <w:t>1. Teoretický úvod do problematiky a hlavní témata v současném českém designu</w:t>
            </w:r>
          </w:p>
          <w:p w:rsidR="00D031BD" w:rsidRDefault="00D031BD" w:rsidP="00A527E7">
            <w:pPr>
              <w:jc w:val="both"/>
            </w:pPr>
            <w:r>
              <w:t>2. Nejstarší a střední generace designérů</w:t>
            </w:r>
          </w:p>
          <w:p w:rsidR="00D031BD" w:rsidRDefault="00D031BD" w:rsidP="00A527E7">
            <w:pPr>
              <w:jc w:val="both"/>
            </w:pPr>
            <w:r>
              <w:t>3. Střední a mladá generace designérů a designérských studií</w:t>
            </w:r>
          </w:p>
          <w:p w:rsidR="00D031BD" w:rsidRDefault="00D031BD" w:rsidP="00A527E7">
            <w:pPr>
              <w:jc w:val="both"/>
            </w:pPr>
            <w:r>
              <w:t>4. Nejvýznamnější producenti a prezentace designu v současnosti</w:t>
            </w:r>
          </w:p>
          <w:p w:rsidR="00D031BD" w:rsidRDefault="00D031BD" w:rsidP="00A527E7">
            <w:pPr>
              <w:jc w:val="both"/>
            </w:pPr>
          </w:p>
        </w:tc>
      </w:tr>
      <w:tr w:rsidR="00D031BD" w:rsidTr="00A527E7">
        <w:trPr>
          <w:trHeight w:val="265"/>
        </w:trPr>
        <w:tc>
          <w:tcPr>
            <w:tcW w:w="3653" w:type="dxa"/>
            <w:gridSpan w:val="2"/>
            <w:tcBorders>
              <w:top w:val="nil"/>
            </w:tcBorders>
            <w:shd w:val="clear" w:color="auto" w:fill="F7CAAC"/>
          </w:tcPr>
          <w:p w:rsidR="00D031BD" w:rsidRDefault="00D031BD" w:rsidP="00A527E7">
            <w:pPr>
              <w:jc w:val="both"/>
            </w:pPr>
            <w:r>
              <w:rPr>
                <w:b/>
              </w:rPr>
              <w:t>Studijní literatura a studijní pomůcky</w:t>
            </w:r>
          </w:p>
        </w:tc>
        <w:tc>
          <w:tcPr>
            <w:tcW w:w="6202" w:type="dxa"/>
            <w:gridSpan w:val="6"/>
            <w:tcBorders>
              <w:top w:val="nil"/>
              <w:bottom w:val="nil"/>
            </w:tcBorders>
          </w:tcPr>
          <w:p w:rsidR="00D031BD" w:rsidRDefault="00D031BD" w:rsidP="00A527E7">
            <w:pPr>
              <w:jc w:val="both"/>
            </w:pPr>
          </w:p>
        </w:tc>
      </w:tr>
      <w:tr w:rsidR="00D031BD" w:rsidTr="00A527E7">
        <w:trPr>
          <w:trHeight w:val="1497"/>
        </w:trPr>
        <w:tc>
          <w:tcPr>
            <w:tcW w:w="9855" w:type="dxa"/>
            <w:gridSpan w:val="8"/>
            <w:tcBorders>
              <w:top w:val="nil"/>
            </w:tcBorders>
          </w:tcPr>
          <w:p w:rsidR="003F5AAF" w:rsidRDefault="003F5AAF" w:rsidP="004156B2">
            <w:pPr>
              <w:jc w:val="both"/>
              <w:rPr>
                <w:b/>
              </w:rPr>
            </w:pPr>
          </w:p>
          <w:p w:rsidR="004156B2" w:rsidRPr="00787F35" w:rsidRDefault="004156B2" w:rsidP="004156B2">
            <w:pPr>
              <w:jc w:val="both"/>
              <w:rPr>
                <w:b/>
              </w:rPr>
            </w:pPr>
            <w:r w:rsidRPr="00787F35">
              <w:rPr>
                <w:b/>
              </w:rPr>
              <w:t>Povinná:</w:t>
            </w:r>
          </w:p>
          <w:p w:rsidR="004156B2" w:rsidRDefault="004156B2" w:rsidP="004156B2">
            <w:pPr>
              <w:jc w:val="both"/>
            </w:pPr>
            <w:r>
              <w:t>FAIRS, Marcus. Design 21. století : nové ikony designu : od masového trhu k avantgardě. V Praze : Slovart, 2007.</w:t>
            </w:r>
          </w:p>
          <w:p w:rsidR="004156B2" w:rsidRDefault="004156B2" w:rsidP="004156B2">
            <w:pPr>
              <w:jc w:val="both"/>
            </w:pPr>
            <w:r>
              <w:t xml:space="preserve">BRAMSTON, Dave. </w:t>
            </w:r>
            <w:r>
              <w:rPr>
                <w:rStyle w:val="sourcedocument"/>
              </w:rPr>
              <w:t>Design výrobků: hledání inspirace.</w:t>
            </w:r>
            <w:r>
              <w:t xml:space="preserve"> Vyd. 1. Brno: Computer Press, 2010. 175 s. Základy designu.</w:t>
            </w:r>
          </w:p>
          <w:p w:rsidR="004156B2" w:rsidRDefault="004156B2" w:rsidP="004156B2">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4156B2" w:rsidRDefault="004156B2" w:rsidP="004156B2">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4156B2" w:rsidRDefault="004156B2" w:rsidP="004156B2">
            <w:pPr>
              <w:jc w:val="both"/>
            </w:pPr>
            <w:r>
              <w:t xml:space="preserve">PELCL, Jiří. </w:t>
            </w:r>
            <w:r w:rsidRPr="00FB71D7">
              <w:rPr>
                <w:i/>
              </w:rPr>
              <w:t>Design: od myšlenky k realizaci = from idea to realization.</w:t>
            </w:r>
            <w:r>
              <w:t xml:space="preserve"> V Praze: Vysoká škola uměleckoprůmyslová v Praze, c2012. 255 s.</w:t>
            </w:r>
          </w:p>
          <w:p w:rsidR="004156B2" w:rsidRDefault="004156B2" w:rsidP="004156B2">
            <w:pPr>
              <w:jc w:val="both"/>
            </w:pPr>
            <w:r>
              <w:t xml:space="preserve">SPARKE, Penny. </w:t>
            </w:r>
            <w:r>
              <w:rPr>
                <w:rStyle w:val="sourcedocument"/>
              </w:rPr>
              <w:t>Století designu: průkopníci designu 20. století.</w:t>
            </w:r>
            <w:r>
              <w:t xml:space="preserve"> 1. čes. vyd. Praha: Slovart, 1999. 272 s.</w:t>
            </w:r>
          </w:p>
          <w:p w:rsidR="004156B2" w:rsidRDefault="004156B2" w:rsidP="004156B2">
            <w:pPr>
              <w:jc w:val="both"/>
            </w:pPr>
          </w:p>
          <w:p w:rsidR="004156B2" w:rsidRDefault="004156B2" w:rsidP="004156B2">
            <w:pPr>
              <w:jc w:val="both"/>
            </w:pPr>
            <w:r w:rsidRPr="00787F35">
              <w:rPr>
                <w:b/>
              </w:rPr>
              <w:t>Doporučená</w:t>
            </w:r>
            <w:r>
              <w:t>:</w:t>
            </w:r>
          </w:p>
          <w:p w:rsidR="004156B2" w:rsidRDefault="004156B2" w:rsidP="004156B2">
            <w:pPr>
              <w:jc w:val="both"/>
            </w:pPr>
            <w:r>
              <w:t>OLIVETI, Chiara. Design. Praha : Slovart ; Warszawa : Solis ; Budapest : Vince kiadó, 2009.</w:t>
            </w:r>
          </w:p>
          <w:p w:rsidR="004156B2" w:rsidRDefault="004156B2" w:rsidP="004156B2">
            <w:pPr>
              <w:jc w:val="both"/>
            </w:pPr>
            <w:r>
              <w:t xml:space="preserve">FIELLOVI, Charlotte &amp; Peter. Design - Ikony (20. století). Slovart, Taschen, 2006. </w:t>
            </w:r>
          </w:p>
          <w:p w:rsidR="004156B2" w:rsidRDefault="004156B2" w:rsidP="004156B2">
            <w:pPr>
              <w:jc w:val="both"/>
            </w:pPr>
            <w:r>
              <w:t xml:space="preserve">HERRIOTT, Luke. Design pro 21. století. Slovart, 2007. </w:t>
            </w:r>
          </w:p>
          <w:p w:rsidR="004156B2" w:rsidRDefault="004156B2" w:rsidP="004156B2">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4156B2" w:rsidRDefault="004156B2" w:rsidP="004156B2">
            <w:pPr>
              <w:jc w:val="both"/>
            </w:pPr>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4156B2" w:rsidRDefault="004156B2" w:rsidP="004156B2">
            <w:pPr>
              <w:jc w:val="both"/>
            </w:pPr>
            <w:r>
              <w:lastRenderedPageBreak/>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4156B2" w:rsidRDefault="004156B2" w:rsidP="004156B2">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4156B2" w:rsidRDefault="004156B2" w:rsidP="004156B2">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4156B2" w:rsidRDefault="004156B2" w:rsidP="004156B2">
            <w:pPr>
              <w:jc w:val="both"/>
            </w:pPr>
            <w:r>
              <w:rPr>
                <w:caps/>
              </w:rPr>
              <w:t>Kolesár</w:t>
            </w:r>
            <w:r>
              <w:t xml:space="preserve">, Zdeno, ed. et al. </w:t>
            </w:r>
            <w:r>
              <w:rPr>
                <w:i/>
                <w:iCs/>
              </w:rPr>
              <w:t>Art dizajn. František Burian a študenti</w:t>
            </w:r>
            <w:r>
              <w:t>. Prvé slovenské vydanie. Bratislava: Vydavateľstvo SLOVART, 2017. 319 stran.</w:t>
            </w:r>
          </w:p>
          <w:p w:rsidR="004156B2" w:rsidRDefault="004156B2" w:rsidP="004156B2">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4156B2" w:rsidRDefault="004156B2" w:rsidP="004156B2">
            <w:pPr>
              <w:jc w:val="both"/>
            </w:pPr>
            <w:r>
              <w:rPr>
                <w:caps/>
              </w:rPr>
              <w:t>Kolesár</w:t>
            </w:r>
            <w:r>
              <w:t xml:space="preserve">, Zdeno. </w:t>
            </w:r>
            <w:r>
              <w:rPr>
                <w:i/>
                <w:iCs/>
              </w:rPr>
              <w:t>Kapitoly z dejín grafického dizajnu</w:t>
            </w:r>
            <w:r>
              <w:t>. 1. vyd. Bratislava: Slovenské centrum dizajnu, 2006. 224 s.</w:t>
            </w:r>
          </w:p>
          <w:p w:rsidR="004156B2" w:rsidRDefault="004156B2" w:rsidP="004156B2">
            <w:pPr>
              <w:jc w:val="both"/>
            </w:pPr>
            <w:r>
              <w:rPr>
                <w:caps/>
              </w:rPr>
              <w:t>Koudelková</w:t>
            </w:r>
            <w:r>
              <w:t xml:space="preserve">, Dagmar et al. </w:t>
            </w:r>
            <w:r>
              <w:rPr>
                <w:i/>
                <w:iCs/>
              </w:rPr>
              <w:t>Atika 1987-1992: emoce a forma = emotion and form</w:t>
            </w:r>
            <w:r>
              <w:t>. Vyd. 1. Brno: ERA, 2007. 173 s</w:t>
            </w:r>
            <w:r w:rsidRPr="00FB71D7">
              <w:t xml:space="preserve"> </w:t>
            </w:r>
          </w:p>
          <w:p w:rsidR="004156B2" w:rsidRDefault="004156B2" w:rsidP="004156B2">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4156B2" w:rsidRDefault="004156B2" w:rsidP="004156B2">
            <w:pPr>
              <w:jc w:val="both"/>
            </w:pPr>
            <w:r>
              <w:t>PAULY,</w:t>
            </w:r>
            <w:r w:rsidRPr="00772AB7">
              <w:t xml:space="preserve"> Jana a </w:t>
            </w:r>
            <w:r>
              <w:t>HULÁK</w:t>
            </w:r>
            <w:r w:rsidRPr="00772AB7">
              <w:t xml:space="preserve">, Jiří. Český průmyslový design 1990-2010. Vyd. 1. [Roztoky u Prahy]: Signum, ©2010. 334 s. </w:t>
            </w:r>
          </w:p>
          <w:p w:rsidR="004156B2" w:rsidRDefault="004156B2" w:rsidP="004156B2">
            <w:pPr>
              <w:jc w:val="both"/>
            </w:pPr>
            <w:r>
              <w:rPr>
                <w:caps/>
              </w:rPr>
              <w:t>Velčovský</w:t>
            </w:r>
            <w:r>
              <w:t xml:space="preserve">, Maxim. </w:t>
            </w:r>
            <w:r>
              <w:rPr>
                <w:i/>
                <w:iCs/>
              </w:rPr>
              <w:t>Maxim Velčovský: vše za 39 = Maxim Velcovsky: everything by 39: 11/3-22/5 2016, Moravská galerie</w:t>
            </w:r>
            <w:r>
              <w:t>. Překlad Irma Charvátová a Tony Long. V Brně: Moravská galerie, 2016. 287 stran, 16 nečíslovaných stran.</w:t>
            </w:r>
          </w:p>
          <w:p w:rsidR="00D031BD" w:rsidRDefault="00D031BD" w:rsidP="00A527E7">
            <w:pPr>
              <w:jc w:val="both"/>
            </w:pPr>
          </w:p>
        </w:tc>
      </w:tr>
      <w:tr w:rsidR="00D031B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031BD" w:rsidRPr="009A0246" w:rsidRDefault="00D031BD" w:rsidP="00A527E7">
            <w:pPr>
              <w:jc w:val="center"/>
              <w:rPr>
                <w:rFonts w:eastAsia="Calibri"/>
                <w:color w:val="FF0000"/>
              </w:rPr>
            </w:pPr>
            <w:r>
              <w:rPr>
                <w:b/>
              </w:rPr>
              <w:lastRenderedPageBreak/>
              <w:t>Informace ke kombinované nebo distanční formě</w:t>
            </w:r>
          </w:p>
        </w:tc>
      </w:tr>
      <w:tr w:rsidR="00D031BD" w:rsidTr="00A527E7">
        <w:tc>
          <w:tcPr>
            <w:tcW w:w="4787" w:type="dxa"/>
            <w:gridSpan w:val="3"/>
            <w:tcBorders>
              <w:top w:val="single" w:sz="2" w:space="0" w:color="auto"/>
            </w:tcBorders>
            <w:shd w:val="clear" w:color="auto" w:fill="F7CAAC"/>
          </w:tcPr>
          <w:p w:rsidR="00D031BD" w:rsidRDefault="00D031BD" w:rsidP="00A527E7">
            <w:pPr>
              <w:autoSpaceDE w:val="0"/>
              <w:autoSpaceDN w:val="0"/>
              <w:adjustRightInd w:val="0"/>
            </w:pPr>
            <w:r>
              <w:rPr>
                <w:b/>
              </w:rPr>
              <w:t>Rozsah konzultací (soustředění)</w:t>
            </w:r>
            <w:r>
              <w:rPr>
                <w:rFonts w:eastAsia="Calibri"/>
                <w:sz w:val="24"/>
                <w:szCs w:val="24"/>
              </w:rPr>
              <w:t xml:space="preserve"> </w:t>
            </w:r>
          </w:p>
        </w:tc>
        <w:tc>
          <w:tcPr>
            <w:tcW w:w="889" w:type="dxa"/>
            <w:tcBorders>
              <w:top w:val="single" w:sz="2" w:space="0" w:color="auto"/>
            </w:tcBorders>
          </w:tcPr>
          <w:p w:rsidR="00D031BD" w:rsidRDefault="00D031BD" w:rsidP="00A527E7">
            <w:pPr>
              <w:jc w:val="both"/>
            </w:pPr>
            <w:r>
              <w:t>8</w:t>
            </w:r>
          </w:p>
        </w:tc>
        <w:tc>
          <w:tcPr>
            <w:tcW w:w="4179" w:type="dxa"/>
            <w:gridSpan w:val="4"/>
            <w:tcBorders>
              <w:top w:val="single" w:sz="2" w:space="0" w:color="auto"/>
            </w:tcBorders>
            <w:shd w:val="clear" w:color="auto" w:fill="F7CAAC"/>
          </w:tcPr>
          <w:p w:rsidR="00D031BD" w:rsidRDefault="00D031BD" w:rsidP="00A527E7">
            <w:pPr>
              <w:jc w:val="both"/>
              <w:rPr>
                <w:b/>
              </w:rPr>
            </w:pPr>
            <w:r>
              <w:rPr>
                <w:b/>
              </w:rPr>
              <w:t xml:space="preserve">hodin </w:t>
            </w:r>
          </w:p>
        </w:tc>
      </w:tr>
      <w:tr w:rsidR="00D031BD" w:rsidTr="00A527E7">
        <w:tc>
          <w:tcPr>
            <w:tcW w:w="9855" w:type="dxa"/>
            <w:gridSpan w:val="8"/>
            <w:shd w:val="clear" w:color="auto" w:fill="F7CAAC"/>
          </w:tcPr>
          <w:p w:rsidR="00D031BD" w:rsidRDefault="00D031BD" w:rsidP="00A527E7">
            <w:pPr>
              <w:jc w:val="both"/>
              <w:rPr>
                <w:b/>
              </w:rPr>
            </w:pPr>
            <w:r>
              <w:rPr>
                <w:b/>
              </w:rPr>
              <w:t>Informace o způsobu kontaktu s vyučujícím</w:t>
            </w:r>
          </w:p>
        </w:tc>
      </w:tr>
      <w:tr w:rsidR="00D031BD" w:rsidTr="003F5AAF">
        <w:trPr>
          <w:trHeight w:val="933"/>
        </w:trPr>
        <w:tc>
          <w:tcPr>
            <w:tcW w:w="9855" w:type="dxa"/>
            <w:gridSpan w:val="8"/>
          </w:tcPr>
          <w:p w:rsidR="00D031BD" w:rsidRDefault="00D031BD" w:rsidP="00A527E7">
            <w:pPr>
              <w:autoSpaceDE w:val="0"/>
              <w:autoSpaceDN w:val="0"/>
              <w:adjustRightInd w:val="0"/>
              <w:rPr>
                <w:rFonts w:eastAsia="Calibri"/>
              </w:rPr>
            </w:pPr>
          </w:p>
          <w:p w:rsidR="00D031BD" w:rsidRPr="00772AB7" w:rsidRDefault="00D031BD" w:rsidP="00A527E7">
            <w:pPr>
              <w:autoSpaceDE w:val="0"/>
              <w:autoSpaceDN w:val="0"/>
              <w:adjustRightInd w:val="0"/>
              <w:rPr>
                <w:rFonts w:eastAsia="Calibri"/>
                <w:color w:val="FF0000"/>
              </w:rPr>
            </w:pPr>
            <w:r w:rsidRPr="00772AB7">
              <w:rPr>
                <w:rFonts w:eastAsia="Calibri"/>
              </w:rPr>
              <w:t>Možnost konzultace s vyučujícím přes kontaktní e-mail. Osobní konzultace po předchozí domluvě.</w:t>
            </w:r>
          </w:p>
        </w:tc>
      </w:tr>
    </w:tbl>
    <w:p w:rsidR="005F44FD" w:rsidRDefault="005F44F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0FD" w:rsidRPr="00F360FD" w:rsidTr="00A527E7">
        <w:tc>
          <w:tcPr>
            <w:tcW w:w="9855" w:type="dxa"/>
            <w:gridSpan w:val="8"/>
            <w:tcBorders>
              <w:bottom w:val="double" w:sz="4" w:space="0" w:color="auto"/>
            </w:tcBorders>
            <w:shd w:val="clear" w:color="auto" w:fill="BDD6EE"/>
          </w:tcPr>
          <w:p w:rsidR="00F360FD" w:rsidRPr="00F360FD" w:rsidRDefault="00F360FD" w:rsidP="00F360FD">
            <w:pPr>
              <w:jc w:val="both"/>
              <w:rPr>
                <w:b/>
                <w:sz w:val="28"/>
              </w:rPr>
            </w:pPr>
            <w:r w:rsidRPr="00F360FD">
              <w:lastRenderedPageBreak/>
              <w:br w:type="page"/>
            </w:r>
            <w:r w:rsidRPr="00F360FD">
              <w:rPr>
                <w:b/>
                <w:sz w:val="28"/>
              </w:rPr>
              <w:t>B-III – Charakteristika studijního předmětu</w:t>
            </w:r>
          </w:p>
        </w:tc>
      </w:tr>
      <w:tr w:rsidR="00F360FD" w:rsidRPr="00F360FD" w:rsidTr="00A527E7">
        <w:trPr>
          <w:trHeight w:val="20"/>
        </w:trPr>
        <w:tc>
          <w:tcPr>
            <w:tcW w:w="3086" w:type="dxa"/>
            <w:tcBorders>
              <w:top w:val="double" w:sz="4" w:space="0" w:color="auto"/>
            </w:tcBorders>
            <w:shd w:val="clear" w:color="auto" w:fill="F7CAAC"/>
          </w:tcPr>
          <w:p w:rsidR="00F360FD" w:rsidRPr="00F360FD" w:rsidRDefault="00F360FD" w:rsidP="00F360FD">
            <w:pPr>
              <w:jc w:val="both"/>
              <w:rPr>
                <w:b/>
              </w:rPr>
            </w:pPr>
            <w:r w:rsidRPr="00F360FD">
              <w:rPr>
                <w:b/>
              </w:rPr>
              <w:t>Název studijního předmětu</w:t>
            </w:r>
          </w:p>
        </w:tc>
        <w:tc>
          <w:tcPr>
            <w:tcW w:w="6769" w:type="dxa"/>
            <w:gridSpan w:val="7"/>
            <w:tcBorders>
              <w:top w:val="double" w:sz="4" w:space="0" w:color="auto"/>
            </w:tcBorders>
          </w:tcPr>
          <w:p w:rsidR="00F360FD" w:rsidRPr="00F360FD" w:rsidRDefault="00F360FD" w:rsidP="00F360FD">
            <w:pPr>
              <w:jc w:val="both"/>
              <w:rPr>
                <w:color w:val="1F497D"/>
              </w:rPr>
            </w:pPr>
            <w:r w:rsidRPr="00F360FD">
              <w:t>Současné tendence designu II</w:t>
            </w:r>
          </w:p>
        </w:tc>
      </w:tr>
      <w:tr w:rsidR="00F360FD" w:rsidRPr="00F360FD" w:rsidTr="00A527E7">
        <w:trPr>
          <w:trHeight w:val="20"/>
        </w:trPr>
        <w:tc>
          <w:tcPr>
            <w:tcW w:w="3086" w:type="dxa"/>
            <w:shd w:val="clear" w:color="auto" w:fill="F7CAAC"/>
          </w:tcPr>
          <w:p w:rsidR="00F360FD" w:rsidRPr="00F360FD" w:rsidRDefault="00F360FD" w:rsidP="00F360FD">
            <w:pPr>
              <w:rPr>
                <w:b/>
              </w:rPr>
            </w:pPr>
            <w:r w:rsidRPr="00F360FD">
              <w:rPr>
                <w:b/>
              </w:rPr>
              <w:t>Typ předmětu</w:t>
            </w:r>
          </w:p>
        </w:tc>
        <w:tc>
          <w:tcPr>
            <w:tcW w:w="3406" w:type="dxa"/>
            <w:gridSpan w:val="4"/>
          </w:tcPr>
          <w:p w:rsidR="00F360FD" w:rsidRPr="00F360FD" w:rsidRDefault="00F360FD" w:rsidP="00F360FD">
            <w:pPr>
              <w:jc w:val="both"/>
            </w:pPr>
            <w:r w:rsidRPr="00F360FD">
              <w:t>povinný, ZT</w:t>
            </w:r>
          </w:p>
        </w:tc>
        <w:tc>
          <w:tcPr>
            <w:tcW w:w="2695" w:type="dxa"/>
            <w:gridSpan w:val="2"/>
            <w:shd w:val="clear" w:color="auto" w:fill="F7CAAC"/>
          </w:tcPr>
          <w:p w:rsidR="00F360FD" w:rsidRPr="00F360FD" w:rsidRDefault="00F360FD" w:rsidP="00F360FD">
            <w:pPr>
              <w:jc w:val="both"/>
            </w:pPr>
            <w:r w:rsidRPr="00F360FD">
              <w:rPr>
                <w:b/>
              </w:rPr>
              <w:t>doporučený ročník/semestr</w:t>
            </w:r>
          </w:p>
        </w:tc>
        <w:tc>
          <w:tcPr>
            <w:tcW w:w="668" w:type="dxa"/>
          </w:tcPr>
          <w:p w:rsidR="00F360FD" w:rsidRPr="00F360FD" w:rsidRDefault="00F360FD" w:rsidP="00F360FD">
            <w:pPr>
              <w:jc w:val="both"/>
            </w:pPr>
            <w:r w:rsidRPr="00F360FD">
              <w:t>1/LS</w:t>
            </w:r>
          </w:p>
        </w:tc>
      </w:tr>
      <w:tr w:rsidR="00F360FD" w:rsidRPr="00F360FD" w:rsidTr="00A527E7">
        <w:trPr>
          <w:trHeight w:val="20"/>
        </w:trPr>
        <w:tc>
          <w:tcPr>
            <w:tcW w:w="3086" w:type="dxa"/>
            <w:shd w:val="clear" w:color="auto" w:fill="F7CAAC"/>
          </w:tcPr>
          <w:p w:rsidR="00F360FD" w:rsidRPr="00F360FD" w:rsidRDefault="00F360FD" w:rsidP="00F360FD">
            <w:pPr>
              <w:jc w:val="both"/>
              <w:rPr>
                <w:b/>
              </w:rPr>
            </w:pPr>
            <w:r w:rsidRPr="00F360FD">
              <w:rPr>
                <w:b/>
              </w:rPr>
              <w:t>Rozsah studijního předmětu</w:t>
            </w:r>
          </w:p>
        </w:tc>
        <w:tc>
          <w:tcPr>
            <w:tcW w:w="1701" w:type="dxa"/>
            <w:gridSpan w:val="2"/>
          </w:tcPr>
          <w:p w:rsidR="00F360FD" w:rsidRPr="00F360FD" w:rsidRDefault="00F360FD" w:rsidP="00F360FD">
            <w:pPr>
              <w:jc w:val="both"/>
            </w:pPr>
            <w:r w:rsidRPr="00F360FD">
              <w:rPr>
                <w:rFonts w:eastAsia="Calibri"/>
              </w:rPr>
              <w:t>8p</w:t>
            </w:r>
          </w:p>
        </w:tc>
        <w:tc>
          <w:tcPr>
            <w:tcW w:w="889" w:type="dxa"/>
            <w:shd w:val="clear" w:color="auto" w:fill="F7CAAC"/>
          </w:tcPr>
          <w:p w:rsidR="00F360FD" w:rsidRPr="00F360FD" w:rsidRDefault="00F360FD" w:rsidP="00F360FD">
            <w:pPr>
              <w:jc w:val="both"/>
              <w:rPr>
                <w:b/>
              </w:rPr>
            </w:pPr>
            <w:r w:rsidRPr="00F360FD">
              <w:rPr>
                <w:b/>
              </w:rPr>
              <w:t xml:space="preserve">hod. </w:t>
            </w:r>
          </w:p>
        </w:tc>
        <w:tc>
          <w:tcPr>
            <w:tcW w:w="816" w:type="dxa"/>
          </w:tcPr>
          <w:p w:rsidR="00F360FD" w:rsidRPr="00F360FD" w:rsidRDefault="00F360FD" w:rsidP="00F360FD">
            <w:pPr>
              <w:jc w:val="both"/>
            </w:pPr>
            <w:r w:rsidRPr="00F360FD">
              <w:t>8</w:t>
            </w:r>
          </w:p>
        </w:tc>
        <w:tc>
          <w:tcPr>
            <w:tcW w:w="2156" w:type="dxa"/>
            <w:shd w:val="clear" w:color="auto" w:fill="F7CAAC"/>
          </w:tcPr>
          <w:p w:rsidR="00F360FD" w:rsidRPr="00F360FD" w:rsidRDefault="00F360FD" w:rsidP="00F360FD">
            <w:pPr>
              <w:jc w:val="both"/>
              <w:rPr>
                <w:b/>
              </w:rPr>
            </w:pPr>
            <w:r w:rsidRPr="00F360FD">
              <w:rPr>
                <w:b/>
              </w:rPr>
              <w:t>kreditů</w:t>
            </w:r>
          </w:p>
        </w:tc>
        <w:tc>
          <w:tcPr>
            <w:tcW w:w="1207" w:type="dxa"/>
            <w:gridSpan w:val="2"/>
          </w:tcPr>
          <w:p w:rsidR="00F360FD" w:rsidRPr="00F360FD" w:rsidRDefault="00F360FD" w:rsidP="00F360FD">
            <w:pPr>
              <w:jc w:val="both"/>
            </w:pPr>
            <w:r w:rsidRPr="00F360FD">
              <w:t>3</w:t>
            </w:r>
          </w:p>
        </w:tc>
      </w:tr>
      <w:tr w:rsidR="00F360FD" w:rsidRPr="00F360FD" w:rsidTr="00A527E7">
        <w:tc>
          <w:tcPr>
            <w:tcW w:w="3086" w:type="dxa"/>
            <w:shd w:val="clear" w:color="auto" w:fill="F7CAAC"/>
          </w:tcPr>
          <w:p w:rsidR="00F360FD" w:rsidRPr="00F360FD" w:rsidRDefault="00F360FD" w:rsidP="00F360FD">
            <w:pPr>
              <w:rPr>
                <w:b/>
                <w:sz w:val="22"/>
              </w:rPr>
            </w:pPr>
            <w:r w:rsidRPr="00F360FD">
              <w:rPr>
                <w:b/>
              </w:rPr>
              <w:t>Prerekvizity, korekvizity, ekvivalence</w:t>
            </w:r>
          </w:p>
        </w:tc>
        <w:tc>
          <w:tcPr>
            <w:tcW w:w="6769" w:type="dxa"/>
            <w:gridSpan w:val="7"/>
          </w:tcPr>
          <w:p w:rsidR="00F360FD" w:rsidRPr="00F360FD" w:rsidRDefault="00F360FD" w:rsidP="00F360FD">
            <w:pPr>
              <w:jc w:val="both"/>
              <w:rPr>
                <w:sz w:val="16"/>
                <w:szCs w:val="16"/>
              </w:rPr>
            </w:pPr>
          </w:p>
        </w:tc>
      </w:tr>
      <w:tr w:rsidR="00F360FD" w:rsidRPr="00F360FD" w:rsidTr="00A527E7">
        <w:tc>
          <w:tcPr>
            <w:tcW w:w="3086" w:type="dxa"/>
            <w:shd w:val="clear" w:color="auto" w:fill="F7CAAC"/>
          </w:tcPr>
          <w:p w:rsidR="00F360FD" w:rsidRPr="00F360FD" w:rsidRDefault="00F360FD" w:rsidP="00F360FD">
            <w:pPr>
              <w:rPr>
                <w:b/>
              </w:rPr>
            </w:pPr>
            <w:r w:rsidRPr="00F360FD">
              <w:rPr>
                <w:b/>
              </w:rPr>
              <w:t>Způsob ověření studijních výsledků</w:t>
            </w:r>
          </w:p>
        </w:tc>
        <w:tc>
          <w:tcPr>
            <w:tcW w:w="3406" w:type="dxa"/>
            <w:gridSpan w:val="4"/>
          </w:tcPr>
          <w:p w:rsidR="00F360FD" w:rsidRPr="00F360FD" w:rsidRDefault="00F360FD" w:rsidP="00F360FD">
            <w:pPr>
              <w:jc w:val="both"/>
            </w:pPr>
            <w:r w:rsidRPr="00F360FD">
              <w:rPr>
                <w:rFonts w:eastAsia="Calibri"/>
              </w:rPr>
              <w:t>zkouška</w:t>
            </w:r>
          </w:p>
        </w:tc>
        <w:tc>
          <w:tcPr>
            <w:tcW w:w="2156" w:type="dxa"/>
            <w:shd w:val="clear" w:color="auto" w:fill="F7CAAC"/>
          </w:tcPr>
          <w:p w:rsidR="00F360FD" w:rsidRPr="00F360FD" w:rsidRDefault="00F360FD" w:rsidP="00F360FD">
            <w:pPr>
              <w:jc w:val="both"/>
              <w:rPr>
                <w:b/>
              </w:rPr>
            </w:pPr>
            <w:r w:rsidRPr="00F360FD">
              <w:rPr>
                <w:b/>
              </w:rPr>
              <w:t>Forma výuky</w:t>
            </w:r>
          </w:p>
        </w:tc>
        <w:tc>
          <w:tcPr>
            <w:tcW w:w="1207" w:type="dxa"/>
            <w:gridSpan w:val="2"/>
          </w:tcPr>
          <w:p w:rsidR="00F360FD" w:rsidRPr="00F360FD" w:rsidRDefault="00F360FD" w:rsidP="00F360FD">
            <w:pPr>
              <w:jc w:val="both"/>
            </w:pPr>
            <w:r w:rsidRPr="00F360FD">
              <w:rPr>
                <w:rFonts w:eastAsia="Calibri"/>
              </w:rPr>
              <w:t>přednáška</w:t>
            </w:r>
          </w:p>
        </w:tc>
      </w:tr>
      <w:tr w:rsidR="00F360FD" w:rsidRPr="00F360FD" w:rsidTr="00A527E7">
        <w:tc>
          <w:tcPr>
            <w:tcW w:w="3086" w:type="dxa"/>
            <w:shd w:val="clear" w:color="auto" w:fill="F7CAAC"/>
          </w:tcPr>
          <w:p w:rsidR="00F360FD" w:rsidRPr="00F360FD" w:rsidRDefault="00F360FD" w:rsidP="00F360FD">
            <w:pPr>
              <w:rPr>
                <w:b/>
              </w:rPr>
            </w:pPr>
            <w:r w:rsidRPr="00F360FD">
              <w:rPr>
                <w:b/>
              </w:rPr>
              <w:t>Forma způsobu ověření studijních výsledků a další požadavky na studenta</w:t>
            </w:r>
          </w:p>
        </w:tc>
        <w:tc>
          <w:tcPr>
            <w:tcW w:w="6769" w:type="dxa"/>
            <w:gridSpan w:val="7"/>
            <w:tcBorders>
              <w:bottom w:val="nil"/>
            </w:tcBorders>
          </w:tcPr>
          <w:p w:rsidR="00F360FD" w:rsidRPr="00F360FD" w:rsidRDefault="00F360FD" w:rsidP="00F360FD">
            <w:pPr>
              <w:jc w:val="both"/>
              <w:rPr>
                <w:color w:val="1F497D"/>
                <w:sz w:val="16"/>
                <w:szCs w:val="16"/>
              </w:rPr>
            </w:pPr>
            <w:r w:rsidRPr="00F360FD">
              <w:t>Způsob zakončení předmětu - aktivní účast na daném předmětu, 80% účast ve výuce, zpracování a autorská prezentace seminární práce na zadané téma.</w:t>
            </w:r>
            <w:r w:rsidRPr="00F360FD">
              <w:rPr>
                <w:rFonts w:eastAsia="Calibri"/>
                <w:color w:val="FF0000"/>
                <w:sz w:val="16"/>
                <w:szCs w:val="16"/>
              </w:rPr>
              <w:t>.</w:t>
            </w:r>
          </w:p>
        </w:tc>
      </w:tr>
      <w:tr w:rsidR="00F360FD" w:rsidRPr="00F360FD" w:rsidTr="00A527E7">
        <w:trPr>
          <w:trHeight w:val="554"/>
        </w:trPr>
        <w:tc>
          <w:tcPr>
            <w:tcW w:w="9855" w:type="dxa"/>
            <w:gridSpan w:val="8"/>
            <w:tcBorders>
              <w:top w:val="nil"/>
            </w:tcBorders>
          </w:tcPr>
          <w:p w:rsidR="00F360FD" w:rsidRPr="00F360FD" w:rsidRDefault="00F360FD" w:rsidP="00F360FD">
            <w:pPr>
              <w:jc w:val="both"/>
            </w:pPr>
          </w:p>
        </w:tc>
      </w:tr>
      <w:tr w:rsidR="00F360FD" w:rsidRPr="00F360FD" w:rsidTr="00A527E7">
        <w:trPr>
          <w:trHeight w:val="197"/>
        </w:trPr>
        <w:tc>
          <w:tcPr>
            <w:tcW w:w="3086" w:type="dxa"/>
            <w:tcBorders>
              <w:top w:val="nil"/>
            </w:tcBorders>
            <w:shd w:val="clear" w:color="auto" w:fill="F7CAAC"/>
          </w:tcPr>
          <w:p w:rsidR="00F360FD" w:rsidRPr="00F360FD" w:rsidRDefault="00F360FD" w:rsidP="00F360FD">
            <w:pPr>
              <w:jc w:val="both"/>
              <w:rPr>
                <w:b/>
              </w:rPr>
            </w:pPr>
            <w:r w:rsidRPr="00F360FD">
              <w:rPr>
                <w:b/>
              </w:rPr>
              <w:t>Garant předmětu</w:t>
            </w:r>
          </w:p>
        </w:tc>
        <w:tc>
          <w:tcPr>
            <w:tcW w:w="6769" w:type="dxa"/>
            <w:gridSpan w:val="7"/>
            <w:tcBorders>
              <w:top w:val="nil"/>
            </w:tcBorders>
          </w:tcPr>
          <w:p w:rsidR="00F360FD" w:rsidRPr="00F360FD" w:rsidRDefault="00F360FD" w:rsidP="00F360FD">
            <w:pPr>
              <w:jc w:val="both"/>
            </w:pPr>
            <w:r w:rsidRPr="00F360FD">
              <w:t>Mgr. Vít Jakubíček</w:t>
            </w:r>
          </w:p>
        </w:tc>
      </w:tr>
      <w:tr w:rsidR="00F360FD" w:rsidRPr="00F360FD" w:rsidTr="00A527E7">
        <w:trPr>
          <w:trHeight w:val="243"/>
        </w:trPr>
        <w:tc>
          <w:tcPr>
            <w:tcW w:w="3086" w:type="dxa"/>
            <w:tcBorders>
              <w:top w:val="nil"/>
            </w:tcBorders>
            <w:shd w:val="clear" w:color="auto" w:fill="F7CAAC"/>
          </w:tcPr>
          <w:p w:rsidR="00F360FD" w:rsidRPr="00F360FD" w:rsidRDefault="00F360FD" w:rsidP="00F360FD">
            <w:pPr>
              <w:rPr>
                <w:b/>
              </w:rPr>
            </w:pPr>
            <w:r w:rsidRPr="00F360FD">
              <w:rPr>
                <w:b/>
              </w:rPr>
              <w:t>Zapojení garanta do výuky předmětu</w:t>
            </w:r>
          </w:p>
        </w:tc>
        <w:tc>
          <w:tcPr>
            <w:tcW w:w="6769" w:type="dxa"/>
            <w:gridSpan w:val="7"/>
            <w:tcBorders>
              <w:top w:val="nil"/>
            </w:tcBorders>
          </w:tcPr>
          <w:p w:rsidR="00F360FD" w:rsidRPr="00F360FD" w:rsidRDefault="00F360FD" w:rsidP="00F360FD">
            <w:pPr>
              <w:jc w:val="both"/>
            </w:pPr>
            <w:r w:rsidRPr="00F360FD">
              <w:t>100%</w:t>
            </w: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Vyučující</w:t>
            </w:r>
          </w:p>
        </w:tc>
        <w:tc>
          <w:tcPr>
            <w:tcW w:w="6769" w:type="dxa"/>
            <w:gridSpan w:val="7"/>
            <w:tcBorders>
              <w:bottom w:val="nil"/>
            </w:tcBorders>
          </w:tcPr>
          <w:p w:rsidR="00F360FD" w:rsidRPr="00F360FD" w:rsidRDefault="00F360FD" w:rsidP="00F360FD">
            <w:pPr>
              <w:jc w:val="both"/>
            </w:pPr>
            <w:r w:rsidRPr="00F360FD">
              <w:t>Mgr. Vít Jakubíček</w:t>
            </w:r>
          </w:p>
        </w:tc>
      </w:tr>
      <w:tr w:rsidR="00F360FD" w:rsidRPr="00F360FD" w:rsidTr="00A527E7">
        <w:trPr>
          <w:trHeight w:val="554"/>
        </w:trPr>
        <w:tc>
          <w:tcPr>
            <w:tcW w:w="9855" w:type="dxa"/>
            <w:gridSpan w:val="8"/>
            <w:tcBorders>
              <w:top w:val="nil"/>
            </w:tcBorders>
          </w:tcPr>
          <w:p w:rsidR="00F360FD" w:rsidRPr="00F360FD" w:rsidRDefault="00F360FD" w:rsidP="00F360FD">
            <w:pPr>
              <w:jc w:val="both"/>
            </w:pP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Stručná anotace předmětu</w:t>
            </w:r>
          </w:p>
        </w:tc>
        <w:tc>
          <w:tcPr>
            <w:tcW w:w="6769" w:type="dxa"/>
            <w:gridSpan w:val="7"/>
            <w:tcBorders>
              <w:bottom w:val="nil"/>
            </w:tcBorders>
          </w:tcPr>
          <w:p w:rsidR="00F360FD" w:rsidRPr="00F360FD" w:rsidRDefault="00F360FD" w:rsidP="00F360FD">
            <w:pPr>
              <w:jc w:val="both"/>
              <w:rPr>
                <w:sz w:val="16"/>
                <w:szCs w:val="16"/>
              </w:rPr>
            </w:pPr>
          </w:p>
        </w:tc>
      </w:tr>
      <w:tr w:rsidR="00F360FD" w:rsidRPr="00F360FD" w:rsidTr="00A527E7">
        <w:trPr>
          <w:trHeight w:val="3400"/>
        </w:trPr>
        <w:tc>
          <w:tcPr>
            <w:tcW w:w="9855" w:type="dxa"/>
            <w:gridSpan w:val="8"/>
            <w:tcBorders>
              <w:top w:val="nil"/>
              <w:bottom w:val="single" w:sz="12" w:space="0" w:color="auto"/>
            </w:tcBorders>
          </w:tcPr>
          <w:p w:rsidR="00F360FD" w:rsidRPr="00F360FD" w:rsidRDefault="00F360FD" w:rsidP="00F360FD">
            <w:pPr>
              <w:jc w:val="both"/>
            </w:pPr>
          </w:p>
          <w:p w:rsidR="00F360FD" w:rsidRPr="00F360FD" w:rsidRDefault="00F360FD" w:rsidP="00F360FD">
            <w:pPr>
              <w:jc w:val="both"/>
            </w:pPr>
            <w:r w:rsidRPr="00F360FD">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F360FD" w:rsidRPr="00F360FD" w:rsidRDefault="00F360FD" w:rsidP="00F360FD">
            <w:pPr>
              <w:jc w:val="both"/>
            </w:pPr>
          </w:p>
          <w:p w:rsidR="00F360FD" w:rsidRPr="00F360FD" w:rsidRDefault="00F360FD" w:rsidP="00F360FD">
            <w:pPr>
              <w:jc w:val="both"/>
            </w:pPr>
            <w:r w:rsidRPr="00F360FD">
              <w:t xml:space="preserve">V kurzu se těmito problémy a ještě dalšími současnými tendencemi průmyslového designu budeme zabývat v rozsahu celosvětového dění. Součástí výuky bude také seznámení s aktuální tvorbou světových designérů. </w:t>
            </w:r>
          </w:p>
          <w:p w:rsidR="00F360FD" w:rsidRPr="00F360FD" w:rsidRDefault="00F360FD" w:rsidP="00F360FD">
            <w:pPr>
              <w:jc w:val="both"/>
            </w:pPr>
          </w:p>
          <w:p w:rsidR="00F360FD" w:rsidRPr="00F360FD" w:rsidRDefault="00F360FD" w:rsidP="00F360FD">
            <w:pPr>
              <w:jc w:val="both"/>
            </w:pPr>
            <w:r w:rsidRPr="00F360FD">
              <w:t>1. Teoretický úvod do problematiky a hlavní témata a tendence v současném světovém designu</w:t>
            </w:r>
          </w:p>
          <w:p w:rsidR="00F360FD" w:rsidRPr="00F360FD" w:rsidRDefault="00F360FD" w:rsidP="00F360FD">
            <w:pPr>
              <w:jc w:val="both"/>
            </w:pPr>
            <w:r w:rsidRPr="00F360FD">
              <w:t>2. Nejstarší generace designérů</w:t>
            </w:r>
          </w:p>
          <w:p w:rsidR="00F360FD" w:rsidRPr="00F360FD" w:rsidRDefault="00F360FD" w:rsidP="00F360FD">
            <w:pPr>
              <w:jc w:val="both"/>
            </w:pPr>
            <w:r w:rsidRPr="00F360FD">
              <w:t>3. Střední a mladá generace designérů a designérských studií</w:t>
            </w:r>
          </w:p>
          <w:p w:rsidR="00F360FD" w:rsidRPr="00F360FD" w:rsidRDefault="00F360FD" w:rsidP="00F360FD">
            <w:pPr>
              <w:jc w:val="both"/>
            </w:pPr>
            <w:r w:rsidRPr="00F360FD">
              <w:t>4. Nejvýznamnější producenti a aktivity na poli designu</w:t>
            </w:r>
          </w:p>
        </w:tc>
      </w:tr>
      <w:tr w:rsidR="00F360FD" w:rsidRPr="00F360FD" w:rsidTr="00A527E7">
        <w:trPr>
          <w:trHeight w:val="265"/>
        </w:trPr>
        <w:tc>
          <w:tcPr>
            <w:tcW w:w="3653" w:type="dxa"/>
            <w:gridSpan w:val="2"/>
            <w:tcBorders>
              <w:top w:val="nil"/>
            </w:tcBorders>
            <w:shd w:val="clear" w:color="auto" w:fill="F7CAAC"/>
          </w:tcPr>
          <w:p w:rsidR="00F360FD" w:rsidRPr="00F360FD" w:rsidRDefault="00F360FD" w:rsidP="00F360FD">
            <w:pPr>
              <w:jc w:val="both"/>
            </w:pPr>
            <w:r w:rsidRPr="00F360FD">
              <w:rPr>
                <w:b/>
              </w:rPr>
              <w:t>Studijní literatura a studijní pomůcky</w:t>
            </w:r>
          </w:p>
        </w:tc>
        <w:tc>
          <w:tcPr>
            <w:tcW w:w="6202" w:type="dxa"/>
            <w:gridSpan w:val="6"/>
            <w:tcBorders>
              <w:top w:val="nil"/>
              <w:bottom w:val="nil"/>
            </w:tcBorders>
          </w:tcPr>
          <w:p w:rsidR="00F360FD" w:rsidRPr="00F360FD" w:rsidRDefault="00F360FD" w:rsidP="00F360FD">
            <w:pPr>
              <w:jc w:val="both"/>
            </w:pPr>
          </w:p>
        </w:tc>
      </w:tr>
      <w:tr w:rsidR="004156B2" w:rsidRPr="00F360FD" w:rsidTr="00A527E7">
        <w:trPr>
          <w:trHeight w:val="699"/>
        </w:trPr>
        <w:tc>
          <w:tcPr>
            <w:tcW w:w="9855" w:type="dxa"/>
            <w:gridSpan w:val="8"/>
            <w:tcBorders>
              <w:top w:val="nil"/>
            </w:tcBorders>
          </w:tcPr>
          <w:p w:rsidR="004156B2" w:rsidRDefault="004156B2" w:rsidP="004156B2">
            <w:pPr>
              <w:jc w:val="both"/>
            </w:pPr>
          </w:p>
          <w:p w:rsidR="004156B2" w:rsidRPr="00787F35" w:rsidRDefault="004156B2" w:rsidP="004156B2">
            <w:pPr>
              <w:jc w:val="both"/>
              <w:rPr>
                <w:b/>
              </w:rPr>
            </w:pPr>
            <w:r w:rsidRPr="00787F35">
              <w:rPr>
                <w:b/>
              </w:rPr>
              <w:t>Povinná:</w:t>
            </w:r>
          </w:p>
          <w:p w:rsidR="004156B2" w:rsidRDefault="004156B2" w:rsidP="004156B2">
            <w:pPr>
              <w:jc w:val="both"/>
            </w:pPr>
            <w:r>
              <w:t>FAIRS, Marcus. Design 21. století : nové ikony designu : od masového trhu k avantgardě. V Praze : Slovart, 2007.</w:t>
            </w:r>
          </w:p>
          <w:p w:rsidR="004156B2" w:rsidRDefault="004156B2" w:rsidP="004156B2">
            <w:pPr>
              <w:jc w:val="both"/>
            </w:pPr>
            <w:r>
              <w:t xml:space="preserve">BRAMSTON, Dave. </w:t>
            </w:r>
            <w:r>
              <w:rPr>
                <w:rStyle w:val="sourcedocument"/>
              </w:rPr>
              <w:t>Design výrobků: hledání inspirace.</w:t>
            </w:r>
            <w:r>
              <w:t xml:space="preserve"> Vyd. 1. Brno: Computer Press, 2010. 175 s. Základy designu.</w:t>
            </w:r>
          </w:p>
          <w:p w:rsidR="004156B2" w:rsidRDefault="004156B2" w:rsidP="004156B2">
            <w:pPr>
              <w:jc w:val="both"/>
            </w:pPr>
            <w:r>
              <w:t xml:space="preserve">HERRIOTT, Luke. Design pro 21. století. Slovart, 2007. </w:t>
            </w:r>
          </w:p>
          <w:p w:rsidR="004156B2" w:rsidRDefault="004156B2" w:rsidP="004156B2">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4156B2" w:rsidRDefault="004156B2" w:rsidP="004156B2">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4156B2" w:rsidRDefault="004156B2" w:rsidP="004156B2">
            <w:pPr>
              <w:jc w:val="both"/>
            </w:pPr>
            <w:r>
              <w:t xml:space="preserve">PELCL, Jiří. </w:t>
            </w:r>
            <w:r w:rsidRPr="00FB71D7">
              <w:rPr>
                <w:i/>
              </w:rPr>
              <w:t>Design: od myšlenky k realizaci = from idea to realization.</w:t>
            </w:r>
            <w:r>
              <w:t xml:space="preserve"> V Praze: Vysoká škola uměleckoprůmyslová v Praze, c2012. 255 s.</w:t>
            </w:r>
          </w:p>
          <w:p w:rsidR="004156B2" w:rsidRDefault="004156B2" w:rsidP="004156B2">
            <w:pPr>
              <w:jc w:val="both"/>
            </w:pPr>
            <w:r>
              <w:t xml:space="preserve">SPARKE, Penny. </w:t>
            </w:r>
            <w:r>
              <w:rPr>
                <w:rStyle w:val="sourcedocument"/>
              </w:rPr>
              <w:t>Století designu: průkopníci designu 20. století.</w:t>
            </w:r>
            <w:r>
              <w:t xml:space="preserve"> 1. čes. vyd. Praha: Slovart, 1999. 272 s.</w:t>
            </w:r>
          </w:p>
          <w:p w:rsidR="004156B2" w:rsidRDefault="004156B2" w:rsidP="004156B2">
            <w:pPr>
              <w:jc w:val="both"/>
            </w:pPr>
          </w:p>
          <w:p w:rsidR="004156B2" w:rsidRDefault="004156B2" w:rsidP="004156B2">
            <w:pPr>
              <w:jc w:val="both"/>
            </w:pPr>
            <w:r w:rsidRPr="00787F35">
              <w:rPr>
                <w:b/>
              </w:rPr>
              <w:t>Doporučená</w:t>
            </w:r>
            <w:r>
              <w:t>:</w:t>
            </w:r>
          </w:p>
          <w:p w:rsidR="004156B2" w:rsidRDefault="004156B2" w:rsidP="004156B2">
            <w:pPr>
              <w:jc w:val="both"/>
            </w:pPr>
            <w:r>
              <w:t>OLIVETI, Chiara. Design. Praha : Slovart ; Warszawa : Solis ; Budapest : Vince kiadó, 2009.</w:t>
            </w:r>
          </w:p>
          <w:p w:rsidR="004156B2" w:rsidRDefault="004156B2" w:rsidP="004156B2">
            <w:pPr>
              <w:jc w:val="both"/>
            </w:pPr>
            <w:r>
              <w:t xml:space="preserve">FIELLOVI, Charlotte &amp; Peter. Design - Ikony (20. století). Slovart, Taschen, 2006. </w:t>
            </w:r>
          </w:p>
          <w:p w:rsidR="004156B2" w:rsidRDefault="004156B2" w:rsidP="004156B2">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4156B2" w:rsidRDefault="004156B2" w:rsidP="004156B2">
            <w:pPr>
              <w:jc w:val="both"/>
            </w:pPr>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4156B2" w:rsidRDefault="004156B2" w:rsidP="004156B2">
            <w:pPr>
              <w:jc w:val="both"/>
            </w:pPr>
            <w:r>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4156B2" w:rsidRDefault="004156B2" w:rsidP="004156B2">
            <w:pPr>
              <w:jc w:val="both"/>
            </w:pPr>
            <w:r>
              <w:rPr>
                <w:caps/>
              </w:rPr>
              <w:lastRenderedPageBreak/>
              <w:t>Meggs</w:t>
            </w:r>
            <w:r>
              <w:t xml:space="preserve">, Philip B. a </w:t>
            </w:r>
            <w:r>
              <w:rPr>
                <w:caps/>
              </w:rPr>
              <w:t>Purvis</w:t>
            </w:r>
            <w:r>
              <w:t xml:space="preserve">, Alston W. </w:t>
            </w:r>
            <w:r>
              <w:rPr>
                <w:i/>
                <w:iCs/>
              </w:rPr>
              <w:t>Meggs' history of graphic design</w:t>
            </w:r>
            <w:r>
              <w:t>. 5th ed. Hoboken: John Wiley &amp; Sons, ©2012. xi, 603 s.</w:t>
            </w:r>
          </w:p>
          <w:p w:rsidR="004156B2" w:rsidRDefault="004156B2" w:rsidP="004156B2">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4156B2" w:rsidRDefault="004156B2" w:rsidP="004156B2">
            <w:pPr>
              <w:jc w:val="both"/>
            </w:pPr>
            <w:r>
              <w:rPr>
                <w:caps/>
              </w:rPr>
              <w:t>Kolesár</w:t>
            </w:r>
            <w:r>
              <w:t xml:space="preserve">, Zdeno, ed. et al. </w:t>
            </w:r>
            <w:r>
              <w:rPr>
                <w:i/>
                <w:iCs/>
              </w:rPr>
              <w:t>Art dizajn. František Burian a študenti</w:t>
            </w:r>
            <w:r>
              <w:t>. Prvé slovenské vydanie. Bratislava: Vydavateľstvo SLOVART, 2017. 319 stran.</w:t>
            </w:r>
          </w:p>
          <w:p w:rsidR="004156B2" w:rsidRDefault="004156B2" w:rsidP="004156B2">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4156B2" w:rsidRDefault="004156B2" w:rsidP="004156B2">
            <w:pPr>
              <w:jc w:val="both"/>
            </w:pPr>
            <w:r>
              <w:rPr>
                <w:caps/>
              </w:rPr>
              <w:t>Kolesár</w:t>
            </w:r>
            <w:r>
              <w:t xml:space="preserve">, Zdeno. </w:t>
            </w:r>
            <w:r>
              <w:rPr>
                <w:i/>
                <w:iCs/>
              </w:rPr>
              <w:t>Kapitoly z dejín grafického dizajnu</w:t>
            </w:r>
            <w:r>
              <w:t>. 1. vyd. Bratislava: Slovenské centrum dizajnu, 2006. 224 s.</w:t>
            </w:r>
          </w:p>
          <w:p w:rsidR="004156B2" w:rsidRDefault="004156B2" w:rsidP="004156B2">
            <w:pPr>
              <w:jc w:val="both"/>
            </w:pPr>
            <w:r>
              <w:rPr>
                <w:caps/>
              </w:rPr>
              <w:t>Koudelková</w:t>
            </w:r>
            <w:r>
              <w:t xml:space="preserve">, Dagmar et al. </w:t>
            </w:r>
            <w:r>
              <w:rPr>
                <w:i/>
                <w:iCs/>
              </w:rPr>
              <w:t>Atika 1987-1992: emoce a forma = emotion and form</w:t>
            </w:r>
            <w:r>
              <w:t>. Vyd. 1. Brno: ERA, 2007. 173 s</w:t>
            </w:r>
            <w:r w:rsidRPr="00FB71D7">
              <w:t xml:space="preserve"> </w:t>
            </w:r>
          </w:p>
          <w:p w:rsidR="004156B2" w:rsidRDefault="004156B2" w:rsidP="004156B2">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4156B2" w:rsidRDefault="004156B2" w:rsidP="004156B2">
            <w:pPr>
              <w:jc w:val="both"/>
            </w:pPr>
            <w:r>
              <w:t>PAULY,</w:t>
            </w:r>
            <w:r w:rsidRPr="00772AB7">
              <w:t xml:space="preserve"> Jana a </w:t>
            </w:r>
            <w:r>
              <w:t>HULÁK</w:t>
            </w:r>
            <w:r w:rsidRPr="00772AB7">
              <w:t xml:space="preserve">, Jiří. Český průmyslový design 1990-2010. Vyd. 1. [Roztoky u Prahy]: Signum, ©2010. 334 s. </w:t>
            </w:r>
          </w:p>
          <w:p w:rsidR="004156B2" w:rsidRDefault="004156B2" w:rsidP="004156B2">
            <w:pPr>
              <w:jc w:val="both"/>
            </w:pPr>
          </w:p>
        </w:tc>
      </w:tr>
      <w:tr w:rsidR="00F360FD" w:rsidRPr="00F360F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0FD" w:rsidRPr="00F360FD" w:rsidRDefault="00F360FD" w:rsidP="00F360FD">
            <w:pPr>
              <w:jc w:val="center"/>
              <w:rPr>
                <w:rFonts w:eastAsia="Calibri"/>
                <w:color w:val="FF0000"/>
              </w:rPr>
            </w:pPr>
            <w:r w:rsidRPr="00F360FD">
              <w:rPr>
                <w:b/>
              </w:rPr>
              <w:lastRenderedPageBreak/>
              <w:t>Informace ke kombinované nebo distanční formě</w:t>
            </w:r>
          </w:p>
        </w:tc>
      </w:tr>
      <w:tr w:rsidR="00F360FD" w:rsidRPr="00F360FD" w:rsidTr="00A527E7">
        <w:tc>
          <w:tcPr>
            <w:tcW w:w="4787" w:type="dxa"/>
            <w:gridSpan w:val="3"/>
            <w:tcBorders>
              <w:top w:val="single" w:sz="2" w:space="0" w:color="auto"/>
            </w:tcBorders>
            <w:shd w:val="clear" w:color="auto" w:fill="F7CAAC"/>
          </w:tcPr>
          <w:p w:rsidR="00F360FD" w:rsidRPr="00F360FD" w:rsidRDefault="00F360FD" w:rsidP="00F360FD">
            <w:pPr>
              <w:autoSpaceDE w:val="0"/>
              <w:autoSpaceDN w:val="0"/>
              <w:adjustRightInd w:val="0"/>
            </w:pPr>
            <w:r w:rsidRPr="00F360FD">
              <w:rPr>
                <w:b/>
              </w:rPr>
              <w:t>Rozsah konzultací (soustředění)</w:t>
            </w:r>
            <w:r w:rsidRPr="00F360FD">
              <w:rPr>
                <w:rFonts w:eastAsia="Calibri"/>
                <w:sz w:val="24"/>
                <w:szCs w:val="24"/>
              </w:rPr>
              <w:t xml:space="preserve"> </w:t>
            </w:r>
          </w:p>
        </w:tc>
        <w:tc>
          <w:tcPr>
            <w:tcW w:w="889" w:type="dxa"/>
            <w:tcBorders>
              <w:top w:val="single" w:sz="2" w:space="0" w:color="auto"/>
            </w:tcBorders>
          </w:tcPr>
          <w:p w:rsidR="00F360FD" w:rsidRPr="00F360FD" w:rsidRDefault="00F360FD" w:rsidP="00F360FD">
            <w:pPr>
              <w:jc w:val="both"/>
            </w:pPr>
            <w:r w:rsidRPr="00F360FD">
              <w:t>8</w:t>
            </w:r>
          </w:p>
        </w:tc>
        <w:tc>
          <w:tcPr>
            <w:tcW w:w="4179" w:type="dxa"/>
            <w:gridSpan w:val="4"/>
            <w:tcBorders>
              <w:top w:val="single" w:sz="2" w:space="0" w:color="auto"/>
            </w:tcBorders>
            <w:shd w:val="clear" w:color="auto" w:fill="F7CAAC"/>
          </w:tcPr>
          <w:p w:rsidR="00F360FD" w:rsidRPr="00F360FD" w:rsidRDefault="00F360FD" w:rsidP="00F360FD">
            <w:pPr>
              <w:jc w:val="both"/>
              <w:rPr>
                <w:b/>
              </w:rPr>
            </w:pPr>
            <w:r w:rsidRPr="00F360FD">
              <w:rPr>
                <w:b/>
              </w:rPr>
              <w:t xml:space="preserve">hodin </w:t>
            </w:r>
          </w:p>
        </w:tc>
      </w:tr>
      <w:tr w:rsidR="00F360FD" w:rsidRPr="00F360FD" w:rsidTr="00A527E7">
        <w:tc>
          <w:tcPr>
            <w:tcW w:w="9855" w:type="dxa"/>
            <w:gridSpan w:val="8"/>
            <w:shd w:val="clear" w:color="auto" w:fill="F7CAAC"/>
          </w:tcPr>
          <w:p w:rsidR="00F360FD" w:rsidRPr="00F360FD" w:rsidRDefault="00F360FD" w:rsidP="00F360FD">
            <w:pPr>
              <w:jc w:val="both"/>
              <w:rPr>
                <w:b/>
              </w:rPr>
            </w:pPr>
            <w:r w:rsidRPr="00F360FD">
              <w:rPr>
                <w:b/>
              </w:rPr>
              <w:t>Informace o způsobu kontaktu s vyučujícím</w:t>
            </w:r>
          </w:p>
        </w:tc>
      </w:tr>
      <w:tr w:rsidR="00F360FD" w:rsidRPr="00F360FD" w:rsidTr="00BE579A">
        <w:trPr>
          <w:trHeight w:val="863"/>
        </w:trPr>
        <w:tc>
          <w:tcPr>
            <w:tcW w:w="9855" w:type="dxa"/>
            <w:gridSpan w:val="8"/>
          </w:tcPr>
          <w:p w:rsidR="00F360FD" w:rsidRPr="00F360FD" w:rsidRDefault="00F360FD" w:rsidP="00F360FD">
            <w:pPr>
              <w:autoSpaceDE w:val="0"/>
              <w:autoSpaceDN w:val="0"/>
              <w:adjustRightInd w:val="0"/>
              <w:rPr>
                <w:rFonts w:eastAsia="Calibri"/>
              </w:rPr>
            </w:pPr>
          </w:p>
          <w:p w:rsidR="00F360FD" w:rsidRPr="00F360FD" w:rsidRDefault="00F360FD" w:rsidP="00F360FD">
            <w:pPr>
              <w:autoSpaceDE w:val="0"/>
              <w:autoSpaceDN w:val="0"/>
              <w:adjustRightInd w:val="0"/>
              <w:rPr>
                <w:rFonts w:eastAsia="Calibri"/>
                <w:color w:val="FF0000"/>
              </w:rPr>
            </w:pPr>
            <w:r w:rsidRPr="00F360FD">
              <w:rPr>
                <w:rFonts w:eastAsia="Calibri"/>
              </w:rPr>
              <w:t>Možnost konzultace s vyučujícím přes kontaktní e-mail. Osobní konzultace po předchozí domluvě.</w:t>
            </w:r>
          </w:p>
        </w:tc>
      </w:tr>
    </w:tbl>
    <w:p w:rsidR="00D031BD" w:rsidRDefault="00D031B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36694A" w:rsidRDefault="0036694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0FD" w:rsidRPr="00F360FD" w:rsidTr="00A527E7">
        <w:tc>
          <w:tcPr>
            <w:tcW w:w="9855" w:type="dxa"/>
            <w:gridSpan w:val="8"/>
            <w:tcBorders>
              <w:bottom w:val="double" w:sz="4" w:space="0" w:color="auto"/>
            </w:tcBorders>
            <w:shd w:val="clear" w:color="auto" w:fill="BDD6EE"/>
          </w:tcPr>
          <w:p w:rsidR="00F360FD" w:rsidRPr="00F360FD" w:rsidRDefault="00F360FD" w:rsidP="00F360FD">
            <w:pPr>
              <w:jc w:val="both"/>
              <w:rPr>
                <w:b/>
                <w:sz w:val="28"/>
              </w:rPr>
            </w:pPr>
            <w:r w:rsidRPr="00F360FD">
              <w:lastRenderedPageBreak/>
              <w:br w:type="page"/>
            </w:r>
            <w:r w:rsidRPr="00F360FD">
              <w:rPr>
                <w:b/>
                <w:sz w:val="28"/>
              </w:rPr>
              <w:t>B-III – Charakteristika studijního předmětu</w:t>
            </w:r>
          </w:p>
        </w:tc>
      </w:tr>
      <w:tr w:rsidR="00F360FD" w:rsidRPr="00F360FD" w:rsidTr="00A527E7">
        <w:trPr>
          <w:trHeight w:val="20"/>
        </w:trPr>
        <w:tc>
          <w:tcPr>
            <w:tcW w:w="3086" w:type="dxa"/>
            <w:tcBorders>
              <w:top w:val="double" w:sz="4" w:space="0" w:color="auto"/>
            </w:tcBorders>
            <w:shd w:val="clear" w:color="auto" w:fill="F7CAAC"/>
          </w:tcPr>
          <w:p w:rsidR="00F360FD" w:rsidRPr="00F360FD" w:rsidRDefault="00F360FD" w:rsidP="00F360FD">
            <w:pPr>
              <w:jc w:val="both"/>
              <w:rPr>
                <w:b/>
              </w:rPr>
            </w:pPr>
            <w:r w:rsidRPr="00F360FD">
              <w:rPr>
                <w:b/>
              </w:rPr>
              <w:t>Název studijního předmětu</w:t>
            </w:r>
          </w:p>
        </w:tc>
        <w:tc>
          <w:tcPr>
            <w:tcW w:w="6769" w:type="dxa"/>
            <w:gridSpan w:val="7"/>
            <w:tcBorders>
              <w:top w:val="double" w:sz="4" w:space="0" w:color="auto"/>
            </w:tcBorders>
          </w:tcPr>
          <w:p w:rsidR="00F360FD" w:rsidRPr="00F360FD" w:rsidRDefault="00F360FD" w:rsidP="00F360FD">
            <w:pPr>
              <w:jc w:val="both"/>
              <w:rPr>
                <w:color w:val="1F497D"/>
              </w:rPr>
            </w:pPr>
            <w:r w:rsidRPr="00F360FD">
              <w:t>Teorie a metodologie designu</w:t>
            </w:r>
          </w:p>
        </w:tc>
      </w:tr>
      <w:tr w:rsidR="00F360FD" w:rsidRPr="00F360FD" w:rsidTr="00A527E7">
        <w:trPr>
          <w:trHeight w:val="20"/>
        </w:trPr>
        <w:tc>
          <w:tcPr>
            <w:tcW w:w="3086" w:type="dxa"/>
            <w:shd w:val="clear" w:color="auto" w:fill="F7CAAC"/>
          </w:tcPr>
          <w:p w:rsidR="00F360FD" w:rsidRPr="00F360FD" w:rsidRDefault="00F360FD" w:rsidP="00F360FD">
            <w:pPr>
              <w:rPr>
                <w:b/>
              </w:rPr>
            </w:pPr>
            <w:r w:rsidRPr="00F360FD">
              <w:rPr>
                <w:b/>
              </w:rPr>
              <w:t>Typ předmětu</w:t>
            </w:r>
          </w:p>
        </w:tc>
        <w:tc>
          <w:tcPr>
            <w:tcW w:w="3406" w:type="dxa"/>
            <w:gridSpan w:val="4"/>
          </w:tcPr>
          <w:p w:rsidR="00F360FD" w:rsidRPr="00F360FD" w:rsidRDefault="00F360FD" w:rsidP="00F360FD">
            <w:pPr>
              <w:jc w:val="both"/>
            </w:pPr>
            <w:r w:rsidRPr="00F360FD">
              <w:t>povinně volitelný, ZT</w:t>
            </w:r>
          </w:p>
        </w:tc>
        <w:tc>
          <w:tcPr>
            <w:tcW w:w="2695" w:type="dxa"/>
            <w:gridSpan w:val="2"/>
            <w:shd w:val="clear" w:color="auto" w:fill="F7CAAC"/>
          </w:tcPr>
          <w:p w:rsidR="00F360FD" w:rsidRPr="00F360FD" w:rsidRDefault="00F360FD" w:rsidP="00F360FD">
            <w:pPr>
              <w:jc w:val="both"/>
            </w:pPr>
            <w:r w:rsidRPr="00F360FD">
              <w:rPr>
                <w:b/>
              </w:rPr>
              <w:t>doporučený ročník/semestr</w:t>
            </w:r>
          </w:p>
        </w:tc>
        <w:tc>
          <w:tcPr>
            <w:tcW w:w="668" w:type="dxa"/>
          </w:tcPr>
          <w:p w:rsidR="00F360FD" w:rsidRPr="00F360FD" w:rsidRDefault="00F360FD" w:rsidP="00F360FD">
            <w:pPr>
              <w:jc w:val="both"/>
            </w:pPr>
            <w:r w:rsidRPr="00F360FD">
              <w:t>1/ZS</w:t>
            </w:r>
          </w:p>
        </w:tc>
      </w:tr>
      <w:tr w:rsidR="00F360FD" w:rsidRPr="00F360FD" w:rsidTr="00A527E7">
        <w:trPr>
          <w:trHeight w:val="20"/>
        </w:trPr>
        <w:tc>
          <w:tcPr>
            <w:tcW w:w="3086" w:type="dxa"/>
            <w:shd w:val="clear" w:color="auto" w:fill="F7CAAC"/>
          </w:tcPr>
          <w:p w:rsidR="00F360FD" w:rsidRPr="00F360FD" w:rsidRDefault="00F360FD" w:rsidP="00F360FD">
            <w:pPr>
              <w:jc w:val="both"/>
              <w:rPr>
                <w:b/>
              </w:rPr>
            </w:pPr>
            <w:r w:rsidRPr="00F360FD">
              <w:rPr>
                <w:b/>
              </w:rPr>
              <w:t>Rozsah studijního předmětu</w:t>
            </w:r>
          </w:p>
        </w:tc>
        <w:tc>
          <w:tcPr>
            <w:tcW w:w="1701" w:type="dxa"/>
            <w:gridSpan w:val="2"/>
          </w:tcPr>
          <w:p w:rsidR="00F360FD" w:rsidRPr="00F360FD" w:rsidRDefault="00F360FD" w:rsidP="00F360FD">
            <w:pPr>
              <w:jc w:val="both"/>
            </w:pPr>
            <w:r w:rsidRPr="00F360FD">
              <w:rPr>
                <w:rFonts w:eastAsia="Calibri"/>
              </w:rPr>
              <w:t>4p</w:t>
            </w:r>
          </w:p>
        </w:tc>
        <w:tc>
          <w:tcPr>
            <w:tcW w:w="889" w:type="dxa"/>
            <w:shd w:val="clear" w:color="auto" w:fill="F7CAAC"/>
          </w:tcPr>
          <w:p w:rsidR="00F360FD" w:rsidRPr="00F360FD" w:rsidRDefault="00F360FD" w:rsidP="00F360FD">
            <w:pPr>
              <w:jc w:val="both"/>
              <w:rPr>
                <w:b/>
              </w:rPr>
            </w:pPr>
            <w:r w:rsidRPr="00F360FD">
              <w:rPr>
                <w:b/>
              </w:rPr>
              <w:t xml:space="preserve">hod. </w:t>
            </w:r>
          </w:p>
        </w:tc>
        <w:tc>
          <w:tcPr>
            <w:tcW w:w="816" w:type="dxa"/>
          </w:tcPr>
          <w:p w:rsidR="00F360FD" w:rsidRPr="00F360FD" w:rsidRDefault="00F360FD" w:rsidP="00F360FD">
            <w:pPr>
              <w:jc w:val="both"/>
            </w:pPr>
            <w:r w:rsidRPr="00F360FD">
              <w:t>4</w:t>
            </w:r>
          </w:p>
        </w:tc>
        <w:tc>
          <w:tcPr>
            <w:tcW w:w="2156" w:type="dxa"/>
            <w:shd w:val="clear" w:color="auto" w:fill="F7CAAC"/>
          </w:tcPr>
          <w:p w:rsidR="00F360FD" w:rsidRPr="00F360FD" w:rsidRDefault="00F360FD" w:rsidP="00F360FD">
            <w:pPr>
              <w:jc w:val="both"/>
              <w:rPr>
                <w:b/>
              </w:rPr>
            </w:pPr>
            <w:r w:rsidRPr="00F360FD">
              <w:rPr>
                <w:b/>
              </w:rPr>
              <w:t>kreditů</w:t>
            </w:r>
          </w:p>
        </w:tc>
        <w:tc>
          <w:tcPr>
            <w:tcW w:w="1207" w:type="dxa"/>
            <w:gridSpan w:val="2"/>
          </w:tcPr>
          <w:p w:rsidR="00F360FD" w:rsidRPr="00F360FD" w:rsidRDefault="00F360FD" w:rsidP="00F360FD">
            <w:pPr>
              <w:jc w:val="both"/>
            </w:pPr>
            <w:r w:rsidRPr="00F360FD">
              <w:t>2</w:t>
            </w:r>
          </w:p>
        </w:tc>
      </w:tr>
      <w:tr w:rsidR="00F360FD" w:rsidRPr="00F360FD" w:rsidTr="00A527E7">
        <w:tc>
          <w:tcPr>
            <w:tcW w:w="3086" w:type="dxa"/>
            <w:shd w:val="clear" w:color="auto" w:fill="F7CAAC"/>
          </w:tcPr>
          <w:p w:rsidR="00F360FD" w:rsidRPr="00F360FD" w:rsidRDefault="00F360FD" w:rsidP="00F360FD">
            <w:pPr>
              <w:rPr>
                <w:b/>
                <w:sz w:val="22"/>
              </w:rPr>
            </w:pPr>
            <w:r w:rsidRPr="00F360FD">
              <w:rPr>
                <w:b/>
              </w:rPr>
              <w:t>Prerekvizity, korekvizity, ekvivalence</w:t>
            </w:r>
          </w:p>
        </w:tc>
        <w:tc>
          <w:tcPr>
            <w:tcW w:w="6769" w:type="dxa"/>
            <w:gridSpan w:val="7"/>
          </w:tcPr>
          <w:p w:rsidR="00F360FD" w:rsidRPr="00F360FD" w:rsidRDefault="00F360FD" w:rsidP="00F360FD">
            <w:pPr>
              <w:jc w:val="both"/>
              <w:rPr>
                <w:sz w:val="16"/>
                <w:szCs w:val="16"/>
              </w:rPr>
            </w:pPr>
          </w:p>
        </w:tc>
      </w:tr>
      <w:tr w:rsidR="00F360FD" w:rsidRPr="00F360FD" w:rsidTr="00A527E7">
        <w:tc>
          <w:tcPr>
            <w:tcW w:w="3086" w:type="dxa"/>
            <w:shd w:val="clear" w:color="auto" w:fill="F7CAAC"/>
          </w:tcPr>
          <w:p w:rsidR="00F360FD" w:rsidRPr="00F360FD" w:rsidRDefault="00F360FD" w:rsidP="00F360FD">
            <w:pPr>
              <w:rPr>
                <w:b/>
              </w:rPr>
            </w:pPr>
            <w:r w:rsidRPr="00F360FD">
              <w:rPr>
                <w:b/>
              </w:rPr>
              <w:t>Způsob ověření studijních výsledků</w:t>
            </w:r>
          </w:p>
        </w:tc>
        <w:tc>
          <w:tcPr>
            <w:tcW w:w="3406" w:type="dxa"/>
            <w:gridSpan w:val="4"/>
          </w:tcPr>
          <w:p w:rsidR="00F360FD" w:rsidRPr="00F360FD" w:rsidRDefault="00F360FD" w:rsidP="00F360FD">
            <w:pPr>
              <w:jc w:val="both"/>
            </w:pPr>
            <w:r w:rsidRPr="00F360FD">
              <w:rPr>
                <w:rFonts w:eastAsia="Calibri"/>
              </w:rPr>
              <w:t>klasifikovaný zápočet</w:t>
            </w:r>
          </w:p>
        </w:tc>
        <w:tc>
          <w:tcPr>
            <w:tcW w:w="2156" w:type="dxa"/>
            <w:shd w:val="clear" w:color="auto" w:fill="F7CAAC"/>
          </w:tcPr>
          <w:p w:rsidR="00F360FD" w:rsidRPr="00F360FD" w:rsidRDefault="00F360FD" w:rsidP="00F360FD">
            <w:pPr>
              <w:jc w:val="both"/>
              <w:rPr>
                <w:b/>
              </w:rPr>
            </w:pPr>
            <w:r w:rsidRPr="00F360FD">
              <w:rPr>
                <w:b/>
              </w:rPr>
              <w:t>Forma výuky</w:t>
            </w:r>
          </w:p>
        </w:tc>
        <w:tc>
          <w:tcPr>
            <w:tcW w:w="1207" w:type="dxa"/>
            <w:gridSpan w:val="2"/>
          </w:tcPr>
          <w:p w:rsidR="00F360FD" w:rsidRPr="00F360FD" w:rsidRDefault="00F360FD" w:rsidP="00F360FD">
            <w:pPr>
              <w:jc w:val="both"/>
            </w:pPr>
            <w:r w:rsidRPr="00F360FD">
              <w:rPr>
                <w:rFonts w:eastAsia="Calibri"/>
              </w:rPr>
              <w:t>přednáška</w:t>
            </w:r>
          </w:p>
        </w:tc>
      </w:tr>
      <w:tr w:rsidR="00F360FD" w:rsidRPr="00F360FD" w:rsidTr="00A527E7">
        <w:tc>
          <w:tcPr>
            <w:tcW w:w="3086" w:type="dxa"/>
            <w:shd w:val="clear" w:color="auto" w:fill="F7CAAC"/>
          </w:tcPr>
          <w:p w:rsidR="00F360FD" w:rsidRPr="00F360FD" w:rsidRDefault="00F360FD" w:rsidP="00F360FD">
            <w:pPr>
              <w:rPr>
                <w:b/>
              </w:rPr>
            </w:pPr>
            <w:r w:rsidRPr="00F360FD">
              <w:rPr>
                <w:b/>
              </w:rPr>
              <w:t>Forma způsobu ověření studijních výsledků a další požadavky na studenta</w:t>
            </w:r>
          </w:p>
        </w:tc>
        <w:tc>
          <w:tcPr>
            <w:tcW w:w="6769" w:type="dxa"/>
            <w:gridSpan w:val="7"/>
            <w:tcBorders>
              <w:bottom w:val="nil"/>
            </w:tcBorders>
          </w:tcPr>
          <w:p w:rsidR="00F360FD" w:rsidRPr="00F360FD" w:rsidRDefault="00F360FD" w:rsidP="00F360FD">
            <w:pPr>
              <w:jc w:val="both"/>
              <w:rPr>
                <w:color w:val="1F497D"/>
                <w:sz w:val="16"/>
                <w:szCs w:val="16"/>
              </w:rPr>
            </w:pPr>
            <w:r w:rsidRPr="00F360FD">
              <w:t>Písemný test z úvodních přednášek, aktivní účast, hodnotná seminární práce.</w:t>
            </w:r>
          </w:p>
        </w:tc>
      </w:tr>
      <w:tr w:rsidR="00F360FD" w:rsidRPr="00F360FD" w:rsidTr="00BE579A">
        <w:trPr>
          <w:trHeight w:val="406"/>
        </w:trPr>
        <w:tc>
          <w:tcPr>
            <w:tcW w:w="9855" w:type="dxa"/>
            <w:gridSpan w:val="8"/>
            <w:tcBorders>
              <w:top w:val="nil"/>
            </w:tcBorders>
          </w:tcPr>
          <w:p w:rsidR="00F360FD" w:rsidRPr="00F360FD" w:rsidRDefault="00F360FD" w:rsidP="00F360FD">
            <w:pPr>
              <w:jc w:val="both"/>
            </w:pPr>
          </w:p>
        </w:tc>
      </w:tr>
      <w:tr w:rsidR="00F360FD" w:rsidRPr="00F360FD" w:rsidTr="00A527E7">
        <w:trPr>
          <w:trHeight w:val="197"/>
        </w:trPr>
        <w:tc>
          <w:tcPr>
            <w:tcW w:w="3086" w:type="dxa"/>
            <w:tcBorders>
              <w:top w:val="nil"/>
            </w:tcBorders>
            <w:shd w:val="clear" w:color="auto" w:fill="F7CAAC"/>
          </w:tcPr>
          <w:p w:rsidR="00F360FD" w:rsidRPr="00F360FD" w:rsidRDefault="00F360FD" w:rsidP="00F360FD">
            <w:pPr>
              <w:jc w:val="both"/>
              <w:rPr>
                <w:b/>
              </w:rPr>
            </w:pPr>
            <w:r w:rsidRPr="00F360FD">
              <w:rPr>
                <w:b/>
              </w:rPr>
              <w:t>Garant předmětu</w:t>
            </w:r>
          </w:p>
        </w:tc>
        <w:tc>
          <w:tcPr>
            <w:tcW w:w="6769" w:type="dxa"/>
            <w:gridSpan w:val="7"/>
            <w:tcBorders>
              <w:top w:val="nil"/>
            </w:tcBorders>
          </w:tcPr>
          <w:p w:rsidR="00F360FD" w:rsidRPr="00F360FD" w:rsidRDefault="00F360FD" w:rsidP="00F360FD">
            <w:pPr>
              <w:jc w:val="both"/>
            </w:pPr>
            <w:r w:rsidRPr="00F360FD">
              <w:t>Mgr. Vít Jakubíček</w:t>
            </w:r>
          </w:p>
        </w:tc>
      </w:tr>
      <w:tr w:rsidR="00F360FD" w:rsidRPr="00F360FD" w:rsidTr="00A527E7">
        <w:trPr>
          <w:trHeight w:val="243"/>
        </w:trPr>
        <w:tc>
          <w:tcPr>
            <w:tcW w:w="3086" w:type="dxa"/>
            <w:tcBorders>
              <w:top w:val="nil"/>
            </w:tcBorders>
            <w:shd w:val="clear" w:color="auto" w:fill="F7CAAC"/>
          </w:tcPr>
          <w:p w:rsidR="00F360FD" w:rsidRPr="00F360FD" w:rsidRDefault="00F360FD" w:rsidP="00F360FD">
            <w:pPr>
              <w:rPr>
                <w:b/>
              </w:rPr>
            </w:pPr>
            <w:r w:rsidRPr="00F360FD">
              <w:rPr>
                <w:b/>
              </w:rPr>
              <w:t>Zapojení garanta do výuky předmětu</w:t>
            </w:r>
          </w:p>
        </w:tc>
        <w:tc>
          <w:tcPr>
            <w:tcW w:w="6769" w:type="dxa"/>
            <w:gridSpan w:val="7"/>
            <w:tcBorders>
              <w:top w:val="nil"/>
            </w:tcBorders>
          </w:tcPr>
          <w:p w:rsidR="00F360FD" w:rsidRPr="00F360FD" w:rsidRDefault="00F360FD" w:rsidP="00F360FD">
            <w:pPr>
              <w:jc w:val="both"/>
            </w:pPr>
            <w:r w:rsidRPr="00F360FD">
              <w:t>100%</w:t>
            </w: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Vyučující</w:t>
            </w:r>
          </w:p>
        </w:tc>
        <w:tc>
          <w:tcPr>
            <w:tcW w:w="6769" w:type="dxa"/>
            <w:gridSpan w:val="7"/>
            <w:tcBorders>
              <w:bottom w:val="nil"/>
            </w:tcBorders>
          </w:tcPr>
          <w:p w:rsidR="00F360FD" w:rsidRPr="00F360FD" w:rsidRDefault="00F360FD" w:rsidP="00F360FD">
            <w:pPr>
              <w:jc w:val="both"/>
            </w:pPr>
            <w:r w:rsidRPr="00F360FD">
              <w:t>Mgr. Vít Jakubíček</w:t>
            </w:r>
          </w:p>
        </w:tc>
      </w:tr>
      <w:tr w:rsidR="00F360FD" w:rsidRPr="00F360FD" w:rsidTr="00BE579A">
        <w:trPr>
          <w:trHeight w:val="338"/>
        </w:trPr>
        <w:tc>
          <w:tcPr>
            <w:tcW w:w="9855" w:type="dxa"/>
            <w:gridSpan w:val="8"/>
            <w:tcBorders>
              <w:top w:val="nil"/>
            </w:tcBorders>
          </w:tcPr>
          <w:p w:rsidR="00F360FD" w:rsidRPr="00F360FD" w:rsidRDefault="00F360FD" w:rsidP="00F360FD">
            <w:pPr>
              <w:jc w:val="both"/>
            </w:pP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Stručná anotace předmětu</w:t>
            </w:r>
          </w:p>
        </w:tc>
        <w:tc>
          <w:tcPr>
            <w:tcW w:w="6769" w:type="dxa"/>
            <w:gridSpan w:val="7"/>
            <w:tcBorders>
              <w:bottom w:val="nil"/>
            </w:tcBorders>
          </w:tcPr>
          <w:p w:rsidR="00F360FD" w:rsidRPr="00F360FD" w:rsidRDefault="00F360FD" w:rsidP="00F360FD">
            <w:pPr>
              <w:jc w:val="both"/>
              <w:rPr>
                <w:sz w:val="16"/>
                <w:szCs w:val="16"/>
              </w:rPr>
            </w:pPr>
          </w:p>
        </w:tc>
      </w:tr>
      <w:tr w:rsidR="00F360FD" w:rsidRPr="00F360FD" w:rsidTr="00A527E7">
        <w:trPr>
          <w:trHeight w:val="1557"/>
        </w:trPr>
        <w:tc>
          <w:tcPr>
            <w:tcW w:w="9855" w:type="dxa"/>
            <w:gridSpan w:val="8"/>
            <w:tcBorders>
              <w:top w:val="nil"/>
              <w:bottom w:val="single" w:sz="12" w:space="0" w:color="auto"/>
            </w:tcBorders>
          </w:tcPr>
          <w:p w:rsidR="00F360FD" w:rsidRPr="00F360FD" w:rsidRDefault="00F360FD" w:rsidP="00F360FD">
            <w:pPr>
              <w:jc w:val="both"/>
            </w:pPr>
          </w:p>
          <w:p w:rsidR="00F360FD" w:rsidRPr="00F360FD" w:rsidRDefault="00F360FD" w:rsidP="00F360FD">
            <w:pPr>
              <w:jc w:val="both"/>
            </w:pPr>
            <w:r w:rsidRPr="00F360FD">
              <w:t>1. Intuitivní metody designerské práce</w:t>
            </w:r>
          </w:p>
          <w:p w:rsidR="00F360FD" w:rsidRPr="00F360FD" w:rsidRDefault="00F360FD" w:rsidP="00F360FD">
            <w:pPr>
              <w:jc w:val="both"/>
            </w:pPr>
            <w:r w:rsidRPr="00F360FD">
              <w:t>2. Metody designerské práce související s meziválečnou funkcionalistickou modernou</w:t>
            </w:r>
          </w:p>
          <w:p w:rsidR="00F360FD" w:rsidRPr="00F360FD" w:rsidRDefault="00F360FD" w:rsidP="00F360FD">
            <w:pPr>
              <w:jc w:val="both"/>
            </w:pPr>
            <w:r w:rsidRPr="00F360FD">
              <w:t>3. Systémové metody 60. let</w:t>
            </w:r>
          </w:p>
          <w:p w:rsidR="00F360FD" w:rsidRPr="00F360FD" w:rsidRDefault="00F360FD" w:rsidP="00F360FD">
            <w:pPr>
              <w:jc w:val="both"/>
            </w:pPr>
            <w:r w:rsidRPr="00F360FD">
              <w:t>4. Kritika systémových metod, současný stav v hodnocení metod designerské práce</w:t>
            </w:r>
          </w:p>
          <w:p w:rsidR="00F360FD" w:rsidRPr="00F360FD" w:rsidRDefault="00F360FD" w:rsidP="00F360FD">
            <w:pPr>
              <w:jc w:val="both"/>
            </w:pPr>
            <w:r w:rsidRPr="00F360FD">
              <w:t>5. Seminární práce</w:t>
            </w:r>
          </w:p>
        </w:tc>
      </w:tr>
      <w:tr w:rsidR="00F360FD" w:rsidRPr="00F360FD" w:rsidTr="00A527E7">
        <w:trPr>
          <w:trHeight w:val="265"/>
        </w:trPr>
        <w:tc>
          <w:tcPr>
            <w:tcW w:w="3653" w:type="dxa"/>
            <w:gridSpan w:val="2"/>
            <w:tcBorders>
              <w:top w:val="nil"/>
            </w:tcBorders>
            <w:shd w:val="clear" w:color="auto" w:fill="F7CAAC"/>
          </w:tcPr>
          <w:p w:rsidR="00F360FD" w:rsidRPr="00F360FD" w:rsidRDefault="00F360FD" w:rsidP="00F360FD">
            <w:pPr>
              <w:jc w:val="both"/>
            </w:pPr>
            <w:r w:rsidRPr="00F360FD">
              <w:rPr>
                <w:b/>
              </w:rPr>
              <w:t>Studijní literatura a studijní pomůcky</w:t>
            </w:r>
          </w:p>
        </w:tc>
        <w:tc>
          <w:tcPr>
            <w:tcW w:w="6202" w:type="dxa"/>
            <w:gridSpan w:val="6"/>
            <w:tcBorders>
              <w:top w:val="nil"/>
              <w:bottom w:val="nil"/>
            </w:tcBorders>
          </w:tcPr>
          <w:p w:rsidR="00F360FD" w:rsidRPr="00F360FD" w:rsidRDefault="00F360FD" w:rsidP="00F360FD">
            <w:pPr>
              <w:jc w:val="both"/>
            </w:pPr>
          </w:p>
        </w:tc>
      </w:tr>
      <w:tr w:rsidR="00F360FD" w:rsidRPr="00F360FD" w:rsidTr="00A527E7">
        <w:trPr>
          <w:trHeight w:val="1497"/>
        </w:trPr>
        <w:tc>
          <w:tcPr>
            <w:tcW w:w="9855" w:type="dxa"/>
            <w:gridSpan w:val="8"/>
            <w:tcBorders>
              <w:top w:val="nil"/>
            </w:tcBorders>
          </w:tcPr>
          <w:p w:rsidR="003106F8" w:rsidRDefault="003106F8" w:rsidP="00C25A48">
            <w:pPr>
              <w:jc w:val="both"/>
              <w:rPr>
                <w:b/>
              </w:rPr>
            </w:pPr>
          </w:p>
          <w:p w:rsidR="00C25A48" w:rsidRPr="00124968" w:rsidRDefault="00C25A48" w:rsidP="00C25A48">
            <w:pPr>
              <w:jc w:val="both"/>
              <w:rPr>
                <w:b/>
              </w:rPr>
            </w:pPr>
            <w:r w:rsidRPr="00124968">
              <w:rPr>
                <w:b/>
              </w:rPr>
              <w:t>Povinná:</w:t>
            </w:r>
          </w:p>
          <w:p w:rsidR="00C25A48" w:rsidRDefault="00C25A48" w:rsidP="00C25A48">
            <w:pPr>
              <w:jc w:val="both"/>
            </w:pPr>
            <w:r>
              <w:t xml:space="preserve">KOLESÁR, Zdeno. </w:t>
            </w:r>
            <w:r w:rsidRPr="00364A9F">
              <w:rPr>
                <w:i/>
              </w:rPr>
              <w:t>Kapitoly z dějin designu</w:t>
            </w:r>
            <w:r>
              <w:t xml:space="preserve">. Vyd. 1. Praha : Vysoká škola uměleckoprůmyslová, 2004. </w:t>
            </w:r>
          </w:p>
          <w:p w:rsidR="00C25A48" w:rsidRDefault="00C25A48" w:rsidP="00C25A48">
            <w:pPr>
              <w:jc w:val="both"/>
            </w:pPr>
            <w:r>
              <w:t xml:space="preserve">KOLESÁR, Zdeno. </w:t>
            </w:r>
            <w:r w:rsidRPr="00364A9F">
              <w:rPr>
                <w:i/>
              </w:rPr>
              <w:t>Kapitoly z dejín dizajnu</w:t>
            </w:r>
            <w:r>
              <w:t>. Bratislava, 2006.</w:t>
            </w:r>
          </w:p>
          <w:p w:rsidR="00C25A48" w:rsidRDefault="00C25A48" w:rsidP="00C25A48">
            <w:pPr>
              <w:jc w:val="both"/>
            </w:pPr>
            <w:r>
              <w:t xml:space="preserve">KOLESÁR, Zdeno </w:t>
            </w:r>
            <w:r w:rsidRPr="00364A9F">
              <w:rPr>
                <w:i/>
              </w:rPr>
              <w:t>Kapitoly z dejín grafického dizajnu</w:t>
            </w:r>
            <w:r>
              <w:t>. Bratislava, 2006.</w:t>
            </w:r>
          </w:p>
          <w:p w:rsidR="00C25A48" w:rsidRDefault="00C25A48" w:rsidP="00C25A48">
            <w:pPr>
              <w:jc w:val="both"/>
            </w:pPr>
            <w:r>
              <w:t xml:space="preserve">PETRÁNSKY, Ĺubomír. </w:t>
            </w:r>
            <w:r w:rsidRPr="00364A9F">
              <w:rPr>
                <w:i/>
              </w:rPr>
              <w:t>Teória a metodika designu</w:t>
            </w:r>
            <w:r>
              <w:t>. Zvolen : TU, 1994.</w:t>
            </w:r>
          </w:p>
          <w:p w:rsidR="00C25A48" w:rsidRDefault="00C25A48" w:rsidP="00C25A48">
            <w:pPr>
              <w:jc w:val="both"/>
            </w:pPr>
            <w:r>
              <w:t xml:space="preserve">SPARKE, Penny. </w:t>
            </w:r>
            <w:r w:rsidRPr="00364A9F">
              <w:rPr>
                <w:rStyle w:val="sourcedocument"/>
                <w:i/>
              </w:rPr>
              <w:t>Století designu: průkopníci designu 20. století</w:t>
            </w:r>
            <w:r>
              <w:rPr>
                <w:rStyle w:val="sourcedocument"/>
              </w:rPr>
              <w:t>.</w:t>
            </w:r>
            <w:r>
              <w:t xml:space="preserve"> 1. čes. vyd. Praha: Slovart, 1999. 272 s.</w:t>
            </w:r>
          </w:p>
          <w:p w:rsidR="00C25A48" w:rsidRDefault="00C25A48" w:rsidP="00C25A48">
            <w:pPr>
              <w:jc w:val="both"/>
            </w:pPr>
            <w:r>
              <w:t xml:space="preserve">DUSONG, Jean-Duc. </w:t>
            </w:r>
            <w:r w:rsidRPr="00364A9F">
              <w:rPr>
                <w:i/>
              </w:rPr>
              <w:t>Typografie od olova k počítačům</w:t>
            </w:r>
            <w:r>
              <w:t xml:space="preserve">. 1. vyd. Praha : Svojtka a Vašut, 1997. </w:t>
            </w:r>
          </w:p>
          <w:p w:rsidR="00C25A48" w:rsidRDefault="00C25A48" w:rsidP="00C25A48">
            <w:pPr>
              <w:jc w:val="both"/>
            </w:pPr>
            <w:r>
              <w:t xml:space="preserve">FAIRS, Marcus. </w:t>
            </w:r>
            <w:r w:rsidRPr="00364A9F">
              <w:rPr>
                <w:i/>
              </w:rPr>
              <w:t>Design 21. století : nové ikony designu : od masového trhu k avantgardě</w:t>
            </w:r>
            <w:r>
              <w:t>. V Praze : Slovart, 2007.</w:t>
            </w:r>
          </w:p>
          <w:p w:rsidR="00C25A48" w:rsidRDefault="00C25A48" w:rsidP="00C25A48">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w:t>
            </w:r>
            <w:r w:rsidR="003106F8">
              <w:t>ckoprůmyslová, 2015. 538 stran.</w:t>
            </w:r>
          </w:p>
          <w:p w:rsidR="00C25A48" w:rsidRPr="00124968" w:rsidRDefault="00C25A48" w:rsidP="00C25A48">
            <w:pPr>
              <w:jc w:val="both"/>
              <w:rPr>
                <w:b/>
              </w:rPr>
            </w:pPr>
            <w:r w:rsidRPr="00124968">
              <w:rPr>
                <w:b/>
              </w:rPr>
              <w:t>Doporučená:</w:t>
            </w:r>
          </w:p>
          <w:p w:rsidR="00C25A48" w:rsidRDefault="00C25A48" w:rsidP="00C25A48">
            <w:pPr>
              <w:jc w:val="both"/>
            </w:pPr>
            <w:r>
              <w:t xml:space="preserve">CROSS, Nigel. </w:t>
            </w:r>
            <w:r w:rsidRPr="00364A9F">
              <w:rPr>
                <w:i/>
              </w:rPr>
              <w:t>Developments in Design Methodology</w:t>
            </w:r>
            <w:r>
              <w:t>. London, 1984.</w:t>
            </w:r>
          </w:p>
          <w:p w:rsidR="00C25A48" w:rsidRDefault="00C25A48" w:rsidP="00C25A48">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C25A48" w:rsidRDefault="00C25A48" w:rsidP="00C25A48">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C25A48" w:rsidRDefault="00C25A48" w:rsidP="00C25A48">
            <w:pPr>
              <w:jc w:val="both"/>
            </w:pPr>
            <w:r>
              <w:t xml:space="preserve">PELCL, Jiří. </w:t>
            </w:r>
            <w:r w:rsidRPr="00FB71D7">
              <w:rPr>
                <w:i/>
              </w:rPr>
              <w:t>Design: od myšlenky k realizaci = from idea to realization.</w:t>
            </w:r>
            <w:r>
              <w:t xml:space="preserve"> V Praze: Vysoká škola uměleckoprůmyslová v Praze, c2012. 255 s.</w:t>
            </w:r>
          </w:p>
          <w:p w:rsidR="00C25A48" w:rsidRDefault="00C25A48" w:rsidP="00C25A48">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C25A48" w:rsidRDefault="00C25A48" w:rsidP="00C25A48">
            <w:pPr>
              <w:jc w:val="both"/>
            </w:pPr>
            <w:r>
              <w:rPr>
                <w:caps/>
              </w:rPr>
              <w:t>Rinker</w:t>
            </w:r>
            <w:r>
              <w:t xml:space="preserve">, Dagmar, ed., </w:t>
            </w:r>
            <w:r>
              <w:rPr>
                <w:caps/>
              </w:rPr>
              <w:t>Quijano</w:t>
            </w:r>
            <w:r>
              <w:t xml:space="preserve">, Marcela, ed. a </w:t>
            </w:r>
            <w:r>
              <w:rPr>
                <w:caps/>
              </w:rPr>
              <w:t>Reinhardt</w:t>
            </w:r>
            <w:r>
              <w:t xml:space="preserve">, Brigitte, ed. </w:t>
            </w:r>
            <w:r>
              <w:rPr>
                <w:i/>
                <w:iCs/>
              </w:rPr>
              <w:t>Ulmer Modelle - Modelle nach Ulm: Hochschule für Gestaltung Ulm 1953-1968</w:t>
            </w:r>
            <w:r>
              <w:t>. Ostfildern-Ruit: Hatje Cantz, [2003], 207 stran.</w:t>
            </w:r>
          </w:p>
          <w:p w:rsidR="00F360FD" w:rsidRPr="00F360FD" w:rsidRDefault="00F360FD" w:rsidP="00F360FD">
            <w:pPr>
              <w:jc w:val="both"/>
            </w:pPr>
            <w:r w:rsidRPr="00F360FD">
              <w:rPr>
                <w:caps/>
              </w:rPr>
              <w:t>Rinker</w:t>
            </w:r>
            <w:r w:rsidRPr="00F360FD">
              <w:t xml:space="preserve">, Dagmar, ed., </w:t>
            </w:r>
            <w:r w:rsidRPr="00F360FD">
              <w:rPr>
                <w:caps/>
              </w:rPr>
              <w:t>Quijano</w:t>
            </w:r>
            <w:r w:rsidRPr="00F360FD">
              <w:t xml:space="preserve">, Marcela, ed. a </w:t>
            </w:r>
            <w:r w:rsidRPr="00F360FD">
              <w:rPr>
                <w:caps/>
              </w:rPr>
              <w:t>Reinhardt</w:t>
            </w:r>
            <w:r w:rsidRPr="00F360FD">
              <w:t xml:space="preserve">, Brigitte, ed. </w:t>
            </w:r>
            <w:r w:rsidRPr="00F360FD">
              <w:rPr>
                <w:i/>
                <w:iCs/>
              </w:rPr>
              <w:t>Ulmer Modelle - Modelle nach Ulm: Hochschule für Gestaltung Ulm 1953-1968</w:t>
            </w:r>
            <w:r w:rsidRPr="00F360FD">
              <w:t>. Ostfildern-Ruit: Hatje Cantz, [2003], 207 stran.</w:t>
            </w:r>
          </w:p>
          <w:p w:rsidR="00F360FD" w:rsidRPr="00F360FD" w:rsidRDefault="00F360FD" w:rsidP="00F360FD">
            <w:pPr>
              <w:jc w:val="both"/>
            </w:pPr>
          </w:p>
        </w:tc>
      </w:tr>
      <w:tr w:rsidR="00F360FD" w:rsidRPr="00F360F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0FD" w:rsidRPr="00F360FD" w:rsidRDefault="00F360FD" w:rsidP="00F360FD">
            <w:pPr>
              <w:jc w:val="center"/>
              <w:rPr>
                <w:rFonts w:eastAsia="Calibri"/>
                <w:color w:val="FF0000"/>
              </w:rPr>
            </w:pPr>
            <w:r w:rsidRPr="00F360FD">
              <w:rPr>
                <w:b/>
              </w:rPr>
              <w:t>Informace ke kombinované nebo distanční formě</w:t>
            </w:r>
          </w:p>
        </w:tc>
      </w:tr>
      <w:tr w:rsidR="00F360FD" w:rsidRPr="00F360FD" w:rsidTr="00A527E7">
        <w:tc>
          <w:tcPr>
            <w:tcW w:w="4787" w:type="dxa"/>
            <w:gridSpan w:val="3"/>
            <w:tcBorders>
              <w:top w:val="single" w:sz="2" w:space="0" w:color="auto"/>
            </w:tcBorders>
            <w:shd w:val="clear" w:color="auto" w:fill="F7CAAC"/>
          </w:tcPr>
          <w:p w:rsidR="00F360FD" w:rsidRPr="00F360FD" w:rsidRDefault="00F360FD" w:rsidP="00F360FD">
            <w:pPr>
              <w:autoSpaceDE w:val="0"/>
              <w:autoSpaceDN w:val="0"/>
              <w:adjustRightInd w:val="0"/>
            </w:pPr>
            <w:r w:rsidRPr="00F360FD">
              <w:rPr>
                <w:b/>
              </w:rPr>
              <w:t>Rozsah konzultací (soustředění)</w:t>
            </w:r>
            <w:r w:rsidRPr="00F360FD">
              <w:rPr>
                <w:rFonts w:eastAsia="Calibri"/>
                <w:sz w:val="24"/>
                <w:szCs w:val="24"/>
              </w:rPr>
              <w:t xml:space="preserve"> </w:t>
            </w:r>
          </w:p>
        </w:tc>
        <w:tc>
          <w:tcPr>
            <w:tcW w:w="889" w:type="dxa"/>
            <w:tcBorders>
              <w:top w:val="single" w:sz="2" w:space="0" w:color="auto"/>
            </w:tcBorders>
          </w:tcPr>
          <w:p w:rsidR="00F360FD" w:rsidRPr="00F360FD" w:rsidRDefault="00F360FD" w:rsidP="00F360FD">
            <w:pPr>
              <w:jc w:val="both"/>
            </w:pPr>
            <w:r w:rsidRPr="00F360FD">
              <w:t>4</w:t>
            </w:r>
          </w:p>
        </w:tc>
        <w:tc>
          <w:tcPr>
            <w:tcW w:w="4179" w:type="dxa"/>
            <w:gridSpan w:val="4"/>
            <w:tcBorders>
              <w:top w:val="single" w:sz="2" w:space="0" w:color="auto"/>
            </w:tcBorders>
            <w:shd w:val="clear" w:color="auto" w:fill="F7CAAC"/>
          </w:tcPr>
          <w:p w:rsidR="00F360FD" w:rsidRPr="00F360FD" w:rsidRDefault="00F360FD" w:rsidP="00F360FD">
            <w:pPr>
              <w:jc w:val="both"/>
              <w:rPr>
                <w:b/>
              </w:rPr>
            </w:pPr>
            <w:r w:rsidRPr="00F360FD">
              <w:rPr>
                <w:b/>
              </w:rPr>
              <w:t xml:space="preserve">hodin </w:t>
            </w:r>
          </w:p>
        </w:tc>
      </w:tr>
      <w:tr w:rsidR="00F360FD" w:rsidRPr="00F360FD" w:rsidTr="00A527E7">
        <w:tc>
          <w:tcPr>
            <w:tcW w:w="9855" w:type="dxa"/>
            <w:gridSpan w:val="8"/>
            <w:shd w:val="clear" w:color="auto" w:fill="F7CAAC"/>
          </w:tcPr>
          <w:p w:rsidR="00F360FD" w:rsidRPr="00F360FD" w:rsidRDefault="00F360FD" w:rsidP="00F360FD">
            <w:pPr>
              <w:jc w:val="both"/>
              <w:rPr>
                <w:b/>
              </w:rPr>
            </w:pPr>
            <w:r w:rsidRPr="00F360FD">
              <w:rPr>
                <w:b/>
              </w:rPr>
              <w:t>Informace o způsobu kontaktu s vyučujícím</w:t>
            </w:r>
          </w:p>
        </w:tc>
      </w:tr>
      <w:tr w:rsidR="00F360FD" w:rsidRPr="00F360FD" w:rsidTr="003F5AAF">
        <w:trPr>
          <w:trHeight w:val="566"/>
        </w:trPr>
        <w:tc>
          <w:tcPr>
            <w:tcW w:w="9855" w:type="dxa"/>
            <w:gridSpan w:val="8"/>
          </w:tcPr>
          <w:p w:rsidR="00F360FD" w:rsidRPr="00F360FD" w:rsidRDefault="00F360FD" w:rsidP="00F360FD">
            <w:pPr>
              <w:autoSpaceDE w:val="0"/>
              <w:autoSpaceDN w:val="0"/>
              <w:adjustRightInd w:val="0"/>
              <w:rPr>
                <w:rFonts w:eastAsia="Calibri"/>
              </w:rPr>
            </w:pPr>
          </w:p>
          <w:p w:rsidR="00F360FD" w:rsidRDefault="00F360FD" w:rsidP="00F360FD">
            <w:pPr>
              <w:autoSpaceDE w:val="0"/>
              <w:autoSpaceDN w:val="0"/>
              <w:adjustRightInd w:val="0"/>
              <w:rPr>
                <w:rFonts w:eastAsia="Calibri"/>
              </w:rPr>
            </w:pPr>
            <w:r w:rsidRPr="00F360FD">
              <w:rPr>
                <w:rFonts w:eastAsia="Calibri"/>
              </w:rPr>
              <w:t>Možnost konzultace s vyučujícím přes kontaktní e-mail. Osobní konzultace po předchozí domluvě.</w:t>
            </w:r>
          </w:p>
          <w:p w:rsidR="00BE579A" w:rsidRPr="00F360FD" w:rsidRDefault="00BE579A" w:rsidP="00F360FD">
            <w:pPr>
              <w:autoSpaceDE w:val="0"/>
              <w:autoSpaceDN w:val="0"/>
              <w:adjustRightInd w:val="0"/>
              <w:rPr>
                <w:rFonts w:eastAsia="Calibri"/>
                <w:color w:val="FF0000"/>
                <w:sz w:val="16"/>
                <w:szCs w:val="16"/>
              </w:rPr>
            </w:pPr>
          </w:p>
        </w:tc>
      </w:tr>
      <w:tr w:rsidR="00546BDF" w:rsidTr="00A527E7">
        <w:tc>
          <w:tcPr>
            <w:tcW w:w="9855" w:type="dxa"/>
            <w:gridSpan w:val="8"/>
            <w:tcBorders>
              <w:bottom w:val="double" w:sz="4" w:space="0" w:color="auto"/>
            </w:tcBorders>
            <w:shd w:val="clear" w:color="auto" w:fill="BDD6EE"/>
          </w:tcPr>
          <w:p w:rsidR="00546BDF" w:rsidRDefault="00546BDF" w:rsidP="00A527E7">
            <w:pPr>
              <w:jc w:val="both"/>
              <w:rPr>
                <w:b/>
                <w:sz w:val="28"/>
              </w:rPr>
            </w:pPr>
            <w:r>
              <w:lastRenderedPageBreak/>
              <w:br w:type="page"/>
            </w:r>
            <w:r>
              <w:rPr>
                <w:b/>
                <w:sz w:val="28"/>
              </w:rPr>
              <w:t>B-III – Charakteristika studijního předmětu</w:t>
            </w:r>
          </w:p>
        </w:tc>
      </w:tr>
      <w:tr w:rsidR="00546BDF" w:rsidTr="00A527E7">
        <w:tc>
          <w:tcPr>
            <w:tcW w:w="3086" w:type="dxa"/>
            <w:tcBorders>
              <w:top w:val="double" w:sz="4" w:space="0" w:color="auto"/>
            </w:tcBorders>
            <w:shd w:val="clear" w:color="auto" w:fill="F7CAAC"/>
          </w:tcPr>
          <w:p w:rsidR="00546BDF" w:rsidRDefault="00546BDF" w:rsidP="00A527E7">
            <w:pPr>
              <w:jc w:val="both"/>
              <w:rPr>
                <w:b/>
              </w:rPr>
            </w:pPr>
            <w:r>
              <w:rPr>
                <w:b/>
              </w:rPr>
              <w:t>Název studijního předmětu</w:t>
            </w:r>
          </w:p>
        </w:tc>
        <w:tc>
          <w:tcPr>
            <w:tcW w:w="6769" w:type="dxa"/>
            <w:gridSpan w:val="7"/>
            <w:tcBorders>
              <w:top w:val="double" w:sz="4" w:space="0" w:color="auto"/>
            </w:tcBorders>
          </w:tcPr>
          <w:p w:rsidR="00546BDF" w:rsidRPr="00085AF0" w:rsidRDefault="00546BDF" w:rsidP="00A527E7">
            <w:pPr>
              <w:jc w:val="both"/>
              <w:rPr>
                <w:color w:val="44546A" w:themeColor="text2"/>
              </w:rPr>
            </w:pPr>
            <w:r w:rsidRPr="00085AF0">
              <w:t>Efektivní komunikace</w:t>
            </w:r>
          </w:p>
        </w:tc>
      </w:tr>
      <w:tr w:rsidR="00546BDF" w:rsidTr="00A527E7">
        <w:trPr>
          <w:trHeight w:val="269"/>
        </w:trPr>
        <w:tc>
          <w:tcPr>
            <w:tcW w:w="3086" w:type="dxa"/>
            <w:shd w:val="clear" w:color="auto" w:fill="F7CAAC"/>
          </w:tcPr>
          <w:p w:rsidR="00546BDF" w:rsidRDefault="00546BDF" w:rsidP="00A527E7">
            <w:pPr>
              <w:rPr>
                <w:b/>
              </w:rPr>
            </w:pPr>
            <w:r>
              <w:rPr>
                <w:b/>
              </w:rPr>
              <w:t>Typ předmětu</w:t>
            </w:r>
          </w:p>
        </w:tc>
        <w:tc>
          <w:tcPr>
            <w:tcW w:w="3406" w:type="dxa"/>
            <w:gridSpan w:val="4"/>
          </w:tcPr>
          <w:p w:rsidR="00546BDF" w:rsidRDefault="00546BDF" w:rsidP="00A527E7">
            <w:pPr>
              <w:jc w:val="both"/>
            </w:pPr>
            <w:r>
              <w:t>povinně volitelný</w:t>
            </w:r>
          </w:p>
        </w:tc>
        <w:tc>
          <w:tcPr>
            <w:tcW w:w="2695" w:type="dxa"/>
            <w:gridSpan w:val="2"/>
            <w:shd w:val="clear" w:color="auto" w:fill="F7CAAC"/>
          </w:tcPr>
          <w:p w:rsidR="00546BDF" w:rsidRDefault="00546BDF" w:rsidP="00A527E7">
            <w:pPr>
              <w:jc w:val="both"/>
            </w:pPr>
            <w:r>
              <w:rPr>
                <w:b/>
              </w:rPr>
              <w:t>doporučený ročník/semestr</w:t>
            </w:r>
          </w:p>
        </w:tc>
        <w:tc>
          <w:tcPr>
            <w:tcW w:w="668" w:type="dxa"/>
          </w:tcPr>
          <w:p w:rsidR="00546BDF" w:rsidRPr="003C4B5F" w:rsidRDefault="00546BDF" w:rsidP="00A527E7">
            <w:pPr>
              <w:jc w:val="both"/>
            </w:pPr>
            <w:r w:rsidRPr="003C4B5F">
              <w:t>1/LS</w:t>
            </w:r>
          </w:p>
        </w:tc>
      </w:tr>
      <w:tr w:rsidR="00546BDF" w:rsidTr="00A527E7">
        <w:tc>
          <w:tcPr>
            <w:tcW w:w="3086" w:type="dxa"/>
            <w:shd w:val="clear" w:color="auto" w:fill="F7CAAC"/>
          </w:tcPr>
          <w:p w:rsidR="00546BDF" w:rsidRDefault="00546BDF" w:rsidP="00A527E7">
            <w:pPr>
              <w:jc w:val="both"/>
              <w:rPr>
                <w:b/>
              </w:rPr>
            </w:pPr>
            <w:r>
              <w:rPr>
                <w:b/>
              </w:rPr>
              <w:t>Rozsah studijního předmětu</w:t>
            </w:r>
          </w:p>
        </w:tc>
        <w:tc>
          <w:tcPr>
            <w:tcW w:w="1701" w:type="dxa"/>
            <w:gridSpan w:val="2"/>
          </w:tcPr>
          <w:p w:rsidR="00546BDF" w:rsidRPr="00085AF0" w:rsidRDefault="00546BDF" w:rsidP="00A527E7">
            <w:pPr>
              <w:jc w:val="both"/>
            </w:pPr>
            <w:r w:rsidRPr="00085AF0">
              <w:rPr>
                <w:rFonts w:eastAsia="Calibri"/>
              </w:rPr>
              <w:t>6</w:t>
            </w:r>
            <w:r>
              <w:rPr>
                <w:rFonts w:eastAsia="Calibri"/>
              </w:rPr>
              <w:t>s</w:t>
            </w:r>
          </w:p>
        </w:tc>
        <w:tc>
          <w:tcPr>
            <w:tcW w:w="889" w:type="dxa"/>
            <w:shd w:val="clear" w:color="auto" w:fill="F7CAAC"/>
          </w:tcPr>
          <w:p w:rsidR="00546BDF" w:rsidRDefault="00546BDF" w:rsidP="00A527E7">
            <w:pPr>
              <w:jc w:val="both"/>
              <w:rPr>
                <w:b/>
              </w:rPr>
            </w:pPr>
            <w:r>
              <w:rPr>
                <w:b/>
              </w:rPr>
              <w:t xml:space="preserve">hod. </w:t>
            </w:r>
          </w:p>
        </w:tc>
        <w:tc>
          <w:tcPr>
            <w:tcW w:w="816" w:type="dxa"/>
          </w:tcPr>
          <w:p w:rsidR="00546BDF" w:rsidRPr="00085AF0" w:rsidRDefault="00546BDF" w:rsidP="00A527E7">
            <w:pPr>
              <w:jc w:val="both"/>
            </w:pPr>
            <w:r w:rsidRPr="00085AF0">
              <w:t>6</w:t>
            </w:r>
          </w:p>
        </w:tc>
        <w:tc>
          <w:tcPr>
            <w:tcW w:w="2156" w:type="dxa"/>
            <w:shd w:val="clear" w:color="auto" w:fill="F7CAAC"/>
          </w:tcPr>
          <w:p w:rsidR="00546BDF" w:rsidRPr="00085AF0" w:rsidRDefault="00546BDF" w:rsidP="00A527E7">
            <w:pPr>
              <w:jc w:val="both"/>
              <w:rPr>
                <w:b/>
              </w:rPr>
            </w:pPr>
            <w:r w:rsidRPr="00085AF0">
              <w:rPr>
                <w:b/>
              </w:rPr>
              <w:t>kreditů</w:t>
            </w:r>
          </w:p>
        </w:tc>
        <w:tc>
          <w:tcPr>
            <w:tcW w:w="1207" w:type="dxa"/>
            <w:gridSpan w:val="2"/>
          </w:tcPr>
          <w:p w:rsidR="00546BDF" w:rsidRPr="00085AF0" w:rsidRDefault="00546BDF" w:rsidP="00A527E7">
            <w:pPr>
              <w:jc w:val="both"/>
            </w:pPr>
            <w:r w:rsidRPr="00085AF0">
              <w:t>2</w:t>
            </w:r>
          </w:p>
        </w:tc>
      </w:tr>
      <w:tr w:rsidR="00546BDF" w:rsidTr="00A527E7">
        <w:tc>
          <w:tcPr>
            <w:tcW w:w="3086" w:type="dxa"/>
            <w:shd w:val="clear" w:color="auto" w:fill="F7CAAC"/>
          </w:tcPr>
          <w:p w:rsidR="00546BDF" w:rsidRDefault="00546BDF" w:rsidP="00A527E7">
            <w:pPr>
              <w:rPr>
                <w:b/>
                <w:sz w:val="22"/>
              </w:rPr>
            </w:pPr>
            <w:r>
              <w:rPr>
                <w:b/>
              </w:rPr>
              <w:t>Prerekvizity, korekvizity, ekvivalence</w:t>
            </w:r>
          </w:p>
        </w:tc>
        <w:tc>
          <w:tcPr>
            <w:tcW w:w="6769" w:type="dxa"/>
            <w:gridSpan w:val="7"/>
          </w:tcPr>
          <w:p w:rsidR="00546BDF" w:rsidRPr="006906D6" w:rsidRDefault="00546BDF" w:rsidP="00A527E7">
            <w:pPr>
              <w:jc w:val="both"/>
              <w:rPr>
                <w:sz w:val="16"/>
                <w:szCs w:val="16"/>
              </w:rPr>
            </w:pPr>
          </w:p>
        </w:tc>
      </w:tr>
      <w:tr w:rsidR="00546BDF" w:rsidTr="00A527E7">
        <w:tc>
          <w:tcPr>
            <w:tcW w:w="3086" w:type="dxa"/>
            <w:shd w:val="clear" w:color="auto" w:fill="F7CAAC"/>
          </w:tcPr>
          <w:p w:rsidR="00546BDF" w:rsidRDefault="00546BDF" w:rsidP="00A527E7">
            <w:pPr>
              <w:rPr>
                <w:b/>
              </w:rPr>
            </w:pPr>
            <w:r>
              <w:rPr>
                <w:b/>
              </w:rPr>
              <w:t>Způsob ověření studijních výsledků</w:t>
            </w:r>
          </w:p>
        </w:tc>
        <w:tc>
          <w:tcPr>
            <w:tcW w:w="3406" w:type="dxa"/>
            <w:gridSpan w:val="4"/>
          </w:tcPr>
          <w:p w:rsidR="00546BDF" w:rsidRPr="00085AF0" w:rsidRDefault="00546BDF" w:rsidP="00A527E7">
            <w:pPr>
              <w:jc w:val="both"/>
            </w:pPr>
            <w:r w:rsidRPr="00085AF0">
              <w:rPr>
                <w:rFonts w:eastAsia="Calibri"/>
              </w:rPr>
              <w:t xml:space="preserve">klasifikovaný zápočet </w:t>
            </w:r>
          </w:p>
          <w:p w:rsidR="00546BDF" w:rsidRPr="00085AF0" w:rsidRDefault="00546BDF" w:rsidP="00A527E7">
            <w:pPr>
              <w:jc w:val="both"/>
            </w:pPr>
          </w:p>
        </w:tc>
        <w:tc>
          <w:tcPr>
            <w:tcW w:w="2156" w:type="dxa"/>
            <w:shd w:val="clear" w:color="auto" w:fill="F7CAAC"/>
          </w:tcPr>
          <w:p w:rsidR="00546BDF" w:rsidRDefault="00546BDF" w:rsidP="00A527E7">
            <w:pPr>
              <w:jc w:val="both"/>
              <w:rPr>
                <w:b/>
              </w:rPr>
            </w:pPr>
            <w:r>
              <w:rPr>
                <w:b/>
              </w:rPr>
              <w:t>Forma výuky</w:t>
            </w:r>
          </w:p>
        </w:tc>
        <w:tc>
          <w:tcPr>
            <w:tcW w:w="1207" w:type="dxa"/>
            <w:gridSpan w:val="2"/>
          </w:tcPr>
          <w:p w:rsidR="00546BDF" w:rsidRPr="00085AF0" w:rsidRDefault="00546BDF" w:rsidP="00A527E7">
            <w:pPr>
              <w:jc w:val="both"/>
            </w:pPr>
            <w:r w:rsidRPr="00085AF0">
              <w:rPr>
                <w:rFonts w:eastAsia="Calibri"/>
              </w:rPr>
              <w:t>seminář</w:t>
            </w:r>
          </w:p>
        </w:tc>
      </w:tr>
      <w:tr w:rsidR="00546BDF" w:rsidTr="00A527E7">
        <w:tc>
          <w:tcPr>
            <w:tcW w:w="3086" w:type="dxa"/>
            <w:shd w:val="clear" w:color="auto" w:fill="F7CAAC"/>
          </w:tcPr>
          <w:p w:rsidR="00546BDF" w:rsidRDefault="00546BDF" w:rsidP="00A527E7">
            <w:pPr>
              <w:rPr>
                <w:b/>
              </w:rPr>
            </w:pPr>
            <w:r>
              <w:rPr>
                <w:b/>
              </w:rPr>
              <w:t>Forma způsobu ověření studijních výsledků a další požadavky na studenta</w:t>
            </w:r>
          </w:p>
        </w:tc>
        <w:tc>
          <w:tcPr>
            <w:tcW w:w="6769" w:type="dxa"/>
            <w:gridSpan w:val="7"/>
            <w:tcBorders>
              <w:bottom w:val="nil"/>
            </w:tcBorders>
          </w:tcPr>
          <w:p w:rsidR="00546BDF" w:rsidRPr="008D0458" w:rsidRDefault="00546BDF" w:rsidP="00A527E7">
            <w:pPr>
              <w:jc w:val="both"/>
              <w:rPr>
                <w:color w:val="44546A" w:themeColor="text2"/>
                <w:sz w:val="16"/>
                <w:szCs w:val="16"/>
              </w:rPr>
            </w:pPr>
            <w:r>
              <w:rPr>
                <w:rFonts w:eastAsia="Calibri"/>
              </w:rPr>
              <w:t>Pro zakončení předmětu je nutné odevzdat semestrální úkol, který se týká obsahu studijního předmětu, je nutná aktivní účast ve výuce a zapojení do řešení dílčích úkolů a diskuse nad jednotlivými tématy.</w:t>
            </w:r>
          </w:p>
        </w:tc>
      </w:tr>
      <w:tr w:rsidR="00546BDF" w:rsidTr="0036694A">
        <w:trPr>
          <w:trHeight w:val="222"/>
        </w:trPr>
        <w:tc>
          <w:tcPr>
            <w:tcW w:w="9855" w:type="dxa"/>
            <w:gridSpan w:val="8"/>
            <w:tcBorders>
              <w:top w:val="nil"/>
            </w:tcBorders>
          </w:tcPr>
          <w:p w:rsidR="00546BDF" w:rsidRDefault="00546BDF" w:rsidP="00A527E7">
            <w:pPr>
              <w:jc w:val="both"/>
            </w:pPr>
          </w:p>
        </w:tc>
      </w:tr>
      <w:tr w:rsidR="00546BDF" w:rsidTr="00A527E7">
        <w:trPr>
          <w:trHeight w:val="197"/>
        </w:trPr>
        <w:tc>
          <w:tcPr>
            <w:tcW w:w="3086" w:type="dxa"/>
            <w:tcBorders>
              <w:top w:val="nil"/>
            </w:tcBorders>
            <w:shd w:val="clear" w:color="auto" w:fill="F7CAAC"/>
          </w:tcPr>
          <w:p w:rsidR="00546BDF" w:rsidRDefault="00546BDF" w:rsidP="00A527E7">
            <w:pPr>
              <w:jc w:val="both"/>
              <w:rPr>
                <w:b/>
              </w:rPr>
            </w:pPr>
            <w:r>
              <w:rPr>
                <w:b/>
              </w:rPr>
              <w:t>Garant předmětu</w:t>
            </w:r>
          </w:p>
        </w:tc>
        <w:tc>
          <w:tcPr>
            <w:tcW w:w="6769" w:type="dxa"/>
            <w:gridSpan w:val="7"/>
            <w:tcBorders>
              <w:top w:val="nil"/>
            </w:tcBorders>
          </w:tcPr>
          <w:p w:rsidR="00546BDF" w:rsidRPr="00085AF0" w:rsidRDefault="00546BDF" w:rsidP="00A527E7">
            <w:pPr>
              <w:jc w:val="both"/>
            </w:pPr>
            <w:r w:rsidRPr="00085AF0">
              <w:t>doc. Mgr. Ing. Olga Jurášková, Ph.D.</w:t>
            </w:r>
          </w:p>
        </w:tc>
      </w:tr>
      <w:tr w:rsidR="00546BDF" w:rsidRPr="008D0458" w:rsidTr="00A527E7">
        <w:trPr>
          <w:trHeight w:val="243"/>
        </w:trPr>
        <w:tc>
          <w:tcPr>
            <w:tcW w:w="3086" w:type="dxa"/>
            <w:tcBorders>
              <w:top w:val="nil"/>
            </w:tcBorders>
            <w:shd w:val="clear" w:color="auto" w:fill="F7CAAC"/>
          </w:tcPr>
          <w:p w:rsidR="00546BDF" w:rsidRDefault="00546BDF" w:rsidP="00A527E7">
            <w:pPr>
              <w:rPr>
                <w:b/>
              </w:rPr>
            </w:pPr>
            <w:r>
              <w:rPr>
                <w:b/>
              </w:rPr>
              <w:t>Zapojení garanta do výuky předmětu</w:t>
            </w:r>
          </w:p>
        </w:tc>
        <w:tc>
          <w:tcPr>
            <w:tcW w:w="6769" w:type="dxa"/>
            <w:gridSpan w:val="7"/>
            <w:tcBorders>
              <w:top w:val="nil"/>
            </w:tcBorders>
          </w:tcPr>
          <w:p w:rsidR="00546BDF" w:rsidRPr="00085AF0" w:rsidRDefault="00546BDF" w:rsidP="00A527E7">
            <w:pPr>
              <w:jc w:val="both"/>
            </w:pPr>
            <w:r w:rsidRPr="00085AF0">
              <w:t>100%</w:t>
            </w:r>
          </w:p>
        </w:tc>
      </w:tr>
      <w:tr w:rsidR="00546BDF" w:rsidTr="00A527E7">
        <w:tc>
          <w:tcPr>
            <w:tcW w:w="3086" w:type="dxa"/>
            <w:shd w:val="clear" w:color="auto" w:fill="F7CAAC"/>
          </w:tcPr>
          <w:p w:rsidR="00546BDF" w:rsidRDefault="00546BDF" w:rsidP="00A527E7">
            <w:pPr>
              <w:jc w:val="both"/>
              <w:rPr>
                <w:b/>
              </w:rPr>
            </w:pPr>
            <w:r>
              <w:rPr>
                <w:b/>
              </w:rPr>
              <w:t>Vyučující</w:t>
            </w:r>
          </w:p>
        </w:tc>
        <w:tc>
          <w:tcPr>
            <w:tcW w:w="6769" w:type="dxa"/>
            <w:gridSpan w:val="7"/>
            <w:tcBorders>
              <w:bottom w:val="nil"/>
            </w:tcBorders>
          </w:tcPr>
          <w:p w:rsidR="00546BDF" w:rsidRPr="00085AF0" w:rsidRDefault="00546BDF" w:rsidP="00A527E7">
            <w:pPr>
              <w:jc w:val="both"/>
            </w:pPr>
            <w:r w:rsidRPr="00085AF0">
              <w:t>doc. Mgr. Ing. Olga Jurášková, Ph.D.</w:t>
            </w:r>
          </w:p>
        </w:tc>
      </w:tr>
      <w:tr w:rsidR="00546BDF" w:rsidTr="00A527E7">
        <w:trPr>
          <w:trHeight w:val="554"/>
        </w:trPr>
        <w:tc>
          <w:tcPr>
            <w:tcW w:w="9855" w:type="dxa"/>
            <w:gridSpan w:val="8"/>
            <w:tcBorders>
              <w:top w:val="nil"/>
            </w:tcBorders>
          </w:tcPr>
          <w:p w:rsidR="00546BDF" w:rsidRDefault="00546BDF" w:rsidP="00A527E7">
            <w:pPr>
              <w:jc w:val="both"/>
            </w:pPr>
          </w:p>
        </w:tc>
      </w:tr>
      <w:tr w:rsidR="00546BDF" w:rsidTr="00A527E7">
        <w:tc>
          <w:tcPr>
            <w:tcW w:w="3086" w:type="dxa"/>
            <w:shd w:val="clear" w:color="auto" w:fill="F7CAAC"/>
          </w:tcPr>
          <w:p w:rsidR="00546BDF" w:rsidRDefault="00546BDF" w:rsidP="00A527E7">
            <w:pPr>
              <w:jc w:val="both"/>
              <w:rPr>
                <w:b/>
              </w:rPr>
            </w:pPr>
            <w:r>
              <w:rPr>
                <w:b/>
              </w:rPr>
              <w:t>Stručná anotace předmětu</w:t>
            </w:r>
          </w:p>
        </w:tc>
        <w:tc>
          <w:tcPr>
            <w:tcW w:w="6769" w:type="dxa"/>
            <w:gridSpan w:val="7"/>
            <w:tcBorders>
              <w:bottom w:val="nil"/>
            </w:tcBorders>
          </w:tcPr>
          <w:p w:rsidR="00546BDF" w:rsidRPr="00A908E0" w:rsidRDefault="00546BDF" w:rsidP="00A527E7">
            <w:pPr>
              <w:jc w:val="both"/>
              <w:rPr>
                <w:sz w:val="16"/>
                <w:szCs w:val="16"/>
              </w:rPr>
            </w:pPr>
          </w:p>
        </w:tc>
      </w:tr>
      <w:tr w:rsidR="00546BDF" w:rsidTr="00A527E7">
        <w:trPr>
          <w:trHeight w:val="3938"/>
        </w:trPr>
        <w:tc>
          <w:tcPr>
            <w:tcW w:w="9855" w:type="dxa"/>
            <w:gridSpan w:val="8"/>
            <w:tcBorders>
              <w:top w:val="nil"/>
              <w:bottom w:val="single" w:sz="12" w:space="0" w:color="auto"/>
            </w:tcBorders>
          </w:tcPr>
          <w:p w:rsidR="00546BDF" w:rsidRDefault="00546BDF" w:rsidP="00A527E7">
            <w:pPr>
              <w:jc w:val="both"/>
            </w:pPr>
          </w:p>
          <w:p w:rsidR="00546BDF" w:rsidRPr="0036694A" w:rsidRDefault="00546BDF" w:rsidP="00A527E7">
            <w:pPr>
              <w:jc w:val="both"/>
            </w:pPr>
            <w:r w:rsidRPr="004A008E">
              <w:t>Výuka předmětu probíhá interaktivní formou, kdy jednotlivá témata jsou procvičována fo</w:t>
            </w:r>
            <w:r>
              <w:t xml:space="preserve">rmou </w:t>
            </w:r>
            <w:r w:rsidRPr="004A008E">
              <w:t>zadaných úkolů v rámci seminářů. Studenti jsou do výuky zapojeni také prezentací vlastních řešení zadaných případových studií, prezentací vlastních názorů na jednotlivá témata</w:t>
            </w:r>
            <w:r>
              <w:t xml:space="preserve">. </w:t>
            </w:r>
            <w:r w:rsidRPr="004A008E">
              <w:t xml:space="preserve">V rámci předmětu jsou organizovány odborné workshopy se specialisty z praxe, kteří přinášejí studentům informace o trendech a vývoji </w:t>
            </w:r>
            <w:r>
              <w:t>efektivní komunikace a</w:t>
            </w:r>
            <w:r w:rsidRPr="004A008E">
              <w:t xml:space="preserve"> ukazují aplikaci teoretických poznatků v praxi</w:t>
            </w:r>
            <w:r w:rsidRPr="0036694A">
              <w:t xml:space="preserve">. Studenti se naučí základy efektivní komunikace, základní nástroje efektivní komunikace a jejich využití v integrované marketingové komunikaci, pochopí principy budování značky jak v případě instituce / organizace, tak v případě osobní značky. </w:t>
            </w:r>
          </w:p>
          <w:p w:rsidR="00546BDF" w:rsidRPr="0036694A" w:rsidRDefault="00546BDF" w:rsidP="00A527E7">
            <w:pPr>
              <w:jc w:val="both"/>
            </w:pPr>
          </w:p>
          <w:p w:rsidR="00546BDF" w:rsidRPr="0036694A" w:rsidRDefault="00546BDF" w:rsidP="00A527E7">
            <w:pPr>
              <w:jc w:val="both"/>
            </w:pPr>
            <w:r w:rsidRPr="0036694A">
              <w:t>Obsah předmětu:</w:t>
            </w:r>
          </w:p>
          <w:p w:rsidR="00546BDF" w:rsidRPr="0036694A" w:rsidRDefault="00546BDF" w:rsidP="00700C85">
            <w:pPr>
              <w:pStyle w:val="Odstavecseseznamem"/>
              <w:widowControl/>
              <w:numPr>
                <w:ilvl w:val="0"/>
                <w:numId w:val="23"/>
              </w:numPr>
              <w:autoSpaceDE/>
              <w:autoSpaceDN/>
              <w:adjustRightInd/>
              <w:jc w:val="both"/>
              <w:rPr>
                <w:rFonts w:ascii="Times New Roman" w:hAnsi="Times New Roman" w:cs="Times New Roman"/>
              </w:rPr>
            </w:pPr>
            <w:r w:rsidRPr="0036694A">
              <w:rPr>
                <w:rFonts w:ascii="Times New Roman" w:hAnsi="Times New Roman" w:cs="Times New Roman"/>
              </w:rPr>
              <w:t>úvod do problematiky / historie komunikace</w:t>
            </w:r>
          </w:p>
          <w:p w:rsidR="00546BDF" w:rsidRPr="0036694A" w:rsidRDefault="00546BDF" w:rsidP="00700C85">
            <w:pPr>
              <w:pStyle w:val="Odstavecseseznamem"/>
              <w:widowControl/>
              <w:numPr>
                <w:ilvl w:val="0"/>
                <w:numId w:val="23"/>
              </w:numPr>
              <w:autoSpaceDE/>
              <w:autoSpaceDN/>
              <w:adjustRightInd/>
              <w:jc w:val="both"/>
              <w:rPr>
                <w:rFonts w:ascii="Times New Roman" w:hAnsi="Times New Roman" w:cs="Times New Roman"/>
              </w:rPr>
            </w:pPr>
            <w:r w:rsidRPr="0036694A">
              <w:rPr>
                <w:rFonts w:ascii="Times New Roman" w:hAnsi="Times New Roman" w:cs="Times New Roman"/>
              </w:rPr>
              <w:t>formy komunikace / nástroje komunikace</w:t>
            </w:r>
          </w:p>
          <w:p w:rsidR="00546BDF" w:rsidRPr="0036694A" w:rsidRDefault="00546BDF" w:rsidP="00700C85">
            <w:pPr>
              <w:pStyle w:val="Odstavecseseznamem"/>
              <w:widowControl/>
              <w:numPr>
                <w:ilvl w:val="0"/>
                <w:numId w:val="23"/>
              </w:numPr>
              <w:autoSpaceDE/>
              <w:autoSpaceDN/>
              <w:adjustRightInd/>
              <w:jc w:val="both"/>
              <w:rPr>
                <w:rFonts w:ascii="Times New Roman" w:hAnsi="Times New Roman" w:cs="Times New Roman"/>
              </w:rPr>
            </w:pPr>
            <w:r w:rsidRPr="0036694A">
              <w:rPr>
                <w:rFonts w:ascii="Times New Roman" w:hAnsi="Times New Roman" w:cs="Times New Roman"/>
              </w:rPr>
              <w:t>marketingová komunikace a její specifika</w:t>
            </w:r>
          </w:p>
          <w:p w:rsidR="00546BDF" w:rsidRPr="0036694A" w:rsidRDefault="00546BDF" w:rsidP="00700C85">
            <w:pPr>
              <w:pStyle w:val="Odstavecseseznamem"/>
              <w:widowControl/>
              <w:numPr>
                <w:ilvl w:val="0"/>
                <w:numId w:val="23"/>
              </w:numPr>
              <w:autoSpaceDE/>
              <w:autoSpaceDN/>
              <w:adjustRightInd/>
              <w:jc w:val="both"/>
              <w:rPr>
                <w:rFonts w:ascii="Times New Roman" w:hAnsi="Times New Roman" w:cs="Times New Roman"/>
              </w:rPr>
            </w:pPr>
            <w:r w:rsidRPr="0036694A">
              <w:rPr>
                <w:rFonts w:ascii="Times New Roman" w:hAnsi="Times New Roman" w:cs="Times New Roman"/>
              </w:rPr>
              <w:t>sociální média</w:t>
            </w:r>
          </w:p>
          <w:p w:rsidR="00546BDF" w:rsidRPr="0036694A" w:rsidRDefault="00546BDF" w:rsidP="00700C85">
            <w:pPr>
              <w:pStyle w:val="Odstavecseseznamem"/>
              <w:widowControl/>
              <w:numPr>
                <w:ilvl w:val="0"/>
                <w:numId w:val="23"/>
              </w:numPr>
              <w:autoSpaceDE/>
              <w:autoSpaceDN/>
              <w:adjustRightInd/>
              <w:jc w:val="both"/>
              <w:rPr>
                <w:rFonts w:ascii="Times New Roman" w:hAnsi="Times New Roman" w:cs="Times New Roman"/>
              </w:rPr>
            </w:pPr>
            <w:r w:rsidRPr="0036694A">
              <w:rPr>
                <w:rFonts w:ascii="Times New Roman" w:hAnsi="Times New Roman" w:cs="Times New Roman"/>
              </w:rPr>
              <w:t>budování značky</w:t>
            </w:r>
          </w:p>
          <w:p w:rsidR="00546BDF" w:rsidRPr="0036694A" w:rsidRDefault="00546BDF" w:rsidP="00700C85">
            <w:pPr>
              <w:pStyle w:val="Odstavecseseznamem"/>
              <w:widowControl/>
              <w:numPr>
                <w:ilvl w:val="0"/>
                <w:numId w:val="23"/>
              </w:numPr>
              <w:autoSpaceDE/>
              <w:autoSpaceDN/>
              <w:adjustRightInd/>
              <w:jc w:val="both"/>
              <w:rPr>
                <w:rFonts w:ascii="Times New Roman" w:hAnsi="Times New Roman" w:cs="Times New Roman"/>
              </w:rPr>
            </w:pPr>
            <w:r w:rsidRPr="0036694A">
              <w:rPr>
                <w:rFonts w:ascii="Times New Roman" w:hAnsi="Times New Roman" w:cs="Times New Roman"/>
              </w:rPr>
              <w:t>měření efektivity komunikace</w:t>
            </w:r>
          </w:p>
          <w:p w:rsidR="00546BDF" w:rsidRPr="00A908E0" w:rsidRDefault="00546BDF" w:rsidP="00A527E7">
            <w:pPr>
              <w:jc w:val="both"/>
              <w:rPr>
                <w:sz w:val="16"/>
                <w:szCs w:val="16"/>
              </w:rPr>
            </w:pPr>
          </w:p>
        </w:tc>
      </w:tr>
      <w:tr w:rsidR="00546BDF" w:rsidTr="00A527E7">
        <w:trPr>
          <w:trHeight w:val="265"/>
        </w:trPr>
        <w:tc>
          <w:tcPr>
            <w:tcW w:w="3653" w:type="dxa"/>
            <w:gridSpan w:val="2"/>
            <w:tcBorders>
              <w:top w:val="nil"/>
            </w:tcBorders>
            <w:shd w:val="clear" w:color="auto" w:fill="F7CAAC"/>
          </w:tcPr>
          <w:p w:rsidR="00546BDF" w:rsidRDefault="00546BDF" w:rsidP="00A527E7">
            <w:pPr>
              <w:jc w:val="both"/>
            </w:pPr>
            <w:r>
              <w:rPr>
                <w:b/>
              </w:rPr>
              <w:t>Studijní literatura a studijní pomůcky</w:t>
            </w:r>
          </w:p>
        </w:tc>
        <w:tc>
          <w:tcPr>
            <w:tcW w:w="6202" w:type="dxa"/>
            <w:gridSpan w:val="6"/>
            <w:tcBorders>
              <w:top w:val="nil"/>
              <w:bottom w:val="nil"/>
            </w:tcBorders>
          </w:tcPr>
          <w:p w:rsidR="00546BDF" w:rsidRDefault="00546BDF" w:rsidP="00A527E7">
            <w:pPr>
              <w:pStyle w:val="Textpoznpodarou"/>
            </w:pPr>
          </w:p>
        </w:tc>
      </w:tr>
      <w:tr w:rsidR="00C25A48" w:rsidTr="00A527E7">
        <w:trPr>
          <w:trHeight w:val="1497"/>
        </w:trPr>
        <w:tc>
          <w:tcPr>
            <w:tcW w:w="9855" w:type="dxa"/>
            <w:gridSpan w:val="8"/>
            <w:tcBorders>
              <w:top w:val="nil"/>
            </w:tcBorders>
          </w:tcPr>
          <w:p w:rsidR="003F5AAF" w:rsidRDefault="003F5AAF" w:rsidP="00C25A48">
            <w:pPr>
              <w:pStyle w:val="Textpoznpodarou"/>
              <w:rPr>
                <w:b/>
                <w:lang w:val="cs-CZ"/>
              </w:rPr>
            </w:pPr>
          </w:p>
          <w:p w:rsidR="00C25A48" w:rsidRPr="002D1855" w:rsidRDefault="00C25A48" w:rsidP="00C25A48">
            <w:pPr>
              <w:pStyle w:val="Textpoznpodarou"/>
              <w:rPr>
                <w:b/>
                <w:lang w:val="cs-CZ"/>
              </w:rPr>
            </w:pPr>
            <w:r w:rsidRPr="002D1855">
              <w:rPr>
                <w:b/>
                <w:lang w:val="cs-CZ"/>
              </w:rPr>
              <w:t xml:space="preserve">Povinná: </w:t>
            </w:r>
          </w:p>
          <w:p w:rsidR="00C25A48" w:rsidRDefault="00C25A48" w:rsidP="00C25A48">
            <w:pPr>
              <w:pStyle w:val="Textpoznpodarou"/>
              <w:rPr>
                <w:lang w:val="cs-CZ"/>
              </w:rPr>
            </w:pPr>
            <w:r>
              <w:rPr>
                <w:lang w:val="cs-CZ"/>
              </w:rPr>
              <w:t xml:space="preserve">Plessis, E., </w:t>
            </w:r>
            <w:r w:rsidRPr="006016F2">
              <w:rPr>
                <w:i/>
                <w:lang w:val="cs-CZ"/>
              </w:rPr>
              <w:t>Jak zákazník vnímá značku</w:t>
            </w:r>
            <w:r>
              <w:rPr>
                <w:lang w:val="cs-CZ"/>
              </w:rPr>
              <w:t>, Brno: Computer Press, 2011, ISBN: 978-80-251-3529-7</w:t>
            </w:r>
          </w:p>
          <w:p w:rsidR="00C25A48" w:rsidRDefault="00C25A48" w:rsidP="00C25A48">
            <w:pPr>
              <w:pStyle w:val="Textpoznpodarou"/>
              <w:rPr>
                <w:lang w:val="cs-CZ"/>
              </w:rPr>
            </w:pPr>
            <w:r>
              <w:rPr>
                <w:lang w:val="cs-CZ"/>
              </w:rPr>
              <w:t xml:space="preserve">Borg, J., </w:t>
            </w:r>
            <w:r w:rsidRPr="006016F2">
              <w:rPr>
                <w:i/>
                <w:lang w:val="cs-CZ"/>
              </w:rPr>
              <w:t>Umění přesvědčivé komunikace</w:t>
            </w:r>
            <w:r>
              <w:rPr>
                <w:lang w:val="cs-CZ"/>
              </w:rPr>
              <w:t>, Praha: Grada Publishing, 2013, ISBN: 978-80-247-4821-4</w:t>
            </w:r>
          </w:p>
          <w:p w:rsidR="00C25A48" w:rsidRPr="00E21ADF" w:rsidRDefault="00C25A48" w:rsidP="00C25A48">
            <w:pPr>
              <w:pStyle w:val="Textpoznpodarou"/>
              <w:rPr>
                <w:lang w:val="cs-CZ"/>
              </w:rPr>
            </w:pPr>
            <w:r w:rsidRPr="00E21ADF">
              <w:rPr>
                <w:lang w:val="cs-CZ"/>
              </w:rPr>
              <w:t xml:space="preserve">Vysekalová, J. a kol., </w:t>
            </w:r>
            <w:r w:rsidRPr="00E21ADF">
              <w:rPr>
                <w:i/>
                <w:lang w:val="cs-CZ"/>
              </w:rPr>
              <w:t>Emoce v marketingu</w:t>
            </w:r>
            <w:r w:rsidRPr="00E21ADF">
              <w:rPr>
                <w:lang w:val="cs-CZ"/>
              </w:rPr>
              <w:t>, Grada Publishing, Praha, 2014, ISBN 978-80-247-4843-6</w:t>
            </w:r>
          </w:p>
          <w:p w:rsidR="00C25A48" w:rsidRDefault="00C25A48" w:rsidP="00C25A48">
            <w:pPr>
              <w:pStyle w:val="Textpoznpodarou"/>
              <w:rPr>
                <w:b/>
                <w:lang w:val="cs-CZ"/>
              </w:rPr>
            </w:pPr>
          </w:p>
          <w:p w:rsidR="00C25A48" w:rsidRPr="002D1855" w:rsidRDefault="00C25A48" w:rsidP="00C25A48">
            <w:pPr>
              <w:pStyle w:val="Textpoznpodarou"/>
              <w:rPr>
                <w:b/>
                <w:lang w:val="cs-CZ"/>
              </w:rPr>
            </w:pPr>
            <w:r w:rsidRPr="002D1855">
              <w:rPr>
                <w:b/>
                <w:lang w:val="cs-CZ"/>
              </w:rPr>
              <w:t>Doporučená:</w:t>
            </w:r>
          </w:p>
          <w:p w:rsidR="00C25A48" w:rsidRDefault="00C25A48" w:rsidP="00C25A48">
            <w:pPr>
              <w:pStyle w:val="Textpoznpodarou"/>
              <w:rPr>
                <w:lang w:val="cs-CZ"/>
              </w:rPr>
            </w:pPr>
            <w:r w:rsidRPr="00E21ADF">
              <w:rPr>
                <w:lang w:val="cs-CZ"/>
              </w:rPr>
              <w:t xml:space="preserve">Jurášková, O. a kol., </w:t>
            </w:r>
            <w:r w:rsidRPr="00E21ADF">
              <w:rPr>
                <w:i/>
                <w:lang w:val="cs-CZ"/>
              </w:rPr>
              <w:t>Velký slovník marketingových komunikací</w:t>
            </w:r>
            <w:r w:rsidRPr="00E21ADF">
              <w:rPr>
                <w:lang w:val="cs-CZ"/>
              </w:rPr>
              <w:t xml:space="preserve">, Grada Publishing, Praha, 2012, </w:t>
            </w:r>
          </w:p>
          <w:p w:rsidR="00C25A48" w:rsidRPr="00E21ADF" w:rsidRDefault="00C25A48" w:rsidP="00C25A48">
            <w:pPr>
              <w:pStyle w:val="Textpoznpodarou"/>
              <w:rPr>
                <w:lang w:val="cs-CZ"/>
              </w:rPr>
            </w:pPr>
            <w:r w:rsidRPr="00E21ADF">
              <w:rPr>
                <w:lang w:val="cs-CZ"/>
              </w:rPr>
              <w:t>ISBN 978-80-247-4354-7</w:t>
            </w:r>
          </w:p>
          <w:p w:rsidR="00C25A48" w:rsidRPr="00E21ADF" w:rsidRDefault="00C25A48" w:rsidP="00C25A48">
            <w:pPr>
              <w:pStyle w:val="Textpoznpodarou"/>
              <w:rPr>
                <w:lang w:val="cs-CZ"/>
              </w:rPr>
            </w:pPr>
            <w:r w:rsidRPr="00E21ADF">
              <w:rPr>
                <w:lang w:val="cs-CZ"/>
              </w:rPr>
              <w:t xml:space="preserve">Scott, D., M., </w:t>
            </w:r>
            <w:r w:rsidRPr="00E21ADF">
              <w:rPr>
                <w:i/>
                <w:lang w:val="cs-CZ"/>
              </w:rPr>
              <w:t>Nová pravidla marketingu a PR</w:t>
            </w:r>
            <w:r w:rsidRPr="00E21ADF">
              <w:rPr>
                <w:lang w:val="cs-CZ"/>
              </w:rPr>
              <w:t>, Zoner Press, Brno, 2008, ISBN 978-80-86815-93-0</w:t>
            </w:r>
          </w:p>
          <w:p w:rsidR="00C25A48" w:rsidRPr="00E21ADF" w:rsidRDefault="00C25A48" w:rsidP="00C25A48">
            <w:pPr>
              <w:pStyle w:val="Textpoznpodarou"/>
              <w:rPr>
                <w:lang w:val="cs-CZ"/>
              </w:rPr>
            </w:pPr>
            <w:r w:rsidRPr="00E21ADF">
              <w:t xml:space="preserve">Svoboda, </w:t>
            </w:r>
            <w:r w:rsidRPr="00E21ADF">
              <w:rPr>
                <w:lang w:val="cs-CZ"/>
              </w:rPr>
              <w:t xml:space="preserve">V., </w:t>
            </w:r>
            <w:r w:rsidRPr="00A0563E">
              <w:rPr>
                <w:i/>
              </w:rPr>
              <w:t>Public relations moderně a účinně</w:t>
            </w:r>
            <w:r w:rsidRPr="00E21ADF">
              <w:t>, Grada Publishing</w:t>
            </w:r>
            <w:r w:rsidRPr="00E21ADF">
              <w:rPr>
                <w:lang w:val="cs-CZ"/>
              </w:rPr>
              <w:t>, Praha, 2009, ISBN 978-80-247-2866-7</w:t>
            </w:r>
          </w:p>
          <w:p w:rsidR="00C25A48" w:rsidRPr="00E21ADF" w:rsidRDefault="00C25A48" w:rsidP="00C25A48">
            <w:pPr>
              <w:pStyle w:val="Textpoznpodarou"/>
              <w:rPr>
                <w:lang w:val="cs-CZ"/>
              </w:rPr>
            </w:pPr>
            <w:r w:rsidRPr="00E21ADF">
              <w:rPr>
                <w:lang w:val="cs-CZ"/>
              </w:rPr>
              <w:t xml:space="preserve">Trampota, T., Vojtěchovská, M., </w:t>
            </w:r>
            <w:r w:rsidRPr="00E21ADF">
              <w:rPr>
                <w:i/>
                <w:lang w:val="cs-CZ"/>
              </w:rPr>
              <w:t>Metody výzkumu médií</w:t>
            </w:r>
            <w:r w:rsidRPr="00E21ADF">
              <w:rPr>
                <w:lang w:val="cs-CZ"/>
              </w:rPr>
              <w:t>, portál, Praha, 2010, ISBN 978-80-7367-683-4</w:t>
            </w:r>
          </w:p>
          <w:p w:rsidR="00C25A48" w:rsidRPr="00E21ADF" w:rsidRDefault="00C25A48" w:rsidP="00C25A48">
            <w:pPr>
              <w:pStyle w:val="Textpoznpodarou"/>
              <w:rPr>
                <w:lang w:val="cs-CZ"/>
              </w:rPr>
            </w:pPr>
            <w:r w:rsidRPr="00E21ADF">
              <w:rPr>
                <w:lang w:val="cs-CZ"/>
              </w:rPr>
              <w:t xml:space="preserve">Vysekalová, J., Mikeš, J., </w:t>
            </w:r>
            <w:r w:rsidRPr="00E21ADF">
              <w:rPr>
                <w:i/>
                <w:lang w:val="cs-CZ"/>
              </w:rPr>
              <w:t>Image a firemní identita</w:t>
            </w:r>
            <w:r w:rsidRPr="00E21ADF">
              <w:rPr>
                <w:lang w:val="cs-CZ"/>
              </w:rPr>
              <w:t>, Grada Publishing, Praha, 2009, ISBN 978-80-247-2790-5</w:t>
            </w:r>
          </w:p>
          <w:p w:rsidR="00C25A48" w:rsidRPr="00E21ADF" w:rsidRDefault="00C25A48" w:rsidP="00C25A48">
            <w:pPr>
              <w:pStyle w:val="Textpoznpodarou"/>
              <w:rPr>
                <w:lang w:val="cs-CZ"/>
              </w:rPr>
            </w:pPr>
            <w:r w:rsidRPr="00E21ADF">
              <w:rPr>
                <w:lang w:val="cs-CZ"/>
              </w:rPr>
              <w:t xml:space="preserve">Trott, D., </w:t>
            </w:r>
            <w:r w:rsidRPr="00E21ADF">
              <w:rPr>
                <w:i/>
                <w:lang w:val="cs-CZ"/>
              </w:rPr>
              <w:t>Predatory Thinking</w:t>
            </w:r>
            <w:r w:rsidRPr="00E21ADF">
              <w:rPr>
                <w:lang w:val="cs-CZ"/>
              </w:rPr>
              <w:t>, Macmillan, London, 2013, ISBN 978-0-230-77066-9</w:t>
            </w:r>
          </w:p>
          <w:p w:rsidR="00C25A48" w:rsidRPr="00E21ADF" w:rsidRDefault="00C25A48" w:rsidP="00C25A48">
            <w:pPr>
              <w:jc w:val="both"/>
            </w:pPr>
          </w:p>
        </w:tc>
      </w:tr>
      <w:tr w:rsidR="00546BD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46BDF" w:rsidRPr="009A0246" w:rsidRDefault="00546BDF" w:rsidP="00A527E7">
            <w:pPr>
              <w:jc w:val="center"/>
              <w:rPr>
                <w:rFonts w:eastAsia="Calibri"/>
                <w:color w:val="FF0000"/>
              </w:rPr>
            </w:pPr>
            <w:r>
              <w:rPr>
                <w:b/>
              </w:rPr>
              <w:t>Informace ke kombinované nebo distanční formě</w:t>
            </w:r>
            <w:r w:rsidRPr="009A0246">
              <w:rPr>
                <w:rFonts w:eastAsia="Calibri"/>
              </w:rPr>
              <w:t>Kombinovaná forma</w:t>
            </w:r>
          </w:p>
        </w:tc>
      </w:tr>
      <w:tr w:rsidR="00546BDF" w:rsidTr="00A527E7">
        <w:tc>
          <w:tcPr>
            <w:tcW w:w="4787" w:type="dxa"/>
            <w:gridSpan w:val="3"/>
            <w:tcBorders>
              <w:top w:val="single" w:sz="2" w:space="0" w:color="auto"/>
            </w:tcBorders>
            <w:shd w:val="clear" w:color="auto" w:fill="F7CAAC"/>
          </w:tcPr>
          <w:p w:rsidR="00546BDF" w:rsidRDefault="00546BDF" w:rsidP="00A527E7">
            <w:pPr>
              <w:autoSpaceDE w:val="0"/>
              <w:autoSpaceDN w:val="0"/>
              <w:adjustRightInd w:val="0"/>
            </w:pPr>
            <w:r>
              <w:rPr>
                <w:b/>
              </w:rPr>
              <w:t>Rozsah konzultací (soustředění)</w:t>
            </w:r>
            <w:r>
              <w:rPr>
                <w:rFonts w:eastAsia="Calibri"/>
                <w:sz w:val="24"/>
                <w:szCs w:val="24"/>
              </w:rPr>
              <w:t xml:space="preserve"> </w:t>
            </w:r>
          </w:p>
        </w:tc>
        <w:tc>
          <w:tcPr>
            <w:tcW w:w="889" w:type="dxa"/>
            <w:tcBorders>
              <w:top w:val="single" w:sz="2" w:space="0" w:color="auto"/>
            </w:tcBorders>
          </w:tcPr>
          <w:p w:rsidR="00546BDF" w:rsidRDefault="00546BDF" w:rsidP="00A527E7">
            <w:pPr>
              <w:jc w:val="both"/>
            </w:pPr>
            <w:r>
              <w:t>6</w:t>
            </w:r>
          </w:p>
        </w:tc>
        <w:tc>
          <w:tcPr>
            <w:tcW w:w="4179" w:type="dxa"/>
            <w:gridSpan w:val="4"/>
            <w:tcBorders>
              <w:top w:val="single" w:sz="2" w:space="0" w:color="auto"/>
            </w:tcBorders>
            <w:shd w:val="clear" w:color="auto" w:fill="F7CAAC"/>
          </w:tcPr>
          <w:p w:rsidR="00546BDF" w:rsidRDefault="00546BDF" w:rsidP="00A527E7">
            <w:pPr>
              <w:jc w:val="both"/>
              <w:rPr>
                <w:b/>
              </w:rPr>
            </w:pPr>
            <w:r>
              <w:rPr>
                <w:b/>
              </w:rPr>
              <w:t xml:space="preserve">hodin </w:t>
            </w:r>
          </w:p>
        </w:tc>
      </w:tr>
      <w:tr w:rsidR="00546BDF" w:rsidTr="00A527E7">
        <w:tc>
          <w:tcPr>
            <w:tcW w:w="9855" w:type="dxa"/>
            <w:gridSpan w:val="8"/>
            <w:shd w:val="clear" w:color="auto" w:fill="F7CAAC"/>
          </w:tcPr>
          <w:p w:rsidR="00546BDF" w:rsidRDefault="00546BDF" w:rsidP="00A527E7">
            <w:pPr>
              <w:jc w:val="both"/>
              <w:rPr>
                <w:b/>
              </w:rPr>
            </w:pPr>
            <w:r>
              <w:rPr>
                <w:b/>
              </w:rPr>
              <w:t>Informace o způsobu kontaktu s vyučujícím</w:t>
            </w:r>
          </w:p>
        </w:tc>
      </w:tr>
      <w:tr w:rsidR="00546BDF" w:rsidTr="003F5AAF">
        <w:trPr>
          <w:trHeight w:val="708"/>
        </w:trPr>
        <w:tc>
          <w:tcPr>
            <w:tcW w:w="9855" w:type="dxa"/>
            <w:gridSpan w:val="8"/>
          </w:tcPr>
          <w:p w:rsidR="00546BDF" w:rsidRDefault="00546BDF" w:rsidP="00A527E7">
            <w:pPr>
              <w:autoSpaceDE w:val="0"/>
              <w:autoSpaceDN w:val="0"/>
              <w:adjustRightInd w:val="0"/>
              <w:rPr>
                <w:rFonts w:eastAsia="Calibri"/>
              </w:rPr>
            </w:pPr>
          </w:p>
          <w:p w:rsidR="00546BDF" w:rsidRPr="00E73F07" w:rsidRDefault="00546BDF" w:rsidP="00A527E7">
            <w:pPr>
              <w:autoSpaceDE w:val="0"/>
              <w:autoSpaceDN w:val="0"/>
              <w:adjustRightInd w:val="0"/>
              <w:rPr>
                <w:rFonts w:eastAsia="Calibri"/>
                <w:color w:val="FF0000"/>
              </w:rPr>
            </w:pPr>
            <w:r w:rsidRPr="00E73F07">
              <w:rPr>
                <w:rFonts w:eastAsia="Calibri"/>
              </w:rPr>
              <w:t>osobní konzultace s pedagogem, emailová komunikace</w:t>
            </w:r>
          </w:p>
        </w:tc>
      </w:tr>
      <w:tr w:rsidR="00CB27FB" w:rsidRPr="00CB27FB" w:rsidTr="00A527E7">
        <w:tc>
          <w:tcPr>
            <w:tcW w:w="9855" w:type="dxa"/>
            <w:gridSpan w:val="8"/>
            <w:tcBorders>
              <w:bottom w:val="double" w:sz="4" w:space="0" w:color="auto"/>
            </w:tcBorders>
            <w:shd w:val="clear" w:color="auto" w:fill="BDD6EE"/>
          </w:tcPr>
          <w:p w:rsidR="00CB27FB" w:rsidRPr="00CB27FB" w:rsidRDefault="00CB27FB" w:rsidP="00CB27FB">
            <w:pPr>
              <w:jc w:val="both"/>
              <w:rPr>
                <w:b/>
                <w:sz w:val="28"/>
              </w:rPr>
            </w:pPr>
            <w:r w:rsidRPr="00CB27FB">
              <w:lastRenderedPageBreak/>
              <w:br w:type="page"/>
            </w:r>
            <w:r w:rsidRPr="00CB27FB">
              <w:rPr>
                <w:b/>
                <w:sz w:val="28"/>
              </w:rPr>
              <w:t>B-III – Charakteristika studijního předmětu</w:t>
            </w:r>
          </w:p>
        </w:tc>
      </w:tr>
      <w:tr w:rsidR="00CB27FB" w:rsidRPr="00CB27FB" w:rsidTr="00A527E7">
        <w:tc>
          <w:tcPr>
            <w:tcW w:w="3086" w:type="dxa"/>
            <w:tcBorders>
              <w:top w:val="double" w:sz="4" w:space="0" w:color="auto"/>
            </w:tcBorders>
            <w:shd w:val="clear" w:color="auto" w:fill="F7CAAC"/>
          </w:tcPr>
          <w:p w:rsidR="00CB27FB" w:rsidRPr="00CB27FB" w:rsidRDefault="00CB27FB" w:rsidP="00CB27FB">
            <w:pPr>
              <w:jc w:val="both"/>
              <w:rPr>
                <w:b/>
              </w:rPr>
            </w:pPr>
            <w:r w:rsidRPr="00CB27FB">
              <w:rPr>
                <w:b/>
              </w:rPr>
              <w:t>Název studijního předmětu</w:t>
            </w:r>
          </w:p>
        </w:tc>
        <w:tc>
          <w:tcPr>
            <w:tcW w:w="6769" w:type="dxa"/>
            <w:gridSpan w:val="7"/>
            <w:tcBorders>
              <w:top w:val="double" w:sz="4" w:space="0" w:color="auto"/>
            </w:tcBorders>
          </w:tcPr>
          <w:p w:rsidR="00CB27FB" w:rsidRPr="00CB27FB" w:rsidRDefault="00CB27FB" w:rsidP="00CB27FB">
            <w:pPr>
              <w:jc w:val="both"/>
              <w:rPr>
                <w:color w:val="1F497D"/>
              </w:rPr>
            </w:pPr>
            <w:r w:rsidRPr="00CB27FB">
              <w:t>Interiér a výstavnictví</w:t>
            </w:r>
          </w:p>
        </w:tc>
      </w:tr>
      <w:tr w:rsidR="00CB27FB" w:rsidRPr="00CB27FB" w:rsidTr="00A527E7">
        <w:tc>
          <w:tcPr>
            <w:tcW w:w="3086" w:type="dxa"/>
            <w:shd w:val="clear" w:color="auto" w:fill="F7CAAC"/>
          </w:tcPr>
          <w:p w:rsidR="00CB27FB" w:rsidRPr="00CB27FB" w:rsidRDefault="00CB27FB" w:rsidP="00CB27FB">
            <w:pPr>
              <w:rPr>
                <w:b/>
              </w:rPr>
            </w:pPr>
            <w:r w:rsidRPr="00CB27FB">
              <w:rPr>
                <w:b/>
              </w:rPr>
              <w:t>Typ předmětu</w:t>
            </w:r>
          </w:p>
        </w:tc>
        <w:tc>
          <w:tcPr>
            <w:tcW w:w="3406" w:type="dxa"/>
            <w:gridSpan w:val="4"/>
          </w:tcPr>
          <w:p w:rsidR="00CB27FB" w:rsidRPr="00CB27FB" w:rsidRDefault="00CB27FB" w:rsidP="00CB27FB">
            <w:pPr>
              <w:autoSpaceDE w:val="0"/>
              <w:autoSpaceDN w:val="0"/>
              <w:adjustRightInd w:val="0"/>
            </w:pPr>
            <w:r w:rsidRPr="00CB27FB">
              <w:rPr>
                <w:rFonts w:eastAsia="Calibri"/>
              </w:rPr>
              <w:t>povinně volitelný, PZ</w:t>
            </w:r>
          </w:p>
        </w:tc>
        <w:tc>
          <w:tcPr>
            <w:tcW w:w="2695" w:type="dxa"/>
            <w:gridSpan w:val="2"/>
            <w:shd w:val="clear" w:color="auto" w:fill="F7CAAC"/>
          </w:tcPr>
          <w:p w:rsidR="00CB27FB" w:rsidRPr="00CB27FB" w:rsidRDefault="00CB27FB" w:rsidP="00CB27FB">
            <w:pPr>
              <w:jc w:val="both"/>
            </w:pPr>
            <w:r w:rsidRPr="00CB27FB">
              <w:rPr>
                <w:b/>
              </w:rPr>
              <w:t>doporučený ročník/semestr</w:t>
            </w:r>
          </w:p>
        </w:tc>
        <w:tc>
          <w:tcPr>
            <w:tcW w:w="668" w:type="dxa"/>
          </w:tcPr>
          <w:p w:rsidR="00CB27FB" w:rsidRPr="00CB27FB" w:rsidRDefault="00CB27FB" w:rsidP="00CB27FB">
            <w:pPr>
              <w:jc w:val="both"/>
            </w:pPr>
            <w:r w:rsidRPr="00CB27FB">
              <w:t>2/ZS</w:t>
            </w:r>
          </w:p>
        </w:tc>
      </w:tr>
      <w:tr w:rsidR="00CB27FB" w:rsidRPr="00CB27FB" w:rsidTr="00A527E7">
        <w:tc>
          <w:tcPr>
            <w:tcW w:w="3086" w:type="dxa"/>
            <w:shd w:val="clear" w:color="auto" w:fill="F7CAAC"/>
          </w:tcPr>
          <w:p w:rsidR="00CB27FB" w:rsidRPr="00CB27FB" w:rsidRDefault="00CB27FB" w:rsidP="00CB27FB">
            <w:pPr>
              <w:jc w:val="both"/>
              <w:rPr>
                <w:b/>
              </w:rPr>
            </w:pPr>
            <w:r w:rsidRPr="00CB27FB">
              <w:rPr>
                <w:b/>
              </w:rPr>
              <w:t>Rozsah studijního předmětu</w:t>
            </w:r>
          </w:p>
        </w:tc>
        <w:tc>
          <w:tcPr>
            <w:tcW w:w="1701" w:type="dxa"/>
            <w:gridSpan w:val="2"/>
          </w:tcPr>
          <w:p w:rsidR="00CB27FB" w:rsidRPr="00CB27FB" w:rsidRDefault="00CB27FB" w:rsidP="00CB27FB">
            <w:pPr>
              <w:autoSpaceDE w:val="0"/>
              <w:autoSpaceDN w:val="0"/>
              <w:adjustRightInd w:val="0"/>
              <w:rPr>
                <w:color w:val="1F497D"/>
                <w:sz w:val="16"/>
                <w:szCs w:val="16"/>
              </w:rPr>
            </w:pPr>
            <w:r w:rsidRPr="00CB27FB">
              <w:rPr>
                <w:rFonts w:eastAsia="Calibri"/>
              </w:rPr>
              <w:t>8s</w:t>
            </w:r>
          </w:p>
        </w:tc>
        <w:tc>
          <w:tcPr>
            <w:tcW w:w="889" w:type="dxa"/>
            <w:shd w:val="clear" w:color="auto" w:fill="F7CAAC"/>
          </w:tcPr>
          <w:p w:rsidR="00CB27FB" w:rsidRPr="00CB27FB" w:rsidRDefault="00CB27FB" w:rsidP="00CB27FB">
            <w:pPr>
              <w:jc w:val="both"/>
              <w:rPr>
                <w:b/>
              </w:rPr>
            </w:pPr>
            <w:r w:rsidRPr="00CB27FB">
              <w:rPr>
                <w:b/>
              </w:rPr>
              <w:t xml:space="preserve">hod. </w:t>
            </w:r>
          </w:p>
        </w:tc>
        <w:tc>
          <w:tcPr>
            <w:tcW w:w="816" w:type="dxa"/>
          </w:tcPr>
          <w:p w:rsidR="00CB27FB" w:rsidRPr="00CB27FB" w:rsidRDefault="00CB27FB" w:rsidP="00CB27FB">
            <w:pPr>
              <w:jc w:val="both"/>
            </w:pPr>
            <w:r w:rsidRPr="00CB27FB">
              <w:t xml:space="preserve">8 </w:t>
            </w:r>
          </w:p>
        </w:tc>
        <w:tc>
          <w:tcPr>
            <w:tcW w:w="2156" w:type="dxa"/>
            <w:shd w:val="clear" w:color="auto" w:fill="F7CAAC"/>
          </w:tcPr>
          <w:p w:rsidR="00CB27FB" w:rsidRPr="00CB27FB" w:rsidRDefault="00CB27FB" w:rsidP="00CB27FB">
            <w:pPr>
              <w:jc w:val="both"/>
              <w:rPr>
                <w:b/>
              </w:rPr>
            </w:pPr>
            <w:r w:rsidRPr="00CB27FB">
              <w:rPr>
                <w:b/>
              </w:rPr>
              <w:t>kreditů</w:t>
            </w:r>
          </w:p>
        </w:tc>
        <w:tc>
          <w:tcPr>
            <w:tcW w:w="1207" w:type="dxa"/>
            <w:gridSpan w:val="2"/>
          </w:tcPr>
          <w:p w:rsidR="00CB27FB" w:rsidRPr="00CB27FB" w:rsidRDefault="00CB27FB" w:rsidP="00CB27FB">
            <w:pPr>
              <w:jc w:val="both"/>
            </w:pPr>
            <w:r w:rsidRPr="00CB27FB">
              <w:t>2</w:t>
            </w:r>
          </w:p>
        </w:tc>
      </w:tr>
      <w:tr w:rsidR="00CB27FB" w:rsidRPr="00CB27FB" w:rsidTr="00A527E7">
        <w:tc>
          <w:tcPr>
            <w:tcW w:w="3086" w:type="dxa"/>
            <w:shd w:val="clear" w:color="auto" w:fill="F7CAAC"/>
          </w:tcPr>
          <w:p w:rsidR="00CB27FB" w:rsidRPr="00CB27FB" w:rsidRDefault="00CB27FB" w:rsidP="00CB27FB">
            <w:pPr>
              <w:rPr>
                <w:b/>
                <w:sz w:val="22"/>
              </w:rPr>
            </w:pPr>
            <w:r w:rsidRPr="00CB27FB">
              <w:rPr>
                <w:b/>
              </w:rPr>
              <w:t>Prerekvizity, korekvizity, ekvivalence</w:t>
            </w:r>
          </w:p>
        </w:tc>
        <w:tc>
          <w:tcPr>
            <w:tcW w:w="6769" w:type="dxa"/>
            <w:gridSpan w:val="7"/>
          </w:tcPr>
          <w:p w:rsidR="00CB27FB" w:rsidRPr="00CB27FB" w:rsidRDefault="00CB27FB" w:rsidP="00CB27FB">
            <w:pPr>
              <w:jc w:val="both"/>
              <w:rPr>
                <w:sz w:val="16"/>
                <w:szCs w:val="16"/>
              </w:rPr>
            </w:pPr>
          </w:p>
        </w:tc>
      </w:tr>
      <w:tr w:rsidR="00CB27FB" w:rsidRPr="00CB27FB" w:rsidTr="00A527E7">
        <w:tc>
          <w:tcPr>
            <w:tcW w:w="3086" w:type="dxa"/>
            <w:shd w:val="clear" w:color="auto" w:fill="F7CAAC"/>
          </w:tcPr>
          <w:p w:rsidR="00CB27FB" w:rsidRPr="00CB27FB" w:rsidRDefault="00CB27FB" w:rsidP="00CB27FB">
            <w:pPr>
              <w:rPr>
                <w:b/>
              </w:rPr>
            </w:pPr>
            <w:r w:rsidRPr="00CB27FB">
              <w:rPr>
                <w:b/>
              </w:rPr>
              <w:t>Způsob ověření studijních výsledků</w:t>
            </w:r>
          </w:p>
        </w:tc>
        <w:tc>
          <w:tcPr>
            <w:tcW w:w="3406" w:type="dxa"/>
            <w:gridSpan w:val="4"/>
          </w:tcPr>
          <w:p w:rsidR="00CB27FB" w:rsidRPr="00CB27FB" w:rsidRDefault="00CB27FB" w:rsidP="00CB27FB">
            <w:pPr>
              <w:jc w:val="both"/>
            </w:pPr>
            <w:r w:rsidRPr="00CB27FB">
              <w:rPr>
                <w:rFonts w:eastAsia="Calibri"/>
              </w:rPr>
              <w:t>klasifikovaný zápočet</w:t>
            </w:r>
          </w:p>
        </w:tc>
        <w:tc>
          <w:tcPr>
            <w:tcW w:w="2156" w:type="dxa"/>
            <w:shd w:val="clear" w:color="auto" w:fill="F7CAAC"/>
          </w:tcPr>
          <w:p w:rsidR="00CB27FB" w:rsidRPr="00CB27FB" w:rsidRDefault="00CB27FB" w:rsidP="00CB27FB">
            <w:pPr>
              <w:jc w:val="both"/>
              <w:rPr>
                <w:b/>
              </w:rPr>
            </w:pPr>
            <w:r w:rsidRPr="00CB27FB">
              <w:rPr>
                <w:b/>
              </w:rPr>
              <w:t>Forma výuky</w:t>
            </w:r>
          </w:p>
        </w:tc>
        <w:tc>
          <w:tcPr>
            <w:tcW w:w="1207" w:type="dxa"/>
            <w:gridSpan w:val="2"/>
          </w:tcPr>
          <w:p w:rsidR="00CB27FB" w:rsidRPr="00CB27FB" w:rsidRDefault="00CB27FB" w:rsidP="00CB27FB">
            <w:pPr>
              <w:jc w:val="both"/>
            </w:pPr>
            <w:r w:rsidRPr="00CB27FB">
              <w:rPr>
                <w:rFonts w:eastAsia="Calibri"/>
              </w:rPr>
              <w:t>seminář</w:t>
            </w:r>
          </w:p>
        </w:tc>
      </w:tr>
      <w:tr w:rsidR="00CB27FB" w:rsidRPr="00CB27FB" w:rsidTr="00A527E7">
        <w:tc>
          <w:tcPr>
            <w:tcW w:w="3086" w:type="dxa"/>
            <w:shd w:val="clear" w:color="auto" w:fill="F7CAAC"/>
          </w:tcPr>
          <w:p w:rsidR="00CB27FB" w:rsidRPr="00CB27FB" w:rsidRDefault="00CB27FB" w:rsidP="00CB27FB">
            <w:pPr>
              <w:rPr>
                <w:b/>
              </w:rPr>
            </w:pPr>
            <w:r w:rsidRPr="00CB27FB">
              <w:rPr>
                <w:b/>
              </w:rPr>
              <w:t>Forma způsobu ověření studijních výsledků a další požadavky na studenta</w:t>
            </w:r>
          </w:p>
        </w:tc>
        <w:tc>
          <w:tcPr>
            <w:tcW w:w="6769" w:type="dxa"/>
            <w:gridSpan w:val="7"/>
            <w:tcBorders>
              <w:bottom w:val="nil"/>
            </w:tcBorders>
          </w:tcPr>
          <w:p w:rsidR="00CB27FB" w:rsidRPr="00CB27FB" w:rsidRDefault="00CB27FB" w:rsidP="00CB27FB">
            <w:pPr>
              <w:jc w:val="both"/>
            </w:pPr>
            <w:r w:rsidRPr="00CB27FB">
              <w:t xml:space="preserve">80% účast na seminářích. </w:t>
            </w:r>
          </w:p>
          <w:p w:rsidR="00CB27FB" w:rsidRPr="00CB27FB" w:rsidRDefault="00CB27FB" w:rsidP="00CB27FB">
            <w:pPr>
              <w:jc w:val="both"/>
              <w:rPr>
                <w:color w:val="1F497D"/>
                <w:sz w:val="16"/>
                <w:szCs w:val="16"/>
              </w:rPr>
            </w:pPr>
            <w:r w:rsidRPr="00CB27FB">
              <w:t>Odevzdání písemné a grafické práce v předem dohodnutém termínu.</w:t>
            </w:r>
          </w:p>
        </w:tc>
      </w:tr>
      <w:tr w:rsidR="00CB27FB" w:rsidRPr="00CB27FB" w:rsidTr="00A527E7">
        <w:trPr>
          <w:trHeight w:val="554"/>
        </w:trPr>
        <w:tc>
          <w:tcPr>
            <w:tcW w:w="9855" w:type="dxa"/>
            <w:gridSpan w:val="8"/>
            <w:tcBorders>
              <w:top w:val="nil"/>
            </w:tcBorders>
          </w:tcPr>
          <w:p w:rsidR="00CB27FB" w:rsidRPr="00CB27FB" w:rsidRDefault="00CB27FB" w:rsidP="00CB27FB">
            <w:pPr>
              <w:jc w:val="both"/>
            </w:pPr>
          </w:p>
        </w:tc>
      </w:tr>
      <w:tr w:rsidR="00CB27FB" w:rsidRPr="00CB27FB" w:rsidTr="00A527E7">
        <w:trPr>
          <w:trHeight w:val="197"/>
        </w:trPr>
        <w:tc>
          <w:tcPr>
            <w:tcW w:w="3086" w:type="dxa"/>
            <w:tcBorders>
              <w:top w:val="nil"/>
            </w:tcBorders>
            <w:shd w:val="clear" w:color="auto" w:fill="F7CAAC"/>
          </w:tcPr>
          <w:p w:rsidR="00CB27FB" w:rsidRPr="00CB27FB" w:rsidRDefault="00CB27FB" w:rsidP="00CB27FB">
            <w:pPr>
              <w:jc w:val="both"/>
              <w:rPr>
                <w:b/>
              </w:rPr>
            </w:pPr>
            <w:r w:rsidRPr="00CB27FB">
              <w:rPr>
                <w:b/>
              </w:rPr>
              <w:t>Garant předmětu</w:t>
            </w:r>
          </w:p>
        </w:tc>
        <w:tc>
          <w:tcPr>
            <w:tcW w:w="6769" w:type="dxa"/>
            <w:gridSpan w:val="7"/>
            <w:tcBorders>
              <w:top w:val="nil"/>
            </w:tcBorders>
          </w:tcPr>
          <w:p w:rsidR="00CB27FB" w:rsidRPr="00CB27FB" w:rsidRDefault="00CB27FB" w:rsidP="00CB27FB">
            <w:pPr>
              <w:jc w:val="both"/>
            </w:pPr>
            <w:r w:rsidRPr="00CB27FB">
              <w:rPr>
                <w:rFonts w:eastAsia="Calibri"/>
              </w:rPr>
              <w:t>doc. Ing. arch. Michael Klang, CSc.</w:t>
            </w:r>
          </w:p>
        </w:tc>
      </w:tr>
      <w:tr w:rsidR="00CB27FB" w:rsidRPr="00CB27FB" w:rsidTr="00A527E7">
        <w:trPr>
          <w:trHeight w:val="243"/>
        </w:trPr>
        <w:tc>
          <w:tcPr>
            <w:tcW w:w="3086" w:type="dxa"/>
            <w:tcBorders>
              <w:top w:val="nil"/>
            </w:tcBorders>
            <w:shd w:val="clear" w:color="auto" w:fill="F7CAAC"/>
          </w:tcPr>
          <w:p w:rsidR="00CB27FB" w:rsidRPr="00CB27FB" w:rsidRDefault="00CB27FB" w:rsidP="00CB27FB">
            <w:pPr>
              <w:rPr>
                <w:b/>
              </w:rPr>
            </w:pPr>
            <w:r w:rsidRPr="00CB27FB">
              <w:rPr>
                <w:b/>
              </w:rPr>
              <w:t>Zapojení garanta do výuky předmětu</w:t>
            </w:r>
          </w:p>
        </w:tc>
        <w:tc>
          <w:tcPr>
            <w:tcW w:w="6769" w:type="dxa"/>
            <w:gridSpan w:val="7"/>
            <w:tcBorders>
              <w:top w:val="nil"/>
            </w:tcBorders>
          </w:tcPr>
          <w:p w:rsidR="00CB27FB" w:rsidRPr="00CB27FB" w:rsidRDefault="00CB27FB" w:rsidP="00CB27FB">
            <w:pPr>
              <w:jc w:val="both"/>
              <w:rPr>
                <w:color w:val="1F497D"/>
              </w:rPr>
            </w:pPr>
            <w:r w:rsidRPr="00CB27FB">
              <w:rPr>
                <w:rFonts w:eastAsia="Calibri"/>
              </w:rPr>
              <w:t>50 %</w:t>
            </w:r>
          </w:p>
        </w:tc>
      </w:tr>
      <w:tr w:rsidR="00CB27FB" w:rsidRPr="00CB27FB" w:rsidTr="00A527E7">
        <w:tc>
          <w:tcPr>
            <w:tcW w:w="3086" w:type="dxa"/>
            <w:shd w:val="clear" w:color="auto" w:fill="F7CAAC"/>
          </w:tcPr>
          <w:p w:rsidR="00CB27FB" w:rsidRPr="00CB27FB" w:rsidRDefault="00CB27FB" w:rsidP="00CB27FB">
            <w:pPr>
              <w:jc w:val="both"/>
              <w:rPr>
                <w:b/>
              </w:rPr>
            </w:pPr>
            <w:r w:rsidRPr="00CB27FB">
              <w:rPr>
                <w:b/>
              </w:rPr>
              <w:t>Vyučující</w:t>
            </w:r>
          </w:p>
        </w:tc>
        <w:tc>
          <w:tcPr>
            <w:tcW w:w="6769" w:type="dxa"/>
            <w:gridSpan w:val="7"/>
            <w:tcBorders>
              <w:bottom w:val="nil"/>
            </w:tcBorders>
          </w:tcPr>
          <w:p w:rsidR="00CB27FB" w:rsidRPr="00CB27FB" w:rsidRDefault="00CB27FB" w:rsidP="00CB27FB">
            <w:pPr>
              <w:jc w:val="both"/>
              <w:rPr>
                <w:rFonts w:eastAsia="Calibri"/>
              </w:rPr>
            </w:pPr>
            <w:r w:rsidRPr="00CB27FB">
              <w:rPr>
                <w:rFonts w:eastAsia="Calibri"/>
              </w:rPr>
              <w:t>doc. Ing. arch. Michael Klang, CSc. – 50 %</w:t>
            </w:r>
          </w:p>
          <w:p w:rsidR="00CB27FB" w:rsidRPr="00CB27FB" w:rsidRDefault="00CB27FB" w:rsidP="00CB27FB">
            <w:pPr>
              <w:jc w:val="both"/>
            </w:pPr>
            <w:r w:rsidRPr="00CB27FB">
              <w:rPr>
                <w:rFonts w:eastAsia="Calibri"/>
              </w:rPr>
              <w:t>Ing. arch. Kamil Koláček – 50 %</w:t>
            </w:r>
          </w:p>
        </w:tc>
      </w:tr>
      <w:tr w:rsidR="00CB27FB" w:rsidRPr="00CB27FB" w:rsidTr="00A527E7">
        <w:trPr>
          <w:trHeight w:val="554"/>
        </w:trPr>
        <w:tc>
          <w:tcPr>
            <w:tcW w:w="9855" w:type="dxa"/>
            <w:gridSpan w:val="8"/>
            <w:tcBorders>
              <w:top w:val="nil"/>
            </w:tcBorders>
          </w:tcPr>
          <w:p w:rsidR="00CB27FB" w:rsidRPr="00CB27FB" w:rsidRDefault="00CB27FB" w:rsidP="00CB27FB">
            <w:pPr>
              <w:jc w:val="both"/>
            </w:pPr>
          </w:p>
        </w:tc>
      </w:tr>
      <w:tr w:rsidR="00CB27FB" w:rsidRPr="00CB27FB" w:rsidTr="00A527E7">
        <w:tc>
          <w:tcPr>
            <w:tcW w:w="3086" w:type="dxa"/>
            <w:shd w:val="clear" w:color="auto" w:fill="F7CAAC"/>
          </w:tcPr>
          <w:p w:rsidR="00CB27FB" w:rsidRPr="00CB27FB" w:rsidRDefault="00CB27FB" w:rsidP="00CB27FB">
            <w:pPr>
              <w:jc w:val="both"/>
              <w:rPr>
                <w:b/>
              </w:rPr>
            </w:pPr>
            <w:r w:rsidRPr="00CB27FB">
              <w:rPr>
                <w:b/>
              </w:rPr>
              <w:t>Stručná anotace předmětu</w:t>
            </w:r>
          </w:p>
        </w:tc>
        <w:tc>
          <w:tcPr>
            <w:tcW w:w="6769" w:type="dxa"/>
            <w:gridSpan w:val="7"/>
            <w:tcBorders>
              <w:bottom w:val="nil"/>
            </w:tcBorders>
          </w:tcPr>
          <w:p w:rsidR="00CB27FB" w:rsidRPr="00CB27FB" w:rsidRDefault="00CB27FB" w:rsidP="00CB27FB">
            <w:pPr>
              <w:jc w:val="both"/>
              <w:rPr>
                <w:sz w:val="16"/>
                <w:szCs w:val="16"/>
              </w:rPr>
            </w:pPr>
          </w:p>
        </w:tc>
      </w:tr>
      <w:tr w:rsidR="00CB27FB" w:rsidRPr="00CB27FB" w:rsidTr="00A527E7">
        <w:trPr>
          <w:trHeight w:val="2817"/>
        </w:trPr>
        <w:tc>
          <w:tcPr>
            <w:tcW w:w="9855" w:type="dxa"/>
            <w:gridSpan w:val="8"/>
            <w:tcBorders>
              <w:top w:val="nil"/>
              <w:bottom w:val="single" w:sz="12" w:space="0" w:color="auto"/>
            </w:tcBorders>
          </w:tcPr>
          <w:p w:rsidR="00CB27FB" w:rsidRPr="00CB27FB" w:rsidRDefault="00CB27FB" w:rsidP="00CB27FB"/>
          <w:p w:rsidR="00CB27FB" w:rsidRPr="00CB27FB" w:rsidRDefault="00CB27FB" w:rsidP="00CB27FB">
            <w:r w:rsidRPr="00CB27FB">
              <w:t>Cílem předmětu je získání základních znalostí principů tvorby interiéru a jeho prvků, od základního konceptu k detailu. Výstavnictví jako samostatná disciplína, typologie výstavnictví, aktuální informace z oboru.</w:t>
            </w:r>
          </w:p>
          <w:p w:rsidR="00CB27FB" w:rsidRPr="00CB27FB" w:rsidRDefault="00CB27FB" w:rsidP="00CB27FB"/>
          <w:p w:rsidR="00CB27FB" w:rsidRPr="00CB27FB" w:rsidRDefault="00CB27FB" w:rsidP="00CB27FB">
            <w:r w:rsidRPr="00CB27FB">
              <w:t xml:space="preserve">- Interiér veřejný, interiér soukromý </w:t>
            </w:r>
            <w:r w:rsidRPr="00CB27FB">
              <w:br/>
              <w:t xml:space="preserve">- Typologie prostor </w:t>
            </w:r>
            <w:r w:rsidRPr="00CB27FB">
              <w:br/>
              <w:t xml:space="preserve">- Materiály a konstrukce používané při návrhu interiéru </w:t>
            </w:r>
            <w:r w:rsidRPr="00CB27FB">
              <w:br/>
              <w:t xml:space="preserve">- Mobiliář/interiérový nábytek/detail </w:t>
            </w:r>
            <w:r w:rsidRPr="00CB27FB">
              <w:br/>
              <w:t xml:space="preserve">- Osvětlení jako součást interiéru </w:t>
            </w:r>
            <w:ins w:id="587" w:author="Ponížilová Hana" w:date="2019-05-21T10:30:00Z">
              <w:r w:rsidR="002D7B86">
                <w:t>a specifika osvětlení v galeriích a výstavních prostorech</w:t>
              </w:r>
            </w:ins>
            <w:r w:rsidRPr="00CB27FB">
              <w:br/>
              <w:t xml:space="preserve">- Výstavnictví - druhy a způsoby výstav, jejich specifika </w:t>
            </w:r>
            <w:r w:rsidRPr="00CB27FB">
              <w:br/>
              <w:t xml:space="preserve">- Výstavní systémy </w:t>
            </w:r>
            <w:r w:rsidRPr="00CB27FB">
              <w:br/>
              <w:t xml:space="preserve">- Materiály, konstrukce, osvětlení </w:t>
            </w:r>
            <w:r w:rsidRPr="00CB27FB">
              <w:br/>
              <w:t>- Návrh a koncepce řešení výstav včetně scénáře</w:t>
            </w:r>
          </w:p>
          <w:p w:rsidR="00CB27FB" w:rsidRPr="00CB27FB" w:rsidRDefault="00CB27FB" w:rsidP="00CB27FB"/>
        </w:tc>
      </w:tr>
      <w:tr w:rsidR="00CB27FB" w:rsidRPr="00CB27FB" w:rsidTr="00A527E7">
        <w:trPr>
          <w:trHeight w:val="265"/>
        </w:trPr>
        <w:tc>
          <w:tcPr>
            <w:tcW w:w="3653" w:type="dxa"/>
            <w:gridSpan w:val="2"/>
            <w:tcBorders>
              <w:top w:val="nil"/>
            </w:tcBorders>
            <w:shd w:val="clear" w:color="auto" w:fill="F7CAAC"/>
          </w:tcPr>
          <w:p w:rsidR="00CB27FB" w:rsidRPr="00CB27FB" w:rsidRDefault="00CB27FB" w:rsidP="00CB27FB">
            <w:pPr>
              <w:jc w:val="both"/>
            </w:pPr>
            <w:r w:rsidRPr="00CB27FB">
              <w:rPr>
                <w:b/>
              </w:rPr>
              <w:t>Studijní literatura a studijní pomůcky</w:t>
            </w:r>
          </w:p>
        </w:tc>
        <w:tc>
          <w:tcPr>
            <w:tcW w:w="6202" w:type="dxa"/>
            <w:gridSpan w:val="6"/>
            <w:tcBorders>
              <w:top w:val="nil"/>
              <w:bottom w:val="nil"/>
            </w:tcBorders>
          </w:tcPr>
          <w:p w:rsidR="00CB27FB" w:rsidRPr="00CB27FB" w:rsidRDefault="00CB27FB" w:rsidP="00CB27FB">
            <w:pPr>
              <w:jc w:val="both"/>
            </w:pPr>
          </w:p>
        </w:tc>
      </w:tr>
      <w:tr w:rsidR="00CB27FB" w:rsidRPr="00CB27FB" w:rsidTr="003106F8">
        <w:trPr>
          <w:trHeight w:val="2122"/>
        </w:trPr>
        <w:tc>
          <w:tcPr>
            <w:tcW w:w="9855" w:type="dxa"/>
            <w:gridSpan w:val="8"/>
            <w:tcBorders>
              <w:top w:val="nil"/>
            </w:tcBorders>
          </w:tcPr>
          <w:p w:rsidR="003106F8" w:rsidRDefault="003106F8" w:rsidP="00912337">
            <w:pPr>
              <w:rPr>
                <w:b/>
                <w:bCs/>
              </w:rPr>
            </w:pPr>
          </w:p>
          <w:p w:rsidR="00912337" w:rsidRPr="002D1855" w:rsidRDefault="00912337" w:rsidP="00912337">
            <w:pPr>
              <w:rPr>
                <w:b/>
              </w:rPr>
            </w:pPr>
            <w:r w:rsidRPr="002D1855">
              <w:rPr>
                <w:b/>
                <w:bCs/>
              </w:rPr>
              <w:t>Doporučená:</w:t>
            </w:r>
            <w:r w:rsidRPr="002D1855">
              <w:rPr>
                <w:b/>
              </w:rPr>
              <w:t xml:space="preserve"> </w:t>
            </w:r>
          </w:p>
          <w:p w:rsidR="00912337" w:rsidRDefault="00912337" w:rsidP="00912337">
            <w:r>
              <w:t xml:space="preserve">Časopisy: </w:t>
            </w:r>
            <w:r>
              <w:rPr>
                <w:i/>
                <w:iCs/>
              </w:rPr>
              <w:t>Design Trend</w:t>
            </w:r>
            <w:r>
              <w:t xml:space="preserve">. </w:t>
            </w:r>
          </w:p>
          <w:p w:rsidR="00912337" w:rsidRDefault="00912337" w:rsidP="00912337">
            <w:r>
              <w:rPr>
                <w:b/>
                <w:bCs/>
              </w:rPr>
              <w:t>S</w:t>
            </w:r>
            <w:r>
              <w:t xml:space="preserve">kripta ČVUT: </w:t>
            </w:r>
            <w:r>
              <w:rPr>
                <w:i/>
                <w:iCs/>
              </w:rPr>
              <w:t>Interiér 10 - výtvarné dílo v architektonických koncepcích</w:t>
            </w:r>
            <w:r>
              <w:t xml:space="preserve">. Praha. </w:t>
            </w:r>
          </w:p>
          <w:p w:rsidR="00912337" w:rsidRPr="00CB0F26" w:rsidRDefault="00FB00E8" w:rsidP="00912337">
            <w:pPr>
              <w:rPr>
                <w:rStyle w:val="Hypertextovodkaz"/>
                <w:color w:val="auto"/>
                <w:u w:val="none"/>
              </w:rPr>
            </w:pPr>
            <w:hyperlink r:id="rId57" w:tgtFrame="_blank" w:history="1">
              <w:r w:rsidR="00912337" w:rsidRPr="00CB0F26">
                <w:rPr>
                  <w:rStyle w:val="Hypertextovodkaz"/>
                  <w:color w:val="auto"/>
                  <w:u w:val="none"/>
                </w:rPr>
                <w:t xml:space="preserve">Neufert, Ernst. </w:t>
              </w:r>
              <w:r w:rsidR="00912337" w:rsidRPr="00CB0F26">
                <w:rPr>
                  <w:rStyle w:val="Hypertextovodkaz"/>
                  <w:i/>
                  <w:iCs/>
                  <w:color w:val="auto"/>
                  <w:u w:val="none"/>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912337" w:rsidRPr="00CB0F26">
                <w:rPr>
                  <w:rStyle w:val="Hypertextovodkaz"/>
                  <w:color w:val="auto"/>
                  <w:u w:val="none"/>
                </w:rPr>
                <w:t xml:space="preserve">. 2. české vyd., (35. německé vyd.). Praha: Consultinvest, 2000. ISBN 80-9014866-2. </w:t>
              </w:r>
            </w:hyperlink>
          </w:p>
          <w:p w:rsidR="00CB27FB" w:rsidRPr="00CB27FB" w:rsidRDefault="00CB27FB" w:rsidP="00CB27FB"/>
        </w:tc>
      </w:tr>
      <w:tr w:rsidR="00CB27FB" w:rsidRPr="00CB27F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B27FB" w:rsidRPr="00CB27FB" w:rsidRDefault="00CB27FB" w:rsidP="00CB27FB">
            <w:pPr>
              <w:jc w:val="center"/>
              <w:rPr>
                <w:rFonts w:eastAsia="Calibri"/>
                <w:color w:val="FF0000"/>
                <w:sz w:val="16"/>
                <w:szCs w:val="16"/>
              </w:rPr>
            </w:pPr>
            <w:r w:rsidRPr="00CB27FB">
              <w:rPr>
                <w:b/>
              </w:rPr>
              <w:t>Informace ke kombinované nebo distanční formě</w:t>
            </w:r>
          </w:p>
        </w:tc>
      </w:tr>
      <w:tr w:rsidR="00CB27FB" w:rsidRPr="00CB27FB" w:rsidTr="00A527E7">
        <w:tc>
          <w:tcPr>
            <w:tcW w:w="4787" w:type="dxa"/>
            <w:gridSpan w:val="3"/>
            <w:tcBorders>
              <w:top w:val="single" w:sz="2" w:space="0" w:color="auto"/>
            </w:tcBorders>
            <w:shd w:val="clear" w:color="auto" w:fill="F7CAAC"/>
          </w:tcPr>
          <w:p w:rsidR="00CB27FB" w:rsidRPr="00CB27FB" w:rsidRDefault="00CB27FB" w:rsidP="00CB27FB">
            <w:pPr>
              <w:autoSpaceDE w:val="0"/>
              <w:autoSpaceDN w:val="0"/>
              <w:adjustRightInd w:val="0"/>
            </w:pPr>
            <w:r w:rsidRPr="00CB27FB">
              <w:rPr>
                <w:b/>
              </w:rPr>
              <w:t>Rozsah konzultací (soustředění)</w:t>
            </w:r>
            <w:r w:rsidRPr="00CB27FB">
              <w:rPr>
                <w:rFonts w:eastAsia="Calibri"/>
                <w:sz w:val="24"/>
                <w:szCs w:val="24"/>
              </w:rPr>
              <w:t xml:space="preserve"> </w:t>
            </w:r>
          </w:p>
        </w:tc>
        <w:tc>
          <w:tcPr>
            <w:tcW w:w="889" w:type="dxa"/>
            <w:tcBorders>
              <w:top w:val="single" w:sz="2" w:space="0" w:color="auto"/>
            </w:tcBorders>
          </w:tcPr>
          <w:p w:rsidR="00CB27FB" w:rsidRPr="00CB27FB" w:rsidRDefault="00CB27FB" w:rsidP="00CB27FB">
            <w:pPr>
              <w:jc w:val="both"/>
            </w:pPr>
            <w:r w:rsidRPr="00CB27FB">
              <w:t>8</w:t>
            </w:r>
          </w:p>
        </w:tc>
        <w:tc>
          <w:tcPr>
            <w:tcW w:w="4179" w:type="dxa"/>
            <w:gridSpan w:val="4"/>
            <w:tcBorders>
              <w:top w:val="single" w:sz="2" w:space="0" w:color="auto"/>
            </w:tcBorders>
            <w:shd w:val="clear" w:color="auto" w:fill="F7CAAC"/>
          </w:tcPr>
          <w:p w:rsidR="00CB27FB" w:rsidRPr="00CB27FB" w:rsidRDefault="00CB27FB" w:rsidP="00CB27FB">
            <w:pPr>
              <w:jc w:val="both"/>
              <w:rPr>
                <w:b/>
              </w:rPr>
            </w:pPr>
            <w:r w:rsidRPr="00CB27FB">
              <w:rPr>
                <w:b/>
              </w:rPr>
              <w:t xml:space="preserve">hodin </w:t>
            </w:r>
          </w:p>
        </w:tc>
      </w:tr>
      <w:tr w:rsidR="00CB27FB" w:rsidRPr="00CB27FB" w:rsidTr="00A527E7">
        <w:tc>
          <w:tcPr>
            <w:tcW w:w="9855" w:type="dxa"/>
            <w:gridSpan w:val="8"/>
            <w:shd w:val="clear" w:color="auto" w:fill="F7CAAC"/>
          </w:tcPr>
          <w:p w:rsidR="00CB27FB" w:rsidRPr="00CB27FB" w:rsidRDefault="00CB27FB" w:rsidP="00CB27FB">
            <w:pPr>
              <w:jc w:val="both"/>
              <w:rPr>
                <w:b/>
              </w:rPr>
            </w:pPr>
            <w:r w:rsidRPr="00CB27FB">
              <w:rPr>
                <w:b/>
              </w:rPr>
              <w:t>Informace o způsobu kontaktu s vyučujícím</w:t>
            </w:r>
          </w:p>
        </w:tc>
      </w:tr>
      <w:tr w:rsidR="00CB27FB" w:rsidRPr="00CB27FB" w:rsidTr="003F5AAF">
        <w:trPr>
          <w:trHeight w:val="973"/>
        </w:trPr>
        <w:tc>
          <w:tcPr>
            <w:tcW w:w="9855" w:type="dxa"/>
            <w:gridSpan w:val="8"/>
          </w:tcPr>
          <w:p w:rsidR="00CB27FB" w:rsidRPr="00CB27FB" w:rsidRDefault="00CB27FB" w:rsidP="00CB27FB">
            <w:pPr>
              <w:autoSpaceDE w:val="0"/>
              <w:autoSpaceDN w:val="0"/>
              <w:adjustRightInd w:val="0"/>
              <w:rPr>
                <w:rFonts w:eastAsia="Calibri"/>
              </w:rPr>
            </w:pPr>
          </w:p>
          <w:p w:rsidR="00CB27FB" w:rsidRPr="00CB27FB" w:rsidRDefault="00CB27FB" w:rsidP="00CB27FB">
            <w:pPr>
              <w:autoSpaceDE w:val="0"/>
              <w:autoSpaceDN w:val="0"/>
              <w:adjustRightInd w:val="0"/>
              <w:rPr>
                <w:rFonts w:eastAsia="Calibri"/>
              </w:rPr>
            </w:pPr>
            <w:r w:rsidRPr="00CB27FB">
              <w:rPr>
                <w:rFonts w:eastAsia="Calibri"/>
              </w:rPr>
              <w:t xml:space="preserve">Email: </w:t>
            </w:r>
            <w:hyperlink r:id="rId58" w:history="1">
              <w:r w:rsidRPr="00CB27FB">
                <w:rPr>
                  <w:rFonts w:eastAsia="Calibri"/>
                  <w:u w:val="single"/>
                </w:rPr>
                <w:t>klang@utb.cz</w:t>
              </w:r>
            </w:hyperlink>
          </w:p>
          <w:p w:rsidR="00CB27FB" w:rsidRPr="00CB27FB" w:rsidRDefault="00CB27FB" w:rsidP="00CB27FB">
            <w:pPr>
              <w:autoSpaceDE w:val="0"/>
              <w:autoSpaceDN w:val="0"/>
              <w:adjustRightInd w:val="0"/>
              <w:rPr>
                <w:rFonts w:eastAsia="Calibri"/>
                <w:sz w:val="16"/>
                <w:szCs w:val="16"/>
              </w:rPr>
            </w:pPr>
            <w:r w:rsidRPr="00CB27FB">
              <w:rPr>
                <w:rFonts w:eastAsia="Calibri"/>
              </w:rPr>
              <w:t>Osobní konzultace – po dohodě.</w:t>
            </w:r>
            <w:r w:rsidRPr="00CB27FB">
              <w:rPr>
                <w:rFonts w:eastAsia="Calibri"/>
                <w:sz w:val="16"/>
                <w:szCs w:val="16"/>
              </w:rPr>
              <w:t xml:space="preserve"> </w:t>
            </w:r>
          </w:p>
        </w:tc>
      </w:tr>
    </w:tbl>
    <w:p w:rsidR="00887C5B" w:rsidRDefault="00887C5B"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7C5B" w:rsidRPr="00887C5B" w:rsidTr="00A527E7">
        <w:tc>
          <w:tcPr>
            <w:tcW w:w="9855" w:type="dxa"/>
            <w:gridSpan w:val="8"/>
            <w:tcBorders>
              <w:bottom w:val="double" w:sz="4" w:space="0" w:color="auto"/>
            </w:tcBorders>
            <w:shd w:val="clear" w:color="auto" w:fill="BDD6EE"/>
          </w:tcPr>
          <w:p w:rsidR="00887C5B" w:rsidRPr="00887C5B" w:rsidRDefault="00887C5B" w:rsidP="00887C5B">
            <w:pPr>
              <w:jc w:val="both"/>
              <w:rPr>
                <w:b/>
                <w:sz w:val="28"/>
              </w:rPr>
            </w:pPr>
            <w:r w:rsidRPr="00887C5B">
              <w:lastRenderedPageBreak/>
              <w:br w:type="page"/>
            </w:r>
            <w:r w:rsidRPr="00887C5B">
              <w:rPr>
                <w:b/>
                <w:sz w:val="28"/>
              </w:rPr>
              <w:t>B-III – Charakteristika studijního předmětu</w:t>
            </w:r>
          </w:p>
        </w:tc>
      </w:tr>
      <w:tr w:rsidR="00887C5B" w:rsidRPr="00887C5B" w:rsidTr="00A527E7">
        <w:tc>
          <w:tcPr>
            <w:tcW w:w="3086" w:type="dxa"/>
            <w:tcBorders>
              <w:top w:val="double" w:sz="4" w:space="0" w:color="auto"/>
            </w:tcBorders>
            <w:shd w:val="clear" w:color="auto" w:fill="F7CAAC"/>
          </w:tcPr>
          <w:p w:rsidR="00887C5B" w:rsidRPr="00887C5B" w:rsidRDefault="00887C5B" w:rsidP="00887C5B">
            <w:pPr>
              <w:jc w:val="both"/>
              <w:rPr>
                <w:b/>
              </w:rPr>
            </w:pPr>
            <w:r w:rsidRPr="00887C5B">
              <w:rPr>
                <w:b/>
              </w:rPr>
              <w:t>Název studijního předmětu</w:t>
            </w:r>
          </w:p>
        </w:tc>
        <w:tc>
          <w:tcPr>
            <w:tcW w:w="6769" w:type="dxa"/>
            <w:gridSpan w:val="7"/>
            <w:tcBorders>
              <w:top w:val="double" w:sz="4" w:space="0" w:color="auto"/>
            </w:tcBorders>
          </w:tcPr>
          <w:p w:rsidR="00887C5B" w:rsidRPr="00887C5B" w:rsidRDefault="00887C5B" w:rsidP="00887C5B">
            <w:pPr>
              <w:jc w:val="both"/>
              <w:rPr>
                <w:color w:val="1F497D"/>
              </w:rPr>
            </w:pPr>
            <w:r w:rsidRPr="00887C5B">
              <w:t>Provoz památkově chráněných objektů</w:t>
            </w:r>
          </w:p>
        </w:tc>
      </w:tr>
      <w:tr w:rsidR="00887C5B" w:rsidRPr="00887C5B" w:rsidTr="00A527E7">
        <w:tc>
          <w:tcPr>
            <w:tcW w:w="3086" w:type="dxa"/>
            <w:shd w:val="clear" w:color="auto" w:fill="F7CAAC"/>
          </w:tcPr>
          <w:p w:rsidR="00887C5B" w:rsidRPr="00887C5B" w:rsidRDefault="00887C5B" w:rsidP="00887C5B">
            <w:pPr>
              <w:rPr>
                <w:b/>
              </w:rPr>
            </w:pPr>
            <w:r w:rsidRPr="00887C5B">
              <w:rPr>
                <w:b/>
              </w:rPr>
              <w:t>Typ předmětu</w:t>
            </w:r>
          </w:p>
        </w:tc>
        <w:tc>
          <w:tcPr>
            <w:tcW w:w="3406" w:type="dxa"/>
            <w:gridSpan w:val="4"/>
          </w:tcPr>
          <w:p w:rsidR="00887C5B" w:rsidRPr="00887C5B" w:rsidRDefault="00887C5B" w:rsidP="00887C5B">
            <w:pPr>
              <w:autoSpaceDE w:val="0"/>
              <w:autoSpaceDN w:val="0"/>
              <w:adjustRightInd w:val="0"/>
            </w:pPr>
            <w:r w:rsidRPr="00887C5B">
              <w:rPr>
                <w:rFonts w:eastAsia="Calibri"/>
              </w:rPr>
              <w:t>povinný, PZ</w:t>
            </w:r>
          </w:p>
        </w:tc>
        <w:tc>
          <w:tcPr>
            <w:tcW w:w="2695" w:type="dxa"/>
            <w:gridSpan w:val="2"/>
            <w:shd w:val="clear" w:color="auto" w:fill="F7CAAC"/>
          </w:tcPr>
          <w:p w:rsidR="00887C5B" w:rsidRPr="00887C5B" w:rsidRDefault="00887C5B" w:rsidP="00887C5B">
            <w:pPr>
              <w:jc w:val="both"/>
            </w:pPr>
            <w:r w:rsidRPr="00887C5B">
              <w:rPr>
                <w:b/>
              </w:rPr>
              <w:t>doporučený ročník/semestr</w:t>
            </w:r>
          </w:p>
        </w:tc>
        <w:tc>
          <w:tcPr>
            <w:tcW w:w="668" w:type="dxa"/>
          </w:tcPr>
          <w:p w:rsidR="00887C5B" w:rsidRPr="00887C5B" w:rsidRDefault="00887C5B" w:rsidP="00887C5B">
            <w:pPr>
              <w:jc w:val="both"/>
            </w:pPr>
            <w:r w:rsidRPr="00887C5B">
              <w:t>2/ZS</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Rozsah studijního předmětu</w:t>
            </w:r>
          </w:p>
        </w:tc>
        <w:tc>
          <w:tcPr>
            <w:tcW w:w="1701" w:type="dxa"/>
            <w:gridSpan w:val="2"/>
          </w:tcPr>
          <w:p w:rsidR="00887C5B" w:rsidRPr="00887C5B" w:rsidRDefault="00887C5B" w:rsidP="00887C5B">
            <w:pPr>
              <w:autoSpaceDE w:val="0"/>
              <w:autoSpaceDN w:val="0"/>
              <w:adjustRightInd w:val="0"/>
              <w:rPr>
                <w:color w:val="1F497D"/>
              </w:rPr>
            </w:pPr>
            <w:r w:rsidRPr="00887C5B">
              <w:rPr>
                <w:rFonts w:eastAsia="Calibri"/>
              </w:rPr>
              <w:t xml:space="preserve">8p </w:t>
            </w:r>
          </w:p>
        </w:tc>
        <w:tc>
          <w:tcPr>
            <w:tcW w:w="889" w:type="dxa"/>
            <w:shd w:val="clear" w:color="auto" w:fill="F7CAAC"/>
          </w:tcPr>
          <w:p w:rsidR="00887C5B" w:rsidRPr="00887C5B" w:rsidRDefault="00887C5B" w:rsidP="00887C5B">
            <w:pPr>
              <w:jc w:val="both"/>
              <w:rPr>
                <w:b/>
              </w:rPr>
            </w:pPr>
            <w:r w:rsidRPr="00887C5B">
              <w:rPr>
                <w:b/>
              </w:rPr>
              <w:t xml:space="preserve">hod. </w:t>
            </w:r>
          </w:p>
        </w:tc>
        <w:tc>
          <w:tcPr>
            <w:tcW w:w="816" w:type="dxa"/>
          </w:tcPr>
          <w:p w:rsidR="00887C5B" w:rsidRPr="00887C5B" w:rsidRDefault="00887C5B" w:rsidP="00887C5B">
            <w:pPr>
              <w:jc w:val="both"/>
            </w:pPr>
            <w:r w:rsidRPr="00887C5B">
              <w:t xml:space="preserve">8 </w:t>
            </w:r>
          </w:p>
        </w:tc>
        <w:tc>
          <w:tcPr>
            <w:tcW w:w="2156" w:type="dxa"/>
            <w:shd w:val="clear" w:color="auto" w:fill="F7CAAC"/>
          </w:tcPr>
          <w:p w:rsidR="00887C5B" w:rsidRPr="00887C5B" w:rsidRDefault="00887C5B" w:rsidP="00887C5B">
            <w:pPr>
              <w:jc w:val="both"/>
              <w:rPr>
                <w:b/>
              </w:rPr>
            </w:pPr>
            <w:r w:rsidRPr="00887C5B">
              <w:rPr>
                <w:b/>
              </w:rPr>
              <w:t>kreditů</w:t>
            </w:r>
          </w:p>
        </w:tc>
        <w:tc>
          <w:tcPr>
            <w:tcW w:w="1207" w:type="dxa"/>
            <w:gridSpan w:val="2"/>
          </w:tcPr>
          <w:p w:rsidR="00887C5B" w:rsidRPr="00887C5B" w:rsidRDefault="00887C5B" w:rsidP="00887C5B">
            <w:pPr>
              <w:jc w:val="both"/>
            </w:pPr>
            <w:r w:rsidRPr="00887C5B">
              <w:t>2</w:t>
            </w:r>
          </w:p>
        </w:tc>
      </w:tr>
      <w:tr w:rsidR="00887C5B" w:rsidRPr="00887C5B" w:rsidTr="00A527E7">
        <w:tc>
          <w:tcPr>
            <w:tcW w:w="3086" w:type="dxa"/>
            <w:shd w:val="clear" w:color="auto" w:fill="F7CAAC"/>
          </w:tcPr>
          <w:p w:rsidR="00887C5B" w:rsidRPr="00887C5B" w:rsidRDefault="00887C5B" w:rsidP="00887C5B">
            <w:pPr>
              <w:rPr>
                <w:b/>
              </w:rPr>
            </w:pPr>
            <w:r w:rsidRPr="00887C5B">
              <w:rPr>
                <w:b/>
              </w:rPr>
              <w:t>Prerekvizity, korekvizity, ekvivalence</w:t>
            </w:r>
          </w:p>
        </w:tc>
        <w:tc>
          <w:tcPr>
            <w:tcW w:w="6769" w:type="dxa"/>
            <w:gridSpan w:val="7"/>
          </w:tcPr>
          <w:p w:rsidR="00887C5B" w:rsidRPr="00887C5B" w:rsidRDefault="00887C5B" w:rsidP="00887C5B">
            <w:pPr>
              <w:jc w:val="both"/>
            </w:pPr>
          </w:p>
        </w:tc>
      </w:tr>
      <w:tr w:rsidR="00887C5B" w:rsidRPr="00887C5B" w:rsidTr="00A527E7">
        <w:tc>
          <w:tcPr>
            <w:tcW w:w="3086" w:type="dxa"/>
            <w:shd w:val="clear" w:color="auto" w:fill="F7CAAC"/>
          </w:tcPr>
          <w:p w:rsidR="00887C5B" w:rsidRPr="00887C5B" w:rsidRDefault="00887C5B" w:rsidP="00887C5B">
            <w:pPr>
              <w:rPr>
                <w:b/>
              </w:rPr>
            </w:pPr>
            <w:r w:rsidRPr="00887C5B">
              <w:rPr>
                <w:b/>
              </w:rPr>
              <w:t>Způsob ověření studijních výsledků</w:t>
            </w:r>
          </w:p>
        </w:tc>
        <w:tc>
          <w:tcPr>
            <w:tcW w:w="3406" w:type="dxa"/>
            <w:gridSpan w:val="4"/>
          </w:tcPr>
          <w:p w:rsidR="00887C5B" w:rsidRPr="00887C5B" w:rsidRDefault="00887C5B" w:rsidP="00887C5B">
            <w:pPr>
              <w:jc w:val="both"/>
            </w:pPr>
            <w:r w:rsidRPr="00887C5B">
              <w:rPr>
                <w:rFonts w:eastAsia="Calibri"/>
              </w:rPr>
              <w:t>klasifikovaný zápočet</w:t>
            </w:r>
          </w:p>
        </w:tc>
        <w:tc>
          <w:tcPr>
            <w:tcW w:w="2156" w:type="dxa"/>
            <w:shd w:val="clear" w:color="auto" w:fill="F7CAAC"/>
          </w:tcPr>
          <w:p w:rsidR="00887C5B" w:rsidRPr="00887C5B" w:rsidRDefault="00887C5B" w:rsidP="00887C5B">
            <w:pPr>
              <w:jc w:val="both"/>
              <w:rPr>
                <w:b/>
              </w:rPr>
            </w:pPr>
            <w:r w:rsidRPr="00887C5B">
              <w:rPr>
                <w:b/>
              </w:rPr>
              <w:t>Forma výuky</w:t>
            </w:r>
          </w:p>
        </w:tc>
        <w:tc>
          <w:tcPr>
            <w:tcW w:w="1207" w:type="dxa"/>
            <w:gridSpan w:val="2"/>
          </w:tcPr>
          <w:p w:rsidR="00887C5B" w:rsidRPr="00887C5B" w:rsidRDefault="00887C5B" w:rsidP="00887C5B">
            <w:pPr>
              <w:jc w:val="both"/>
            </w:pPr>
            <w:r w:rsidRPr="00887C5B">
              <w:rPr>
                <w:rFonts w:eastAsia="Calibri"/>
              </w:rPr>
              <w:t>přednáška</w:t>
            </w:r>
          </w:p>
        </w:tc>
      </w:tr>
      <w:tr w:rsidR="00887C5B" w:rsidRPr="00887C5B" w:rsidTr="00A527E7">
        <w:tc>
          <w:tcPr>
            <w:tcW w:w="3086" w:type="dxa"/>
            <w:shd w:val="clear" w:color="auto" w:fill="F7CAAC"/>
          </w:tcPr>
          <w:p w:rsidR="00887C5B" w:rsidRPr="00887C5B" w:rsidRDefault="00887C5B" w:rsidP="00887C5B">
            <w:pPr>
              <w:rPr>
                <w:b/>
              </w:rPr>
            </w:pPr>
            <w:r w:rsidRPr="00887C5B">
              <w:rPr>
                <w:b/>
              </w:rPr>
              <w:t>Forma způsobu ověření studijních výsledků a další požadavky na studenta</w:t>
            </w:r>
          </w:p>
        </w:tc>
        <w:tc>
          <w:tcPr>
            <w:tcW w:w="6769" w:type="dxa"/>
            <w:gridSpan w:val="7"/>
            <w:tcBorders>
              <w:bottom w:val="nil"/>
            </w:tcBorders>
          </w:tcPr>
          <w:p w:rsidR="00887C5B" w:rsidRPr="00887C5B" w:rsidRDefault="00887C5B" w:rsidP="00887C5B">
            <w:pPr>
              <w:autoSpaceDE w:val="0"/>
              <w:autoSpaceDN w:val="0"/>
              <w:adjustRightInd w:val="0"/>
              <w:rPr>
                <w:color w:val="1F497D"/>
              </w:rPr>
            </w:pPr>
            <w:r w:rsidRPr="00887C5B">
              <w:rPr>
                <w:rFonts w:eastAsia="Calibri"/>
              </w:rPr>
              <w:t>Ústní zkouška, docházka</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rPr>
          <w:trHeight w:val="197"/>
        </w:trPr>
        <w:tc>
          <w:tcPr>
            <w:tcW w:w="3086" w:type="dxa"/>
            <w:tcBorders>
              <w:top w:val="nil"/>
            </w:tcBorders>
            <w:shd w:val="clear" w:color="auto" w:fill="F7CAAC"/>
          </w:tcPr>
          <w:p w:rsidR="00887C5B" w:rsidRPr="00887C5B" w:rsidRDefault="00887C5B" w:rsidP="00887C5B">
            <w:pPr>
              <w:jc w:val="both"/>
              <w:rPr>
                <w:b/>
              </w:rPr>
            </w:pPr>
            <w:r w:rsidRPr="00887C5B">
              <w:rPr>
                <w:b/>
              </w:rPr>
              <w:t>Garant předmětu</w:t>
            </w:r>
          </w:p>
        </w:tc>
        <w:tc>
          <w:tcPr>
            <w:tcW w:w="6769" w:type="dxa"/>
            <w:gridSpan w:val="7"/>
            <w:tcBorders>
              <w:top w:val="nil"/>
            </w:tcBorders>
          </w:tcPr>
          <w:p w:rsidR="00887C5B" w:rsidRPr="00887C5B" w:rsidRDefault="00887C5B" w:rsidP="00887C5B">
            <w:pPr>
              <w:jc w:val="both"/>
            </w:pPr>
            <w:r w:rsidRPr="00887C5B">
              <w:rPr>
                <w:rFonts w:eastAsia="Calibri"/>
              </w:rPr>
              <w:t>Mgr. Michal Konečný, Ph.D.</w:t>
            </w:r>
          </w:p>
        </w:tc>
      </w:tr>
      <w:tr w:rsidR="00887C5B" w:rsidRPr="00887C5B" w:rsidTr="00A527E7">
        <w:trPr>
          <w:trHeight w:val="243"/>
        </w:trPr>
        <w:tc>
          <w:tcPr>
            <w:tcW w:w="3086" w:type="dxa"/>
            <w:tcBorders>
              <w:top w:val="nil"/>
            </w:tcBorders>
            <w:shd w:val="clear" w:color="auto" w:fill="F7CAAC"/>
          </w:tcPr>
          <w:p w:rsidR="00887C5B" w:rsidRPr="00887C5B" w:rsidRDefault="00887C5B" w:rsidP="00887C5B">
            <w:pPr>
              <w:rPr>
                <w:b/>
              </w:rPr>
            </w:pPr>
            <w:r w:rsidRPr="00887C5B">
              <w:rPr>
                <w:b/>
              </w:rPr>
              <w:t>Zapojení garanta do výuky předmětu</w:t>
            </w:r>
          </w:p>
        </w:tc>
        <w:tc>
          <w:tcPr>
            <w:tcW w:w="6769" w:type="dxa"/>
            <w:gridSpan w:val="7"/>
            <w:tcBorders>
              <w:top w:val="nil"/>
            </w:tcBorders>
          </w:tcPr>
          <w:p w:rsidR="00887C5B" w:rsidRPr="00887C5B" w:rsidRDefault="00887C5B" w:rsidP="00887C5B">
            <w:pPr>
              <w:jc w:val="both"/>
              <w:rPr>
                <w:color w:val="1F497D"/>
              </w:rPr>
            </w:pPr>
            <w:r w:rsidRPr="00887C5B">
              <w:rPr>
                <w:rFonts w:eastAsia="Calibri"/>
              </w:rPr>
              <w:t>100 %</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Vyučující</w:t>
            </w:r>
          </w:p>
        </w:tc>
        <w:tc>
          <w:tcPr>
            <w:tcW w:w="6769" w:type="dxa"/>
            <w:gridSpan w:val="7"/>
            <w:tcBorders>
              <w:bottom w:val="nil"/>
            </w:tcBorders>
          </w:tcPr>
          <w:p w:rsidR="00887C5B" w:rsidRPr="00887C5B" w:rsidRDefault="00887C5B" w:rsidP="00887C5B">
            <w:pPr>
              <w:jc w:val="both"/>
            </w:pPr>
            <w:r w:rsidRPr="00887C5B">
              <w:rPr>
                <w:rFonts w:eastAsia="Calibri"/>
              </w:rPr>
              <w:t>Mgr. Michal Konečný, Ph.D.</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Stručná anotace předmětu</w:t>
            </w:r>
          </w:p>
        </w:tc>
        <w:tc>
          <w:tcPr>
            <w:tcW w:w="6769" w:type="dxa"/>
            <w:gridSpan w:val="7"/>
            <w:tcBorders>
              <w:bottom w:val="nil"/>
            </w:tcBorders>
          </w:tcPr>
          <w:p w:rsidR="00887C5B" w:rsidRPr="00887C5B" w:rsidRDefault="00887C5B" w:rsidP="00887C5B">
            <w:pPr>
              <w:jc w:val="both"/>
            </w:pPr>
          </w:p>
        </w:tc>
      </w:tr>
      <w:tr w:rsidR="00887C5B" w:rsidRPr="00887C5B" w:rsidTr="00A527E7">
        <w:trPr>
          <w:trHeight w:val="3938"/>
        </w:trPr>
        <w:tc>
          <w:tcPr>
            <w:tcW w:w="9855" w:type="dxa"/>
            <w:gridSpan w:val="8"/>
            <w:tcBorders>
              <w:top w:val="nil"/>
              <w:bottom w:val="single" w:sz="12" w:space="0" w:color="auto"/>
            </w:tcBorders>
          </w:tcPr>
          <w:p w:rsidR="00887C5B" w:rsidRPr="00887C5B" w:rsidRDefault="00887C5B" w:rsidP="00887C5B">
            <w:pPr>
              <w:jc w:val="both"/>
            </w:pPr>
          </w:p>
          <w:p w:rsidR="00887C5B" w:rsidRPr="00887C5B" w:rsidRDefault="00887C5B" w:rsidP="00887C5B">
            <w:pPr>
              <w:jc w:val="both"/>
            </w:pPr>
            <w:r w:rsidRPr="00887C5B">
              <w:t xml:space="preserve">Předmět provoz památkově chráněných objektů se bude sestávat z teoretických přednášek a praktických cvičení přímo na památkových objektech, kde budou posluchači konfrontováni s nejvýznamnějšími fenomény, provázejícími provoz a fungování zpřístupněných historických objektů se zvláštním přihlédnutím na státní hrady a zámky. </w:t>
            </w:r>
          </w:p>
          <w:p w:rsidR="00887C5B" w:rsidRPr="00887C5B" w:rsidRDefault="00887C5B" w:rsidP="00887C5B">
            <w:pPr>
              <w:jc w:val="both"/>
            </w:pPr>
          </w:p>
          <w:p w:rsidR="00887C5B" w:rsidRPr="00887C5B" w:rsidRDefault="00887C5B" w:rsidP="00887C5B">
            <w:pPr>
              <w:jc w:val="both"/>
            </w:pPr>
            <w:r w:rsidRPr="00887C5B">
              <w:t>Přednášky se budou věnovat následujícím okruhům:</w:t>
            </w:r>
          </w:p>
          <w:p w:rsidR="00887C5B" w:rsidRPr="00887C5B" w:rsidRDefault="00887C5B" w:rsidP="00700C85">
            <w:pPr>
              <w:numPr>
                <w:ilvl w:val="0"/>
                <w:numId w:val="24"/>
              </w:numPr>
              <w:contextualSpacing/>
              <w:jc w:val="both"/>
            </w:pPr>
            <w:r w:rsidRPr="00887C5B">
              <w:t>Dějiny zpřístupněných objektů - soukromá hradní a zámecká muzea, první zpřístupněné památkové objekty v majetku státu, poválečné konfiskace a Národní kulturní komise, přítomnost památek státních a privátních</w:t>
            </w:r>
          </w:p>
          <w:p w:rsidR="00887C5B" w:rsidRPr="00887C5B" w:rsidRDefault="00887C5B" w:rsidP="00700C85">
            <w:pPr>
              <w:numPr>
                <w:ilvl w:val="0"/>
                <w:numId w:val="24"/>
              </w:numPr>
              <w:contextualSpacing/>
              <w:jc w:val="both"/>
            </w:pPr>
            <w:r w:rsidRPr="00887C5B">
              <w:t>Expozice nebo instalace? I. - vývoj prezentace interiérů a sbírek</w:t>
            </w:r>
            <w:ins w:id="588" w:author="Ponížilová Hana" w:date="2019-05-21T10:31:00Z">
              <w:r w:rsidR="002D7B86">
                <w:t>, ochrana-restaurování–uchovávání a následné</w:t>
              </w:r>
            </w:ins>
            <w:r w:rsidRPr="00887C5B">
              <w:t xml:space="preserve"> zpřístupněn</w:t>
            </w:r>
            <w:ins w:id="589" w:author="Ponížilová Hana" w:date="2019-05-21T10:31:00Z">
              <w:r w:rsidR="002D7B86">
                <w:t>í</w:t>
              </w:r>
            </w:ins>
            <w:del w:id="590" w:author="Ponížilová Hana" w:date="2019-05-21T10:31:00Z">
              <w:r w:rsidRPr="00887C5B" w:rsidDel="002D7B86">
                <w:delText>ých</w:delText>
              </w:r>
            </w:del>
            <w:r w:rsidRPr="00887C5B">
              <w:t xml:space="preserve"> historických objektů</w:t>
            </w:r>
          </w:p>
          <w:p w:rsidR="00887C5B" w:rsidRPr="00887C5B" w:rsidRDefault="00887C5B" w:rsidP="00700C85">
            <w:pPr>
              <w:numPr>
                <w:ilvl w:val="0"/>
                <w:numId w:val="24"/>
              </w:numPr>
              <w:contextualSpacing/>
              <w:jc w:val="both"/>
            </w:pPr>
            <w:r w:rsidRPr="00887C5B">
              <w:t>Báseň a pravda - přístupy k hradním a zámeckým instalacím na privátních a státních hradech a zámcích</w:t>
            </w:r>
          </w:p>
          <w:p w:rsidR="00887C5B" w:rsidRPr="00887C5B" w:rsidRDefault="00887C5B" w:rsidP="00700C85">
            <w:pPr>
              <w:numPr>
                <w:ilvl w:val="0"/>
                <w:numId w:val="24"/>
              </w:numPr>
              <w:contextualSpacing/>
              <w:jc w:val="both"/>
            </w:pPr>
            <w:r w:rsidRPr="00887C5B">
              <w:t>Evidence a depozitáře – přístupy ke zpracovávání a evidenci mobiliárního fondu, fungování a režimy depozitářů</w:t>
            </w:r>
          </w:p>
          <w:p w:rsidR="00887C5B" w:rsidRPr="00887C5B" w:rsidRDefault="00887C5B" w:rsidP="00700C85">
            <w:pPr>
              <w:numPr>
                <w:ilvl w:val="0"/>
                <w:numId w:val="24"/>
              </w:numPr>
              <w:contextualSpacing/>
              <w:jc w:val="both"/>
            </w:pPr>
            <w:r w:rsidRPr="00887C5B">
              <w:t>Expozice nebo instalace II. – současná metodika prezentace interiérů a sbírek zpřístupněných historických objektů</w:t>
            </w:r>
          </w:p>
          <w:p w:rsidR="00887C5B" w:rsidRPr="00887C5B" w:rsidRDefault="00887C5B" w:rsidP="00700C85">
            <w:pPr>
              <w:numPr>
                <w:ilvl w:val="0"/>
                <w:numId w:val="24"/>
              </w:numPr>
              <w:contextualSpacing/>
              <w:jc w:val="both"/>
            </w:pPr>
            <w:r w:rsidRPr="00887C5B">
              <w:t xml:space="preserve">Padouch nebo hrdina? – návštěvník historických památek, pokus o anamnézu </w:t>
            </w:r>
          </w:p>
          <w:p w:rsidR="00887C5B" w:rsidRPr="00887C5B" w:rsidRDefault="00887C5B" w:rsidP="00700C85">
            <w:pPr>
              <w:numPr>
                <w:ilvl w:val="0"/>
                <w:numId w:val="24"/>
              </w:numPr>
              <w:contextualSpacing/>
              <w:jc w:val="both"/>
            </w:pPr>
            <w:r w:rsidRPr="00887C5B">
              <w:t>Perspektiva prohlídkových tras (beseda s kastelány)</w:t>
            </w:r>
          </w:p>
          <w:p w:rsidR="00887C5B" w:rsidRPr="00887C5B" w:rsidRDefault="00887C5B" w:rsidP="00700C85">
            <w:pPr>
              <w:numPr>
                <w:ilvl w:val="0"/>
                <w:numId w:val="24"/>
              </w:numPr>
              <w:contextualSpacing/>
              <w:jc w:val="both"/>
            </w:pPr>
            <w:r w:rsidRPr="00887C5B">
              <w:t>Návštěva SZ Vizovice – praktické řešení tvorby historických zámeckých instalací (exkurze vedená M. Konečným a kastelánkou zámku Janou Pluhařovou)</w:t>
            </w:r>
          </w:p>
          <w:p w:rsidR="00887C5B" w:rsidRPr="00887C5B" w:rsidRDefault="00887C5B" w:rsidP="00700C85">
            <w:pPr>
              <w:numPr>
                <w:ilvl w:val="0"/>
                <w:numId w:val="24"/>
              </w:numPr>
              <w:contextualSpacing/>
              <w:jc w:val="both"/>
            </w:pPr>
            <w:r w:rsidRPr="00887C5B">
              <w:t>Návštěva Expozice Národního centra zahradní kultury, expozice a obrazárny v Kroměříži (exkurze vedená M. Konečným)</w:t>
            </w:r>
          </w:p>
          <w:p w:rsidR="00887C5B" w:rsidRPr="00887C5B" w:rsidRDefault="00887C5B" w:rsidP="00700C85">
            <w:pPr>
              <w:numPr>
                <w:ilvl w:val="0"/>
                <w:numId w:val="24"/>
              </w:numPr>
              <w:contextualSpacing/>
              <w:jc w:val="both"/>
            </w:pPr>
            <w:r w:rsidRPr="00887C5B">
              <w:t>Návštěva Expozice Moravský aristokrat v labyrintu světa na SZ Bučovice (exkurze vedená M. Konečným a autorem architektonického řešení koncepce Ing. arch. Martinem Hrdinou)</w:t>
            </w:r>
          </w:p>
          <w:p w:rsidR="00887C5B" w:rsidRPr="00887C5B" w:rsidRDefault="00887C5B" w:rsidP="00887C5B">
            <w:pPr>
              <w:ind w:left="720"/>
              <w:contextualSpacing/>
              <w:jc w:val="both"/>
            </w:pPr>
          </w:p>
        </w:tc>
      </w:tr>
      <w:tr w:rsidR="00887C5B" w:rsidRPr="00887C5B" w:rsidTr="00A527E7">
        <w:trPr>
          <w:trHeight w:val="265"/>
        </w:trPr>
        <w:tc>
          <w:tcPr>
            <w:tcW w:w="3653" w:type="dxa"/>
            <w:gridSpan w:val="2"/>
            <w:tcBorders>
              <w:top w:val="nil"/>
            </w:tcBorders>
            <w:shd w:val="clear" w:color="auto" w:fill="F7CAAC"/>
          </w:tcPr>
          <w:p w:rsidR="00887C5B" w:rsidRPr="00887C5B" w:rsidRDefault="00887C5B" w:rsidP="00887C5B">
            <w:pPr>
              <w:jc w:val="both"/>
            </w:pPr>
            <w:r w:rsidRPr="00887C5B">
              <w:rPr>
                <w:b/>
              </w:rPr>
              <w:t>Studijní literatura a studijní pomůcky</w:t>
            </w:r>
          </w:p>
        </w:tc>
        <w:tc>
          <w:tcPr>
            <w:tcW w:w="6202" w:type="dxa"/>
            <w:gridSpan w:val="6"/>
            <w:tcBorders>
              <w:top w:val="nil"/>
              <w:bottom w:val="nil"/>
            </w:tcBorders>
          </w:tcPr>
          <w:p w:rsidR="00887C5B" w:rsidRPr="00887C5B" w:rsidRDefault="00887C5B" w:rsidP="00887C5B">
            <w:pPr>
              <w:autoSpaceDE w:val="0"/>
              <w:autoSpaceDN w:val="0"/>
              <w:adjustRightInd w:val="0"/>
            </w:pPr>
          </w:p>
        </w:tc>
      </w:tr>
      <w:tr w:rsidR="00887C5B" w:rsidRPr="00887C5B" w:rsidTr="00A527E7">
        <w:trPr>
          <w:trHeight w:val="1497"/>
        </w:trPr>
        <w:tc>
          <w:tcPr>
            <w:tcW w:w="9855" w:type="dxa"/>
            <w:gridSpan w:val="8"/>
            <w:tcBorders>
              <w:top w:val="nil"/>
            </w:tcBorders>
          </w:tcPr>
          <w:p w:rsidR="003106F8" w:rsidRDefault="003106F8" w:rsidP="00912337">
            <w:pPr>
              <w:rPr>
                <w:b/>
              </w:rPr>
            </w:pPr>
          </w:p>
          <w:p w:rsidR="00912337" w:rsidRPr="00D254C7" w:rsidRDefault="00912337" w:rsidP="00912337">
            <w:pPr>
              <w:rPr>
                <w:b/>
              </w:rPr>
            </w:pPr>
            <w:r w:rsidRPr="00D254C7">
              <w:rPr>
                <w:b/>
              </w:rPr>
              <w:t>Povinná:</w:t>
            </w:r>
          </w:p>
          <w:p w:rsidR="00912337" w:rsidRDefault="00FB00E8" w:rsidP="00912337">
            <w:pPr>
              <w:rPr>
                <w:rStyle w:val="Hypertextovodkaz"/>
                <w:color w:val="auto"/>
                <w:u w:val="none"/>
              </w:rPr>
            </w:pPr>
            <w:hyperlink r:id="rId59" w:tgtFrame="_blank" w:history="1">
              <w:r w:rsidR="00912337" w:rsidRPr="00CB0F26">
                <w:rPr>
                  <w:rStyle w:val="Hypertextovodkaz"/>
                  <w:color w:val="auto"/>
                  <w:u w:val="none"/>
                </w:rPr>
                <w:t xml:space="preserve">Neufert, Ernst. </w:t>
              </w:r>
              <w:r w:rsidR="00912337" w:rsidRPr="00CB0F26">
                <w:rPr>
                  <w:rStyle w:val="Hypertextovodkaz"/>
                  <w:i/>
                  <w:iCs/>
                  <w:color w:val="auto"/>
                  <w:u w:val="none"/>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912337" w:rsidRPr="00CB0F26">
                <w:rPr>
                  <w:rStyle w:val="Hypertextovodkaz"/>
                  <w:color w:val="auto"/>
                  <w:u w:val="none"/>
                </w:rPr>
                <w:t xml:space="preserve">. 2. české vyd., (35. německé vyd.). Praha: Consultinvest, 2000. ISBN 80-9014866-2. </w:t>
              </w:r>
            </w:hyperlink>
          </w:p>
          <w:p w:rsidR="003106F8" w:rsidRDefault="003106F8" w:rsidP="00912337">
            <w:pPr>
              <w:rPr>
                <w:rStyle w:val="Hypertextovodkaz"/>
                <w:color w:val="auto"/>
                <w:u w:val="none"/>
              </w:rPr>
            </w:pPr>
          </w:p>
          <w:p w:rsidR="00912337" w:rsidRPr="00D254C7" w:rsidRDefault="00912337" w:rsidP="00912337">
            <w:pPr>
              <w:jc w:val="both"/>
              <w:rPr>
                <w:b/>
              </w:rPr>
            </w:pPr>
            <w:r w:rsidRPr="00D254C7">
              <w:rPr>
                <w:b/>
              </w:rPr>
              <w:t>Doporučená:</w:t>
            </w:r>
          </w:p>
          <w:p w:rsidR="00912337" w:rsidRPr="00AD7088" w:rsidRDefault="00912337" w:rsidP="00912337">
            <w:pPr>
              <w:jc w:val="both"/>
            </w:pPr>
            <w:r w:rsidRPr="00AD7088">
              <w:t>Kolektiv autorů, Metodika tvorby interiérových instalací a reinstalací (odborně metodická publikace NPÚ), Praha 2011.</w:t>
            </w:r>
          </w:p>
          <w:p w:rsidR="00912337" w:rsidRPr="00AD7088" w:rsidRDefault="00912337" w:rsidP="00912337">
            <w:pPr>
              <w:jc w:val="both"/>
            </w:pPr>
            <w:r w:rsidRPr="00AD7088">
              <w:t>Kristina Uhlíková, Národní kulturní komise 1947–1951, Praha 2004.</w:t>
            </w:r>
          </w:p>
          <w:p w:rsidR="00912337" w:rsidRPr="00AD7088" w:rsidRDefault="00912337" w:rsidP="00912337">
            <w:pPr>
              <w:jc w:val="both"/>
            </w:pPr>
            <w:r w:rsidRPr="00AD7088">
              <w:t>Michal Konečný (ed.) V erbu tří pruhů. Páni z Kunštátu a jejich hrad. Průvodce expozicí, Kroměříž 2014.</w:t>
            </w:r>
          </w:p>
          <w:p w:rsidR="00887C5B" w:rsidRDefault="00912337" w:rsidP="00887C5B">
            <w:pPr>
              <w:jc w:val="both"/>
            </w:pPr>
            <w:r w:rsidRPr="00AD7088">
              <w:t>Michal Konečný, Nová prohlídková trasa na zámku v Rájci nad Svitavou, in: Zprávy památkové péče 2012/72, 3, s. 166-169.</w:t>
            </w:r>
          </w:p>
          <w:p w:rsidR="00C64C57" w:rsidRDefault="00C64C57" w:rsidP="00887C5B">
            <w:pPr>
              <w:jc w:val="both"/>
              <w:rPr>
                <w:ins w:id="591" w:author="Ponížilová Hana" w:date="2019-05-21T10:34:00Z"/>
              </w:rPr>
            </w:pPr>
          </w:p>
          <w:p w:rsidR="003106F8" w:rsidRPr="00887C5B" w:rsidRDefault="003106F8" w:rsidP="00887C5B">
            <w:pPr>
              <w:jc w:val="both"/>
            </w:pPr>
          </w:p>
        </w:tc>
      </w:tr>
      <w:tr w:rsidR="00887C5B" w:rsidRPr="00887C5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7C5B" w:rsidRPr="00887C5B" w:rsidRDefault="00887C5B" w:rsidP="00887C5B">
            <w:pPr>
              <w:jc w:val="center"/>
              <w:rPr>
                <w:b/>
              </w:rPr>
            </w:pPr>
            <w:r w:rsidRPr="00887C5B">
              <w:rPr>
                <w:b/>
              </w:rPr>
              <w:lastRenderedPageBreak/>
              <w:t>Informace ke kombinované nebo distanční formě</w:t>
            </w:r>
          </w:p>
        </w:tc>
      </w:tr>
      <w:tr w:rsidR="00887C5B" w:rsidRPr="00887C5B" w:rsidTr="00A527E7">
        <w:tc>
          <w:tcPr>
            <w:tcW w:w="4787" w:type="dxa"/>
            <w:gridSpan w:val="3"/>
            <w:tcBorders>
              <w:top w:val="single" w:sz="2" w:space="0" w:color="auto"/>
            </w:tcBorders>
            <w:shd w:val="clear" w:color="auto" w:fill="F7CAAC"/>
          </w:tcPr>
          <w:p w:rsidR="00887C5B" w:rsidRPr="00887C5B" w:rsidRDefault="00887C5B" w:rsidP="00887C5B">
            <w:pPr>
              <w:autoSpaceDE w:val="0"/>
              <w:autoSpaceDN w:val="0"/>
              <w:adjustRightInd w:val="0"/>
            </w:pPr>
            <w:r w:rsidRPr="00887C5B">
              <w:rPr>
                <w:b/>
              </w:rPr>
              <w:t>Rozsah konzultací (soustředění)</w:t>
            </w:r>
            <w:r w:rsidRPr="00887C5B">
              <w:rPr>
                <w:rFonts w:eastAsia="Calibri"/>
              </w:rPr>
              <w:t xml:space="preserve"> </w:t>
            </w:r>
          </w:p>
        </w:tc>
        <w:tc>
          <w:tcPr>
            <w:tcW w:w="889" w:type="dxa"/>
            <w:tcBorders>
              <w:top w:val="single" w:sz="2" w:space="0" w:color="auto"/>
            </w:tcBorders>
          </w:tcPr>
          <w:p w:rsidR="00887C5B" w:rsidRPr="00887C5B" w:rsidRDefault="00C64C57" w:rsidP="00887C5B">
            <w:pPr>
              <w:jc w:val="both"/>
            </w:pPr>
            <w:r>
              <w:t>8</w:t>
            </w:r>
          </w:p>
        </w:tc>
        <w:tc>
          <w:tcPr>
            <w:tcW w:w="4179" w:type="dxa"/>
            <w:gridSpan w:val="4"/>
            <w:tcBorders>
              <w:top w:val="single" w:sz="2" w:space="0" w:color="auto"/>
            </w:tcBorders>
            <w:shd w:val="clear" w:color="auto" w:fill="F7CAAC"/>
          </w:tcPr>
          <w:p w:rsidR="00887C5B" w:rsidRPr="00887C5B" w:rsidRDefault="00887C5B" w:rsidP="00887C5B">
            <w:pPr>
              <w:jc w:val="both"/>
              <w:rPr>
                <w:b/>
              </w:rPr>
            </w:pPr>
            <w:r w:rsidRPr="00887C5B">
              <w:rPr>
                <w:b/>
              </w:rPr>
              <w:t xml:space="preserve">hodin </w:t>
            </w:r>
          </w:p>
        </w:tc>
      </w:tr>
      <w:tr w:rsidR="00887C5B" w:rsidRPr="00887C5B" w:rsidTr="00A527E7">
        <w:tc>
          <w:tcPr>
            <w:tcW w:w="9855" w:type="dxa"/>
            <w:gridSpan w:val="8"/>
            <w:shd w:val="clear" w:color="auto" w:fill="F7CAAC"/>
          </w:tcPr>
          <w:p w:rsidR="00887C5B" w:rsidRPr="00887C5B" w:rsidRDefault="00887C5B" w:rsidP="00887C5B">
            <w:pPr>
              <w:jc w:val="both"/>
              <w:rPr>
                <w:b/>
              </w:rPr>
            </w:pPr>
            <w:r w:rsidRPr="00887C5B">
              <w:rPr>
                <w:b/>
              </w:rPr>
              <w:t>Informace o způsobu kontaktu s vyučujícím</w:t>
            </w:r>
          </w:p>
        </w:tc>
      </w:tr>
      <w:tr w:rsidR="00887C5B" w:rsidRPr="00887C5B" w:rsidTr="00BE579A">
        <w:trPr>
          <w:trHeight w:val="676"/>
        </w:trPr>
        <w:tc>
          <w:tcPr>
            <w:tcW w:w="9855" w:type="dxa"/>
            <w:gridSpan w:val="8"/>
          </w:tcPr>
          <w:p w:rsidR="00887C5B" w:rsidRPr="00887C5B" w:rsidRDefault="00887C5B" w:rsidP="00887C5B">
            <w:pPr>
              <w:autoSpaceDE w:val="0"/>
              <w:autoSpaceDN w:val="0"/>
              <w:adjustRightInd w:val="0"/>
              <w:rPr>
                <w:rFonts w:eastAsia="Calibri"/>
              </w:rPr>
            </w:pPr>
          </w:p>
          <w:p w:rsidR="00887C5B" w:rsidRDefault="00887C5B" w:rsidP="00887C5B">
            <w:pPr>
              <w:autoSpaceDE w:val="0"/>
              <w:autoSpaceDN w:val="0"/>
              <w:adjustRightInd w:val="0"/>
              <w:rPr>
                <w:rFonts w:eastAsia="Calibri"/>
              </w:rPr>
            </w:pPr>
            <w:r w:rsidRPr="00887C5B">
              <w:rPr>
                <w:rFonts w:eastAsia="Calibri"/>
              </w:rPr>
              <w:t>Kontakt s vyučujícím bude zprostředkován mailem.</w:t>
            </w:r>
          </w:p>
          <w:p w:rsidR="003106F8" w:rsidRDefault="003106F8" w:rsidP="00887C5B">
            <w:pPr>
              <w:autoSpaceDE w:val="0"/>
              <w:autoSpaceDN w:val="0"/>
              <w:adjustRightInd w:val="0"/>
              <w:rPr>
                <w:rFonts w:eastAsia="Calibri"/>
              </w:rPr>
            </w:pPr>
          </w:p>
          <w:p w:rsidR="003106F8" w:rsidRPr="00887C5B" w:rsidRDefault="003106F8" w:rsidP="00887C5B">
            <w:pPr>
              <w:autoSpaceDE w:val="0"/>
              <w:autoSpaceDN w:val="0"/>
              <w:adjustRightInd w:val="0"/>
              <w:rPr>
                <w:rFonts w:eastAsia="Calibri"/>
              </w:rPr>
            </w:pPr>
          </w:p>
        </w:tc>
      </w:tr>
    </w:tbl>
    <w:p w:rsidR="003106F8" w:rsidRDefault="003106F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7C5B" w:rsidRPr="00887C5B" w:rsidTr="00A527E7">
        <w:tc>
          <w:tcPr>
            <w:tcW w:w="9855" w:type="dxa"/>
            <w:gridSpan w:val="8"/>
            <w:tcBorders>
              <w:bottom w:val="double" w:sz="4" w:space="0" w:color="auto"/>
            </w:tcBorders>
            <w:shd w:val="clear" w:color="auto" w:fill="BDD6EE"/>
          </w:tcPr>
          <w:p w:rsidR="00887C5B" w:rsidRPr="00887C5B" w:rsidRDefault="00887C5B" w:rsidP="00887C5B">
            <w:pPr>
              <w:jc w:val="both"/>
              <w:rPr>
                <w:b/>
                <w:sz w:val="28"/>
              </w:rPr>
            </w:pPr>
            <w:r w:rsidRPr="00887C5B">
              <w:lastRenderedPageBreak/>
              <w:br w:type="page"/>
            </w:r>
            <w:r w:rsidRPr="00887C5B">
              <w:rPr>
                <w:b/>
                <w:sz w:val="28"/>
              </w:rPr>
              <w:t>B-III – Charakteristika studijního předmětu</w:t>
            </w:r>
          </w:p>
        </w:tc>
      </w:tr>
      <w:tr w:rsidR="00887C5B" w:rsidRPr="00887C5B" w:rsidTr="00A527E7">
        <w:tc>
          <w:tcPr>
            <w:tcW w:w="3086" w:type="dxa"/>
            <w:tcBorders>
              <w:top w:val="double" w:sz="4" w:space="0" w:color="auto"/>
            </w:tcBorders>
            <w:shd w:val="clear" w:color="auto" w:fill="F7CAAC"/>
          </w:tcPr>
          <w:p w:rsidR="00887C5B" w:rsidRPr="00887C5B" w:rsidRDefault="00887C5B" w:rsidP="00887C5B">
            <w:pPr>
              <w:jc w:val="both"/>
              <w:rPr>
                <w:b/>
              </w:rPr>
            </w:pPr>
            <w:r w:rsidRPr="00887C5B">
              <w:rPr>
                <w:b/>
              </w:rPr>
              <w:t>Název studijního předmětu</w:t>
            </w:r>
          </w:p>
        </w:tc>
        <w:tc>
          <w:tcPr>
            <w:tcW w:w="6769" w:type="dxa"/>
            <w:gridSpan w:val="7"/>
            <w:tcBorders>
              <w:top w:val="double" w:sz="4" w:space="0" w:color="auto"/>
            </w:tcBorders>
          </w:tcPr>
          <w:p w:rsidR="00887C5B" w:rsidRPr="00887C5B" w:rsidRDefault="00887C5B" w:rsidP="00887C5B">
            <w:pPr>
              <w:jc w:val="both"/>
              <w:rPr>
                <w:color w:val="1F497D"/>
              </w:rPr>
            </w:pPr>
            <w:r w:rsidRPr="00887C5B">
              <w:t>Dějiny modernity</w:t>
            </w:r>
          </w:p>
        </w:tc>
      </w:tr>
      <w:tr w:rsidR="00887C5B" w:rsidRPr="00887C5B" w:rsidTr="00A527E7">
        <w:tc>
          <w:tcPr>
            <w:tcW w:w="3086" w:type="dxa"/>
            <w:shd w:val="clear" w:color="auto" w:fill="F7CAAC"/>
          </w:tcPr>
          <w:p w:rsidR="00887C5B" w:rsidRPr="00887C5B" w:rsidRDefault="00887C5B" w:rsidP="00887C5B">
            <w:pPr>
              <w:rPr>
                <w:b/>
              </w:rPr>
            </w:pPr>
            <w:r w:rsidRPr="00887C5B">
              <w:rPr>
                <w:b/>
              </w:rPr>
              <w:t>Typ předmětu</w:t>
            </w:r>
          </w:p>
        </w:tc>
        <w:tc>
          <w:tcPr>
            <w:tcW w:w="3406" w:type="dxa"/>
            <w:gridSpan w:val="4"/>
          </w:tcPr>
          <w:p w:rsidR="00887C5B" w:rsidRPr="00887C5B" w:rsidRDefault="00887C5B" w:rsidP="00887C5B">
            <w:pPr>
              <w:autoSpaceDE w:val="0"/>
              <w:autoSpaceDN w:val="0"/>
              <w:adjustRightInd w:val="0"/>
            </w:pPr>
            <w:r w:rsidRPr="00887C5B">
              <w:rPr>
                <w:rFonts w:eastAsia="Calibri"/>
              </w:rPr>
              <w:t>povinný, ZT</w:t>
            </w:r>
          </w:p>
        </w:tc>
        <w:tc>
          <w:tcPr>
            <w:tcW w:w="2695" w:type="dxa"/>
            <w:gridSpan w:val="2"/>
            <w:shd w:val="clear" w:color="auto" w:fill="F7CAAC"/>
          </w:tcPr>
          <w:p w:rsidR="00887C5B" w:rsidRPr="00887C5B" w:rsidRDefault="00887C5B" w:rsidP="00887C5B">
            <w:pPr>
              <w:jc w:val="both"/>
            </w:pPr>
            <w:r w:rsidRPr="00887C5B">
              <w:rPr>
                <w:b/>
              </w:rPr>
              <w:t>doporučený ročník/semestr</w:t>
            </w:r>
          </w:p>
        </w:tc>
        <w:tc>
          <w:tcPr>
            <w:tcW w:w="668" w:type="dxa"/>
          </w:tcPr>
          <w:p w:rsidR="00887C5B" w:rsidRPr="00887C5B" w:rsidRDefault="00887C5B" w:rsidP="00887C5B">
            <w:pPr>
              <w:jc w:val="both"/>
            </w:pPr>
            <w:r w:rsidRPr="00887C5B">
              <w:t>2/LS</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Rozsah studijního předmětu</w:t>
            </w:r>
          </w:p>
        </w:tc>
        <w:tc>
          <w:tcPr>
            <w:tcW w:w="1701" w:type="dxa"/>
            <w:gridSpan w:val="2"/>
          </w:tcPr>
          <w:p w:rsidR="00887C5B" w:rsidRPr="00887C5B" w:rsidRDefault="00887C5B" w:rsidP="00887C5B">
            <w:pPr>
              <w:autoSpaceDE w:val="0"/>
              <w:autoSpaceDN w:val="0"/>
              <w:adjustRightInd w:val="0"/>
              <w:rPr>
                <w:color w:val="1F497D"/>
                <w:sz w:val="16"/>
                <w:szCs w:val="16"/>
              </w:rPr>
            </w:pPr>
            <w:r w:rsidRPr="00887C5B">
              <w:rPr>
                <w:rFonts w:eastAsia="Calibri"/>
              </w:rPr>
              <w:t>8p</w:t>
            </w:r>
          </w:p>
        </w:tc>
        <w:tc>
          <w:tcPr>
            <w:tcW w:w="889" w:type="dxa"/>
            <w:shd w:val="clear" w:color="auto" w:fill="F7CAAC"/>
          </w:tcPr>
          <w:p w:rsidR="00887C5B" w:rsidRPr="00887C5B" w:rsidRDefault="00887C5B" w:rsidP="00887C5B">
            <w:pPr>
              <w:jc w:val="both"/>
              <w:rPr>
                <w:b/>
              </w:rPr>
            </w:pPr>
            <w:r w:rsidRPr="00887C5B">
              <w:rPr>
                <w:b/>
              </w:rPr>
              <w:t xml:space="preserve">hod. </w:t>
            </w:r>
          </w:p>
        </w:tc>
        <w:tc>
          <w:tcPr>
            <w:tcW w:w="816" w:type="dxa"/>
          </w:tcPr>
          <w:p w:rsidR="00887C5B" w:rsidRPr="00887C5B" w:rsidRDefault="00887C5B" w:rsidP="00887C5B">
            <w:pPr>
              <w:jc w:val="both"/>
            </w:pPr>
            <w:r w:rsidRPr="00887C5B">
              <w:t>8</w:t>
            </w:r>
          </w:p>
        </w:tc>
        <w:tc>
          <w:tcPr>
            <w:tcW w:w="2156" w:type="dxa"/>
            <w:shd w:val="clear" w:color="auto" w:fill="F7CAAC"/>
          </w:tcPr>
          <w:p w:rsidR="00887C5B" w:rsidRPr="00887C5B" w:rsidRDefault="00887C5B" w:rsidP="00887C5B">
            <w:pPr>
              <w:jc w:val="both"/>
              <w:rPr>
                <w:b/>
              </w:rPr>
            </w:pPr>
            <w:r w:rsidRPr="00887C5B">
              <w:rPr>
                <w:b/>
              </w:rPr>
              <w:t>kreditů</w:t>
            </w:r>
          </w:p>
        </w:tc>
        <w:tc>
          <w:tcPr>
            <w:tcW w:w="1207" w:type="dxa"/>
            <w:gridSpan w:val="2"/>
          </w:tcPr>
          <w:p w:rsidR="00887C5B" w:rsidRPr="00887C5B" w:rsidRDefault="00887C5B" w:rsidP="00887C5B">
            <w:pPr>
              <w:jc w:val="both"/>
            </w:pPr>
            <w:r w:rsidRPr="00887C5B">
              <w:t>3</w:t>
            </w:r>
          </w:p>
        </w:tc>
      </w:tr>
      <w:tr w:rsidR="00887C5B" w:rsidRPr="00887C5B" w:rsidTr="00A527E7">
        <w:tc>
          <w:tcPr>
            <w:tcW w:w="3086" w:type="dxa"/>
            <w:shd w:val="clear" w:color="auto" w:fill="F7CAAC"/>
          </w:tcPr>
          <w:p w:rsidR="00887C5B" w:rsidRPr="00887C5B" w:rsidRDefault="00887C5B" w:rsidP="00887C5B">
            <w:pPr>
              <w:rPr>
                <w:b/>
                <w:sz w:val="22"/>
              </w:rPr>
            </w:pPr>
            <w:r w:rsidRPr="00887C5B">
              <w:rPr>
                <w:b/>
              </w:rPr>
              <w:t>Prerekvizity, korekvizity, ekvivalence</w:t>
            </w:r>
          </w:p>
        </w:tc>
        <w:tc>
          <w:tcPr>
            <w:tcW w:w="6769" w:type="dxa"/>
            <w:gridSpan w:val="7"/>
          </w:tcPr>
          <w:p w:rsidR="00887C5B" w:rsidRPr="00887C5B" w:rsidRDefault="00887C5B" w:rsidP="00887C5B">
            <w:pPr>
              <w:autoSpaceDE w:val="0"/>
              <w:autoSpaceDN w:val="0"/>
              <w:adjustRightInd w:val="0"/>
              <w:rPr>
                <w:rFonts w:eastAsia="Calibri"/>
                <w:color w:val="FF0000"/>
                <w:sz w:val="16"/>
                <w:szCs w:val="16"/>
              </w:rPr>
            </w:pPr>
          </w:p>
        </w:tc>
      </w:tr>
      <w:tr w:rsidR="00887C5B" w:rsidRPr="00887C5B" w:rsidTr="00A527E7">
        <w:tc>
          <w:tcPr>
            <w:tcW w:w="3086" w:type="dxa"/>
            <w:shd w:val="clear" w:color="auto" w:fill="F7CAAC"/>
          </w:tcPr>
          <w:p w:rsidR="00887C5B" w:rsidRPr="00887C5B" w:rsidRDefault="00887C5B" w:rsidP="00887C5B">
            <w:pPr>
              <w:rPr>
                <w:b/>
              </w:rPr>
            </w:pPr>
            <w:r w:rsidRPr="00887C5B">
              <w:rPr>
                <w:b/>
              </w:rPr>
              <w:t>Způsob ověření studijních výsledků</w:t>
            </w:r>
          </w:p>
        </w:tc>
        <w:tc>
          <w:tcPr>
            <w:tcW w:w="3406" w:type="dxa"/>
            <w:gridSpan w:val="4"/>
          </w:tcPr>
          <w:p w:rsidR="00887C5B" w:rsidRPr="00887C5B" w:rsidRDefault="00887C5B" w:rsidP="00887C5B">
            <w:pPr>
              <w:jc w:val="both"/>
            </w:pPr>
            <w:r w:rsidRPr="00887C5B">
              <w:rPr>
                <w:rFonts w:eastAsia="Calibri"/>
              </w:rPr>
              <w:t>zkouška</w:t>
            </w:r>
          </w:p>
        </w:tc>
        <w:tc>
          <w:tcPr>
            <w:tcW w:w="2156" w:type="dxa"/>
            <w:shd w:val="clear" w:color="auto" w:fill="F7CAAC"/>
          </w:tcPr>
          <w:p w:rsidR="00887C5B" w:rsidRPr="00887C5B" w:rsidRDefault="00887C5B" w:rsidP="00887C5B">
            <w:pPr>
              <w:jc w:val="both"/>
              <w:rPr>
                <w:b/>
              </w:rPr>
            </w:pPr>
            <w:r w:rsidRPr="00887C5B">
              <w:rPr>
                <w:b/>
              </w:rPr>
              <w:t>Forma výuky</w:t>
            </w:r>
          </w:p>
        </w:tc>
        <w:tc>
          <w:tcPr>
            <w:tcW w:w="1207" w:type="dxa"/>
            <w:gridSpan w:val="2"/>
          </w:tcPr>
          <w:p w:rsidR="00887C5B" w:rsidRPr="00887C5B" w:rsidRDefault="00887C5B" w:rsidP="00887C5B">
            <w:pPr>
              <w:jc w:val="both"/>
            </w:pPr>
            <w:r w:rsidRPr="00887C5B">
              <w:rPr>
                <w:rFonts w:eastAsia="Calibri"/>
              </w:rPr>
              <w:t>přednáška</w:t>
            </w:r>
          </w:p>
        </w:tc>
      </w:tr>
      <w:tr w:rsidR="00887C5B" w:rsidRPr="00887C5B" w:rsidTr="00A527E7">
        <w:tc>
          <w:tcPr>
            <w:tcW w:w="3086" w:type="dxa"/>
            <w:shd w:val="clear" w:color="auto" w:fill="F7CAAC"/>
          </w:tcPr>
          <w:p w:rsidR="00887C5B" w:rsidRPr="00887C5B" w:rsidRDefault="00887C5B" w:rsidP="00887C5B">
            <w:pPr>
              <w:rPr>
                <w:b/>
              </w:rPr>
            </w:pPr>
            <w:r w:rsidRPr="00887C5B">
              <w:rPr>
                <w:b/>
              </w:rPr>
              <w:t>Forma způsobu ověření studijních výsledků a další požadavky na studenta</w:t>
            </w:r>
          </w:p>
        </w:tc>
        <w:tc>
          <w:tcPr>
            <w:tcW w:w="6769" w:type="dxa"/>
            <w:gridSpan w:val="7"/>
            <w:tcBorders>
              <w:bottom w:val="nil"/>
            </w:tcBorders>
          </w:tcPr>
          <w:p w:rsidR="00887C5B" w:rsidRPr="00887C5B" w:rsidRDefault="00887C5B" w:rsidP="00887C5B">
            <w:pPr>
              <w:jc w:val="both"/>
              <w:rPr>
                <w:color w:val="1F497D"/>
              </w:rPr>
            </w:pPr>
            <w:r w:rsidRPr="00887C5B">
              <w:rPr>
                <w:rFonts w:eastAsia="Calibri"/>
              </w:rPr>
              <w:t>Seminární práce a ústní zkouška.</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rPr>
          <w:trHeight w:val="197"/>
        </w:trPr>
        <w:tc>
          <w:tcPr>
            <w:tcW w:w="3086" w:type="dxa"/>
            <w:tcBorders>
              <w:top w:val="nil"/>
            </w:tcBorders>
            <w:shd w:val="clear" w:color="auto" w:fill="F7CAAC"/>
          </w:tcPr>
          <w:p w:rsidR="00887C5B" w:rsidRPr="00887C5B" w:rsidRDefault="00887C5B" w:rsidP="00887C5B">
            <w:pPr>
              <w:jc w:val="both"/>
              <w:rPr>
                <w:b/>
              </w:rPr>
            </w:pPr>
            <w:r w:rsidRPr="00887C5B">
              <w:rPr>
                <w:b/>
              </w:rPr>
              <w:t>Garant předmětu</w:t>
            </w:r>
          </w:p>
        </w:tc>
        <w:tc>
          <w:tcPr>
            <w:tcW w:w="6769" w:type="dxa"/>
            <w:gridSpan w:val="7"/>
            <w:tcBorders>
              <w:top w:val="nil"/>
            </w:tcBorders>
          </w:tcPr>
          <w:p w:rsidR="00887C5B" w:rsidRPr="00887C5B" w:rsidRDefault="00887C5B" w:rsidP="00887C5B">
            <w:pPr>
              <w:jc w:val="both"/>
            </w:pPr>
            <w:r w:rsidRPr="00887C5B">
              <w:rPr>
                <w:rFonts w:eastAsia="Calibri"/>
              </w:rPr>
              <w:t>doc. Mgr. Jakub Kudláč, Ph.D.</w:t>
            </w:r>
          </w:p>
        </w:tc>
      </w:tr>
      <w:tr w:rsidR="00887C5B" w:rsidRPr="00887C5B" w:rsidTr="00A527E7">
        <w:trPr>
          <w:trHeight w:val="243"/>
        </w:trPr>
        <w:tc>
          <w:tcPr>
            <w:tcW w:w="3086" w:type="dxa"/>
            <w:tcBorders>
              <w:top w:val="nil"/>
            </w:tcBorders>
            <w:shd w:val="clear" w:color="auto" w:fill="F7CAAC"/>
          </w:tcPr>
          <w:p w:rsidR="00887C5B" w:rsidRPr="00887C5B" w:rsidRDefault="00887C5B" w:rsidP="00887C5B">
            <w:pPr>
              <w:rPr>
                <w:b/>
              </w:rPr>
            </w:pPr>
            <w:r w:rsidRPr="00887C5B">
              <w:rPr>
                <w:b/>
              </w:rPr>
              <w:t>Zapojení garanta do výuky předmětu</w:t>
            </w:r>
          </w:p>
        </w:tc>
        <w:tc>
          <w:tcPr>
            <w:tcW w:w="6769" w:type="dxa"/>
            <w:gridSpan w:val="7"/>
            <w:tcBorders>
              <w:top w:val="nil"/>
            </w:tcBorders>
          </w:tcPr>
          <w:p w:rsidR="00887C5B" w:rsidRPr="00887C5B" w:rsidRDefault="00887C5B" w:rsidP="00887C5B">
            <w:pPr>
              <w:jc w:val="both"/>
              <w:rPr>
                <w:color w:val="1F497D"/>
              </w:rPr>
            </w:pPr>
            <w:r w:rsidRPr="00887C5B">
              <w:rPr>
                <w:rFonts w:eastAsia="Calibri"/>
              </w:rPr>
              <w:t>100 %</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Vyučující</w:t>
            </w:r>
          </w:p>
        </w:tc>
        <w:tc>
          <w:tcPr>
            <w:tcW w:w="6769" w:type="dxa"/>
            <w:gridSpan w:val="7"/>
            <w:tcBorders>
              <w:bottom w:val="nil"/>
            </w:tcBorders>
          </w:tcPr>
          <w:p w:rsidR="00887C5B" w:rsidRPr="00887C5B" w:rsidRDefault="00887C5B" w:rsidP="00887C5B">
            <w:pPr>
              <w:jc w:val="both"/>
            </w:pPr>
            <w:r w:rsidRPr="00887C5B">
              <w:rPr>
                <w:rFonts w:eastAsia="Calibri"/>
              </w:rPr>
              <w:t>doc. Mgr. Jakub Kudláč, Ph.D.</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Stručná anotace předmětu</w:t>
            </w:r>
          </w:p>
        </w:tc>
        <w:tc>
          <w:tcPr>
            <w:tcW w:w="6769" w:type="dxa"/>
            <w:gridSpan w:val="7"/>
            <w:tcBorders>
              <w:bottom w:val="nil"/>
            </w:tcBorders>
          </w:tcPr>
          <w:p w:rsidR="00887C5B" w:rsidRPr="00887C5B" w:rsidRDefault="00887C5B" w:rsidP="00887C5B">
            <w:pPr>
              <w:jc w:val="both"/>
              <w:rPr>
                <w:sz w:val="16"/>
                <w:szCs w:val="16"/>
              </w:rPr>
            </w:pPr>
          </w:p>
        </w:tc>
      </w:tr>
      <w:tr w:rsidR="00887C5B" w:rsidRPr="00887C5B" w:rsidTr="00A527E7">
        <w:trPr>
          <w:trHeight w:val="2081"/>
        </w:trPr>
        <w:tc>
          <w:tcPr>
            <w:tcW w:w="9855" w:type="dxa"/>
            <w:gridSpan w:val="8"/>
            <w:tcBorders>
              <w:top w:val="nil"/>
              <w:bottom w:val="single" w:sz="12" w:space="0" w:color="auto"/>
            </w:tcBorders>
          </w:tcPr>
          <w:p w:rsidR="00887C5B" w:rsidRPr="00887C5B" w:rsidRDefault="00887C5B" w:rsidP="00887C5B">
            <w:pPr>
              <w:jc w:val="both"/>
            </w:pPr>
          </w:p>
          <w:p w:rsidR="00887C5B" w:rsidRPr="00887C5B" w:rsidRDefault="00887C5B" w:rsidP="00887C5B">
            <w:pPr>
              <w:jc w:val="both"/>
            </w:pPr>
            <w:r w:rsidRPr="00887C5B">
              <w:rPr>
                <w:rFonts w:eastAsia="Calibri"/>
              </w:rPr>
              <w:t>Pochopení postmoderny předpokládá pochopení specifického intelektuálního zázemí, ze kterého vyrůstá modernita. Proto v tomto kurzu nejprve odhalíme kořeny evropské modernity skrze interpretaci francouzského filosofa René Descartese a v širším měřítku pak karteziánského myšlení vůbec. Po formulaci synchronní totality přecházíme k formulaci diachronní totality (Hegelovská orientace na dějiny), abychom uviděli modernistické myšlení ve všech svých hrozivých a zářných podobách. Obrat k postmoderně posléze načínáme pozoruhodnou Popperovou kritikou historicismu a následně čtením Piageta. V druhé části kurzu aplikujeme získané pochopení jednotlivých konceptů na různé obory umění. Nahlédneme tak specifické formy modernity a postmoderny v hudbě, výtvarném umění, literatuře a filmu.</w:t>
            </w:r>
          </w:p>
        </w:tc>
      </w:tr>
      <w:tr w:rsidR="00887C5B" w:rsidRPr="00887C5B" w:rsidTr="00A527E7">
        <w:trPr>
          <w:trHeight w:val="265"/>
        </w:trPr>
        <w:tc>
          <w:tcPr>
            <w:tcW w:w="3653" w:type="dxa"/>
            <w:gridSpan w:val="2"/>
            <w:tcBorders>
              <w:top w:val="nil"/>
            </w:tcBorders>
            <w:shd w:val="clear" w:color="auto" w:fill="F7CAAC"/>
          </w:tcPr>
          <w:p w:rsidR="00887C5B" w:rsidRPr="00887C5B" w:rsidRDefault="00887C5B" w:rsidP="00887C5B">
            <w:pPr>
              <w:jc w:val="both"/>
            </w:pPr>
            <w:r w:rsidRPr="00887C5B">
              <w:rPr>
                <w:b/>
              </w:rPr>
              <w:t>Studijní literatura a studijní pomůcky</w:t>
            </w:r>
          </w:p>
        </w:tc>
        <w:tc>
          <w:tcPr>
            <w:tcW w:w="6202" w:type="dxa"/>
            <w:gridSpan w:val="6"/>
            <w:tcBorders>
              <w:top w:val="nil"/>
              <w:bottom w:val="nil"/>
            </w:tcBorders>
          </w:tcPr>
          <w:p w:rsidR="00887C5B" w:rsidRPr="00887C5B" w:rsidRDefault="00887C5B" w:rsidP="00887C5B">
            <w:pPr>
              <w:jc w:val="both"/>
            </w:pPr>
          </w:p>
        </w:tc>
      </w:tr>
      <w:tr w:rsidR="00887C5B" w:rsidRPr="00887C5B" w:rsidTr="00A527E7">
        <w:trPr>
          <w:trHeight w:val="1497"/>
        </w:trPr>
        <w:tc>
          <w:tcPr>
            <w:tcW w:w="9855" w:type="dxa"/>
            <w:gridSpan w:val="8"/>
            <w:tcBorders>
              <w:top w:val="nil"/>
            </w:tcBorders>
          </w:tcPr>
          <w:p w:rsidR="009F4289" w:rsidRDefault="009F4289" w:rsidP="0047034E">
            <w:pPr>
              <w:jc w:val="both"/>
            </w:pPr>
          </w:p>
          <w:p w:rsidR="00912337" w:rsidRDefault="00912337" w:rsidP="00912337">
            <w:pPr>
              <w:jc w:val="both"/>
              <w:rPr>
                <w:b/>
              </w:rPr>
            </w:pPr>
            <w:r>
              <w:rPr>
                <w:b/>
              </w:rPr>
              <w:t>Povinná:</w:t>
            </w:r>
          </w:p>
          <w:p w:rsidR="00912337" w:rsidRDefault="00912337" w:rsidP="00912337">
            <w:pPr>
              <w:jc w:val="both"/>
            </w:pPr>
            <w:r>
              <w:t>Egon Gál (ed.): Za zrkadlom moderny, Archa, Bratislava, 1991</w:t>
            </w:r>
          </w:p>
          <w:p w:rsidR="00912337" w:rsidRDefault="00912337" w:rsidP="00912337">
            <w:pPr>
              <w:jc w:val="both"/>
              <w:rPr>
                <w:b/>
              </w:rPr>
            </w:pPr>
          </w:p>
          <w:p w:rsidR="00912337" w:rsidRPr="00D254C7" w:rsidRDefault="00912337" w:rsidP="00912337">
            <w:pPr>
              <w:jc w:val="both"/>
              <w:rPr>
                <w:b/>
              </w:rPr>
            </w:pPr>
            <w:r w:rsidRPr="00D254C7">
              <w:rPr>
                <w:b/>
              </w:rPr>
              <w:t>Doporučená:</w:t>
            </w:r>
          </w:p>
          <w:p w:rsidR="00912337" w:rsidRDefault="00912337" w:rsidP="00912337">
            <w:pPr>
              <w:jc w:val="both"/>
            </w:pPr>
            <w:r>
              <w:t>Stuart Sim (ed.): The Routledge Companion to Postmodernism, Routledge, London 2011</w:t>
            </w:r>
          </w:p>
          <w:p w:rsidR="00912337" w:rsidRDefault="00912337" w:rsidP="00912337">
            <w:pPr>
              <w:jc w:val="both"/>
            </w:pPr>
            <w:r>
              <w:t>Paul Hamilton: Historicism, Routledge, London, 2003</w:t>
            </w:r>
          </w:p>
          <w:p w:rsidR="00887C5B" w:rsidRDefault="00912337" w:rsidP="00912337">
            <w:pPr>
              <w:jc w:val="both"/>
            </w:pPr>
            <w:r>
              <w:t>Steven Connor (ed.): The Cambridge Companion to Posmodernism, Cambridge University Press, 2004</w:t>
            </w:r>
          </w:p>
          <w:p w:rsidR="003106F8" w:rsidRPr="00887C5B" w:rsidRDefault="003106F8" w:rsidP="00912337">
            <w:pPr>
              <w:jc w:val="both"/>
            </w:pPr>
          </w:p>
        </w:tc>
      </w:tr>
      <w:tr w:rsidR="00887C5B" w:rsidRPr="00887C5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7C5B" w:rsidRPr="00887C5B" w:rsidRDefault="00887C5B" w:rsidP="00887C5B">
            <w:pPr>
              <w:jc w:val="center"/>
              <w:rPr>
                <w:b/>
              </w:rPr>
            </w:pPr>
            <w:r w:rsidRPr="00887C5B">
              <w:rPr>
                <w:b/>
              </w:rPr>
              <w:t>Informace ke kombinované nebo distanční formě</w:t>
            </w:r>
          </w:p>
        </w:tc>
      </w:tr>
      <w:tr w:rsidR="00887C5B" w:rsidRPr="00887C5B" w:rsidTr="00A527E7">
        <w:tc>
          <w:tcPr>
            <w:tcW w:w="4787" w:type="dxa"/>
            <w:gridSpan w:val="3"/>
            <w:tcBorders>
              <w:top w:val="single" w:sz="2" w:space="0" w:color="auto"/>
            </w:tcBorders>
            <w:shd w:val="clear" w:color="auto" w:fill="F7CAAC"/>
          </w:tcPr>
          <w:p w:rsidR="00887C5B" w:rsidRPr="00887C5B" w:rsidRDefault="00887C5B" w:rsidP="00887C5B">
            <w:pPr>
              <w:autoSpaceDE w:val="0"/>
              <w:autoSpaceDN w:val="0"/>
              <w:adjustRightInd w:val="0"/>
            </w:pPr>
            <w:r w:rsidRPr="00887C5B">
              <w:rPr>
                <w:b/>
              </w:rPr>
              <w:t>Rozsah konzultací (soustředění)</w:t>
            </w:r>
            <w:r w:rsidRPr="00887C5B">
              <w:rPr>
                <w:rFonts w:eastAsia="Calibri"/>
                <w:sz w:val="24"/>
                <w:szCs w:val="24"/>
              </w:rPr>
              <w:t xml:space="preserve"> </w:t>
            </w:r>
          </w:p>
        </w:tc>
        <w:tc>
          <w:tcPr>
            <w:tcW w:w="889" w:type="dxa"/>
            <w:tcBorders>
              <w:top w:val="single" w:sz="2" w:space="0" w:color="auto"/>
            </w:tcBorders>
          </w:tcPr>
          <w:p w:rsidR="00887C5B" w:rsidRPr="00887C5B" w:rsidRDefault="00887C5B" w:rsidP="00887C5B">
            <w:pPr>
              <w:jc w:val="both"/>
            </w:pPr>
            <w:r w:rsidRPr="00887C5B">
              <w:t>8</w:t>
            </w:r>
          </w:p>
        </w:tc>
        <w:tc>
          <w:tcPr>
            <w:tcW w:w="4179" w:type="dxa"/>
            <w:gridSpan w:val="4"/>
            <w:tcBorders>
              <w:top w:val="single" w:sz="2" w:space="0" w:color="auto"/>
            </w:tcBorders>
            <w:shd w:val="clear" w:color="auto" w:fill="F7CAAC"/>
          </w:tcPr>
          <w:p w:rsidR="00887C5B" w:rsidRPr="00887C5B" w:rsidRDefault="00887C5B" w:rsidP="00887C5B">
            <w:pPr>
              <w:jc w:val="both"/>
              <w:rPr>
                <w:b/>
              </w:rPr>
            </w:pPr>
            <w:r w:rsidRPr="00887C5B">
              <w:rPr>
                <w:b/>
              </w:rPr>
              <w:t xml:space="preserve">hodin </w:t>
            </w:r>
          </w:p>
        </w:tc>
      </w:tr>
      <w:tr w:rsidR="00887C5B" w:rsidRPr="00887C5B" w:rsidTr="00A527E7">
        <w:tc>
          <w:tcPr>
            <w:tcW w:w="9855" w:type="dxa"/>
            <w:gridSpan w:val="8"/>
            <w:shd w:val="clear" w:color="auto" w:fill="F7CAAC"/>
          </w:tcPr>
          <w:p w:rsidR="00887C5B" w:rsidRPr="00887C5B" w:rsidRDefault="00887C5B" w:rsidP="00887C5B">
            <w:pPr>
              <w:jc w:val="both"/>
              <w:rPr>
                <w:b/>
              </w:rPr>
            </w:pPr>
            <w:r w:rsidRPr="00887C5B">
              <w:rPr>
                <w:b/>
              </w:rPr>
              <w:t>Informace o způsobu kontaktu s vyučujícím</w:t>
            </w:r>
          </w:p>
        </w:tc>
      </w:tr>
      <w:tr w:rsidR="00887C5B" w:rsidRPr="00887C5B" w:rsidTr="00BE579A">
        <w:trPr>
          <w:trHeight w:val="683"/>
        </w:trPr>
        <w:tc>
          <w:tcPr>
            <w:tcW w:w="9855" w:type="dxa"/>
            <w:gridSpan w:val="8"/>
          </w:tcPr>
          <w:p w:rsidR="00887C5B" w:rsidRDefault="00887C5B" w:rsidP="00887C5B">
            <w:pPr>
              <w:autoSpaceDE w:val="0"/>
              <w:autoSpaceDN w:val="0"/>
              <w:adjustRightInd w:val="0"/>
              <w:rPr>
                <w:rFonts w:eastAsia="Calibri"/>
                <w:color w:val="FF0000"/>
                <w:sz w:val="16"/>
                <w:szCs w:val="16"/>
              </w:rPr>
            </w:pPr>
          </w:p>
          <w:p w:rsidR="0036694A" w:rsidRDefault="0036694A" w:rsidP="0036694A">
            <w:pPr>
              <w:jc w:val="both"/>
            </w:pPr>
            <w:r>
              <w:t>O</w:t>
            </w:r>
            <w:r w:rsidRPr="0004481D">
              <w:t>sobně po domluvě + e</w:t>
            </w:r>
            <w:r>
              <w:t>-</w:t>
            </w:r>
            <w:r w:rsidRPr="0004481D">
              <w:t>mailem</w:t>
            </w:r>
            <w:r>
              <w:t>.</w:t>
            </w:r>
          </w:p>
          <w:p w:rsidR="0036694A" w:rsidRPr="00887C5B" w:rsidRDefault="0036694A" w:rsidP="00887C5B">
            <w:pPr>
              <w:autoSpaceDE w:val="0"/>
              <w:autoSpaceDN w:val="0"/>
              <w:adjustRightInd w:val="0"/>
              <w:rPr>
                <w:rFonts w:eastAsia="Calibri"/>
                <w:color w:val="FF0000"/>
                <w:sz w:val="16"/>
                <w:szCs w:val="16"/>
              </w:rPr>
            </w:pPr>
          </w:p>
        </w:tc>
      </w:tr>
    </w:tbl>
    <w:p w:rsidR="00887C5B" w:rsidRDefault="00887C5B" w:rsidP="00EE4FFE">
      <w:pPr>
        <w:spacing w:after="160" w:line="259" w:lineRule="auto"/>
      </w:pPr>
    </w:p>
    <w:p w:rsidR="00887C5B" w:rsidRDefault="00887C5B" w:rsidP="00EE4FFE">
      <w:pPr>
        <w:spacing w:after="160" w:line="259" w:lineRule="auto"/>
      </w:pPr>
    </w:p>
    <w:p w:rsidR="00887C5B" w:rsidRDefault="00887C5B"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759F" w:rsidRPr="00C1759F" w:rsidTr="00A527E7">
        <w:tc>
          <w:tcPr>
            <w:tcW w:w="9855" w:type="dxa"/>
            <w:gridSpan w:val="8"/>
            <w:tcBorders>
              <w:bottom w:val="double" w:sz="4" w:space="0" w:color="auto"/>
            </w:tcBorders>
            <w:shd w:val="clear" w:color="auto" w:fill="BDD6EE"/>
          </w:tcPr>
          <w:p w:rsidR="00C1759F" w:rsidRPr="00C1759F" w:rsidRDefault="00C1759F" w:rsidP="00C1759F">
            <w:pPr>
              <w:jc w:val="both"/>
              <w:rPr>
                <w:b/>
                <w:sz w:val="28"/>
                <w:szCs w:val="24"/>
                <w:lang w:val="en-GB" w:eastAsia="en-US"/>
              </w:rPr>
            </w:pPr>
            <w:r w:rsidRPr="00C1759F">
              <w:rPr>
                <w:sz w:val="24"/>
                <w:szCs w:val="24"/>
                <w:lang w:val="en-GB" w:eastAsia="en-US"/>
              </w:rPr>
              <w:lastRenderedPageBreak/>
              <w:br w:type="page"/>
            </w:r>
            <w:r w:rsidRPr="00C1759F">
              <w:rPr>
                <w:b/>
                <w:sz w:val="28"/>
                <w:szCs w:val="24"/>
                <w:lang w:val="en-GB" w:eastAsia="en-US"/>
              </w:rPr>
              <w:t>B-III – Charakteristika studijního předmětu</w:t>
            </w:r>
          </w:p>
        </w:tc>
      </w:tr>
      <w:tr w:rsidR="00C1759F" w:rsidRPr="00C1759F" w:rsidTr="00A527E7">
        <w:tc>
          <w:tcPr>
            <w:tcW w:w="3086" w:type="dxa"/>
            <w:tcBorders>
              <w:top w:val="double" w:sz="4" w:space="0" w:color="auto"/>
            </w:tcBorders>
            <w:shd w:val="clear" w:color="auto" w:fill="F7CAAC"/>
          </w:tcPr>
          <w:p w:rsidR="00C1759F" w:rsidRPr="00C1759F" w:rsidRDefault="00C1759F" w:rsidP="00C1759F">
            <w:pPr>
              <w:jc w:val="both"/>
              <w:rPr>
                <w:b/>
                <w:lang w:val="en-GB" w:eastAsia="en-US"/>
              </w:rPr>
            </w:pPr>
            <w:r w:rsidRPr="00C1759F">
              <w:rPr>
                <w:b/>
                <w:lang w:val="en-GB" w:eastAsia="en-US"/>
              </w:rPr>
              <w:t>Název studijního předmětu</w:t>
            </w:r>
          </w:p>
        </w:tc>
        <w:tc>
          <w:tcPr>
            <w:tcW w:w="6769" w:type="dxa"/>
            <w:gridSpan w:val="7"/>
            <w:tcBorders>
              <w:top w:val="double" w:sz="4" w:space="0" w:color="auto"/>
            </w:tcBorders>
          </w:tcPr>
          <w:p w:rsidR="00C1759F" w:rsidRPr="00C1759F" w:rsidRDefault="00C1759F" w:rsidP="00C1759F">
            <w:pPr>
              <w:jc w:val="both"/>
              <w:rPr>
                <w:color w:val="1F497D"/>
                <w:lang w:val="en-GB" w:eastAsia="en-US"/>
              </w:rPr>
            </w:pPr>
            <w:r w:rsidRPr="00C1759F">
              <w:rPr>
                <w:lang w:val="en-GB" w:eastAsia="en-US"/>
              </w:rPr>
              <w:t>Trh umění</w:t>
            </w: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Typ předmětu</w:t>
            </w:r>
          </w:p>
        </w:tc>
        <w:tc>
          <w:tcPr>
            <w:tcW w:w="3406" w:type="dxa"/>
            <w:gridSpan w:val="4"/>
          </w:tcPr>
          <w:p w:rsidR="00C1759F" w:rsidRPr="00C1759F" w:rsidRDefault="00C1759F" w:rsidP="00C1759F">
            <w:pPr>
              <w:autoSpaceDE w:val="0"/>
              <w:autoSpaceDN w:val="0"/>
              <w:adjustRightInd w:val="0"/>
              <w:rPr>
                <w:lang w:val="en-GB" w:eastAsia="en-US"/>
              </w:rPr>
            </w:pPr>
            <w:r w:rsidRPr="00C1759F">
              <w:rPr>
                <w:rFonts w:eastAsia="Calibri"/>
                <w:lang w:val="en-GB" w:eastAsia="en-US"/>
              </w:rPr>
              <w:t>povinný, PZ</w:t>
            </w:r>
          </w:p>
        </w:tc>
        <w:tc>
          <w:tcPr>
            <w:tcW w:w="2695" w:type="dxa"/>
            <w:gridSpan w:val="2"/>
            <w:shd w:val="clear" w:color="auto" w:fill="F7CAAC"/>
          </w:tcPr>
          <w:p w:rsidR="00C1759F" w:rsidRPr="00C1759F" w:rsidRDefault="00C1759F" w:rsidP="00C1759F">
            <w:pPr>
              <w:jc w:val="both"/>
              <w:rPr>
                <w:lang w:val="en-GB" w:eastAsia="en-US"/>
              </w:rPr>
            </w:pPr>
            <w:r w:rsidRPr="00C1759F">
              <w:rPr>
                <w:b/>
                <w:lang w:val="en-GB" w:eastAsia="en-US"/>
              </w:rPr>
              <w:t>doporučený ročník/semestr</w:t>
            </w:r>
          </w:p>
        </w:tc>
        <w:tc>
          <w:tcPr>
            <w:tcW w:w="668" w:type="dxa"/>
          </w:tcPr>
          <w:p w:rsidR="00C1759F" w:rsidRPr="00C1759F" w:rsidRDefault="00C1759F" w:rsidP="00C1759F">
            <w:pPr>
              <w:jc w:val="both"/>
              <w:rPr>
                <w:lang w:val="en-GB" w:eastAsia="en-US"/>
              </w:rPr>
            </w:pPr>
            <w:r w:rsidRPr="00C1759F">
              <w:rPr>
                <w:lang w:val="en-GB" w:eastAsia="en-US"/>
              </w:rPr>
              <w:t>2/ZS</w:t>
            </w:r>
          </w:p>
        </w:tc>
      </w:tr>
      <w:tr w:rsidR="00C1759F" w:rsidRPr="00C1759F" w:rsidTr="00A527E7">
        <w:tc>
          <w:tcPr>
            <w:tcW w:w="3086" w:type="dxa"/>
            <w:shd w:val="clear" w:color="auto" w:fill="F7CAAC"/>
          </w:tcPr>
          <w:p w:rsidR="00C1759F" w:rsidRPr="00C1759F" w:rsidRDefault="00C1759F" w:rsidP="00C1759F">
            <w:pPr>
              <w:jc w:val="both"/>
              <w:rPr>
                <w:b/>
                <w:lang w:val="en-GB" w:eastAsia="en-US"/>
              </w:rPr>
            </w:pPr>
            <w:r w:rsidRPr="00C1759F">
              <w:rPr>
                <w:b/>
                <w:lang w:val="en-GB" w:eastAsia="en-US"/>
              </w:rPr>
              <w:t>Rozsah studijního předmětu</w:t>
            </w:r>
          </w:p>
        </w:tc>
        <w:tc>
          <w:tcPr>
            <w:tcW w:w="1701" w:type="dxa"/>
            <w:gridSpan w:val="2"/>
          </w:tcPr>
          <w:p w:rsidR="00C1759F" w:rsidRPr="00C1759F" w:rsidRDefault="00C1759F" w:rsidP="00C1759F">
            <w:pPr>
              <w:autoSpaceDE w:val="0"/>
              <w:autoSpaceDN w:val="0"/>
              <w:adjustRightInd w:val="0"/>
              <w:rPr>
                <w:color w:val="1F497D"/>
                <w:lang w:val="en-GB" w:eastAsia="en-US"/>
              </w:rPr>
            </w:pPr>
            <w:r w:rsidRPr="00C1759F">
              <w:rPr>
                <w:rFonts w:eastAsia="Calibri"/>
                <w:lang w:val="en-GB" w:eastAsia="en-US"/>
              </w:rPr>
              <w:t>8p</w:t>
            </w:r>
          </w:p>
        </w:tc>
        <w:tc>
          <w:tcPr>
            <w:tcW w:w="889" w:type="dxa"/>
            <w:shd w:val="clear" w:color="auto" w:fill="F7CAAC"/>
          </w:tcPr>
          <w:p w:rsidR="00C1759F" w:rsidRPr="00C1759F" w:rsidRDefault="00C1759F" w:rsidP="00C1759F">
            <w:pPr>
              <w:jc w:val="both"/>
              <w:rPr>
                <w:b/>
                <w:lang w:val="en-GB" w:eastAsia="en-US"/>
              </w:rPr>
            </w:pPr>
            <w:r w:rsidRPr="00C1759F">
              <w:rPr>
                <w:b/>
                <w:lang w:val="en-GB" w:eastAsia="en-US"/>
              </w:rPr>
              <w:t xml:space="preserve">hod. </w:t>
            </w:r>
          </w:p>
        </w:tc>
        <w:tc>
          <w:tcPr>
            <w:tcW w:w="816" w:type="dxa"/>
          </w:tcPr>
          <w:p w:rsidR="00C1759F" w:rsidRPr="00C1759F" w:rsidRDefault="00C1759F" w:rsidP="00C1759F">
            <w:pPr>
              <w:jc w:val="both"/>
              <w:rPr>
                <w:lang w:val="en-GB" w:eastAsia="en-US"/>
              </w:rPr>
            </w:pPr>
            <w:r w:rsidRPr="00C1759F">
              <w:rPr>
                <w:lang w:val="en-GB" w:eastAsia="en-US"/>
              </w:rPr>
              <w:t xml:space="preserve">8 </w:t>
            </w:r>
          </w:p>
        </w:tc>
        <w:tc>
          <w:tcPr>
            <w:tcW w:w="2156" w:type="dxa"/>
            <w:shd w:val="clear" w:color="auto" w:fill="F7CAAC"/>
          </w:tcPr>
          <w:p w:rsidR="00C1759F" w:rsidRPr="00C1759F" w:rsidRDefault="00C1759F" w:rsidP="00C1759F">
            <w:pPr>
              <w:jc w:val="both"/>
              <w:rPr>
                <w:b/>
                <w:lang w:val="en-GB" w:eastAsia="en-US"/>
              </w:rPr>
            </w:pPr>
            <w:r w:rsidRPr="00C1759F">
              <w:rPr>
                <w:b/>
                <w:lang w:val="en-GB" w:eastAsia="en-US"/>
              </w:rPr>
              <w:t>kreditů</w:t>
            </w:r>
          </w:p>
        </w:tc>
        <w:tc>
          <w:tcPr>
            <w:tcW w:w="1207" w:type="dxa"/>
            <w:gridSpan w:val="2"/>
          </w:tcPr>
          <w:p w:rsidR="00C1759F" w:rsidRPr="00C1759F" w:rsidRDefault="00C1759F" w:rsidP="00C1759F">
            <w:pPr>
              <w:jc w:val="both"/>
              <w:rPr>
                <w:lang w:val="en-GB" w:eastAsia="en-US"/>
              </w:rPr>
            </w:pPr>
            <w:r w:rsidRPr="00C1759F">
              <w:rPr>
                <w:lang w:val="en-GB" w:eastAsia="en-US"/>
              </w:rPr>
              <w:t>2</w:t>
            </w: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Prerekvizity, korekvizity, ekvivalence</w:t>
            </w:r>
          </w:p>
        </w:tc>
        <w:tc>
          <w:tcPr>
            <w:tcW w:w="6769" w:type="dxa"/>
            <w:gridSpan w:val="7"/>
          </w:tcPr>
          <w:p w:rsidR="00C1759F" w:rsidRPr="00C1759F" w:rsidRDefault="00C1759F" w:rsidP="00C1759F">
            <w:pPr>
              <w:jc w:val="both"/>
              <w:rPr>
                <w:lang w:val="en-GB" w:eastAsia="en-US"/>
              </w:rPr>
            </w:pP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Způsob ověření studijních výsledků</w:t>
            </w:r>
          </w:p>
        </w:tc>
        <w:tc>
          <w:tcPr>
            <w:tcW w:w="3406" w:type="dxa"/>
            <w:gridSpan w:val="4"/>
          </w:tcPr>
          <w:p w:rsidR="00C1759F" w:rsidRPr="00C1759F" w:rsidRDefault="00C1759F" w:rsidP="00C1759F">
            <w:pPr>
              <w:jc w:val="both"/>
              <w:rPr>
                <w:lang w:val="en-GB" w:eastAsia="en-US"/>
              </w:rPr>
            </w:pPr>
            <w:r w:rsidRPr="00C1759F">
              <w:rPr>
                <w:rFonts w:eastAsia="Calibri"/>
                <w:lang w:val="en-GB" w:eastAsia="en-US"/>
              </w:rPr>
              <w:t>klasifikovaný zápočet</w:t>
            </w:r>
          </w:p>
        </w:tc>
        <w:tc>
          <w:tcPr>
            <w:tcW w:w="2156" w:type="dxa"/>
            <w:shd w:val="clear" w:color="auto" w:fill="F7CAAC"/>
          </w:tcPr>
          <w:p w:rsidR="00C1759F" w:rsidRPr="00C1759F" w:rsidRDefault="00C1759F" w:rsidP="00C1759F">
            <w:pPr>
              <w:jc w:val="both"/>
              <w:rPr>
                <w:b/>
                <w:lang w:val="en-GB" w:eastAsia="en-US"/>
              </w:rPr>
            </w:pPr>
            <w:r w:rsidRPr="00C1759F">
              <w:rPr>
                <w:b/>
                <w:lang w:val="en-GB" w:eastAsia="en-US"/>
              </w:rPr>
              <w:t>Forma výuky</w:t>
            </w:r>
          </w:p>
        </w:tc>
        <w:tc>
          <w:tcPr>
            <w:tcW w:w="1207" w:type="dxa"/>
            <w:gridSpan w:val="2"/>
          </w:tcPr>
          <w:p w:rsidR="00C1759F" w:rsidRPr="00C1759F" w:rsidRDefault="00C1759F" w:rsidP="00C1759F">
            <w:pPr>
              <w:jc w:val="both"/>
              <w:rPr>
                <w:lang w:val="en-GB" w:eastAsia="en-US"/>
              </w:rPr>
            </w:pPr>
            <w:r w:rsidRPr="00C1759F">
              <w:rPr>
                <w:rFonts w:eastAsia="Calibri"/>
                <w:lang w:val="en-GB" w:eastAsia="en-US"/>
              </w:rPr>
              <w:t>přednáška</w:t>
            </w: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Forma způsobu ověření studijních výsledků a další požadavky na studenta</w:t>
            </w:r>
          </w:p>
        </w:tc>
        <w:tc>
          <w:tcPr>
            <w:tcW w:w="6769" w:type="dxa"/>
            <w:gridSpan w:val="7"/>
            <w:tcBorders>
              <w:bottom w:val="nil"/>
            </w:tcBorders>
          </w:tcPr>
          <w:p w:rsidR="00C1759F" w:rsidRPr="00C1759F" w:rsidRDefault="00C1759F" w:rsidP="00C1759F">
            <w:pPr>
              <w:jc w:val="both"/>
              <w:rPr>
                <w:lang w:val="en-GB" w:eastAsia="en-US"/>
              </w:rPr>
            </w:pPr>
            <w:r w:rsidRPr="00C1759F">
              <w:rPr>
                <w:rFonts w:eastAsia="Calibri"/>
                <w:lang w:val="en-GB" w:eastAsia="en-US"/>
              </w:rPr>
              <w:t>Prezentace na vybrané téma dle domluvy</w:t>
            </w:r>
          </w:p>
        </w:tc>
      </w:tr>
      <w:tr w:rsidR="00C1759F" w:rsidRPr="00C1759F" w:rsidTr="00A527E7">
        <w:trPr>
          <w:trHeight w:val="554"/>
        </w:trPr>
        <w:tc>
          <w:tcPr>
            <w:tcW w:w="9855" w:type="dxa"/>
            <w:gridSpan w:val="8"/>
            <w:tcBorders>
              <w:top w:val="nil"/>
            </w:tcBorders>
          </w:tcPr>
          <w:p w:rsidR="00C1759F" w:rsidRPr="00C1759F" w:rsidRDefault="00C1759F" w:rsidP="00C1759F">
            <w:pPr>
              <w:jc w:val="both"/>
              <w:rPr>
                <w:lang w:val="en-GB" w:eastAsia="en-US"/>
              </w:rPr>
            </w:pPr>
          </w:p>
        </w:tc>
      </w:tr>
      <w:tr w:rsidR="00C1759F" w:rsidRPr="00C1759F" w:rsidTr="00A527E7">
        <w:trPr>
          <w:trHeight w:val="197"/>
        </w:trPr>
        <w:tc>
          <w:tcPr>
            <w:tcW w:w="3086" w:type="dxa"/>
            <w:tcBorders>
              <w:top w:val="nil"/>
            </w:tcBorders>
            <w:shd w:val="clear" w:color="auto" w:fill="F7CAAC"/>
          </w:tcPr>
          <w:p w:rsidR="00C1759F" w:rsidRPr="00C1759F" w:rsidRDefault="00C1759F" w:rsidP="00C1759F">
            <w:pPr>
              <w:jc w:val="both"/>
              <w:rPr>
                <w:b/>
                <w:lang w:val="en-GB" w:eastAsia="en-US"/>
              </w:rPr>
            </w:pPr>
            <w:r w:rsidRPr="00C1759F">
              <w:rPr>
                <w:b/>
                <w:lang w:val="en-GB" w:eastAsia="en-US"/>
              </w:rPr>
              <w:t>Garant předmětu</w:t>
            </w:r>
          </w:p>
        </w:tc>
        <w:tc>
          <w:tcPr>
            <w:tcW w:w="6769" w:type="dxa"/>
            <w:gridSpan w:val="7"/>
            <w:tcBorders>
              <w:top w:val="nil"/>
            </w:tcBorders>
          </w:tcPr>
          <w:p w:rsidR="00C1759F" w:rsidRPr="00C1759F" w:rsidRDefault="00C1759F" w:rsidP="00C1759F">
            <w:pPr>
              <w:jc w:val="both"/>
              <w:rPr>
                <w:lang w:val="en-GB" w:eastAsia="en-US"/>
              </w:rPr>
            </w:pPr>
            <w:r w:rsidRPr="00C1759F">
              <w:rPr>
                <w:rFonts w:eastAsia="Calibri"/>
                <w:lang w:val="en-GB" w:eastAsia="en-US"/>
              </w:rPr>
              <w:t>Mgr. M.A. Veronika Lukášová</w:t>
            </w:r>
          </w:p>
        </w:tc>
      </w:tr>
      <w:tr w:rsidR="00C1759F" w:rsidRPr="00C1759F" w:rsidTr="00A527E7">
        <w:trPr>
          <w:trHeight w:val="243"/>
        </w:trPr>
        <w:tc>
          <w:tcPr>
            <w:tcW w:w="3086" w:type="dxa"/>
            <w:tcBorders>
              <w:top w:val="nil"/>
            </w:tcBorders>
            <w:shd w:val="clear" w:color="auto" w:fill="F7CAAC"/>
          </w:tcPr>
          <w:p w:rsidR="00C1759F" w:rsidRPr="00C1759F" w:rsidRDefault="00C1759F" w:rsidP="00C1759F">
            <w:pPr>
              <w:rPr>
                <w:b/>
                <w:lang w:val="en-GB" w:eastAsia="en-US"/>
              </w:rPr>
            </w:pPr>
            <w:r w:rsidRPr="00C1759F">
              <w:rPr>
                <w:b/>
                <w:lang w:val="en-GB" w:eastAsia="en-US"/>
              </w:rPr>
              <w:t>Zapojení garanta do výuky předmětu</w:t>
            </w:r>
          </w:p>
        </w:tc>
        <w:tc>
          <w:tcPr>
            <w:tcW w:w="6769" w:type="dxa"/>
            <w:gridSpan w:val="7"/>
            <w:tcBorders>
              <w:top w:val="nil"/>
            </w:tcBorders>
          </w:tcPr>
          <w:p w:rsidR="00C1759F" w:rsidRPr="00C1759F" w:rsidRDefault="00C1759F" w:rsidP="00C1759F">
            <w:pPr>
              <w:jc w:val="both"/>
              <w:rPr>
                <w:color w:val="1F497D"/>
                <w:lang w:val="en-GB" w:eastAsia="en-US"/>
              </w:rPr>
            </w:pPr>
            <w:r w:rsidRPr="00C1759F">
              <w:rPr>
                <w:rFonts w:eastAsia="Calibri"/>
                <w:lang w:val="en-GB" w:eastAsia="en-US"/>
              </w:rPr>
              <w:t>100 %</w:t>
            </w:r>
          </w:p>
        </w:tc>
      </w:tr>
      <w:tr w:rsidR="00C1759F" w:rsidRPr="00C1759F" w:rsidTr="00A527E7">
        <w:tc>
          <w:tcPr>
            <w:tcW w:w="3086" w:type="dxa"/>
            <w:shd w:val="clear" w:color="auto" w:fill="F7CAAC"/>
          </w:tcPr>
          <w:p w:rsidR="00C1759F" w:rsidRPr="00C1759F" w:rsidRDefault="00C1759F" w:rsidP="00C1759F">
            <w:pPr>
              <w:jc w:val="both"/>
              <w:rPr>
                <w:b/>
                <w:lang w:val="en-GB" w:eastAsia="en-US"/>
              </w:rPr>
            </w:pPr>
            <w:r w:rsidRPr="00C1759F">
              <w:rPr>
                <w:b/>
                <w:lang w:val="en-GB" w:eastAsia="en-US"/>
              </w:rPr>
              <w:t>Vyučující</w:t>
            </w:r>
          </w:p>
        </w:tc>
        <w:tc>
          <w:tcPr>
            <w:tcW w:w="6769" w:type="dxa"/>
            <w:gridSpan w:val="7"/>
            <w:tcBorders>
              <w:bottom w:val="nil"/>
            </w:tcBorders>
          </w:tcPr>
          <w:p w:rsidR="00C1759F" w:rsidRPr="00C1759F" w:rsidRDefault="00C1759F" w:rsidP="00C1759F">
            <w:pPr>
              <w:jc w:val="both"/>
              <w:rPr>
                <w:lang w:val="en-GB" w:eastAsia="en-US"/>
              </w:rPr>
            </w:pPr>
            <w:r w:rsidRPr="00C1759F">
              <w:rPr>
                <w:rFonts w:eastAsia="Calibri"/>
                <w:lang w:val="en-GB" w:eastAsia="en-US"/>
              </w:rPr>
              <w:t>Mgr. M.A. Veronika Lukášová</w:t>
            </w:r>
          </w:p>
        </w:tc>
      </w:tr>
      <w:tr w:rsidR="00C1759F" w:rsidRPr="00C1759F" w:rsidTr="00A527E7">
        <w:trPr>
          <w:trHeight w:val="554"/>
        </w:trPr>
        <w:tc>
          <w:tcPr>
            <w:tcW w:w="9855" w:type="dxa"/>
            <w:gridSpan w:val="8"/>
            <w:tcBorders>
              <w:top w:val="nil"/>
            </w:tcBorders>
          </w:tcPr>
          <w:p w:rsidR="00C1759F" w:rsidRPr="00C1759F" w:rsidRDefault="00C1759F" w:rsidP="00C1759F">
            <w:pPr>
              <w:jc w:val="both"/>
              <w:rPr>
                <w:lang w:val="en-GB" w:eastAsia="en-US"/>
              </w:rPr>
            </w:pPr>
          </w:p>
        </w:tc>
      </w:tr>
      <w:tr w:rsidR="00C1759F" w:rsidRPr="00C1759F" w:rsidTr="00A527E7">
        <w:tc>
          <w:tcPr>
            <w:tcW w:w="3086" w:type="dxa"/>
            <w:shd w:val="clear" w:color="auto" w:fill="F7CAAC"/>
          </w:tcPr>
          <w:p w:rsidR="00C1759F" w:rsidRPr="00C1759F" w:rsidRDefault="00C1759F" w:rsidP="00C1759F">
            <w:pPr>
              <w:jc w:val="both"/>
              <w:rPr>
                <w:lang w:val="en-GB" w:eastAsia="en-US"/>
              </w:rPr>
            </w:pPr>
            <w:r w:rsidRPr="00C1759F">
              <w:rPr>
                <w:lang w:val="en-GB" w:eastAsia="en-US"/>
              </w:rPr>
              <w:t>Stručná anotace předmětu</w:t>
            </w:r>
          </w:p>
        </w:tc>
        <w:tc>
          <w:tcPr>
            <w:tcW w:w="6769" w:type="dxa"/>
            <w:gridSpan w:val="7"/>
            <w:tcBorders>
              <w:bottom w:val="nil"/>
            </w:tcBorders>
          </w:tcPr>
          <w:p w:rsidR="00C1759F" w:rsidRPr="00C1759F" w:rsidRDefault="00C1759F" w:rsidP="00C1759F">
            <w:pPr>
              <w:jc w:val="both"/>
              <w:rPr>
                <w:lang w:val="en-GB" w:eastAsia="en-US"/>
              </w:rPr>
            </w:pPr>
          </w:p>
        </w:tc>
      </w:tr>
      <w:tr w:rsidR="00C1759F" w:rsidRPr="00C1759F" w:rsidTr="00A527E7">
        <w:trPr>
          <w:trHeight w:val="3938"/>
        </w:trPr>
        <w:tc>
          <w:tcPr>
            <w:tcW w:w="9855" w:type="dxa"/>
            <w:gridSpan w:val="8"/>
            <w:tcBorders>
              <w:top w:val="nil"/>
              <w:bottom w:val="single" w:sz="12" w:space="0" w:color="auto"/>
            </w:tcBorders>
          </w:tcPr>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Úvod</w:t>
            </w:r>
          </w:p>
          <w:p w:rsidR="00C1759F" w:rsidRPr="00C1759F" w:rsidRDefault="00C1759F" w:rsidP="00C1759F">
            <w:pPr>
              <w:jc w:val="both"/>
              <w:rPr>
                <w:lang w:val="en-GB" w:eastAsia="en-US"/>
              </w:rPr>
            </w:pPr>
            <w:r w:rsidRPr="00C1759F">
              <w:rPr>
                <w:lang w:val="en-GB" w:eastAsia="en-US"/>
              </w:rPr>
              <w:t>Vymezení pojmů</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1. Způsob prodeje umění</w:t>
            </w:r>
          </w:p>
          <w:p w:rsidR="00C1759F" w:rsidRPr="00C1759F" w:rsidRDefault="00C1759F" w:rsidP="00C1759F">
            <w:pPr>
              <w:jc w:val="both"/>
              <w:rPr>
                <w:lang w:val="en-GB" w:eastAsia="en-US"/>
              </w:rPr>
            </w:pPr>
            <w:r w:rsidRPr="00C1759F">
              <w:rPr>
                <w:lang w:val="en-GB" w:eastAsia="en-US"/>
              </w:rPr>
              <w:t>1.1. Prodejní galerie</w:t>
            </w:r>
          </w:p>
          <w:p w:rsidR="00C1759F" w:rsidRPr="00C1759F" w:rsidRDefault="00C1759F" w:rsidP="00C1759F">
            <w:pPr>
              <w:jc w:val="both"/>
              <w:rPr>
                <w:lang w:val="en-GB" w:eastAsia="en-US"/>
              </w:rPr>
            </w:pPr>
            <w:r w:rsidRPr="00C1759F">
              <w:rPr>
                <w:lang w:val="en-GB" w:eastAsia="en-US"/>
              </w:rPr>
              <w:t>1.2. Aukční síně v ČR</w:t>
            </w:r>
          </w:p>
          <w:p w:rsidR="00C1759F" w:rsidRPr="00C1759F" w:rsidRDefault="00C1759F" w:rsidP="00C1759F">
            <w:pPr>
              <w:jc w:val="both"/>
              <w:rPr>
                <w:lang w:val="en-GB" w:eastAsia="en-US"/>
              </w:rPr>
            </w:pPr>
            <w:r w:rsidRPr="00C1759F">
              <w:rPr>
                <w:lang w:val="en-GB" w:eastAsia="en-US"/>
              </w:rPr>
              <w:t>1.3. Globální aukční síně</w:t>
            </w:r>
          </w:p>
          <w:p w:rsidR="00C1759F" w:rsidRPr="00C1759F" w:rsidRDefault="00C1759F" w:rsidP="00C1759F">
            <w:pPr>
              <w:jc w:val="both"/>
              <w:rPr>
                <w:lang w:val="en-GB" w:eastAsia="en-US"/>
              </w:rPr>
            </w:pPr>
            <w:r w:rsidRPr="00C1759F">
              <w:rPr>
                <w:lang w:val="en-GB" w:eastAsia="en-US"/>
              </w:rPr>
              <w:t>1.4. Dražby vs Internetový prodej</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2. Sběratelé</w:t>
            </w:r>
          </w:p>
          <w:p w:rsidR="00C1759F" w:rsidRPr="00C1759F" w:rsidRDefault="00C1759F" w:rsidP="00C1759F">
            <w:pPr>
              <w:jc w:val="both"/>
              <w:rPr>
                <w:lang w:val="en-GB" w:eastAsia="en-US"/>
              </w:rPr>
            </w:pPr>
            <w:r w:rsidRPr="00C1759F">
              <w:rPr>
                <w:lang w:val="en-GB" w:eastAsia="en-US"/>
              </w:rPr>
              <w:t>2.1. Legislativa, budování sbírky</w:t>
            </w:r>
          </w:p>
          <w:p w:rsidR="00C1759F" w:rsidRPr="00C1759F" w:rsidRDefault="00C1759F" w:rsidP="00C1759F">
            <w:pPr>
              <w:jc w:val="both"/>
              <w:rPr>
                <w:lang w:val="en-GB" w:eastAsia="en-US"/>
              </w:rPr>
            </w:pPr>
            <w:r w:rsidRPr="00C1759F">
              <w:rPr>
                <w:lang w:val="en-GB" w:eastAsia="en-US"/>
              </w:rPr>
              <w:t>2.2. Vzestup soukromých sběratelů</w:t>
            </w:r>
          </w:p>
          <w:p w:rsidR="00C1759F" w:rsidRPr="00C1759F" w:rsidRDefault="00C1759F" w:rsidP="00C1759F">
            <w:pPr>
              <w:jc w:val="both"/>
              <w:rPr>
                <w:lang w:val="en-GB" w:eastAsia="en-US"/>
              </w:rPr>
            </w:pPr>
            <w:r w:rsidRPr="00C1759F">
              <w:rPr>
                <w:lang w:val="en-GB" w:eastAsia="en-US"/>
              </w:rPr>
              <w:t>2.3. Významné soukromé sbírky v ČR</w:t>
            </w:r>
          </w:p>
          <w:p w:rsidR="00C1759F" w:rsidRPr="00C1759F" w:rsidRDefault="00C1759F" w:rsidP="00C1759F">
            <w:pPr>
              <w:jc w:val="both"/>
              <w:rPr>
                <w:lang w:val="en-GB" w:eastAsia="en-US"/>
              </w:rPr>
            </w:pPr>
            <w:r w:rsidRPr="00C1759F">
              <w:rPr>
                <w:lang w:val="en-GB" w:eastAsia="en-US"/>
              </w:rPr>
              <w:t>2.4. Vzestup soukromých muzeí</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3. Indexy trhu s uměním</w:t>
            </w:r>
          </w:p>
          <w:p w:rsidR="00C1759F" w:rsidRPr="00C1759F" w:rsidRDefault="00C1759F" w:rsidP="00C1759F">
            <w:pPr>
              <w:jc w:val="both"/>
              <w:rPr>
                <w:lang w:val="en-GB" w:eastAsia="en-US"/>
              </w:rPr>
            </w:pPr>
            <w:r w:rsidRPr="00C1759F">
              <w:rPr>
                <w:lang w:val="en-GB" w:eastAsia="en-US"/>
              </w:rPr>
              <w:t xml:space="preserve">3.1. Využití indexů: evaluace, investice, přehled </w:t>
            </w:r>
          </w:p>
          <w:p w:rsidR="00C1759F" w:rsidRPr="00C1759F" w:rsidRDefault="00C1759F" w:rsidP="00C1759F">
            <w:pPr>
              <w:jc w:val="both"/>
              <w:rPr>
                <w:lang w:val="en-GB" w:eastAsia="en-US"/>
              </w:rPr>
            </w:pPr>
            <w:r w:rsidRPr="00C1759F">
              <w:rPr>
                <w:lang w:val="en-GB" w:eastAsia="en-US"/>
              </w:rPr>
              <w:t>3.2. Český index - Art Plus</w:t>
            </w:r>
          </w:p>
          <w:p w:rsidR="00C1759F" w:rsidRPr="00C1759F" w:rsidRDefault="00C1759F" w:rsidP="00C1759F">
            <w:pPr>
              <w:jc w:val="both"/>
              <w:rPr>
                <w:lang w:val="en-GB" w:eastAsia="en-US"/>
              </w:rPr>
            </w:pPr>
            <w:r w:rsidRPr="00C1759F">
              <w:rPr>
                <w:lang w:val="en-GB" w:eastAsia="en-US"/>
              </w:rPr>
              <w:t>3.3. Světové indexy - Artprice, Artnet, Art Market Research</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4. Umění jako investice</w:t>
            </w:r>
          </w:p>
          <w:p w:rsidR="00C1759F" w:rsidRPr="00C1759F" w:rsidRDefault="00C1759F" w:rsidP="00C1759F">
            <w:pPr>
              <w:jc w:val="both"/>
              <w:rPr>
                <w:lang w:val="en-GB" w:eastAsia="en-US"/>
              </w:rPr>
            </w:pPr>
            <w:r w:rsidRPr="00C1759F">
              <w:rPr>
                <w:lang w:val="en-GB" w:eastAsia="en-US"/>
              </w:rPr>
              <w:t>4.1. Sběratelé a zhodnocení uměleckého díla</w:t>
            </w:r>
          </w:p>
          <w:p w:rsidR="00C1759F" w:rsidRPr="00C1759F" w:rsidRDefault="00C1759F" w:rsidP="00C1759F">
            <w:pPr>
              <w:jc w:val="both"/>
              <w:rPr>
                <w:lang w:val="en-GB" w:eastAsia="en-US"/>
              </w:rPr>
            </w:pPr>
            <w:r w:rsidRPr="00C1759F">
              <w:rPr>
                <w:lang w:val="en-GB" w:eastAsia="en-US"/>
              </w:rPr>
              <w:t>4.2. Finanční fondy (Pro Arte)</w:t>
            </w:r>
          </w:p>
          <w:p w:rsidR="00C1759F" w:rsidRPr="00C1759F" w:rsidRDefault="00C1759F" w:rsidP="00C1759F">
            <w:pPr>
              <w:jc w:val="both"/>
              <w:rPr>
                <w:lang w:val="en-GB" w:eastAsia="en-US"/>
              </w:rPr>
            </w:pPr>
            <w:r w:rsidRPr="00C1759F">
              <w:rPr>
                <w:lang w:val="en-GB" w:eastAsia="en-US"/>
              </w:rPr>
              <w:t>4.3. Model finanční burzy (Artstaq)</w:t>
            </w:r>
          </w:p>
          <w:p w:rsidR="00C1759F" w:rsidRPr="00C1759F" w:rsidRDefault="00C1759F" w:rsidP="00C1759F">
            <w:pPr>
              <w:jc w:val="both"/>
              <w:rPr>
                <w:lang w:val="en-GB" w:eastAsia="en-US"/>
              </w:rPr>
            </w:pPr>
            <w:r w:rsidRPr="00C1759F">
              <w:rPr>
                <w:lang w:val="en-GB" w:eastAsia="en-US"/>
              </w:rPr>
              <w:t>4.4. Investiční půjčky (Mecenaeas)</w:t>
            </w:r>
          </w:p>
          <w:p w:rsidR="00C1759F" w:rsidRPr="00C1759F" w:rsidRDefault="00C1759F" w:rsidP="00C1759F">
            <w:pPr>
              <w:jc w:val="both"/>
              <w:rPr>
                <w:lang w:val="en-GB" w:eastAsia="en-US"/>
              </w:rPr>
            </w:pPr>
          </w:p>
        </w:tc>
      </w:tr>
      <w:tr w:rsidR="00C1759F" w:rsidRPr="00C1759F" w:rsidTr="00A527E7">
        <w:trPr>
          <w:trHeight w:val="265"/>
        </w:trPr>
        <w:tc>
          <w:tcPr>
            <w:tcW w:w="3653" w:type="dxa"/>
            <w:gridSpan w:val="2"/>
            <w:tcBorders>
              <w:top w:val="nil"/>
            </w:tcBorders>
            <w:shd w:val="clear" w:color="auto" w:fill="F7CAAC"/>
          </w:tcPr>
          <w:p w:rsidR="00C1759F" w:rsidRPr="00C1759F" w:rsidRDefault="00C1759F" w:rsidP="00C1759F">
            <w:pPr>
              <w:jc w:val="both"/>
              <w:rPr>
                <w:lang w:val="en-GB" w:eastAsia="en-US"/>
              </w:rPr>
            </w:pPr>
            <w:r w:rsidRPr="00C1759F">
              <w:rPr>
                <w:b/>
                <w:lang w:val="en-GB" w:eastAsia="en-US"/>
              </w:rPr>
              <w:t>Studijní literatura a studijní pomůcky</w:t>
            </w:r>
          </w:p>
        </w:tc>
        <w:tc>
          <w:tcPr>
            <w:tcW w:w="6202" w:type="dxa"/>
            <w:gridSpan w:val="6"/>
            <w:tcBorders>
              <w:top w:val="nil"/>
              <w:bottom w:val="nil"/>
            </w:tcBorders>
          </w:tcPr>
          <w:p w:rsidR="00C1759F" w:rsidRPr="00C1759F" w:rsidRDefault="00C1759F" w:rsidP="00C1759F">
            <w:pPr>
              <w:jc w:val="both"/>
              <w:rPr>
                <w:lang w:val="en-GB" w:eastAsia="en-US"/>
              </w:rPr>
            </w:pPr>
          </w:p>
        </w:tc>
      </w:tr>
      <w:tr w:rsidR="00C1759F" w:rsidRPr="00C1759F" w:rsidTr="00A527E7">
        <w:trPr>
          <w:trHeight w:val="1266"/>
        </w:trPr>
        <w:tc>
          <w:tcPr>
            <w:tcW w:w="9855" w:type="dxa"/>
            <w:gridSpan w:val="8"/>
            <w:tcBorders>
              <w:top w:val="nil"/>
            </w:tcBorders>
          </w:tcPr>
          <w:p w:rsidR="00C1759F" w:rsidRPr="00C1759F" w:rsidRDefault="00C1759F" w:rsidP="00C1759F">
            <w:pPr>
              <w:pBdr>
                <w:top w:val="nil"/>
                <w:left w:val="nil"/>
                <w:bottom w:val="nil"/>
                <w:right w:val="nil"/>
                <w:between w:val="nil"/>
                <w:bar w:val="nil"/>
              </w:pBdr>
              <w:rPr>
                <w:rFonts w:eastAsia="Helvetica Neue"/>
                <w:color w:val="000000"/>
                <w:u w:color="000000"/>
                <w:bdr w:val="nil"/>
                <w:lang w:val="de-DE" w:eastAsia="en-GB"/>
              </w:rPr>
            </w:pPr>
          </w:p>
          <w:p w:rsidR="00912337" w:rsidRPr="00D254C7" w:rsidRDefault="00912337" w:rsidP="00912337">
            <w:pPr>
              <w:pStyle w:val="Vchoz"/>
              <w:rPr>
                <w:rStyle w:val="dn"/>
                <w:rFonts w:ascii="Times New Roman" w:hAnsi="Times New Roman" w:cs="Times New Roman"/>
                <w:b/>
                <w:sz w:val="20"/>
                <w:szCs w:val="20"/>
              </w:rPr>
            </w:pPr>
            <w:r w:rsidRPr="00D254C7">
              <w:rPr>
                <w:rStyle w:val="dn"/>
                <w:rFonts w:ascii="Times New Roman" w:hAnsi="Times New Roman" w:cs="Times New Roman"/>
                <w:b/>
                <w:sz w:val="20"/>
                <w:szCs w:val="20"/>
              </w:rPr>
              <w:t>Povinná:</w:t>
            </w:r>
          </w:p>
          <w:p w:rsidR="00912337" w:rsidRPr="00B40BEB" w:rsidRDefault="00912337" w:rsidP="00912337">
            <w:pPr>
              <w:pStyle w:val="Vchoz"/>
              <w:rPr>
                <w:rStyle w:val="dn"/>
                <w:rFonts w:ascii="Times New Roman" w:hAnsi="Times New Roman" w:cs="Times New Roman"/>
                <w:color w:val="auto"/>
                <w:sz w:val="20"/>
                <w:szCs w:val="20"/>
                <w:bdr w:val="none" w:sz="0" w:space="0" w:color="auto"/>
                <w:lang w:eastAsia="en-US"/>
              </w:rPr>
            </w:pPr>
            <w:r w:rsidRPr="00B40BEB">
              <w:rPr>
                <w:rStyle w:val="dn"/>
                <w:rFonts w:ascii="Times New Roman" w:hAnsi="Times New Roman" w:cs="Times New Roman"/>
                <w:sz w:val="20"/>
                <w:szCs w:val="20"/>
              </w:rPr>
              <w:t xml:space="preserve">DROZEN, František. Aukční síně. 1. vyd. Praha: Vysoká škola ekonomická, 1998, 55 s. ISBN 80-7079-334-1. </w:t>
            </w:r>
          </w:p>
          <w:p w:rsidR="00912337" w:rsidRDefault="00912337" w:rsidP="00912337">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SKŘIVÁNEK, Jan. Trh s uměním: Studie o sociálně ekonomick</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m potenciálu kulturních a kreativních průmyslů v Česk</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lang w:val="pt-PT"/>
              </w:rPr>
              <w:t>republice [online]. Institut ume</w:t>
            </w:r>
            <w:r w:rsidRPr="00B40BEB">
              <w:rPr>
                <w:rStyle w:val="dn"/>
                <w:rFonts w:ascii="Times New Roman" w:hAnsi="Times New Roman" w:cs="Times New Roman"/>
                <w:sz w:val="20"/>
                <w:szCs w:val="20"/>
              </w:rPr>
              <w:t xml:space="preserve">̌ní - divadelní institut, 2010. </w:t>
            </w:r>
          </w:p>
          <w:p w:rsidR="00912337" w:rsidRPr="00B40BEB" w:rsidRDefault="00912337" w:rsidP="00912337">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Dostupn</w:t>
            </w:r>
            <w:r w:rsidRPr="00B40BEB">
              <w:rPr>
                <w:rStyle w:val="dn"/>
                <w:rFonts w:ascii="Times New Roman" w:hAnsi="Times New Roman" w:cs="Times New Roman"/>
                <w:sz w:val="20"/>
                <w:szCs w:val="20"/>
                <w:lang w:val="fr-FR"/>
              </w:rPr>
              <w:t xml:space="preserve">é </w:t>
            </w:r>
            <w:r>
              <w:rPr>
                <w:rStyle w:val="dn"/>
                <w:rFonts w:ascii="Times New Roman" w:hAnsi="Times New Roman" w:cs="Times New Roman"/>
                <w:sz w:val="20"/>
                <w:szCs w:val="20"/>
              </w:rPr>
              <w:t xml:space="preserve">z </w:t>
            </w:r>
            <w:r w:rsidRPr="00B40BEB">
              <w:rPr>
                <w:rStyle w:val="dn"/>
                <w:rFonts w:ascii="Times New Roman" w:hAnsi="Times New Roman" w:cs="Times New Roman"/>
                <w:sz w:val="20"/>
                <w:szCs w:val="20"/>
              </w:rPr>
              <w:t xml:space="preserve">http://new.institutumeni.cz/media/document/trh_s_umenim.pdf. </w:t>
            </w:r>
          </w:p>
          <w:p w:rsidR="00912337" w:rsidRPr="00B40BEB" w:rsidRDefault="00912337" w:rsidP="00912337">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THOMPSON, Don. Jak prodat vycpan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ho žraloka za 12 milionů dolarů: prapodivn</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rPr>
              <w:t>zákony ekonomiky současn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 xml:space="preserve">ho umění a aukčních domů. 1. vyd. Zlín: Kniha Zlín, 2010, 361 s. ISBN 978-80-87162-58-3. </w:t>
            </w:r>
          </w:p>
          <w:p w:rsidR="00912337" w:rsidRDefault="00912337" w:rsidP="00912337">
            <w:pPr>
              <w:pStyle w:val="Vchoz"/>
              <w:rPr>
                <w:rStyle w:val="dn"/>
                <w:rFonts w:ascii="Times New Roman" w:hAnsi="Times New Roman" w:cs="Times New Roman"/>
                <w:sz w:val="20"/>
                <w:szCs w:val="20"/>
              </w:rPr>
            </w:pPr>
          </w:p>
          <w:p w:rsidR="003106F8" w:rsidRDefault="003106F8" w:rsidP="00912337">
            <w:pPr>
              <w:pStyle w:val="Vchoz"/>
              <w:rPr>
                <w:rStyle w:val="dn"/>
                <w:rFonts w:ascii="Times New Roman" w:hAnsi="Times New Roman" w:cs="Times New Roman"/>
                <w:sz w:val="20"/>
                <w:szCs w:val="20"/>
              </w:rPr>
            </w:pPr>
          </w:p>
          <w:p w:rsidR="00912337" w:rsidRPr="00D254C7" w:rsidRDefault="00912337" w:rsidP="00912337">
            <w:pPr>
              <w:pStyle w:val="Vchoz"/>
              <w:rPr>
                <w:rStyle w:val="dn"/>
                <w:rFonts w:ascii="Times New Roman" w:hAnsi="Times New Roman" w:cs="Times New Roman"/>
                <w:b/>
                <w:sz w:val="20"/>
                <w:szCs w:val="20"/>
              </w:rPr>
            </w:pPr>
            <w:r w:rsidRPr="00D254C7">
              <w:rPr>
                <w:rStyle w:val="dn"/>
                <w:rFonts w:ascii="Times New Roman" w:hAnsi="Times New Roman" w:cs="Times New Roman"/>
                <w:b/>
                <w:sz w:val="20"/>
                <w:szCs w:val="20"/>
              </w:rPr>
              <w:lastRenderedPageBreak/>
              <w:t>Doporučená:</w:t>
            </w:r>
          </w:p>
          <w:p w:rsidR="00912337" w:rsidRPr="00B40BEB" w:rsidRDefault="00912337" w:rsidP="00912337">
            <w:pPr>
              <w:pStyle w:val="Vchoz"/>
              <w:rPr>
                <w:rFonts w:ascii="Times New Roman" w:hAnsi="Times New Roman" w:cs="Times New Roman"/>
                <w:sz w:val="20"/>
                <w:szCs w:val="20"/>
              </w:rPr>
            </w:pPr>
            <w:r w:rsidRPr="00B40BEB">
              <w:rPr>
                <w:rStyle w:val="dn"/>
                <w:rFonts w:ascii="Times New Roman" w:hAnsi="Times New Roman" w:cs="Times New Roman"/>
                <w:sz w:val="20"/>
                <w:szCs w:val="20"/>
              </w:rPr>
              <w:t>BANZETOV</w:t>
            </w:r>
            <w:r w:rsidRPr="00B40BEB">
              <w:rPr>
                <w:rStyle w:val="dn"/>
                <w:rFonts w:ascii="Times New Roman" w:hAnsi="Times New Roman" w:cs="Times New Roman"/>
                <w:sz w:val="20"/>
                <w:szCs w:val="20"/>
                <w:lang w:val="cs-CZ"/>
              </w:rPr>
              <w:t>Á</w:t>
            </w:r>
            <w:r w:rsidRPr="00B40BEB">
              <w:rPr>
                <w:rStyle w:val="dn"/>
                <w:rFonts w:ascii="Times New Roman" w:hAnsi="Times New Roman" w:cs="Times New Roman"/>
                <w:sz w:val="20"/>
                <w:szCs w:val="20"/>
              </w:rPr>
              <w:t xml:space="preserve">, Michaela. O práci galeristy a trhu se současným uměním. Nejenom v České Republice, 2016, </w:t>
            </w:r>
            <w:r w:rsidRPr="00B40BEB">
              <w:rPr>
                <w:rFonts w:ascii="Times New Roman" w:hAnsi="Times New Roman" w:cs="Times New Roman"/>
                <w:sz w:val="20"/>
                <w:szCs w:val="20"/>
                <w:shd w:val="clear" w:color="auto" w:fill="FFFFFF"/>
              </w:rPr>
              <w:t>ISBN: 978-80-214-5393-7</w:t>
            </w:r>
          </w:p>
          <w:p w:rsidR="00912337" w:rsidRPr="00B40BEB" w:rsidRDefault="00912337" w:rsidP="00912337">
            <w:pPr>
              <w:rPr>
                <w:rStyle w:val="dn"/>
                <w:rFonts w:eastAsia="Helvetica Neue"/>
                <w:color w:val="000000"/>
                <w:u w:color="000000"/>
                <w:bdr w:val="nil"/>
                <w:lang w:eastAsia="en-GB"/>
              </w:rPr>
            </w:pPr>
            <w:r w:rsidRPr="00B40BEB">
              <w:rPr>
                <w:rStyle w:val="dn"/>
              </w:rPr>
              <w:t xml:space="preserve">BANZETOVÁ, Michaela. </w:t>
            </w:r>
            <w:r w:rsidRPr="00B40BEB">
              <w:t xml:space="preserve">Sběratelé současného umění na počátku 21. století v České republice (online), MU FF, 2012, </w:t>
            </w:r>
            <w:r w:rsidRPr="00B40BEB">
              <w:rPr>
                <w:rStyle w:val="dn"/>
              </w:rPr>
              <w:t>https://is.muni.cz/th/smh2f/Banzetova_Michaela__Magisterska_diplomova_prace.pdf</w:t>
            </w:r>
          </w:p>
          <w:p w:rsidR="00912337" w:rsidRPr="00B40BEB" w:rsidRDefault="00912337" w:rsidP="00912337">
            <w:pPr>
              <w:pStyle w:val="Vchoz"/>
              <w:rPr>
                <w:rFonts w:ascii="Times New Roman" w:hAnsi="Times New Roman" w:cs="Times New Roman"/>
                <w:sz w:val="20"/>
                <w:szCs w:val="20"/>
              </w:rPr>
            </w:pPr>
            <w:r w:rsidRPr="00B40BEB">
              <w:rPr>
                <w:rStyle w:val="dn"/>
                <w:rFonts w:ascii="Times New Roman" w:hAnsi="Times New Roman" w:cs="Times New Roman"/>
                <w:sz w:val="20"/>
                <w:szCs w:val="20"/>
              </w:rPr>
              <w:t xml:space="preserve">HOOK, Philip. Snídaně u Sothebyho: Svět umění od A do Z. 1. vyd. Zlín: Kniha Zlín, 2015, ISBN </w:t>
            </w:r>
            <w:r w:rsidRPr="00B40BEB">
              <w:rPr>
                <w:rFonts w:ascii="Times New Roman" w:eastAsia="Calibri" w:hAnsi="Times New Roman" w:cs="Times New Roman"/>
                <w:sz w:val="20"/>
                <w:szCs w:val="20"/>
              </w:rPr>
              <w:t>978-80-7473-227-0.</w:t>
            </w:r>
          </w:p>
          <w:p w:rsidR="00912337" w:rsidRPr="00B40BEB" w:rsidRDefault="00912337" w:rsidP="00912337">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 xml:space="preserve">TŘEŠTÍK, Michael. Umění sbírat umění. 1. vyd. Praha: Gasset, 2010, 175 s. ISBN 978-80-87079-09-6. </w:t>
            </w:r>
          </w:p>
          <w:p w:rsidR="00912337" w:rsidRPr="00B40BEB" w:rsidRDefault="00912337" w:rsidP="00912337">
            <w:pPr>
              <w:pStyle w:val="Poznmkapodarou"/>
              <w:rPr>
                <w:rStyle w:val="dn"/>
                <w:rFonts w:ascii="Times New Roman" w:hAnsi="Times New Roman" w:cs="Times New Roman"/>
                <w:sz w:val="20"/>
                <w:szCs w:val="20"/>
              </w:rPr>
            </w:pPr>
            <w:r w:rsidRPr="00B40BEB">
              <w:rPr>
                <w:rStyle w:val="dn"/>
                <w:rFonts w:ascii="Times New Roman" w:hAnsi="Times New Roman" w:cs="Times New Roman"/>
                <w:sz w:val="20"/>
                <w:szCs w:val="20"/>
              </w:rPr>
              <w:t xml:space="preserve">WAGNER Ethan, </w:t>
            </w:r>
            <w:r w:rsidRPr="00B40BEB">
              <w:rPr>
                <w:rFonts w:ascii="Times New Roman" w:eastAsia="Arial Unicode MS" w:hAnsi="Times New Roman" w:cs="Times New Roman"/>
                <w:sz w:val="20"/>
                <w:szCs w:val="20"/>
                <w:lang w:val="en-US"/>
              </w:rPr>
              <w:t>W</w:t>
            </w:r>
            <w:r w:rsidRPr="00B40BEB">
              <w:rPr>
                <w:rFonts w:ascii="Times New Roman" w:eastAsia="Arial Unicode MS" w:hAnsi="Times New Roman" w:cs="Times New Roman"/>
                <w:sz w:val="20"/>
                <w:szCs w:val="20"/>
              </w:rPr>
              <w:t>ESTREICHOVÁ Wagnerová</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Thea.</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Sbírání umění: vášeň, investice a mnohem víc, Kniha Zlín, 2015, 208 s., ISBN: 978-80-7473-279-9</w:t>
            </w:r>
          </w:p>
          <w:p w:rsidR="00C1759F" w:rsidRPr="00C1759F" w:rsidRDefault="00C1759F" w:rsidP="00C1759F">
            <w:pPr>
              <w:rPr>
                <w:lang w:val="en-GB" w:eastAsia="en-US"/>
              </w:rPr>
            </w:pPr>
          </w:p>
        </w:tc>
      </w:tr>
      <w:tr w:rsidR="00C1759F" w:rsidRPr="00C1759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759F" w:rsidRPr="00C1759F" w:rsidRDefault="00C1759F" w:rsidP="00C1759F">
            <w:pPr>
              <w:jc w:val="center"/>
              <w:rPr>
                <w:rFonts w:eastAsia="Calibri"/>
                <w:color w:val="FF0000"/>
                <w:lang w:val="en-GB" w:eastAsia="en-US"/>
              </w:rPr>
            </w:pPr>
            <w:r w:rsidRPr="00C1759F">
              <w:rPr>
                <w:b/>
                <w:lang w:val="en-GB" w:eastAsia="en-US"/>
              </w:rPr>
              <w:lastRenderedPageBreak/>
              <w:t>Informace ke kombinované nebo distanční formě</w:t>
            </w:r>
          </w:p>
        </w:tc>
      </w:tr>
      <w:tr w:rsidR="00C1759F" w:rsidRPr="00C1759F" w:rsidTr="00A527E7">
        <w:tc>
          <w:tcPr>
            <w:tcW w:w="4787" w:type="dxa"/>
            <w:gridSpan w:val="3"/>
            <w:tcBorders>
              <w:top w:val="single" w:sz="2" w:space="0" w:color="auto"/>
            </w:tcBorders>
            <w:shd w:val="clear" w:color="auto" w:fill="F7CAAC"/>
          </w:tcPr>
          <w:p w:rsidR="00C1759F" w:rsidRPr="00C1759F" w:rsidRDefault="00C1759F" w:rsidP="00C1759F">
            <w:pPr>
              <w:autoSpaceDE w:val="0"/>
              <w:autoSpaceDN w:val="0"/>
              <w:adjustRightInd w:val="0"/>
              <w:rPr>
                <w:lang w:val="en-GB" w:eastAsia="en-US"/>
              </w:rPr>
            </w:pPr>
            <w:r w:rsidRPr="00C1759F">
              <w:rPr>
                <w:b/>
                <w:lang w:val="en-GB" w:eastAsia="en-US"/>
              </w:rPr>
              <w:t>Rozsah konzultací (soustředění)</w:t>
            </w:r>
            <w:r w:rsidRPr="00C1759F">
              <w:rPr>
                <w:rFonts w:eastAsia="Calibri"/>
                <w:lang w:val="en-GB" w:eastAsia="en-US"/>
              </w:rPr>
              <w:t xml:space="preserve"> </w:t>
            </w:r>
          </w:p>
        </w:tc>
        <w:tc>
          <w:tcPr>
            <w:tcW w:w="889" w:type="dxa"/>
            <w:tcBorders>
              <w:top w:val="single" w:sz="2" w:space="0" w:color="auto"/>
            </w:tcBorders>
          </w:tcPr>
          <w:p w:rsidR="00C1759F" w:rsidRPr="00C1759F" w:rsidRDefault="00C1759F" w:rsidP="00C1759F">
            <w:pPr>
              <w:jc w:val="both"/>
              <w:rPr>
                <w:lang w:val="en-GB" w:eastAsia="en-US"/>
              </w:rPr>
            </w:pPr>
            <w:r w:rsidRPr="00C1759F">
              <w:rPr>
                <w:lang w:val="en-GB" w:eastAsia="en-US"/>
              </w:rPr>
              <w:t>8</w:t>
            </w:r>
          </w:p>
        </w:tc>
        <w:tc>
          <w:tcPr>
            <w:tcW w:w="4179" w:type="dxa"/>
            <w:gridSpan w:val="4"/>
            <w:tcBorders>
              <w:top w:val="single" w:sz="2" w:space="0" w:color="auto"/>
            </w:tcBorders>
            <w:shd w:val="clear" w:color="auto" w:fill="F7CAAC"/>
          </w:tcPr>
          <w:p w:rsidR="00C1759F" w:rsidRPr="00C1759F" w:rsidRDefault="00C1759F" w:rsidP="00C1759F">
            <w:pPr>
              <w:jc w:val="both"/>
              <w:rPr>
                <w:b/>
                <w:lang w:val="en-GB" w:eastAsia="en-US"/>
              </w:rPr>
            </w:pPr>
            <w:r w:rsidRPr="00C1759F">
              <w:rPr>
                <w:b/>
                <w:lang w:val="en-GB" w:eastAsia="en-US"/>
              </w:rPr>
              <w:t xml:space="preserve">hodin </w:t>
            </w:r>
          </w:p>
        </w:tc>
      </w:tr>
      <w:tr w:rsidR="00C1759F" w:rsidRPr="00C1759F" w:rsidTr="00A527E7">
        <w:tc>
          <w:tcPr>
            <w:tcW w:w="9855" w:type="dxa"/>
            <w:gridSpan w:val="8"/>
            <w:shd w:val="clear" w:color="auto" w:fill="F7CAAC"/>
          </w:tcPr>
          <w:p w:rsidR="00C1759F" w:rsidRPr="00C1759F" w:rsidRDefault="00C1759F" w:rsidP="00C1759F">
            <w:pPr>
              <w:jc w:val="both"/>
              <w:rPr>
                <w:b/>
                <w:lang w:val="en-GB" w:eastAsia="en-US"/>
              </w:rPr>
            </w:pPr>
            <w:r w:rsidRPr="00C1759F">
              <w:rPr>
                <w:b/>
                <w:lang w:val="en-GB" w:eastAsia="en-US"/>
              </w:rPr>
              <w:t>Informace o způsobu kontaktu s vyučujícím</w:t>
            </w:r>
          </w:p>
        </w:tc>
      </w:tr>
      <w:tr w:rsidR="00C1759F" w:rsidRPr="00C1759F" w:rsidTr="003106F8">
        <w:trPr>
          <w:trHeight w:val="793"/>
        </w:trPr>
        <w:tc>
          <w:tcPr>
            <w:tcW w:w="9855" w:type="dxa"/>
            <w:gridSpan w:val="8"/>
          </w:tcPr>
          <w:p w:rsidR="00C1759F" w:rsidRPr="00C1759F" w:rsidRDefault="00C1759F" w:rsidP="00C1759F">
            <w:pPr>
              <w:autoSpaceDE w:val="0"/>
              <w:autoSpaceDN w:val="0"/>
              <w:adjustRightInd w:val="0"/>
              <w:rPr>
                <w:rFonts w:eastAsia="Calibri"/>
                <w:color w:val="FF0000"/>
                <w:lang w:val="en-GB" w:eastAsia="en-US"/>
              </w:rPr>
            </w:pPr>
          </w:p>
          <w:p w:rsidR="00C1759F" w:rsidRPr="00C1759F" w:rsidRDefault="00C1759F" w:rsidP="00C1759F">
            <w:pPr>
              <w:autoSpaceDE w:val="0"/>
              <w:autoSpaceDN w:val="0"/>
              <w:adjustRightInd w:val="0"/>
              <w:rPr>
                <w:rFonts w:eastAsia="Calibri"/>
                <w:lang w:val="en-GB" w:eastAsia="en-US"/>
              </w:rPr>
            </w:pPr>
            <w:r w:rsidRPr="00C1759F">
              <w:rPr>
                <w:rFonts w:eastAsia="Calibri"/>
                <w:lang w:val="en-GB" w:eastAsia="en-US"/>
              </w:rPr>
              <w:t>Osobní, e-mail</w:t>
            </w:r>
          </w:p>
        </w:tc>
      </w:tr>
    </w:tbl>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759F" w:rsidRPr="00C1759F" w:rsidTr="00A527E7">
        <w:tc>
          <w:tcPr>
            <w:tcW w:w="9855" w:type="dxa"/>
            <w:gridSpan w:val="8"/>
            <w:tcBorders>
              <w:bottom w:val="double" w:sz="4" w:space="0" w:color="auto"/>
            </w:tcBorders>
            <w:shd w:val="clear" w:color="auto" w:fill="BDD6EE"/>
          </w:tcPr>
          <w:p w:rsidR="00C1759F" w:rsidRPr="00C1759F" w:rsidRDefault="00C1759F" w:rsidP="00C1759F">
            <w:pPr>
              <w:jc w:val="both"/>
              <w:rPr>
                <w:b/>
                <w:sz w:val="28"/>
              </w:rPr>
            </w:pPr>
            <w:r w:rsidRPr="00C1759F">
              <w:lastRenderedPageBreak/>
              <w:br w:type="page"/>
            </w:r>
            <w:r w:rsidRPr="00C1759F">
              <w:rPr>
                <w:b/>
                <w:sz w:val="28"/>
              </w:rPr>
              <w:t>B-III – Charakteristika studijního předmětu</w:t>
            </w:r>
          </w:p>
        </w:tc>
      </w:tr>
      <w:tr w:rsidR="00C1759F" w:rsidRPr="00C1759F" w:rsidTr="00A527E7">
        <w:tc>
          <w:tcPr>
            <w:tcW w:w="3086" w:type="dxa"/>
            <w:tcBorders>
              <w:top w:val="double" w:sz="4" w:space="0" w:color="auto"/>
            </w:tcBorders>
            <w:shd w:val="clear" w:color="auto" w:fill="F7CAAC"/>
          </w:tcPr>
          <w:p w:rsidR="00C1759F" w:rsidRPr="00C1759F" w:rsidRDefault="00C1759F" w:rsidP="00C1759F">
            <w:pPr>
              <w:jc w:val="both"/>
              <w:rPr>
                <w:b/>
              </w:rPr>
            </w:pPr>
            <w:r w:rsidRPr="00C1759F">
              <w:rPr>
                <w:b/>
              </w:rPr>
              <w:t>Název studijního předmětu</w:t>
            </w:r>
          </w:p>
        </w:tc>
        <w:tc>
          <w:tcPr>
            <w:tcW w:w="6769" w:type="dxa"/>
            <w:gridSpan w:val="7"/>
            <w:tcBorders>
              <w:top w:val="double" w:sz="4" w:space="0" w:color="auto"/>
            </w:tcBorders>
          </w:tcPr>
          <w:p w:rsidR="00C1759F" w:rsidRPr="00C1759F" w:rsidRDefault="00C1759F" w:rsidP="00C1759F">
            <w:pPr>
              <w:jc w:val="both"/>
              <w:rPr>
                <w:color w:val="1F497D"/>
              </w:rPr>
            </w:pPr>
            <w:r w:rsidRPr="00C1759F">
              <w:t>Vizuální komunikace v prostředí uměleckého provozu</w:t>
            </w:r>
          </w:p>
        </w:tc>
      </w:tr>
      <w:tr w:rsidR="00C1759F" w:rsidRPr="00C1759F" w:rsidTr="00A527E7">
        <w:tc>
          <w:tcPr>
            <w:tcW w:w="3086" w:type="dxa"/>
            <w:shd w:val="clear" w:color="auto" w:fill="F7CAAC"/>
          </w:tcPr>
          <w:p w:rsidR="00C1759F" w:rsidRPr="00C1759F" w:rsidRDefault="00C1759F" w:rsidP="00C1759F">
            <w:pPr>
              <w:rPr>
                <w:b/>
              </w:rPr>
            </w:pPr>
            <w:r w:rsidRPr="00C1759F">
              <w:rPr>
                <w:b/>
              </w:rPr>
              <w:t>Typ předmětu</w:t>
            </w:r>
          </w:p>
        </w:tc>
        <w:tc>
          <w:tcPr>
            <w:tcW w:w="3406" w:type="dxa"/>
            <w:gridSpan w:val="4"/>
          </w:tcPr>
          <w:p w:rsidR="00C1759F" w:rsidRPr="00C1759F" w:rsidRDefault="00C1759F" w:rsidP="00C1759F">
            <w:pPr>
              <w:autoSpaceDE w:val="0"/>
              <w:autoSpaceDN w:val="0"/>
              <w:adjustRightInd w:val="0"/>
            </w:pPr>
            <w:r w:rsidRPr="00C1759F">
              <w:rPr>
                <w:rFonts w:eastAsia="Calibri"/>
              </w:rPr>
              <w:t xml:space="preserve">povinný, </w:t>
            </w:r>
            <w:r w:rsidRPr="00C1759F">
              <w:rPr>
                <w:rFonts w:eastAsia="Calibri"/>
                <w:bCs/>
              </w:rPr>
              <w:t>ZT</w:t>
            </w:r>
          </w:p>
        </w:tc>
        <w:tc>
          <w:tcPr>
            <w:tcW w:w="2695" w:type="dxa"/>
            <w:gridSpan w:val="2"/>
            <w:shd w:val="clear" w:color="auto" w:fill="F7CAAC"/>
          </w:tcPr>
          <w:p w:rsidR="00C1759F" w:rsidRPr="00C1759F" w:rsidRDefault="00C1759F" w:rsidP="00C1759F">
            <w:pPr>
              <w:jc w:val="both"/>
            </w:pPr>
            <w:r w:rsidRPr="00C1759F">
              <w:rPr>
                <w:b/>
              </w:rPr>
              <w:t>doporučený ročník/semestr</w:t>
            </w:r>
          </w:p>
        </w:tc>
        <w:tc>
          <w:tcPr>
            <w:tcW w:w="668" w:type="dxa"/>
          </w:tcPr>
          <w:p w:rsidR="00C1759F" w:rsidRPr="00C1759F" w:rsidRDefault="00C1759F" w:rsidP="00C1759F">
            <w:pPr>
              <w:jc w:val="both"/>
            </w:pPr>
            <w:r w:rsidRPr="00C1759F">
              <w:t>1/LS</w:t>
            </w: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Rozsah studijního předmětu</w:t>
            </w:r>
          </w:p>
        </w:tc>
        <w:tc>
          <w:tcPr>
            <w:tcW w:w="1701" w:type="dxa"/>
            <w:gridSpan w:val="2"/>
          </w:tcPr>
          <w:p w:rsidR="00C1759F" w:rsidRPr="00C1759F" w:rsidRDefault="00C1759F" w:rsidP="00C1759F">
            <w:pPr>
              <w:autoSpaceDE w:val="0"/>
              <w:autoSpaceDN w:val="0"/>
              <w:adjustRightInd w:val="0"/>
              <w:rPr>
                <w:color w:val="1F497D"/>
                <w:sz w:val="16"/>
                <w:szCs w:val="16"/>
              </w:rPr>
            </w:pPr>
            <w:r w:rsidRPr="00C1759F">
              <w:rPr>
                <w:rFonts w:eastAsia="Calibri"/>
              </w:rPr>
              <w:t>13p</w:t>
            </w:r>
          </w:p>
        </w:tc>
        <w:tc>
          <w:tcPr>
            <w:tcW w:w="889" w:type="dxa"/>
            <w:shd w:val="clear" w:color="auto" w:fill="F7CAAC"/>
          </w:tcPr>
          <w:p w:rsidR="00C1759F" w:rsidRPr="00C1759F" w:rsidRDefault="00C1759F" w:rsidP="00C1759F">
            <w:pPr>
              <w:jc w:val="both"/>
              <w:rPr>
                <w:b/>
              </w:rPr>
            </w:pPr>
            <w:r w:rsidRPr="00C1759F">
              <w:rPr>
                <w:b/>
              </w:rPr>
              <w:t xml:space="preserve">hod. </w:t>
            </w:r>
          </w:p>
        </w:tc>
        <w:tc>
          <w:tcPr>
            <w:tcW w:w="816" w:type="dxa"/>
          </w:tcPr>
          <w:p w:rsidR="00C1759F" w:rsidRPr="00C1759F" w:rsidRDefault="00C1759F" w:rsidP="00C1759F">
            <w:pPr>
              <w:jc w:val="both"/>
            </w:pPr>
            <w:r w:rsidRPr="00C1759F">
              <w:t>13</w:t>
            </w:r>
          </w:p>
        </w:tc>
        <w:tc>
          <w:tcPr>
            <w:tcW w:w="2156" w:type="dxa"/>
            <w:shd w:val="clear" w:color="auto" w:fill="F7CAAC"/>
          </w:tcPr>
          <w:p w:rsidR="00C1759F" w:rsidRPr="00C1759F" w:rsidRDefault="00C1759F" w:rsidP="00C1759F">
            <w:pPr>
              <w:jc w:val="both"/>
              <w:rPr>
                <w:b/>
              </w:rPr>
            </w:pPr>
            <w:r w:rsidRPr="00C1759F">
              <w:rPr>
                <w:b/>
              </w:rPr>
              <w:t>kreditů</w:t>
            </w:r>
          </w:p>
        </w:tc>
        <w:tc>
          <w:tcPr>
            <w:tcW w:w="1207" w:type="dxa"/>
            <w:gridSpan w:val="2"/>
          </w:tcPr>
          <w:p w:rsidR="00C1759F" w:rsidRPr="00C1759F" w:rsidRDefault="00C1759F" w:rsidP="00C1759F">
            <w:pPr>
              <w:jc w:val="both"/>
            </w:pPr>
            <w:r w:rsidRPr="00C1759F">
              <w:t>3</w:t>
            </w:r>
          </w:p>
        </w:tc>
      </w:tr>
      <w:tr w:rsidR="00C1759F" w:rsidRPr="00C1759F" w:rsidTr="00A527E7">
        <w:tc>
          <w:tcPr>
            <w:tcW w:w="3086" w:type="dxa"/>
            <w:shd w:val="clear" w:color="auto" w:fill="F7CAAC"/>
          </w:tcPr>
          <w:p w:rsidR="00C1759F" w:rsidRPr="00C1759F" w:rsidRDefault="00C1759F" w:rsidP="00C1759F">
            <w:pPr>
              <w:rPr>
                <w:b/>
                <w:sz w:val="22"/>
              </w:rPr>
            </w:pPr>
            <w:r w:rsidRPr="00C1759F">
              <w:rPr>
                <w:b/>
              </w:rPr>
              <w:t>Prerekvizity, korekvizity, ekvivalence</w:t>
            </w:r>
          </w:p>
        </w:tc>
        <w:tc>
          <w:tcPr>
            <w:tcW w:w="6769" w:type="dxa"/>
            <w:gridSpan w:val="7"/>
          </w:tcPr>
          <w:p w:rsidR="00C1759F" w:rsidRPr="00C1759F" w:rsidRDefault="00C1759F" w:rsidP="00C1759F">
            <w:pPr>
              <w:jc w:val="both"/>
              <w:rPr>
                <w:sz w:val="16"/>
                <w:szCs w:val="16"/>
              </w:rPr>
            </w:pPr>
          </w:p>
        </w:tc>
      </w:tr>
      <w:tr w:rsidR="00C1759F" w:rsidRPr="00C1759F" w:rsidTr="00A527E7">
        <w:tc>
          <w:tcPr>
            <w:tcW w:w="3086" w:type="dxa"/>
            <w:shd w:val="clear" w:color="auto" w:fill="F7CAAC"/>
          </w:tcPr>
          <w:p w:rsidR="00C1759F" w:rsidRPr="00C1759F" w:rsidRDefault="00C1759F" w:rsidP="00C1759F">
            <w:pPr>
              <w:rPr>
                <w:b/>
              </w:rPr>
            </w:pPr>
            <w:r w:rsidRPr="00C1759F">
              <w:rPr>
                <w:b/>
              </w:rPr>
              <w:t>Způsob ověření studijních výsledků</w:t>
            </w:r>
          </w:p>
        </w:tc>
        <w:tc>
          <w:tcPr>
            <w:tcW w:w="3406" w:type="dxa"/>
            <w:gridSpan w:val="4"/>
          </w:tcPr>
          <w:p w:rsidR="00C1759F" w:rsidRPr="00C1759F" w:rsidRDefault="00C1759F" w:rsidP="00C1759F">
            <w:pPr>
              <w:jc w:val="both"/>
            </w:pPr>
            <w:r w:rsidRPr="00C1759F">
              <w:rPr>
                <w:rFonts w:eastAsia="Calibri"/>
              </w:rPr>
              <w:t>zkouška</w:t>
            </w:r>
          </w:p>
        </w:tc>
        <w:tc>
          <w:tcPr>
            <w:tcW w:w="2156" w:type="dxa"/>
            <w:shd w:val="clear" w:color="auto" w:fill="F7CAAC"/>
          </w:tcPr>
          <w:p w:rsidR="00C1759F" w:rsidRPr="00C1759F" w:rsidRDefault="00C1759F" w:rsidP="00C1759F">
            <w:pPr>
              <w:jc w:val="both"/>
              <w:rPr>
                <w:b/>
              </w:rPr>
            </w:pPr>
            <w:r w:rsidRPr="00C1759F">
              <w:rPr>
                <w:b/>
              </w:rPr>
              <w:t>Forma výuky</w:t>
            </w:r>
          </w:p>
        </w:tc>
        <w:tc>
          <w:tcPr>
            <w:tcW w:w="1207" w:type="dxa"/>
            <w:gridSpan w:val="2"/>
          </w:tcPr>
          <w:p w:rsidR="00C1759F" w:rsidRPr="00C1759F" w:rsidRDefault="00C1759F" w:rsidP="00C1759F">
            <w:pPr>
              <w:jc w:val="both"/>
            </w:pPr>
            <w:r w:rsidRPr="00C1759F">
              <w:rPr>
                <w:rFonts w:eastAsia="Calibri"/>
              </w:rPr>
              <w:t>přednáška</w:t>
            </w:r>
          </w:p>
        </w:tc>
      </w:tr>
      <w:tr w:rsidR="00C1759F" w:rsidRPr="00C1759F" w:rsidTr="00A527E7">
        <w:tc>
          <w:tcPr>
            <w:tcW w:w="3086" w:type="dxa"/>
            <w:shd w:val="clear" w:color="auto" w:fill="F7CAAC"/>
          </w:tcPr>
          <w:p w:rsidR="00C1759F" w:rsidRPr="00C1759F" w:rsidRDefault="00C1759F" w:rsidP="00C1759F">
            <w:pPr>
              <w:rPr>
                <w:b/>
              </w:rPr>
            </w:pPr>
            <w:r w:rsidRPr="00C1759F">
              <w:rPr>
                <w:b/>
              </w:rPr>
              <w:t>Forma způsobu ověření studijních výsledků a další požadavky na studenta</w:t>
            </w:r>
          </w:p>
        </w:tc>
        <w:tc>
          <w:tcPr>
            <w:tcW w:w="6769" w:type="dxa"/>
            <w:gridSpan w:val="7"/>
            <w:tcBorders>
              <w:bottom w:val="nil"/>
            </w:tcBorders>
          </w:tcPr>
          <w:p w:rsidR="00C1759F" w:rsidRPr="00C1759F" w:rsidRDefault="00C1759F" w:rsidP="00C1759F">
            <w:pPr>
              <w:ind w:right="1843"/>
              <w:rPr>
                <w:rFonts w:ascii="System Font Regular" w:eastAsia="ヒラギノ角ゴ Pro W3" w:hAnsi="System Font Regular"/>
                <w:color w:val="1F497D"/>
                <w:sz w:val="16"/>
                <w:szCs w:val="16"/>
              </w:rPr>
            </w:pPr>
          </w:p>
        </w:tc>
      </w:tr>
      <w:tr w:rsidR="00C1759F" w:rsidRPr="00C1759F" w:rsidTr="00A527E7">
        <w:trPr>
          <w:trHeight w:val="554"/>
        </w:trPr>
        <w:tc>
          <w:tcPr>
            <w:tcW w:w="9855" w:type="dxa"/>
            <w:gridSpan w:val="8"/>
            <w:tcBorders>
              <w:top w:val="nil"/>
            </w:tcBorders>
          </w:tcPr>
          <w:p w:rsidR="00C1759F" w:rsidRPr="00C1759F" w:rsidRDefault="00C1759F" w:rsidP="00C1759F">
            <w:pPr>
              <w:ind w:right="1843"/>
              <w:jc w:val="both"/>
              <w:rPr>
                <w:rFonts w:eastAsia="ヒラギノ角ゴ Pro W3"/>
                <w:color w:val="000000"/>
              </w:rPr>
            </w:pP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Hodnotící metody:</w:t>
            </w:r>
          </w:p>
          <w:p w:rsidR="00C1759F" w:rsidRPr="00C1759F" w:rsidRDefault="00C1759F" w:rsidP="00C1759F">
            <w:pPr>
              <w:ind w:right="1843"/>
              <w:jc w:val="both"/>
              <w:rPr>
                <w:rFonts w:eastAsia="ヒラギノ角ゴ Pro W3"/>
                <w:color w:val="000000"/>
              </w:rPr>
            </w:pPr>
            <w:r w:rsidRPr="00C1759F">
              <w:rPr>
                <w:rFonts w:eastAsia="Lucida Grande"/>
                <w:color w:val="000000"/>
              </w:rPr>
              <w:t>• průběžná analýza výkonů studenta</w:t>
            </w: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 slovní hodnocení</w:t>
            </w:r>
          </w:p>
          <w:p w:rsidR="00C1759F" w:rsidRPr="00C1759F" w:rsidRDefault="00C1759F" w:rsidP="00C1759F">
            <w:pPr>
              <w:ind w:right="1843"/>
              <w:jc w:val="both"/>
              <w:rPr>
                <w:rFonts w:eastAsia="ヒラギノ角ゴ Pro W3"/>
                <w:color w:val="000000"/>
              </w:rPr>
            </w:pPr>
            <w:r w:rsidRPr="00C1759F">
              <w:rPr>
                <w:rFonts w:eastAsia="Lucida Grande"/>
                <w:color w:val="000000"/>
              </w:rPr>
              <w:t>• zkouška</w:t>
            </w:r>
          </w:p>
          <w:p w:rsidR="00C1759F" w:rsidRPr="00C1759F" w:rsidRDefault="00C1759F" w:rsidP="00C1759F">
            <w:pPr>
              <w:ind w:right="1843"/>
              <w:jc w:val="both"/>
              <w:rPr>
                <w:rFonts w:eastAsia="ヒラギノ角ゴ Pro W3"/>
                <w:color w:val="000000"/>
              </w:rPr>
            </w:pPr>
          </w:p>
          <w:p w:rsidR="00C1759F" w:rsidRPr="00C1759F" w:rsidRDefault="00C1759F" w:rsidP="00C1759F">
            <w:pPr>
              <w:ind w:right="1843"/>
              <w:jc w:val="both"/>
              <w:rPr>
                <w:rFonts w:eastAsia="ヒラギノ角ゴ Pro W3"/>
                <w:color w:val="000000"/>
              </w:rPr>
            </w:pPr>
            <w:r w:rsidRPr="00C1759F">
              <w:rPr>
                <w:rFonts w:eastAsia="Lucida Grande"/>
                <w:color w:val="000000"/>
              </w:rPr>
              <w:t xml:space="preserve">Další požadavky na studenta: </w:t>
            </w: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 seminární práce</w:t>
            </w: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 docházka</w:t>
            </w:r>
          </w:p>
          <w:p w:rsidR="00C1759F" w:rsidRPr="00C1759F" w:rsidRDefault="00C1759F" w:rsidP="00C1759F">
            <w:pPr>
              <w:jc w:val="both"/>
            </w:pPr>
          </w:p>
        </w:tc>
      </w:tr>
      <w:tr w:rsidR="00C1759F" w:rsidRPr="00C1759F" w:rsidTr="00A527E7">
        <w:trPr>
          <w:trHeight w:val="197"/>
        </w:trPr>
        <w:tc>
          <w:tcPr>
            <w:tcW w:w="3086" w:type="dxa"/>
            <w:tcBorders>
              <w:top w:val="nil"/>
            </w:tcBorders>
            <w:shd w:val="clear" w:color="auto" w:fill="F7CAAC"/>
          </w:tcPr>
          <w:p w:rsidR="00C1759F" w:rsidRPr="00C1759F" w:rsidRDefault="00C1759F" w:rsidP="00C1759F">
            <w:pPr>
              <w:jc w:val="both"/>
              <w:rPr>
                <w:b/>
              </w:rPr>
            </w:pPr>
            <w:r w:rsidRPr="00C1759F">
              <w:rPr>
                <w:b/>
              </w:rPr>
              <w:t>Garant předmětu</w:t>
            </w:r>
          </w:p>
        </w:tc>
        <w:tc>
          <w:tcPr>
            <w:tcW w:w="6769" w:type="dxa"/>
            <w:gridSpan w:val="7"/>
            <w:tcBorders>
              <w:top w:val="nil"/>
            </w:tcBorders>
          </w:tcPr>
          <w:p w:rsidR="00C1759F" w:rsidRPr="00C1759F" w:rsidRDefault="00C1759F" w:rsidP="00C1759F">
            <w:pPr>
              <w:jc w:val="both"/>
            </w:pPr>
            <w:r w:rsidRPr="00C1759F">
              <w:rPr>
                <w:rFonts w:eastAsia="Calibri"/>
              </w:rPr>
              <w:t>doc. Mgr. A. Pavel Noga, ArtD.</w:t>
            </w:r>
          </w:p>
        </w:tc>
      </w:tr>
      <w:tr w:rsidR="00C1759F" w:rsidRPr="00C1759F" w:rsidTr="00A527E7">
        <w:trPr>
          <w:trHeight w:val="243"/>
        </w:trPr>
        <w:tc>
          <w:tcPr>
            <w:tcW w:w="3086" w:type="dxa"/>
            <w:tcBorders>
              <w:top w:val="nil"/>
            </w:tcBorders>
            <w:shd w:val="clear" w:color="auto" w:fill="F7CAAC"/>
          </w:tcPr>
          <w:p w:rsidR="00C1759F" w:rsidRPr="00C1759F" w:rsidRDefault="00C1759F" w:rsidP="00C1759F">
            <w:pPr>
              <w:rPr>
                <w:b/>
              </w:rPr>
            </w:pPr>
            <w:r w:rsidRPr="00C1759F">
              <w:rPr>
                <w:b/>
              </w:rPr>
              <w:t>Zapojení garanta do výuky předmětu</w:t>
            </w:r>
          </w:p>
        </w:tc>
        <w:tc>
          <w:tcPr>
            <w:tcW w:w="6769" w:type="dxa"/>
            <w:gridSpan w:val="7"/>
            <w:tcBorders>
              <w:top w:val="nil"/>
            </w:tcBorders>
          </w:tcPr>
          <w:p w:rsidR="00C1759F" w:rsidRPr="00C1759F" w:rsidRDefault="00C1759F" w:rsidP="00C1759F">
            <w:pPr>
              <w:jc w:val="both"/>
              <w:rPr>
                <w:color w:val="1F497D"/>
              </w:rPr>
            </w:pPr>
            <w:r w:rsidRPr="00C1759F">
              <w:rPr>
                <w:rFonts w:eastAsia="Calibri"/>
              </w:rPr>
              <w:t>100 %</w:t>
            </w: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Vyučující</w:t>
            </w:r>
          </w:p>
        </w:tc>
        <w:tc>
          <w:tcPr>
            <w:tcW w:w="6769" w:type="dxa"/>
            <w:gridSpan w:val="7"/>
            <w:tcBorders>
              <w:bottom w:val="nil"/>
            </w:tcBorders>
          </w:tcPr>
          <w:p w:rsidR="00C1759F" w:rsidRPr="00C1759F" w:rsidRDefault="00C1759F" w:rsidP="00C1759F">
            <w:pPr>
              <w:jc w:val="both"/>
            </w:pPr>
            <w:r w:rsidRPr="00C1759F">
              <w:rPr>
                <w:rFonts w:eastAsia="Calibri"/>
              </w:rPr>
              <w:t>doc. Mgr. A. Pavel Noga, ArtD.</w:t>
            </w:r>
          </w:p>
        </w:tc>
      </w:tr>
      <w:tr w:rsidR="00C1759F" w:rsidRPr="00C1759F" w:rsidTr="00A527E7">
        <w:trPr>
          <w:trHeight w:val="554"/>
        </w:trPr>
        <w:tc>
          <w:tcPr>
            <w:tcW w:w="9855" w:type="dxa"/>
            <w:gridSpan w:val="8"/>
            <w:tcBorders>
              <w:top w:val="nil"/>
            </w:tcBorders>
          </w:tcPr>
          <w:p w:rsidR="00C1759F" w:rsidRPr="00C1759F" w:rsidRDefault="00C1759F" w:rsidP="00C1759F">
            <w:pPr>
              <w:jc w:val="both"/>
            </w:pP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Stručná anotace předmětu</w:t>
            </w:r>
          </w:p>
        </w:tc>
        <w:tc>
          <w:tcPr>
            <w:tcW w:w="6769" w:type="dxa"/>
            <w:gridSpan w:val="7"/>
            <w:tcBorders>
              <w:bottom w:val="nil"/>
            </w:tcBorders>
          </w:tcPr>
          <w:p w:rsidR="00C1759F" w:rsidRPr="00C1759F" w:rsidRDefault="00C1759F" w:rsidP="00C1759F">
            <w:pPr>
              <w:jc w:val="both"/>
              <w:rPr>
                <w:sz w:val="16"/>
                <w:szCs w:val="16"/>
              </w:rPr>
            </w:pPr>
          </w:p>
        </w:tc>
      </w:tr>
      <w:tr w:rsidR="00C1759F" w:rsidRPr="00C1759F" w:rsidTr="00A527E7">
        <w:trPr>
          <w:trHeight w:val="283"/>
        </w:trPr>
        <w:tc>
          <w:tcPr>
            <w:tcW w:w="9855" w:type="dxa"/>
            <w:gridSpan w:val="8"/>
            <w:tcBorders>
              <w:top w:val="nil"/>
              <w:bottom w:val="single" w:sz="12" w:space="0" w:color="auto"/>
            </w:tcBorders>
          </w:tcPr>
          <w:p w:rsidR="00C1759F" w:rsidRPr="00C1759F" w:rsidRDefault="00C1759F" w:rsidP="00C1759F">
            <w:pPr>
              <w:ind w:right="1843"/>
              <w:rPr>
                <w:rFonts w:eastAsia="Lucida Grande"/>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Cíle předmětu:</w:t>
            </w:r>
          </w:p>
          <w:p w:rsidR="00C1759F" w:rsidRPr="00C1759F" w:rsidRDefault="00C1759F" w:rsidP="00C1759F">
            <w:pPr>
              <w:rPr>
                <w:rFonts w:eastAsia="ヒラギノ角ゴ Pro W3"/>
                <w:color w:val="000000"/>
              </w:rPr>
            </w:pPr>
            <w:r w:rsidRPr="00C1759F">
              <w:rPr>
                <w:rFonts w:eastAsia="Lucida Grande"/>
                <w:color w:val="000000"/>
              </w:rPr>
              <w:t>Naučit studenty orientovat se v problematice vizuální komunikace a získané poznatky umět využívat v prostředí uměleckého provozu.</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Požadavky na studenta:</w:t>
            </w:r>
          </w:p>
          <w:p w:rsidR="00C1759F" w:rsidRPr="00C1759F" w:rsidRDefault="00C1759F" w:rsidP="00C1759F">
            <w:pPr>
              <w:ind w:right="-32"/>
              <w:rPr>
                <w:rFonts w:eastAsia="ヒラギノ角ゴ Pro W3"/>
                <w:color w:val="000000"/>
              </w:rPr>
            </w:pPr>
            <w:r w:rsidRPr="00C1759F">
              <w:rPr>
                <w:rFonts w:eastAsia="Lucida Grande"/>
                <w:color w:val="000000"/>
              </w:rPr>
              <w:t>Základní znalosti v oblasti počítačové grafiky. Součástí každé výukové lekce je praktický úkol, který musí jednotliví posluchači samostatně zpracovat a nejpozději na konci semestru odevzdat.</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Osnova předmětu:</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Co všechno je vizuální komunikace</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Užitečné grafické programy aneb co stojí za to si pořídit a naučit se využívat</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Jak působí tvary a barvy</w:t>
            </w:r>
          </w:p>
          <w:p w:rsidR="00C1759F" w:rsidRPr="00C1759F" w:rsidRDefault="00C1759F" w:rsidP="00C1759F">
            <w:pPr>
              <w:ind w:right="1843"/>
              <w:rPr>
                <w:rFonts w:eastAsia="ヒラギノ角ゴ Pro W3"/>
                <w:color w:val="000000"/>
              </w:rPr>
            </w:pPr>
            <w:r w:rsidRPr="00C1759F">
              <w:rPr>
                <w:rFonts w:eastAsia="ヒラギノ角ゴ Pro W3"/>
                <w:color w:val="000000"/>
              </w:rPr>
              <w:t>•</w:t>
            </w:r>
            <w:r w:rsidRPr="00C1759F">
              <w:rPr>
                <w:rFonts w:eastAsia="ヒラギノ角ゴ Pro W3"/>
                <w:color w:val="000000"/>
              </w:rPr>
              <w:tab/>
              <w:t>Figura, znak, symbol</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Písmo a textové znaky a symboly v muzejním výstavnictví</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Orientace ve veřejném prostoru – mapy a orientační schémata</w:t>
            </w:r>
            <w:r w:rsidRPr="00C1759F">
              <w:rPr>
                <w:rFonts w:eastAsia="Lucida Grande"/>
                <w:color w:val="000000"/>
              </w:rPr>
              <w:tab/>
            </w:r>
          </w:p>
          <w:p w:rsidR="00C1759F" w:rsidRPr="00C1759F" w:rsidRDefault="00C1759F" w:rsidP="00C1759F">
            <w:pPr>
              <w:ind w:right="1843"/>
              <w:rPr>
                <w:rFonts w:eastAsia="ヒラギノ角ゴ Pro W3"/>
                <w:color w:val="000000"/>
              </w:rPr>
            </w:pPr>
            <w:r w:rsidRPr="00C1759F">
              <w:rPr>
                <w:rFonts w:eastAsia="ヒラギノ角ゴ Pro W3"/>
                <w:color w:val="000000"/>
              </w:rPr>
              <w:t>•</w:t>
            </w:r>
            <w:r w:rsidRPr="00C1759F">
              <w:rPr>
                <w:rFonts w:eastAsia="ヒラギノ角ゴ Pro W3"/>
                <w:color w:val="000000"/>
              </w:rPr>
              <w:tab/>
              <w:t>Základy typografie</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Propagační tiskoviny – plakáty, letáky</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Publikace – průvodce a katalogy</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Základy polygrafie – jak realizovat tištěnou publikaci</w:t>
            </w:r>
          </w:p>
          <w:p w:rsidR="00C1759F" w:rsidRPr="00C1759F" w:rsidRDefault="00C1759F" w:rsidP="00C1759F">
            <w:pPr>
              <w:ind w:right="1843"/>
              <w:rPr>
                <w:rFonts w:eastAsia="ヒラギノ角ゴ Pro W3"/>
                <w:color w:val="000000"/>
              </w:rPr>
            </w:pPr>
            <w:r w:rsidRPr="00C1759F">
              <w:rPr>
                <w:rFonts w:eastAsia="ヒラギノ角ゴ Pro W3"/>
                <w:color w:val="000000"/>
              </w:rPr>
              <w:t>•</w:t>
            </w:r>
            <w:r w:rsidRPr="00C1759F">
              <w:rPr>
                <w:rFonts w:eastAsia="ヒラギノ角ゴ Pro W3"/>
                <w:color w:val="000000"/>
              </w:rPr>
              <w:tab/>
              <w:t>Problematika elektronického publikování</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Virtuální a augmentovaná realita a její využití v muzejní a galerijní praxi</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Prostředky komunikace muzeí s návštěvníky</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Získané způsobilosti:</w:t>
            </w:r>
          </w:p>
          <w:p w:rsidR="00C1759F" w:rsidRPr="00C1759F" w:rsidRDefault="00C1759F" w:rsidP="00C1759F">
            <w:pPr>
              <w:rPr>
                <w:rFonts w:eastAsia="Lucida Grande"/>
                <w:color w:val="000000"/>
              </w:rPr>
            </w:pPr>
            <w:r w:rsidRPr="00C1759F">
              <w:rPr>
                <w:rFonts w:eastAsia="Lucida Grande"/>
                <w:color w:val="000000"/>
              </w:rPr>
              <w:t>Schopnost teoretické analýzy orientace v reálném i virtuálním prostoru, seznámení se s principy druhé gramotnosti a také se základy navrhování  vizuálních řešení publikací i orientačních a informačních systémů.</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p>
        </w:tc>
      </w:tr>
      <w:tr w:rsidR="00C1759F" w:rsidRPr="00C1759F" w:rsidTr="00A527E7">
        <w:trPr>
          <w:trHeight w:val="265"/>
        </w:trPr>
        <w:tc>
          <w:tcPr>
            <w:tcW w:w="3653" w:type="dxa"/>
            <w:gridSpan w:val="2"/>
            <w:tcBorders>
              <w:top w:val="nil"/>
            </w:tcBorders>
            <w:shd w:val="clear" w:color="auto" w:fill="F7CAAC"/>
          </w:tcPr>
          <w:p w:rsidR="00C1759F" w:rsidRPr="00C1759F" w:rsidRDefault="00C1759F" w:rsidP="00C1759F">
            <w:pPr>
              <w:jc w:val="both"/>
            </w:pPr>
            <w:r w:rsidRPr="00C1759F">
              <w:rPr>
                <w:b/>
              </w:rPr>
              <w:lastRenderedPageBreak/>
              <w:t>Studijní literatura a studijní pomůcky</w:t>
            </w:r>
          </w:p>
        </w:tc>
        <w:tc>
          <w:tcPr>
            <w:tcW w:w="6202" w:type="dxa"/>
            <w:gridSpan w:val="6"/>
            <w:tcBorders>
              <w:top w:val="nil"/>
              <w:bottom w:val="nil"/>
            </w:tcBorders>
          </w:tcPr>
          <w:p w:rsidR="00C1759F" w:rsidRPr="00C1759F" w:rsidRDefault="00C1759F" w:rsidP="00C1759F">
            <w:pPr>
              <w:jc w:val="both"/>
            </w:pPr>
          </w:p>
        </w:tc>
      </w:tr>
      <w:tr w:rsidR="00C1759F" w:rsidRPr="00C1759F" w:rsidTr="00A527E7">
        <w:trPr>
          <w:trHeight w:val="1497"/>
        </w:trPr>
        <w:tc>
          <w:tcPr>
            <w:tcW w:w="9855" w:type="dxa"/>
            <w:gridSpan w:val="8"/>
            <w:tcBorders>
              <w:top w:val="nil"/>
            </w:tcBorders>
          </w:tcPr>
          <w:p w:rsidR="003106F8" w:rsidRDefault="003106F8" w:rsidP="00912337">
            <w:pPr>
              <w:pStyle w:val="FreeForm"/>
              <w:ind w:right="1843"/>
              <w:rPr>
                <w:rFonts w:ascii="Times New Roman" w:hAnsi="Times New Roman"/>
                <w:b/>
                <w:sz w:val="20"/>
              </w:rPr>
            </w:pPr>
          </w:p>
          <w:p w:rsidR="00912337" w:rsidRPr="00A63320" w:rsidRDefault="00912337" w:rsidP="00912337">
            <w:pPr>
              <w:pStyle w:val="FreeForm"/>
              <w:ind w:right="1843"/>
              <w:rPr>
                <w:rFonts w:ascii="Times New Roman" w:hAnsi="Times New Roman"/>
                <w:b/>
                <w:sz w:val="20"/>
              </w:rPr>
            </w:pPr>
            <w:r w:rsidRPr="00A63320">
              <w:rPr>
                <w:rFonts w:ascii="Times New Roman" w:hAnsi="Times New Roman"/>
                <w:b/>
                <w:sz w:val="20"/>
              </w:rPr>
              <w:t>Povinná:</w:t>
            </w:r>
          </w:p>
          <w:p w:rsidR="00912337" w:rsidRPr="00F37189" w:rsidRDefault="00912337" w:rsidP="00912337">
            <w:pPr>
              <w:pStyle w:val="FreeForm"/>
              <w:rPr>
                <w:rFonts w:ascii="Times New Roman" w:hAnsi="Times New Roman"/>
                <w:sz w:val="20"/>
              </w:rPr>
            </w:pPr>
            <w:r w:rsidRPr="00F37189">
              <w:rPr>
                <w:rFonts w:ascii="Times New Roman" w:hAnsi="Times New Roman"/>
                <w:sz w:val="20"/>
              </w:rPr>
              <w:t xml:space="preserve">• Beran, Vladimír&amp;kolektiv. </w:t>
            </w:r>
            <w:r w:rsidRPr="00F37189">
              <w:rPr>
                <w:rFonts w:ascii="Times New Roman" w:hAnsi="Times New Roman"/>
                <w:i/>
                <w:sz w:val="20"/>
              </w:rPr>
              <w:t>Aktualizovaný typografický manuál</w:t>
            </w:r>
            <w:r>
              <w:rPr>
                <w:rFonts w:ascii="Times New Roman" w:hAnsi="Times New Roman"/>
                <w:sz w:val="20"/>
              </w:rPr>
              <w:t xml:space="preserve">. Praha: </w:t>
            </w:r>
            <w:r w:rsidRPr="00F37189">
              <w:rPr>
                <w:rFonts w:ascii="Times New Roman" w:hAnsi="Times New Roman"/>
                <w:sz w:val="20"/>
              </w:rPr>
              <w:t>Kafka design, 2000.</w:t>
            </w:r>
          </w:p>
          <w:p w:rsidR="00912337" w:rsidRPr="00F37189" w:rsidRDefault="00912337" w:rsidP="00912337">
            <w:pPr>
              <w:pStyle w:val="FreeForm"/>
              <w:rPr>
                <w:rFonts w:ascii="Times New Roman" w:hAnsi="Times New Roman"/>
                <w:sz w:val="20"/>
              </w:rPr>
            </w:pPr>
          </w:p>
          <w:p w:rsidR="00912337" w:rsidRPr="00A63320" w:rsidRDefault="00912337" w:rsidP="00912337">
            <w:pPr>
              <w:pStyle w:val="FreeForm"/>
              <w:rPr>
                <w:rFonts w:ascii="Times New Roman" w:hAnsi="Times New Roman"/>
                <w:b/>
                <w:sz w:val="20"/>
              </w:rPr>
            </w:pPr>
            <w:r w:rsidRPr="00A63320">
              <w:rPr>
                <w:rFonts w:ascii="Times New Roman" w:hAnsi="Times New Roman"/>
                <w:b/>
                <w:sz w:val="20"/>
              </w:rPr>
              <w:t>Doporučená:</w:t>
            </w:r>
          </w:p>
          <w:p w:rsidR="00912337" w:rsidRPr="00F37189" w:rsidRDefault="00912337" w:rsidP="00912337">
            <w:pPr>
              <w:pStyle w:val="FreeForm"/>
              <w:rPr>
                <w:rFonts w:ascii="Times New Roman" w:hAnsi="Times New Roman"/>
                <w:sz w:val="20"/>
              </w:rPr>
            </w:pPr>
            <w:r>
              <w:rPr>
                <w:rFonts w:ascii="Times New Roman" w:hAnsi="Times New Roman"/>
                <w:sz w:val="20"/>
              </w:rPr>
              <w:t xml:space="preserve">• Dusong, Jean-Luc - </w:t>
            </w:r>
            <w:r w:rsidRPr="00F37189">
              <w:rPr>
                <w:rFonts w:ascii="Times New Roman" w:hAnsi="Times New Roman"/>
                <w:sz w:val="20"/>
              </w:rPr>
              <w:t xml:space="preserve">Siegwart, Fabienne. </w:t>
            </w:r>
            <w:r w:rsidRPr="00F37189">
              <w:rPr>
                <w:rFonts w:ascii="Times New Roman" w:hAnsi="Times New Roman"/>
                <w:i/>
                <w:sz w:val="20"/>
              </w:rPr>
              <w:t>Typografie.</w:t>
            </w:r>
            <w:r>
              <w:rPr>
                <w:rFonts w:ascii="Times New Roman" w:hAnsi="Times New Roman"/>
                <w:sz w:val="20"/>
              </w:rPr>
              <w:t xml:space="preserve"> Překl. Dvořáková, </w:t>
            </w:r>
            <w:r w:rsidRPr="00F37189">
              <w:rPr>
                <w:rFonts w:ascii="Times New Roman" w:hAnsi="Times New Roman"/>
                <w:sz w:val="20"/>
              </w:rPr>
              <w:t>Eva. Praha: Svojtka&amp;Vašut, 1997</w:t>
            </w:r>
          </w:p>
          <w:p w:rsidR="00912337" w:rsidRPr="00F37189" w:rsidRDefault="00912337" w:rsidP="00912337">
            <w:pPr>
              <w:pStyle w:val="FreeForm"/>
              <w:rPr>
                <w:rFonts w:ascii="Times New Roman" w:hAnsi="Times New Roman"/>
                <w:sz w:val="20"/>
              </w:rPr>
            </w:pPr>
            <w:r>
              <w:rPr>
                <w:rFonts w:ascii="Times New Roman" w:hAnsi="Times New Roman"/>
                <w:sz w:val="20"/>
              </w:rPr>
              <w:t xml:space="preserve">• Kočička, P. - </w:t>
            </w:r>
            <w:r w:rsidRPr="00F37189">
              <w:rPr>
                <w:rFonts w:ascii="Times New Roman" w:hAnsi="Times New Roman"/>
                <w:sz w:val="20"/>
              </w:rPr>
              <w:t xml:space="preserve">Blažek, F. </w:t>
            </w:r>
            <w:r w:rsidRPr="00F37189">
              <w:rPr>
                <w:rFonts w:ascii="Times New Roman" w:hAnsi="Times New Roman"/>
                <w:i/>
                <w:sz w:val="20"/>
              </w:rPr>
              <w:t>Praktická typografie</w:t>
            </w:r>
            <w:r w:rsidRPr="00F37189">
              <w:rPr>
                <w:rFonts w:ascii="Times New Roman" w:hAnsi="Times New Roman"/>
                <w:sz w:val="20"/>
              </w:rPr>
              <w:t>. Brno: Computer Press, 2000</w:t>
            </w:r>
          </w:p>
          <w:p w:rsidR="00912337" w:rsidRPr="00F37189" w:rsidRDefault="00912337" w:rsidP="00700C85">
            <w:pPr>
              <w:pStyle w:val="FreeForm"/>
              <w:numPr>
                <w:ilvl w:val="0"/>
                <w:numId w:val="9"/>
              </w:numPr>
              <w:tabs>
                <w:tab w:val="clear" w:pos="500"/>
                <w:tab w:val="num" w:pos="140"/>
              </w:tabs>
              <w:ind w:left="140" w:hanging="140"/>
              <w:rPr>
                <w:rFonts w:ascii="Times New Roman" w:hAnsi="Times New Roman"/>
                <w:position w:val="-2"/>
                <w:sz w:val="20"/>
              </w:rPr>
            </w:pPr>
            <w:r w:rsidRPr="00F37189">
              <w:rPr>
                <w:rFonts w:ascii="Times New Roman" w:hAnsi="Times New Roman"/>
                <w:sz w:val="20"/>
              </w:rPr>
              <w:t xml:space="preserve">Bhaskaranov., Lakshmi. </w:t>
            </w:r>
            <w:r w:rsidRPr="00F37189">
              <w:rPr>
                <w:rFonts w:ascii="Times New Roman" w:hAnsi="Times New Roman"/>
                <w:i/>
                <w:sz w:val="20"/>
              </w:rPr>
              <w:t>Design publikací</w:t>
            </w:r>
            <w:r w:rsidRPr="00F37189">
              <w:rPr>
                <w:rFonts w:ascii="Times New Roman" w:hAnsi="Times New Roman"/>
                <w:sz w:val="20"/>
              </w:rPr>
              <w:t>. Praha: Slovart, 2007.</w:t>
            </w:r>
          </w:p>
          <w:p w:rsidR="00912337" w:rsidRDefault="00912337" w:rsidP="00700C85">
            <w:pPr>
              <w:pStyle w:val="FreeForm"/>
              <w:numPr>
                <w:ilvl w:val="0"/>
                <w:numId w:val="9"/>
              </w:numPr>
              <w:tabs>
                <w:tab w:val="clear" w:pos="500"/>
                <w:tab w:val="num" w:pos="140"/>
              </w:tabs>
              <w:ind w:left="140" w:right="-32" w:hanging="140"/>
              <w:rPr>
                <w:rFonts w:ascii="Times New Roman" w:hAnsi="Times New Roman"/>
                <w:sz w:val="20"/>
              </w:rPr>
            </w:pPr>
            <w:r w:rsidRPr="00D11B6C">
              <w:rPr>
                <w:rFonts w:ascii="Times New Roman" w:hAnsi="Times New Roman"/>
                <w:sz w:val="20"/>
              </w:rPr>
              <w:t xml:space="preserve">Fassati, Tomáš. </w:t>
            </w:r>
            <w:r w:rsidRPr="00D11B6C">
              <w:rPr>
                <w:rFonts w:ascii="Times New Roman" w:hAnsi="Times New Roman"/>
                <w:i/>
                <w:sz w:val="20"/>
              </w:rPr>
              <w:t>Učebnice praktické vizuální komunikace</w:t>
            </w:r>
            <w:r w:rsidRPr="00D11B6C">
              <w:rPr>
                <w:rFonts w:ascii="Times New Roman" w:hAnsi="Times New Roman"/>
                <w:sz w:val="20"/>
              </w:rPr>
              <w:t>. B</w:t>
            </w:r>
            <w:r>
              <w:rPr>
                <w:rFonts w:ascii="Times New Roman" w:hAnsi="Times New Roman"/>
                <w:sz w:val="20"/>
              </w:rPr>
              <w:t xml:space="preserve">enešov: Muzeum umění a designu, </w:t>
            </w:r>
            <w:r w:rsidRPr="00D11B6C">
              <w:rPr>
                <w:rFonts w:ascii="Times New Roman" w:hAnsi="Times New Roman"/>
                <w:sz w:val="20"/>
              </w:rPr>
              <w:t>2009.</w:t>
            </w:r>
          </w:p>
          <w:p w:rsidR="00912337" w:rsidRPr="00D11B6C" w:rsidRDefault="00912337" w:rsidP="00700C85">
            <w:pPr>
              <w:pStyle w:val="FreeForm"/>
              <w:numPr>
                <w:ilvl w:val="0"/>
                <w:numId w:val="9"/>
              </w:numPr>
              <w:tabs>
                <w:tab w:val="clear" w:pos="500"/>
                <w:tab w:val="num" w:pos="140"/>
              </w:tabs>
              <w:ind w:left="140" w:right="-32" w:hanging="140"/>
              <w:rPr>
                <w:rFonts w:ascii="Times New Roman" w:hAnsi="Times New Roman"/>
                <w:sz w:val="20"/>
              </w:rPr>
            </w:pPr>
            <w:r w:rsidRPr="00D11B6C">
              <w:rPr>
                <w:rFonts w:ascii="Times New Roman" w:hAnsi="Times New Roman"/>
                <w:sz w:val="20"/>
              </w:rPr>
              <w:t>MEUSER, Philip - PoGADE, Daniela. Architecture. Information graphics.The design of communication. Singapore: Page One Publishing Private, 2005.</w:t>
            </w:r>
          </w:p>
          <w:p w:rsidR="00912337" w:rsidRPr="00F37189" w:rsidRDefault="00912337" w:rsidP="00912337">
            <w:pPr>
              <w:pStyle w:val="FreeForm"/>
              <w:ind w:left="108" w:right="-32" w:hanging="108"/>
              <w:rPr>
                <w:rFonts w:ascii="Times New Roman" w:hAnsi="Times New Roman"/>
                <w:sz w:val="20"/>
              </w:rPr>
            </w:pPr>
            <w:r w:rsidRPr="00F37189">
              <w:rPr>
                <w:rFonts w:ascii="Times New Roman" w:hAnsi="Times New Roman"/>
                <w:sz w:val="20"/>
              </w:rPr>
              <w:t>• Andres, Clay - Fishel, Catharine - Knapp, Pat Matson. Identit</w:t>
            </w:r>
            <w:r>
              <w:rPr>
                <w:rFonts w:ascii="Times New Roman" w:hAnsi="Times New Roman"/>
                <w:sz w:val="20"/>
              </w:rPr>
              <w:t xml:space="preserve">y design source book (succesful </w:t>
            </w:r>
            <w:r w:rsidRPr="00F37189">
              <w:rPr>
                <w:rFonts w:ascii="Times New Roman" w:hAnsi="Times New Roman"/>
                <w:sz w:val="20"/>
              </w:rPr>
              <w:t>ids deconstructed and revealed). Roto Vision SA, 2004.</w:t>
            </w:r>
          </w:p>
          <w:p w:rsidR="00912337" w:rsidRDefault="00912337" w:rsidP="00912337">
            <w:pPr>
              <w:pStyle w:val="FreeForm"/>
              <w:ind w:left="108" w:hanging="108"/>
              <w:rPr>
                <w:rFonts w:ascii="Times New Roman" w:eastAsia="Lucida Grande" w:hAnsi="Times New Roman"/>
                <w:sz w:val="20"/>
              </w:rPr>
            </w:pPr>
            <w:r w:rsidRPr="00F37189">
              <w:rPr>
                <w:rFonts w:ascii="Times New Roman" w:eastAsia="Lucida Grande" w:hAnsi="Times New Roman"/>
                <w:sz w:val="20"/>
              </w:rPr>
              <w:t xml:space="preserve">• Kolektiv autorů. </w:t>
            </w:r>
            <w:r w:rsidRPr="00F37189">
              <w:rPr>
                <w:rFonts w:ascii="Times New Roman" w:hAnsi="Times New Roman"/>
                <w:sz w:val="20"/>
              </w:rPr>
              <w:t>Ladislav Sutnar - Prague - New York - Design in Action</w:t>
            </w:r>
            <w:r w:rsidRPr="00F37189">
              <w:rPr>
                <w:rFonts w:ascii="Times New Roman" w:eastAsia="Lucida Grande" w:hAnsi="Times New Roman"/>
                <w:sz w:val="20"/>
              </w:rPr>
              <w:t>. Praha: Argo a Uměleckoprůmyslové muzeum, 2003.</w:t>
            </w:r>
          </w:p>
          <w:p w:rsidR="00C1759F" w:rsidRPr="00C1759F" w:rsidRDefault="00C1759F" w:rsidP="00C1759F">
            <w:pPr>
              <w:ind w:right="1843"/>
              <w:rPr>
                <w:rFonts w:eastAsia="Lucida Grande"/>
                <w:color w:val="000000"/>
              </w:rPr>
            </w:pPr>
          </w:p>
        </w:tc>
      </w:tr>
      <w:tr w:rsidR="00C1759F" w:rsidRPr="00C1759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759F" w:rsidRPr="00C1759F" w:rsidRDefault="00C1759F" w:rsidP="00C1759F">
            <w:pPr>
              <w:jc w:val="center"/>
              <w:rPr>
                <w:b/>
              </w:rPr>
            </w:pPr>
            <w:r w:rsidRPr="00C1759F">
              <w:rPr>
                <w:b/>
              </w:rPr>
              <w:t>Informace ke kombinované nebo distanční formě</w:t>
            </w:r>
          </w:p>
        </w:tc>
      </w:tr>
      <w:tr w:rsidR="00C1759F" w:rsidRPr="00C1759F" w:rsidTr="00A527E7">
        <w:tc>
          <w:tcPr>
            <w:tcW w:w="4787" w:type="dxa"/>
            <w:gridSpan w:val="3"/>
            <w:tcBorders>
              <w:top w:val="single" w:sz="2" w:space="0" w:color="auto"/>
            </w:tcBorders>
            <w:shd w:val="clear" w:color="auto" w:fill="F7CAAC"/>
          </w:tcPr>
          <w:p w:rsidR="00C1759F" w:rsidRPr="00C1759F" w:rsidRDefault="00C1759F" w:rsidP="00C1759F">
            <w:pPr>
              <w:autoSpaceDE w:val="0"/>
              <w:autoSpaceDN w:val="0"/>
              <w:adjustRightInd w:val="0"/>
            </w:pPr>
            <w:r w:rsidRPr="00C1759F">
              <w:rPr>
                <w:b/>
              </w:rPr>
              <w:t>Rozsah konzultací (soustředění)</w:t>
            </w:r>
            <w:r w:rsidRPr="00C1759F">
              <w:rPr>
                <w:rFonts w:eastAsia="Calibri"/>
                <w:sz w:val="24"/>
                <w:szCs w:val="24"/>
              </w:rPr>
              <w:t xml:space="preserve"> </w:t>
            </w:r>
          </w:p>
        </w:tc>
        <w:tc>
          <w:tcPr>
            <w:tcW w:w="889" w:type="dxa"/>
            <w:tcBorders>
              <w:top w:val="single" w:sz="2" w:space="0" w:color="auto"/>
            </w:tcBorders>
          </w:tcPr>
          <w:p w:rsidR="00C1759F" w:rsidRPr="00C1759F" w:rsidRDefault="00C1759F" w:rsidP="00C1759F">
            <w:pPr>
              <w:jc w:val="both"/>
            </w:pPr>
            <w:r w:rsidRPr="00C1759F">
              <w:t>13</w:t>
            </w:r>
          </w:p>
        </w:tc>
        <w:tc>
          <w:tcPr>
            <w:tcW w:w="4179" w:type="dxa"/>
            <w:gridSpan w:val="4"/>
            <w:tcBorders>
              <w:top w:val="single" w:sz="2" w:space="0" w:color="auto"/>
            </w:tcBorders>
            <w:shd w:val="clear" w:color="auto" w:fill="F7CAAC"/>
          </w:tcPr>
          <w:p w:rsidR="00C1759F" w:rsidRPr="00C1759F" w:rsidRDefault="00C1759F" w:rsidP="00C1759F">
            <w:pPr>
              <w:jc w:val="both"/>
              <w:rPr>
                <w:b/>
              </w:rPr>
            </w:pPr>
            <w:r w:rsidRPr="00C1759F">
              <w:rPr>
                <w:b/>
              </w:rPr>
              <w:t xml:space="preserve">hodin </w:t>
            </w:r>
          </w:p>
        </w:tc>
      </w:tr>
      <w:tr w:rsidR="00C1759F" w:rsidRPr="00C1759F" w:rsidTr="00A527E7">
        <w:tc>
          <w:tcPr>
            <w:tcW w:w="9855" w:type="dxa"/>
            <w:gridSpan w:val="8"/>
            <w:shd w:val="clear" w:color="auto" w:fill="F7CAAC"/>
          </w:tcPr>
          <w:p w:rsidR="00C1759F" w:rsidRPr="00C1759F" w:rsidRDefault="00C1759F" w:rsidP="00C1759F">
            <w:pPr>
              <w:jc w:val="both"/>
              <w:rPr>
                <w:b/>
              </w:rPr>
            </w:pPr>
            <w:r w:rsidRPr="00C1759F">
              <w:rPr>
                <w:b/>
              </w:rPr>
              <w:t>Informace o způsobu kontaktu s vyučujícím</w:t>
            </w:r>
          </w:p>
        </w:tc>
      </w:tr>
      <w:tr w:rsidR="00C1759F" w:rsidRPr="00C1759F" w:rsidTr="00A527E7">
        <w:trPr>
          <w:trHeight w:val="994"/>
        </w:trPr>
        <w:tc>
          <w:tcPr>
            <w:tcW w:w="9855" w:type="dxa"/>
            <w:gridSpan w:val="8"/>
          </w:tcPr>
          <w:p w:rsidR="00C1759F" w:rsidRPr="00C1759F" w:rsidRDefault="00C1759F" w:rsidP="00C1759F">
            <w:pPr>
              <w:autoSpaceDE w:val="0"/>
              <w:autoSpaceDN w:val="0"/>
              <w:adjustRightInd w:val="0"/>
              <w:rPr>
                <w:rFonts w:eastAsia="Calibri"/>
                <w:color w:val="FF0000"/>
                <w:sz w:val="16"/>
                <w:szCs w:val="16"/>
              </w:rPr>
            </w:pPr>
          </w:p>
          <w:p w:rsidR="00C1759F" w:rsidRPr="00C1759F" w:rsidRDefault="00C1759F" w:rsidP="00C1759F">
            <w:pPr>
              <w:ind w:right="-25"/>
              <w:rPr>
                <w:rFonts w:eastAsia="ヒラギノ角ゴ Pro W3"/>
                <w:color w:val="000000"/>
              </w:rPr>
            </w:pPr>
            <w:r w:rsidRPr="00C1759F">
              <w:rPr>
                <w:rFonts w:eastAsia="Lucida Grande"/>
                <w:color w:val="000000"/>
              </w:rPr>
              <w:t>• konzultace probíhají ve vyhrazené hodiny, kdy má vyučující oficiálně vyhlášené konzultační hodiny</w:t>
            </w:r>
          </w:p>
          <w:p w:rsidR="00C1759F" w:rsidRPr="00C1759F" w:rsidRDefault="00C1759F" w:rsidP="00C1759F">
            <w:pPr>
              <w:autoSpaceDE w:val="0"/>
              <w:autoSpaceDN w:val="0"/>
              <w:adjustRightInd w:val="0"/>
              <w:rPr>
                <w:rFonts w:eastAsia="Lucida Grande"/>
              </w:rPr>
            </w:pPr>
            <w:r w:rsidRPr="00C1759F">
              <w:rPr>
                <w:rFonts w:eastAsia="Lucida Grande"/>
              </w:rPr>
              <w:t>• další komunikace je možná pomocí školního e-mailu</w:t>
            </w:r>
          </w:p>
          <w:p w:rsidR="00C1759F" w:rsidRPr="00C1759F" w:rsidRDefault="00C1759F" w:rsidP="00C1759F">
            <w:pPr>
              <w:autoSpaceDE w:val="0"/>
              <w:autoSpaceDN w:val="0"/>
              <w:adjustRightInd w:val="0"/>
              <w:rPr>
                <w:rFonts w:eastAsia="Calibri"/>
                <w:color w:val="FF0000"/>
                <w:sz w:val="16"/>
                <w:szCs w:val="16"/>
              </w:rPr>
            </w:pPr>
          </w:p>
        </w:tc>
      </w:tr>
    </w:tbl>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9F4289" w:rsidRDefault="009F4289"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759F" w:rsidRPr="00C1759F" w:rsidTr="00A527E7">
        <w:tc>
          <w:tcPr>
            <w:tcW w:w="9855" w:type="dxa"/>
            <w:gridSpan w:val="8"/>
            <w:tcBorders>
              <w:bottom w:val="double" w:sz="4" w:space="0" w:color="auto"/>
            </w:tcBorders>
            <w:shd w:val="clear" w:color="auto" w:fill="BDD6EE"/>
          </w:tcPr>
          <w:p w:rsidR="00C1759F" w:rsidRPr="00C1759F" w:rsidRDefault="00C1759F" w:rsidP="00C1759F">
            <w:pPr>
              <w:jc w:val="both"/>
              <w:rPr>
                <w:b/>
                <w:sz w:val="28"/>
              </w:rPr>
            </w:pPr>
            <w:r w:rsidRPr="00C1759F">
              <w:lastRenderedPageBreak/>
              <w:br w:type="page"/>
            </w:r>
            <w:r w:rsidRPr="00C1759F">
              <w:rPr>
                <w:b/>
                <w:sz w:val="28"/>
              </w:rPr>
              <w:t>B-III – Charakteristika studijního předmětu</w:t>
            </w:r>
          </w:p>
        </w:tc>
      </w:tr>
      <w:tr w:rsidR="00C1759F" w:rsidRPr="00C1759F" w:rsidTr="00A527E7">
        <w:trPr>
          <w:trHeight w:val="20"/>
        </w:trPr>
        <w:tc>
          <w:tcPr>
            <w:tcW w:w="3086" w:type="dxa"/>
            <w:tcBorders>
              <w:top w:val="double" w:sz="4" w:space="0" w:color="auto"/>
            </w:tcBorders>
            <w:shd w:val="clear" w:color="auto" w:fill="F7CAAC"/>
          </w:tcPr>
          <w:p w:rsidR="00C1759F" w:rsidRPr="00C1759F" w:rsidRDefault="00C1759F" w:rsidP="00C1759F">
            <w:pPr>
              <w:jc w:val="both"/>
              <w:rPr>
                <w:b/>
              </w:rPr>
            </w:pPr>
            <w:r w:rsidRPr="00C1759F">
              <w:rPr>
                <w:b/>
              </w:rPr>
              <w:t>Název studijního předmětu</w:t>
            </w:r>
          </w:p>
        </w:tc>
        <w:tc>
          <w:tcPr>
            <w:tcW w:w="6769" w:type="dxa"/>
            <w:gridSpan w:val="7"/>
            <w:tcBorders>
              <w:top w:val="double" w:sz="4" w:space="0" w:color="auto"/>
            </w:tcBorders>
          </w:tcPr>
          <w:p w:rsidR="00C1759F" w:rsidRPr="00C1759F" w:rsidRDefault="00C1759F" w:rsidP="00C1759F">
            <w:pPr>
              <w:jc w:val="both"/>
              <w:rPr>
                <w:color w:val="1F497D"/>
              </w:rPr>
            </w:pPr>
            <w:r w:rsidRPr="00C1759F">
              <w:t>Základy podnikatelství</w:t>
            </w:r>
          </w:p>
        </w:tc>
      </w:tr>
      <w:tr w:rsidR="00C1759F" w:rsidRPr="00C1759F" w:rsidTr="00A527E7">
        <w:trPr>
          <w:trHeight w:val="20"/>
        </w:trPr>
        <w:tc>
          <w:tcPr>
            <w:tcW w:w="3086" w:type="dxa"/>
            <w:shd w:val="clear" w:color="auto" w:fill="F7CAAC"/>
          </w:tcPr>
          <w:p w:rsidR="00C1759F" w:rsidRPr="00C1759F" w:rsidRDefault="00C1759F" w:rsidP="00C1759F">
            <w:pPr>
              <w:rPr>
                <w:b/>
              </w:rPr>
            </w:pPr>
            <w:r w:rsidRPr="00C1759F">
              <w:rPr>
                <w:b/>
              </w:rPr>
              <w:t>Typ předmětu</w:t>
            </w:r>
          </w:p>
        </w:tc>
        <w:tc>
          <w:tcPr>
            <w:tcW w:w="3406" w:type="dxa"/>
            <w:gridSpan w:val="4"/>
          </w:tcPr>
          <w:p w:rsidR="00C1759F" w:rsidRPr="00C1759F" w:rsidRDefault="00C1759F" w:rsidP="00C1759F">
            <w:pPr>
              <w:jc w:val="both"/>
            </w:pPr>
            <w:r w:rsidRPr="00C1759F">
              <w:t>povinn</w:t>
            </w:r>
            <w:r w:rsidR="003141B5">
              <w:t>ý, PZ</w:t>
            </w:r>
          </w:p>
        </w:tc>
        <w:tc>
          <w:tcPr>
            <w:tcW w:w="2695" w:type="dxa"/>
            <w:gridSpan w:val="2"/>
            <w:shd w:val="clear" w:color="auto" w:fill="F7CAAC"/>
          </w:tcPr>
          <w:p w:rsidR="00C1759F" w:rsidRPr="00C1759F" w:rsidRDefault="00C1759F" w:rsidP="00C1759F">
            <w:pPr>
              <w:jc w:val="both"/>
            </w:pPr>
            <w:r w:rsidRPr="00C1759F">
              <w:rPr>
                <w:b/>
              </w:rPr>
              <w:t>doporučený ročník/semestr</w:t>
            </w:r>
          </w:p>
        </w:tc>
        <w:tc>
          <w:tcPr>
            <w:tcW w:w="668" w:type="dxa"/>
          </w:tcPr>
          <w:p w:rsidR="00C1759F" w:rsidRPr="00C1759F" w:rsidRDefault="00C1759F" w:rsidP="00C1759F">
            <w:pPr>
              <w:jc w:val="both"/>
            </w:pPr>
            <w:r w:rsidRPr="00C1759F">
              <w:t>1/LS</w:t>
            </w:r>
          </w:p>
        </w:tc>
      </w:tr>
      <w:tr w:rsidR="00C1759F" w:rsidRPr="00C1759F" w:rsidTr="00A527E7">
        <w:trPr>
          <w:trHeight w:val="20"/>
        </w:trPr>
        <w:tc>
          <w:tcPr>
            <w:tcW w:w="3086" w:type="dxa"/>
            <w:shd w:val="clear" w:color="auto" w:fill="F7CAAC"/>
          </w:tcPr>
          <w:p w:rsidR="00C1759F" w:rsidRPr="00C1759F" w:rsidRDefault="00C1759F" w:rsidP="00C1759F">
            <w:pPr>
              <w:jc w:val="both"/>
              <w:rPr>
                <w:b/>
              </w:rPr>
            </w:pPr>
            <w:r w:rsidRPr="00C1759F">
              <w:rPr>
                <w:b/>
              </w:rPr>
              <w:t>Rozsah studijního předmětu</w:t>
            </w:r>
          </w:p>
        </w:tc>
        <w:tc>
          <w:tcPr>
            <w:tcW w:w="1701" w:type="dxa"/>
            <w:gridSpan w:val="2"/>
          </w:tcPr>
          <w:p w:rsidR="00C1759F" w:rsidRPr="00C1759F" w:rsidRDefault="00C1759F" w:rsidP="00C1759F">
            <w:pPr>
              <w:jc w:val="both"/>
            </w:pPr>
            <w:r w:rsidRPr="00C1759F">
              <w:rPr>
                <w:rFonts w:eastAsia="Calibri"/>
              </w:rPr>
              <w:t>4s</w:t>
            </w:r>
          </w:p>
        </w:tc>
        <w:tc>
          <w:tcPr>
            <w:tcW w:w="889" w:type="dxa"/>
            <w:shd w:val="clear" w:color="auto" w:fill="F7CAAC"/>
          </w:tcPr>
          <w:p w:rsidR="00C1759F" w:rsidRPr="00C1759F" w:rsidRDefault="00C1759F" w:rsidP="00C1759F">
            <w:pPr>
              <w:jc w:val="both"/>
              <w:rPr>
                <w:b/>
              </w:rPr>
            </w:pPr>
            <w:r w:rsidRPr="00C1759F">
              <w:rPr>
                <w:b/>
              </w:rPr>
              <w:t xml:space="preserve">hod. </w:t>
            </w:r>
          </w:p>
        </w:tc>
        <w:tc>
          <w:tcPr>
            <w:tcW w:w="816" w:type="dxa"/>
          </w:tcPr>
          <w:p w:rsidR="00C1759F" w:rsidRPr="00C1759F" w:rsidRDefault="00C1759F" w:rsidP="00C1759F">
            <w:pPr>
              <w:jc w:val="both"/>
            </w:pPr>
            <w:r w:rsidRPr="00C1759F">
              <w:t>4</w:t>
            </w:r>
          </w:p>
        </w:tc>
        <w:tc>
          <w:tcPr>
            <w:tcW w:w="2156" w:type="dxa"/>
            <w:shd w:val="clear" w:color="auto" w:fill="F7CAAC"/>
          </w:tcPr>
          <w:p w:rsidR="00C1759F" w:rsidRPr="00C1759F" w:rsidRDefault="00C1759F" w:rsidP="00C1759F">
            <w:pPr>
              <w:jc w:val="both"/>
              <w:rPr>
                <w:b/>
              </w:rPr>
            </w:pPr>
            <w:r w:rsidRPr="00C1759F">
              <w:rPr>
                <w:b/>
              </w:rPr>
              <w:t>kreditů</w:t>
            </w:r>
          </w:p>
        </w:tc>
        <w:tc>
          <w:tcPr>
            <w:tcW w:w="1207" w:type="dxa"/>
            <w:gridSpan w:val="2"/>
          </w:tcPr>
          <w:p w:rsidR="00C1759F" w:rsidRPr="00C1759F" w:rsidRDefault="00C1759F" w:rsidP="00C1759F">
            <w:pPr>
              <w:jc w:val="both"/>
            </w:pPr>
            <w:r w:rsidRPr="00C1759F">
              <w:t>2</w:t>
            </w:r>
          </w:p>
        </w:tc>
      </w:tr>
      <w:tr w:rsidR="00C1759F" w:rsidRPr="00C1759F" w:rsidTr="00A527E7">
        <w:tc>
          <w:tcPr>
            <w:tcW w:w="3086" w:type="dxa"/>
            <w:shd w:val="clear" w:color="auto" w:fill="F7CAAC"/>
          </w:tcPr>
          <w:p w:rsidR="00C1759F" w:rsidRPr="00C1759F" w:rsidRDefault="00C1759F" w:rsidP="00C1759F">
            <w:pPr>
              <w:rPr>
                <w:b/>
              </w:rPr>
            </w:pPr>
            <w:r w:rsidRPr="00C1759F">
              <w:rPr>
                <w:b/>
              </w:rPr>
              <w:t>Prerekvizity, korekvizity, ekvivalence</w:t>
            </w:r>
          </w:p>
        </w:tc>
        <w:tc>
          <w:tcPr>
            <w:tcW w:w="6769" w:type="dxa"/>
            <w:gridSpan w:val="7"/>
          </w:tcPr>
          <w:p w:rsidR="00C1759F" w:rsidRPr="00C1759F" w:rsidRDefault="00C1759F" w:rsidP="00C1759F">
            <w:pPr>
              <w:jc w:val="both"/>
            </w:pPr>
          </w:p>
        </w:tc>
      </w:tr>
      <w:tr w:rsidR="00C1759F" w:rsidRPr="00C1759F" w:rsidTr="00A527E7">
        <w:tc>
          <w:tcPr>
            <w:tcW w:w="3086" w:type="dxa"/>
            <w:shd w:val="clear" w:color="auto" w:fill="F7CAAC"/>
          </w:tcPr>
          <w:p w:rsidR="00C1759F" w:rsidRPr="00C1759F" w:rsidRDefault="00C1759F" w:rsidP="00C1759F">
            <w:pPr>
              <w:rPr>
                <w:b/>
              </w:rPr>
            </w:pPr>
            <w:r w:rsidRPr="00C1759F">
              <w:rPr>
                <w:b/>
              </w:rPr>
              <w:t>Způsob ověření studijních výsledků</w:t>
            </w:r>
          </w:p>
        </w:tc>
        <w:tc>
          <w:tcPr>
            <w:tcW w:w="3406" w:type="dxa"/>
            <w:gridSpan w:val="4"/>
          </w:tcPr>
          <w:p w:rsidR="00C1759F" w:rsidRPr="00C1759F" w:rsidRDefault="00C1759F" w:rsidP="00C1759F">
            <w:pPr>
              <w:jc w:val="both"/>
            </w:pPr>
            <w:r w:rsidRPr="00C1759F">
              <w:rPr>
                <w:rFonts w:eastAsia="Calibri"/>
              </w:rPr>
              <w:t>klasifikovaný zápočet</w:t>
            </w:r>
          </w:p>
        </w:tc>
        <w:tc>
          <w:tcPr>
            <w:tcW w:w="2156" w:type="dxa"/>
            <w:shd w:val="clear" w:color="auto" w:fill="F7CAAC"/>
          </w:tcPr>
          <w:p w:rsidR="00C1759F" w:rsidRPr="00C1759F" w:rsidRDefault="00C1759F" w:rsidP="00C1759F">
            <w:pPr>
              <w:jc w:val="both"/>
              <w:rPr>
                <w:b/>
              </w:rPr>
            </w:pPr>
            <w:r w:rsidRPr="00C1759F">
              <w:rPr>
                <w:b/>
              </w:rPr>
              <w:t>Forma výuky</w:t>
            </w:r>
          </w:p>
        </w:tc>
        <w:tc>
          <w:tcPr>
            <w:tcW w:w="1207" w:type="dxa"/>
            <w:gridSpan w:val="2"/>
          </w:tcPr>
          <w:p w:rsidR="00C1759F" w:rsidRPr="00C1759F" w:rsidRDefault="00C1759F" w:rsidP="00C1759F">
            <w:pPr>
              <w:jc w:val="both"/>
            </w:pPr>
            <w:r w:rsidRPr="00C1759F">
              <w:rPr>
                <w:rFonts w:eastAsia="Calibri"/>
              </w:rPr>
              <w:t>seminář</w:t>
            </w:r>
          </w:p>
        </w:tc>
      </w:tr>
      <w:tr w:rsidR="00C1759F" w:rsidRPr="00C1759F" w:rsidTr="00A527E7">
        <w:tc>
          <w:tcPr>
            <w:tcW w:w="3086" w:type="dxa"/>
            <w:shd w:val="clear" w:color="auto" w:fill="F7CAAC"/>
          </w:tcPr>
          <w:p w:rsidR="00C1759F" w:rsidRPr="00C1759F" w:rsidRDefault="00C1759F" w:rsidP="00C1759F">
            <w:pPr>
              <w:rPr>
                <w:b/>
              </w:rPr>
            </w:pPr>
            <w:r w:rsidRPr="00C1759F">
              <w:rPr>
                <w:b/>
              </w:rPr>
              <w:t>Forma způsobu ověření studijních výsledků a další požadavky na studenta</w:t>
            </w:r>
          </w:p>
        </w:tc>
        <w:tc>
          <w:tcPr>
            <w:tcW w:w="6769" w:type="dxa"/>
            <w:gridSpan w:val="7"/>
            <w:tcBorders>
              <w:bottom w:val="nil"/>
            </w:tcBorders>
          </w:tcPr>
          <w:p w:rsidR="00C1759F" w:rsidRPr="00C1759F" w:rsidRDefault="00C1759F" w:rsidP="00C1759F">
            <w:pPr>
              <w:jc w:val="both"/>
            </w:pPr>
            <w:r w:rsidRPr="00C1759F">
              <w:t>Způsob zakončení předmětu – klasifikovaný zápočet</w:t>
            </w:r>
          </w:p>
          <w:p w:rsidR="00C1759F" w:rsidRPr="00C1759F" w:rsidRDefault="00C1759F" w:rsidP="00C1759F">
            <w:pPr>
              <w:jc w:val="both"/>
              <w:rPr>
                <w:color w:val="1F497D"/>
              </w:rPr>
            </w:pPr>
            <w:r w:rsidRPr="00C1759F">
              <w:t>Požadavky na klasifikovaný zápočet – 80% aktivní účast na seminářích, zpracování podnikatelského plánu.</w:t>
            </w:r>
          </w:p>
        </w:tc>
      </w:tr>
      <w:tr w:rsidR="00C1759F" w:rsidRPr="00C1759F" w:rsidTr="00A527E7">
        <w:trPr>
          <w:trHeight w:val="554"/>
        </w:trPr>
        <w:tc>
          <w:tcPr>
            <w:tcW w:w="9855" w:type="dxa"/>
            <w:gridSpan w:val="8"/>
            <w:tcBorders>
              <w:top w:val="nil"/>
            </w:tcBorders>
          </w:tcPr>
          <w:p w:rsidR="00C1759F" w:rsidRPr="00C1759F" w:rsidRDefault="00C1759F" w:rsidP="00C1759F">
            <w:pPr>
              <w:jc w:val="both"/>
            </w:pPr>
          </w:p>
        </w:tc>
      </w:tr>
      <w:tr w:rsidR="00C1759F" w:rsidRPr="00C1759F" w:rsidTr="00A527E7">
        <w:trPr>
          <w:trHeight w:val="197"/>
        </w:trPr>
        <w:tc>
          <w:tcPr>
            <w:tcW w:w="3086" w:type="dxa"/>
            <w:tcBorders>
              <w:top w:val="nil"/>
            </w:tcBorders>
            <w:shd w:val="clear" w:color="auto" w:fill="F7CAAC"/>
          </w:tcPr>
          <w:p w:rsidR="00C1759F" w:rsidRPr="00C1759F" w:rsidRDefault="00C1759F" w:rsidP="00C1759F">
            <w:pPr>
              <w:jc w:val="both"/>
              <w:rPr>
                <w:b/>
              </w:rPr>
            </w:pPr>
            <w:r w:rsidRPr="00C1759F">
              <w:rPr>
                <w:b/>
              </w:rPr>
              <w:t>Garant předmětu</w:t>
            </w:r>
          </w:p>
        </w:tc>
        <w:tc>
          <w:tcPr>
            <w:tcW w:w="6769" w:type="dxa"/>
            <w:gridSpan w:val="7"/>
            <w:tcBorders>
              <w:top w:val="nil"/>
            </w:tcBorders>
          </w:tcPr>
          <w:p w:rsidR="00C1759F" w:rsidRPr="00C1759F" w:rsidRDefault="00C1759F" w:rsidP="00C1759F">
            <w:pPr>
              <w:jc w:val="both"/>
            </w:pPr>
            <w:r w:rsidRPr="00C1759F">
              <w:rPr>
                <w:rFonts w:eastAsia="Calibri"/>
              </w:rPr>
              <w:t>Ing. Petr Novák, Ph.D.</w:t>
            </w:r>
          </w:p>
        </w:tc>
      </w:tr>
      <w:tr w:rsidR="00C1759F" w:rsidRPr="00C1759F" w:rsidTr="00A527E7">
        <w:trPr>
          <w:trHeight w:val="243"/>
        </w:trPr>
        <w:tc>
          <w:tcPr>
            <w:tcW w:w="3086" w:type="dxa"/>
            <w:tcBorders>
              <w:top w:val="nil"/>
            </w:tcBorders>
            <w:shd w:val="clear" w:color="auto" w:fill="F7CAAC"/>
          </w:tcPr>
          <w:p w:rsidR="00C1759F" w:rsidRPr="00C1759F" w:rsidRDefault="00C1759F" w:rsidP="00C1759F">
            <w:pPr>
              <w:rPr>
                <w:b/>
              </w:rPr>
            </w:pPr>
            <w:r w:rsidRPr="00C1759F">
              <w:rPr>
                <w:b/>
              </w:rPr>
              <w:t>Zapojení garanta do výuky předmětu</w:t>
            </w:r>
          </w:p>
        </w:tc>
        <w:tc>
          <w:tcPr>
            <w:tcW w:w="6769" w:type="dxa"/>
            <w:gridSpan w:val="7"/>
            <w:tcBorders>
              <w:top w:val="nil"/>
            </w:tcBorders>
          </w:tcPr>
          <w:p w:rsidR="00C1759F" w:rsidRPr="00C1759F" w:rsidRDefault="00C1759F" w:rsidP="00C1759F">
            <w:pPr>
              <w:jc w:val="both"/>
            </w:pPr>
            <w:r w:rsidRPr="00C1759F">
              <w:t>Garant vede semináře, dále stanovuje koncepci předmětu a konzultací.</w:t>
            </w: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Vyučující</w:t>
            </w:r>
          </w:p>
        </w:tc>
        <w:tc>
          <w:tcPr>
            <w:tcW w:w="6769" w:type="dxa"/>
            <w:gridSpan w:val="7"/>
            <w:tcBorders>
              <w:bottom w:val="nil"/>
            </w:tcBorders>
          </w:tcPr>
          <w:p w:rsidR="00C1759F" w:rsidRPr="00C1759F" w:rsidRDefault="00C1759F" w:rsidP="00C1759F">
            <w:pPr>
              <w:jc w:val="both"/>
            </w:pPr>
            <w:r w:rsidRPr="00C1759F">
              <w:rPr>
                <w:rFonts w:eastAsia="Calibri"/>
              </w:rPr>
              <w:t xml:space="preserve">Ing. Petr Novák, Ph.D. </w:t>
            </w:r>
          </w:p>
        </w:tc>
      </w:tr>
      <w:tr w:rsidR="00C1759F" w:rsidRPr="00C1759F" w:rsidTr="00A527E7">
        <w:trPr>
          <w:trHeight w:val="554"/>
        </w:trPr>
        <w:tc>
          <w:tcPr>
            <w:tcW w:w="9855" w:type="dxa"/>
            <w:gridSpan w:val="8"/>
            <w:tcBorders>
              <w:top w:val="nil"/>
            </w:tcBorders>
          </w:tcPr>
          <w:p w:rsidR="00C1759F" w:rsidRPr="00C1759F" w:rsidRDefault="00C1759F" w:rsidP="00C1759F">
            <w:pPr>
              <w:jc w:val="both"/>
            </w:pP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Stručná anotace předmětu</w:t>
            </w:r>
          </w:p>
        </w:tc>
        <w:tc>
          <w:tcPr>
            <w:tcW w:w="6769" w:type="dxa"/>
            <w:gridSpan w:val="7"/>
            <w:tcBorders>
              <w:bottom w:val="nil"/>
            </w:tcBorders>
          </w:tcPr>
          <w:p w:rsidR="00C1759F" w:rsidRPr="00C1759F" w:rsidRDefault="00C1759F" w:rsidP="00C1759F">
            <w:pPr>
              <w:jc w:val="both"/>
            </w:pPr>
          </w:p>
        </w:tc>
      </w:tr>
      <w:tr w:rsidR="00C1759F" w:rsidRPr="00C1759F" w:rsidTr="00A527E7">
        <w:trPr>
          <w:trHeight w:val="3938"/>
        </w:trPr>
        <w:tc>
          <w:tcPr>
            <w:tcW w:w="9855" w:type="dxa"/>
            <w:gridSpan w:val="8"/>
            <w:tcBorders>
              <w:top w:val="nil"/>
              <w:bottom w:val="single" w:sz="12" w:space="0" w:color="auto"/>
            </w:tcBorders>
          </w:tcPr>
          <w:p w:rsidR="00C1759F" w:rsidRPr="00C1759F" w:rsidRDefault="00C1759F" w:rsidP="00C1759F">
            <w:pPr>
              <w:jc w:val="both"/>
            </w:pPr>
          </w:p>
          <w:p w:rsidR="00C1759F" w:rsidRPr="00C1759F" w:rsidRDefault="00C1759F" w:rsidP="00C1759F">
            <w:pPr>
              <w:jc w:val="both"/>
            </w:pPr>
            <w:r w:rsidRPr="00C1759F">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C1759F" w:rsidRPr="00C1759F" w:rsidRDefault="00C1759F" w:rsidP="00C1759F">
            <w:pPr>
              <w:jc w:val="both"/>
            </w:pPr>
          </w:p>
          <w:p w:rsidR="00C1759F" w:rsidRPr="00C1759F" w:rsidRDefault="00C1759F" w:rsidP="00C1759F">
            <w:pPr>
              <w:jc w:val="both"/>
            </w:pPr>
            <w:r w:rsidRPr="00C1759F">
              <w:rPr>
                <w:b/>
              </w:rPr>
              <w:t>Obsah předmětu:</w:t>
            </w:r>
          </w:p>
          <w:p w:rsidR="00C1759F" w:rsidRPr="00C1759F" w:rsidRDefault="00C1759F" w:rsidP="00700C85">
            <w:pPr>
              <w:numPr>
                <w:ilvl w:val="0"/>
                <w:numId w:val="10"/>
              </w:numPr>
              <w:contextualSpacing/>
              <w:jc w:val="both"/>
            </w:pPr>
            <w:r w:rsidRPr="00C1759F">
              <w:t>Úvod do podnikání, podnikatelské prostředí</w:t>
            </w:r>
          </w:p>
          <w:p w:rsidR="00C1759F" w:rsidRPr="00C1759F" w:rsidRDefault="00C1759F" w:rsidP="00700C85">
            <w:pPr>
              <w:numPr>
                <w:ilvl w:val="0"/>
                <w:numId w:val="10"/>
              </w:numPr>
              <w:contextualSpacing/>
              <w:jc w:val="both"/>
            </w:pPr>
            <w:r w:rsidRPr="00C1759F">
              <w:t>Právní aspekty podnikání a právní formy podnikání v ČR</w:t>
            </w:r>
          </w:p>
          <w:p w:rsidR="00C1759F" w:rsidRPr="00C1759F" w:rsidRDefault="00C1759F" w:rsidP="00700C85">
            <w:pPr>
              <w:numPr>
                <w:ilvl w:val="0"/>
                <w:numId w:val="10"/>
              </w:numPr>
              <w:contextualSpacing/>
              <w:jc w:val="both"/>
            </w:pPr>
            <w:r w:rsidRPr="00C1759F">
              <w:t>Živnostenské právo</w:t>
            </w:r>
          </w:p>
          <w:p w:rsidR="00C1759F" w:rsidRPr="00C1759F" w:rsidRDefault="00C1759F" w:rsidP="00700C85">
            <w:pPr>
              <w:numPr>
                <w:ilvl w:val="0"/>
                <w:numId w:val="10"/>
              </w:numPr>
              <w:contextualSpacing/>
              <w:jc w:val="both"/>
            </w:pPr>
            <w:r w:rsidRPr="00C1759F">
              <w:t>Životní cyklus podniku, vznik a zánik podniku</w:t>
            </w:r>
          </w:p>
          <w:p w:rsidR="00C1759F" w:rsidRPr="00C1759F" w:rsidRDefault="00C1759F" w:rsidP="00700C85">
            <w:pPr>
              <w:numPr>
                <w:ilvl w:val="0"/>
                <w:numId w:val="10"/>
              </w:numPr>
              <w:contextualSpacing/>
              <w:jc w:val="both"/>
            </w:pPr>
            <w:r w:rsidRPr="00C1759F">
              <w:t>Založení fyzické a právnické osoby</w:t>
            </w:r>
          </w:p>
          <w:p w:rsidR="00C1759F" w:rsidRPr="00C1759F" w:rsidRDefault="00C1759F" w:rsidP="00700C85">
            <w:pPr>
              <w:numPr>
                <w:ilvl w:val="0"/>
                <w:numId w:val="10"/>
              </w:numPr>
              <w:contextualSpacing/>
              <w:jc w:val="both"/>
            </w:pPr>
            <w:r w:rsidRPr="00C1759F">
              <w:t>Podpora podnikání</w:t>
            </w:r>
          </w:p>
          <w:p w:rsidR="00C1759F" w:rsidRPr="00C1759F" w:rsidRDefault="00C1759F" w:rsidP="00700C85">
            <w:pPr>
              <w:numPr>
                <w:ilvl w:val="0"/>
                <w:numId w:val="10"/>
              </w:numPr>
              <w:contextualSpacing/>
              <w:jc w:val="both"/>
            </w:pPr>
            <w:r w:rsidRPr="00C1759F">
              <w:t>Specifika podnikání v umění a kulturně kreativních průmyslech</w:t>
            </w:r>
          </w:p>
          <w:p w:rsidR="00C1759F" w:rsidRPr="00C1759F" w:rsidRDefault="00C1759F" w:rsidP="00700C85">
            <w:pPr>
              <w:numPr>
                <w:ilvl w:val="0"/>
                <w:numId w:val="10"/>
              </w:numPr>
              <w:contextualSpacing/>
              <w:jc w:val="both"/>
            </w:pPr>
            <w:r w:rsidRPr="00C1759F">
              <w:t>Základy ekonomiky podniku</w:t>
            </w:r>
          </w:p>
          <w:p w:rsidR="00C1759F" w:rsidRPr="00C1759F" w:rsidRDefault="00C1759F" w:rsidP="00700C85">
            <w:pPr>
              <w:numPr>
                <w:ilvl w:val="0"/>
                <w:numId w:val="10"/>
              </w:numPr>
              <w:contextualSpacing/>
              <w:jc w:val="both"/>
            </w:pPr>
            <w:r w:rsidRPr="00C1759F">
              <w:t>Řízení nákladů, výnosů  a výsledku hospodaření</w:t>
            </w:r>
          </w:p>
          <w:p w:rsidR="00C1759F" w:rsidRPr="00C1759F" w:rsidRDefault="00C1759F" w:rsidP="00700C85">
            <w:pPr>
              <w:numPr>
                <w:ilvl w:val="0"/>
                <w:numId w:val="10"/>
              </w:numPr>
              <w:contextualSpacing/>
              <w:jc w:val="both"/>
            </w:pPr>
            <w:r w:rsidRPr="00C1759F">
              <w:t>Majetková a kapitálová struktura podniku</w:t>
            </w:r>
          </w:p>
          <w:p w:rsidR="00C1759F" w:rsidRPr="00C1759F" w:rsidRDefault="00C1759F" w:rsidP="00700C85">
            <w:pPr>
              <w:numPr>
                <w:ilvl w:val="0"/>
                <w:numId w:val="10"/>
              </w:numPr>
              <w:contextualSpacing/>
              <w:jc w:val="both"/>
            </w:pPr>
            <w:r w:rsidRPr="00C1759F">
              <w:t xml:space="preserve">Základy financí a finančního řízení v podniku </w:t>
            </w:r>
          </w:p>
          <w:p w:rsidR="00C1759F" w:rsidRPr="00C1759F" w:rsidRDefault="00C1759F" w:rsidP="00700C85">
            <w:pPr>
              <w:numPr>
                <w:ilvl w:val="0"/>
                <w:numId w:val="10"/>
              </w:numPr>
              <w:contextualSpacing/>
              <w:jc w:val="both"/>
            </w:pPr>
            <w:r w:rsidRPr="00C1759F">
              <w:t>Základy kalkulací a cenotvorby</w:t>
            </w:r>
          </w:p>
          <w:p w:rsidR="00C1759F" w:rsidRPr="00C1759F" w:rsidRDefault="00C1759F" w:rsidP="00700C85">
            <w:pPr>
              <w:numPr>
                <w:ilvl w:val="0"/>
                <w:numId w:val="10"/>
              </w:numPr>
              <w:contextualSpacing/>
              <w:jc w:val="both"/>
            </w:pPr>
            <w:r w:rsidRPr="00C1759F">
              <w:t>Canvas nástroj pro návrh business modelu v podnikatelském plánu</w:t>
            </w:r>
          </w:p>
          <w:p w:rsidR="00C1759F" w:rsidRPr="00C1759F" w:rsidRDefault="00C1759F" w:rsidP="00C1759F">
            <w:pPr>
              <w:jc w:val="both"/>
            </w:pPr>
          </w:p>
          <w:p w:rsidR="00C1759F" w:rsidRPr="00C1759F" w:rsidRDefault="00C1759F" w:rsidP="00C1759F">
            <w:pPr>
              <w:jc w:val="both"/>
              <w:rPr>
                <w:b/>
              </w:rPr>
            </w:pPr>
            <w:r w:rsidRPr="00C1759F">
              <w:rPr>
                <w:b/>
              </w:rPr>
              <w:t>Výstupní kompetence:</w:t>
            </w:r>
          </w:p>
          <w:p w:rsidR="00C1759F" w:rsidRPr="00C1759F" w:rsidRDefault="00C1759F" w:rsidP="00C1759F">
            <w:pPr>
              <w:jc w:val="both"/>
            </w:pPr>
            <w:r w:rsidRPr="00C1759F">
              <w:t>Student kriticky hodnotí informace v souvislosti s podnikáním, tvorbou vlastního Startupu, zná základní údaje 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p w:rsidR="00C1759F" w:rsidRPr="00C1759F" w:rsidRDefault="00C1759F" w:rsidP="00C1759F">
            <w:pPr>
              <w:jc w:val="both"/>
            </w:pPr>
          </w:p>
        </w:tc>
      </w:tr>
      <w:tr w:rsidR="00C1759F" w:rsidRPr="00C1759F" w:rsidTr="00A527E7">
        <w:trPr>
          <w:trHeight w:val="265"/>
        </w:trPr>
        <w:tc>
          <w:tcPr>
            <w:tcW w:w="3653" w:type="dxa"/>
            <w:gridSpan w:val="2"/>
            <w:tcBorders>
              <w:top w:val="nil"/>
            </w:tcBorders>
            <w:shd w:val="clear" w:color="auto" w:fill="F7CAAC"/>
          </w:tcPr>
          <w:p w:rsidR="00C1759F" w:rsidRPr="00C1759F" w:rsidRDefault="00C1759F" w:rsidP="00C1759F">
            <w:pPr>
              <w:jc w:val="both"/>
            </w:pPr>
            <w:r w:rsidRPr="00C1759F">
              <w:rPr>
                <w:b/>
              </w:rPr>
              <w:t>Studijní literatura a studijní pomůcky</w:t>
            </w:r>
          </w:p>
        </w:tc>
        <w:tc>
          <w:tcPr>
            <w:tcW w:w="6202" w:type="dxa"/>
            <w:gridSpan w:val="6"/>
            <w:tcBorders>
              <w:top w:val="nil"/>
              <w:bottom w:val="nil"/>
            </w:tcBorders>
          </w:tcPr>
          <w:p w:rsidR="00C1759F" w:rsidRPr="00C1759F" w:rsidRDefault="00C1759F" w:rsidP="00C1759F">
            <w:pPr>
              <w:jc w:val="both"/>
            </w:pPr>
          </w:p>
        </w:tc>
      </w:tr>
      <w:tr w:rsidR="00C1759F" w:rsidRPr="00C1759F" w:rsidTr="00A527E7">
        <w:trPr>
          <w:trHeight w:val="1497"/>
        </w:trPr>
        <w:tc>
          <w:tcPr>
            <w:tcW w:w="9855" w:type="dxa"/>
            <w:gridSpan w:val="8"/>
            <w:tcBorders>
              <w:top w:val="nil"/>
            </w:tcBorders>
          </w:tcPr>
          <w:p w:rsidR="001B2F12" w:rsidRDefault="001B2F12" w:rsidP="00912337">
            <w:pPr>
              <w:jc w:val="both"/>
              <w:rPr>
                <w:b/>
              </w:rPr>
            </w:pPr>
          </w:p>
          <w:p w:rsidR="00912337" w:rsidRPr="008B1B66" w:rsidRDefault="00912337" w:rsidP="00912337">
            <w:pPr>
              <w:jc w:val="both"/>
              <w:rPr>
                <w:b/>
              </w:rPr>
            </w:pPr>
            <w:r>
              <w:rPr>
                <w:b/>
              </w:rPr>
              <w:t>Povinná:</w:t>
            </w:r>
          </w:p>
          <w:p w:rsidR="00912337" w:rsidRPr="004F4EFF" w:rsidRDefault="00912337" w:rsidP="00912337">
            <w:pPr>
              <w:jc w:val="both"/>
            </w:pPr>
            <w:r w:rsidRPr="004F4EFF">
              <w:t xml:space="preserve">Martinovičová, D., M. Konečný a J. Vavřina. </w:t>
            </w:r>
            <w:r w:rsidRPr="004F4EFF">
              <w:rPr>
                <w:i/>
                <w:iCs/>
              </w:rPr>
              <w:t>Úvod do podnikové ekonomiky</w:t>
            </w:r>
            <w:r w:rsidRPr="004F4EFF">
              <w:t xml:space="preserve">. Praha: Grada, 2014, 208 s. Expert. </w:t>
            </w:r>
          </w:p>
          <w:p w:rsidR="00912337" w:rsidRPr="004F4EFF" w:rsidRDefault="00912337" w:rsidP="00912337">
            <w:pPr>
              <w:jc w:val="both"/>
            </w:pPr>
            <w:r w:rsidRPr="004F4EFF">
              <w:t xml:space="preserve">Synek, M., E. Kislingerová, a kolektiv. </w:t>
            </w:r>
            <w:r w:rsidRPr="004F4EFF">
              <w:rPr>
                <w:i/>
              </w:rPr>
              <w:t xml:space="preserve">Podniková ekonomika. </w:t>
            </w:r>
            <w:r w:rsidRPr="004F4EFF">
              <w:t xml:space="preserve">6. přepracované a doplněné vydání. Praha: C. H. Beck, 2015. </w:t>
            </w:r>
          </w:p>
          <w:p w:rsidR="00912337" w:rsidRPr="004F4EFF" w:rsidRDefault="00912337" w:rsidP="00912337">
            <w:pPr>
              <w:jc w:val="both"/>
            </w:pPr>
            <w:r w:rsidRPr="004F4EFF">
              <w:t xml:space="preserve">Synek, M. a kolektiv. </w:t>
            </w:r>
            <w:r w:rsidRPr="004F4EFF">
              <w:rPr>
                <w:i/>
              </w:rPr>
              <w:t xml:space="preserve">Manažerská ekonomika. </w:t>
            </w:r>
            <w:r w:rsidRPr="004F4EFF">
              <w:t xml:space="preserve">5. aktualizované a doplněné vydání. Praha: Grada, 2011. </w:t>
            </w:r>
          </w:p>
          <w:p w:rsidR="00912337" w:rsidRPr="004F4EFF" w:rsidRDefault="00912337" w:rsidP="00912337">
            <w:pPr>
              <w:jc w:val="both"/>
            </w:pPr>
            <w:r w:rsidRPr="004F4EFF">
              <w:t xml:space="preserve">Veber, J., J. Srpová, a kolektiv. </w:t>
            </w:r>
            <w:r w:rsidRPr="004F4EFF">
              <w:rPr>
                <w:i/>
              </w:rPr>
              <w:t xml:space="preserve">Podnikání malé a střední firmy. </w:t>
            </w:r>
            <w:r w:rsidRPr="004F4EFF">
              <w:t>3. aktualizované a doplněné vydání. Praha: Grada, 2012.</w:t>
            </w:r>
          </w:p>
          <w:p w:rsidR="00912337" w:rsidRPr="004F4EFF" w:rsidRDefault="00912337" w:rsidP="00912337">
            <w:pPr>
              <w:jc w:val="both"/>
            </w:pPr>
            <w:r w:rsidRPr="004F4EFF">
              <w:t xml:space="preserve">VOCHOZKA, Marek a Petr MULAČ. </w:t>
            </w:r>
            <w:r w:rsidRPr="004F4EFF">
              <w:rPr>
                <w:i/>
                <w:iCs/>
              </w:rPr>
              <w:t xml:space="preserve">Podniková ekonomika. </w:t>
            </w:r>
            <w:r w:rsidRPr="004F4EFF">
              <w:t>1. vyd. Praha: Grada, 2012, 570 s.</w:t>
            </w:r>
          </w:p>
          <w:p w:rsidR="00912337" w:rsidRPr="008B1B66" w:rsidRDefault="00912337" w:rsidP="00912337">
            <w:pPr>
              <w:jc w:val="both"/>
            </w:pPr>
            <w:r w:rsidRPr="004F4EFF">
              <w:t>Zákon č. 455/1991 Sb., o živnostenském podnikání v platném znění</w:t>
            </w:r>
          </w:p>
          <w:p w:rsidR="00912337" w:rsidRPr="008B1B66" w:rsidRDefault="00912337" w:rsidP="00912337">
            <w:pPr>
              <w:jc w:val="both"/>
              <w:rPr>
                <w:b/>
              </w:rPr>
            </w:pPr>
            <w:r>
              <w:rPr>
                <w:b/>
              </w:rPr>
              <w:lastRenderedPageBreak/>
              <w:t>Doporučená:</w:t>
            </w:r>
          </w:p>
          <w:p w:rsidR="00912337" w:rsidRPr="004F4EFF" w:rsidRDefault="00912337" w:rsidP="00912337">
            <w:pPr>
              <w:jc w:val="both"/>
            </w:pPr>
            <w:r w:rsidRPr="004F4EFF">
              <w:t xml:space="preserve">Janatka, F. </w:t>
            </w:r>
            <w:r w:rsidRPr="004F4EFF">
              <w:rPr>
                <w:i/>
                <w:iCs/>
              </w:rPr>
              <w:t>Podnikání v globalizovaném světě</w:t>
            </w:r>
            <w:r w:rsidRPr="004F4EFF">
              <w:t>. Praha: Wolters Kluwer, 2017, 336 s.</w:t>
            </w:r>
          </w:p>
          <w:p w:rsidR="00912337" w:rsidRPr="004F4EFF" w:rsidRDefault="00912337" w:rsidP="00912337">
            <w:pPr>
              <w:jc w:val="both"/>
            </w:pPr>
            <w:r w:rsidRPr="004F4EFF">
              <w:t xml:space="preserve">VÁCHAL, Jan a Marek VOCHOZKA. </w:t>
            </w:r>
            <w:r w:rsidRPr="004F4EFF">
              <w:rPr>
                <w:i/>
                <w:iCs/>
              </w:rPr>
              <w:t>Podnikové řízení</w:t>
            </w:r>
            <w:r w:rsidRPr="004F4EFF">
              <w:t xml:space="preserve">. Praha: Grada, 2013, 685 s. </w:t>
            </w:r>
          </w:p>
          <w:p w:rsidR="00912337" w:rsidRPr="004F4EFF" w:rsidRDefault="00912337" w:rsidP="00912337">
            <w:pPr>
              <w:jc w:val="both"/>
            </w:pPr>
            <w:r w:rsidRPr="004F4EFF">
              <w:t xml:space="preserve">Wöhe, G., a E. Kislingerová. </w:t>
            </w:r>
            <w:r w:rsidRPr="004F4EFF">
              <w:rPr>
                <w:i/>
              </w:rPr>
              <w:t xml:space="preserve">Úvod do podnikového hospodářství. </w:t>
            </w:r>
            <w:r w:rsidRPr="004F4EFF">
              <w:t xml:space="preserve">2. přepracované a doplněné vydání. Praha: C. H. Beck, 2007. </w:t>
            </w:r>
          </w:p>
          <w:p w:rsidR="00912337" w:rsidRPr="004F4EFF" w:rsidRDefault="00912337" w:rsidP="00912337">
            <w:pPr>
              <w:jc w:val="both"/>
            </w:pPr>
            <w:r w:rsidRPr="004F4EFF">
              <w:t>Zákon č. 89/2012 Sb., Občanský zákoník v platném znění</w:t>
            </w:r>
          </w:p>
          <w:p w:rsidR="00912337" w:rsidRPr="008B1B66" w:rsidRDefault="00912337" w:rsidP="00912337">
            <w:pPr>
              <w:jc w:val="both"/>
            </w:pPr>
            <w:r w:rsidRPr="004F4EFF">
              <w:t>Zákon č. 90/2012 Sb., Zákon o obchodních společnostech a družstvech (zákon o obchodních korporacích) v platném znění</w:t>
            </w:r>
          </w:p>
          <w:p w:rsidR="00C1759F" w:rsidRPr="00C1759F" w:rsidRDefault="00C1759F" w:rsidP="00C1759F">
            <w:pPr>
              <w:jc w:val="both"/>
            </w:pPr>
          </w:p>
        </w:tc>
      </w:tr>
      <w:tr w:rsidR="00C1759F" w:rsidRPr="00C1759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759F" w:rsidRPr="00C1759F" w:rsidRDefault="00C1759F" w:rsidP="00C1759F">
            <w:pPr>
              <w:jc w:val="center"/>
              <w:rPr>
                <w:rFonts w:eastAsia="Calibri"/>
                <w:color w:val="FF0000"/>
              </w:rPr>
            </w:pPr>
            <w:r w:rsidRPr="00C1759F">
              <w:rPr>
                <w:b/>
              </w:rPr>
              <w:lastRenderedPageBreak/>
              <w:t>Informace ke kombinované nebo distanční formě</w:t>
            </w:r>
          </w:p>
        </w:tc>
      </w:tr>
      <w:tr w:rsidR="00C1759F" w:rsidRPr="00C1759F" w:rsidTr="00A527E7">
        <w:tc>
          <w:tcPr>
            <w:tcW w:w="4787" w:type="dxa"/>
            <w:gridSpan w:val="3"/>
            <w:tcBorders>
              <w:top w:val="single" w:sz="2" w:space="0" w:color="auto"/>
            </w:tcBorders>
            <w:shd w:val="clear" w:color="auto" w:fill="F7CAAC"/>
          </w:tcPr>
          <w:p w:rsidR="00C1759F" w:rsidRPr="00C1759F" w:rsidRDefault="00C1759F" w:rsidP="00C1759F">
            <w:pPr>
              <w:autoSpaceDE w:val="0"/>
              <w:autoSpaceDN w:val="0"/>
              <w:adjustRightInd w:val="0"/>
            </w:pPr>
            <w:r w:rsidRPr="00C1759F">
              <w:rPr>
                <w:b/>
              </w:rPr>
              <w:t>Rozsah konzultací (soustředění)</w:t>
            </w:r>
            <w:r w:rsidRPr="00C1759F">
              <w:rPr>
                <w:rFonts w:eastAsia="Calibri"/>
              </w:rPr>
              <w:t xml:space="preserve"> </w:t>
            </w:r>
          </w:p>
        </w:tc>
        <w:tc>
          <w:tcPr>
            <w:tcW w:w="889" w:type="dxa"/>
            <w:tcBorders>
              <w:top w:val="single" w:sz="2" w:space="0" w:color="auto"/>
            </w:tcBorders>
          </w:tcPr>
          <w:p w:rsidR="00C1759F" w:rsidRPr="00C1759F" w:rsidRDefault="00C1759F" w:rsidP="00C1759F">
            <w:pPr>
              <w:jc w:val="both"/>
            </w:pPr>
            <w:r w:rsidRPr="00C1759F">
              <w:t>15</w:t>
            </w:r>
          </w:p>
        </w:tc>
        <w:tc>
          <w:tcPr>
            <w:tcW w:w="4179" w:type="dxa"/>
            <w:gridSpan w:val="4"/>
            <w:tcBorders>
              <w:top w:val="single" w:sz="2" w:space="0" w:color="auto"/>
            </w:tcBorders>
            <w:shd w:val="clear" w:color="auto" w:fill="F7CAAC"/>
          </w:tcPr>
          <w:p w:rsidR="00C1759F" w:rsidRPr="00C1759F" w:rsidRDefault="00C1759F" w:rsidP="00C1759F">
            <w:pPr>
              <w:jc w:val="both"/>
              <w:rPr>
                <w:b/>
              </w:rPr>
            </w:pPr>
            <w:r w:rsidRPr="00C1759F">
              <w:rPr>
                <w:b/>
              </w:rPr>
              <w:t xml:space="preserve">hodin </w:t>
            </w:r>
          </w:p>
        </w:tc>
      </w:tr>
      <w:tr w:rsidR="00C1759F" w:rsidRPr="00C1759F" w:rsidTr="00A527E7">
        <w:tc>
          <w:tcPr>
            <w:tcW w:w="9855" w:type="dxa"/>
            <w:gridSpan w:val="8"/>
            <w:shd w:val="clear" w:color="auto" w:fill="F7CAAC"/>
          </w:tcPr>
          <w:p w:rsidR="00C1759F" w:rsidRPr="00C1759F" w:rsidRDefault="00C1759F" w:rsidP="00C1759F">
            <w:pPr>
              <w:jc w:val="both"/>
              <w:rPr>
                <w:b/>
              </w:rPr>
            </w:pPr>
            <w:r w:rsidRPr="00C1759F">
              <w:rPr>
                <w:b/>
              </w:rPr>
              <w:t>Informace o způsobu kontaktu s vyučujícím</w:t>
            </w:r>
          </w:p>
        </w:tc>
      </w:tr>
      <w:tr w:rsidR="00C1759F" w:rsidRPr="00C1759F" w:rsidTr="00A527E7">
        <w:trPr>
          <w:trHeight w:val="1373"/>
        </w:trPr>
        <w:tc>
          <w:tcPr>
            <w:tcW w:w="9855" w:type="dxa"/>
            <w:gridSpan w:val="8"/>
          </w:tcPr>
          <w:p w:rsidR="00C1759F" w:rsidRPr="00C1759F" w:rsidRDefault="00C1759F" w:rsidP="00C1759F">
            <w:pPr>
              <w:ind w:left="284"/>
              <w:contextualSpacing/>
              <w:jc w:val="both"/>
            </w:pPr>
          </w:p>
          <w:p w:rsidR="00C1759F" w:rsidRPr="00C1759F" w:rsidRDefault="00C1759F" w:rsidP="00700C85">
            <w:pPr>
              <w:numPr>
                <w:ilvl w:val="0"/>
                <w:numId w:val="25"/>
              </w:numPr>
              <w:ind w:left="284" w:hanging="284"/>
              <w:contextualSpacing/>
              <w:jc w:val="both"/>
            </w:pPr>
            <w:r w:rsidRPr="00C1759F">
              <w:t xml:space="preserve">Tzv. řízené samostudium, včetně přípravy na konzultace - tutoriály (student je metodicky veden vyučujícím), </w:t>
            </w:r>
            <w:r w:rsidRPr="00C1759F">
              <w:rPr>
                <w:color w:val="000000"/>
              </w:rPr>
              <w:t>práce se studijními oporami v systému MOOODLE</w:t>
            </w:r>
            <w:r w:rsidRPr="00C1759F">
              <w:t xml:space="preserve">. </w:t>
            </w:r>
          </w:p>
          <w:p w:rsidR="00C1759F" w:rsidRPr="00C1759F" w:rsidRDefault="00C1759F" w:rsidP="00700C85">
            <w:pPr>
              <w:numPr>
                <w:ilvl w:val="0"/>
                <w:numId w:val="25"/>
              </w:numPr>
              <w:ind w:left="284" w:hanging="284"/>
              <w:contextualSpacing/>
              <w:jc w:val="both"/>
            </w:pPr>
            <w:r w:rsidRPr="00C1759F">
              <w:t>Úkoly studentů k individuálnímu řešení či zpracování, hodnocení individuálních úkolů studentů a korekce informací získaných samostudiem na skupinových a individuálních konzultacích, prostřednictvím elektronické pošty, portálu UTB nebo v systému MOODLE.</w:t>
            </w:r>
          </w:p>
          <w:p w:rsidR="00C1759F" w:rsidRPr="00C1759F" w:rsidRDefault="00C1759F" w:rsidP="00700C85">
            <w:pPr>
              <w:numPr>
                <w:ilvl w:val="0"/>
                <w:numId w:val="25"/>
              </w:numPr>
              <w:ind w:left="284" w:hanging="284"/>
              <w:contextualSpacing/>
              <w:jc w:val="both"/>
            </w:pPr>
            <w:r w:rsidRPr="00C1759F">
              <w:t>Zpracování podnikatelského plánu, ve kterém student rozpracuje vlastní podnikatelský nápad v aspektech nezbytných pro jeho úspěšné obhájení např. před potenciálním investorem.</w:t>
            </w:r>
          </w:p>
          <w:p w:rsidR="00C1759F" w:rsidRPr="00C1759F" w:rsidRDefault="00C1759F" w:rsidP="00C1759F">
            <w:pPr>
              <w:ind w:left="284"/>
              <w:contextualSpacing/>
              <w:jc w:val="both"/>
              <w:rPr>
                <w:rFonts w:eastAsia="Calibri"/>
                <w:color w:val="FF0000"/>
              </w:rPr>
            </w:pPr>
          </w:p>
          <w:p w:rsidR="00C1759F" w:rsidRPr="00C1759F" w:rsidRDefault="00C1759F" w:rsidP="00C1759F">
            <w:pPr>
              <w:autoSpaceDE w:val="0"/>
              <w:autoSpaceDN w:val="0"/>
              <w:adjustRightInd w:val="0"/>
            </w:pPr>
            <w:r w:rsidRPr="00C1759F">
              <w:t>Klasifikovaný zápočet bude udělen na základě splněných úkolů.</w:t>
            </w:r>
          </w:p>
          <w:p w:rsidR="00C1759F" w:rsidRPr="00C1759F" w:rsidRDefault="00C1759F" w:rsidP="00C1759F">
            <w:pPr>
              <w:autoSpaceDE w:val="0"/>
              <w:autoSpaceDN w:val="0"/>
              <w:adjustRightInd w:val="0"/>
              <w:rPr>
                <w:rFonts w:eastAsia="Calibri"/>
                <w:color w:val="FF0000"/>
              </w:rPr>
            </w:pPr>
          </w:p>
        </w:tc>
      </w:tr>
    </w:tbl>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43C7" w:rsidRPr="005943C7" w:rsidTr="00A527E7">
        <w:tc>
          <w:tcPr>
            <w:tcW w:w="9855" w:type="dxa"/>
            <w:gridSpan w:val="8"/>
            <w:tcBorders>
              <w:bottom w:val="double" w:sz="4" w:space="0" w:color="auto"/>
            </w:tcBorders>
            <w:shd w:val="clear" w:color="auto" w:fill="BDD6EE"/>
          </w:tcPr>
          <w:p w:rsidR="005943C7" w:rsidRPr="005943C7" w:rsidRDefault="005943C7" w:rsidP="005943C7">
            <w:pPr>
              <w:jc w:val="both"/>
              <w:rPr>
                <w:b/>
                <w:sz w:val="28"/>
              </w:rPr>
            </w:pPr>
            <w:r w:rsidRPr="005943C7">
              <w:lastRenderedPageBreak/>
              <w:br w:type="page"/>
            </w:r>
            <w:r w:rsidRPr="005943C7">
              <w:rPr>
                <w:b/>
                <w:sz w:val="28"/>
              </w:rPr>
              <w:t>B-III – Charakteristika studijního předmětu</w:t>
            </w:r>
          </w:p>
        </w:tc>
      </w:tr>
      <w:tr w:rsidR="005943C7" w:rsidRPr="005943C7" w:rsidTr="00A527E7">
        <w:tc>
          <w:tcPr>
            <w:tcW w:w="3086" w:type="dxa"/>
            <w:tcBorders>
              <w:top w:val="double" w:sz="4" w:space="0" w:color="auto"/>
            </w:tcBorders>
            <w:shd w:val="clear" w:color="auto" w:fill="F7CAAC"/>
          </w:tcPr>
          <w:p w:rsidR="005943C7" w:rsidRPr="005943C7" w:rsidRDefault="005943C7" w:rsidP="005943C7">
            <w:pPr>
              <w:jc w:val="both"/>
              <w:rPr>
                <w:b/>
              </w:rPr>
            </w:pPr>
            <w:r w:rsidRPr="005943C7">
              <w:rPr>
                <w:b/>
              </w:rPr>
              <w:t>Název studijního předmětu</w:t>
            </w:r>
          </w:p>
        </w:tc>
        <w:tc>
          <w:tcPr>
            <w:tcW w:w="6769" w:type="dxa"/>
            <w:gridSpan w:val="7"/>
            <w:tcBorders>
              <w:top w:val="double" w:sz="4" w:space="0" w:color="auto"/>
            </w:tcBorders>
          </w:tcPr>
          <w:p w:rsidR="005943C7" w:rsidRPr="005943C7" w:rsidRDefault="005943C7" w:rsidP="005943C7">
            <w:pPr>
              <w:jc w:val="both"/>
              <w:rPr>
                <w:color w:val="1F497D"/>
              </w:rPr>
            </w:pPr>
            <w:r w:rsidRPr="005943C7">
              <w:t>Současné tendence v architektuře I</w:t>
            </w:r>
          </w:p>
        </w:tc>
      </w:tr>
      <w:tr w:rsidR="005943C7" w:rsidRPr="005943C7" w:rsidTr="00A527E7">
        <w:tc>
          <w:tcPr>
            <w:tcW w:w="3086" w:type="dxa"/>
            <w:shd w:val="clear" w:color="auto" w:fill="F7CAAC"/>
          </w:tcPr>
          <w:p w:rsidR="005943C7" w:rsidRPr="005943C7" w:rsidRDefault="005943C7" w:rsidP="005943C7">
            <w:pPr>
              <w:rPr>
                <w:b/>
              </w:rPr>
            </w:pPr>
            <w:r w:rsidRPr="005943C7">
              <w:rPr>
                <w:b/>
              </w:rPr>
              <w:t>Typ předmětu</w:t>
            </w:r>
          </w:p>
        </w:tc>
        <w:tc>
          <w:tcPr>
            <w:tcW w:w="3406" w:type="dxa"/>
            <w:gridSpan w:val="4"/>
          </w:tcPr>
          <w:p w:rsidR="005943C7" w:rsidRPr="005943C7" w:rsidRDefault="005943C7" w:rsidP="005943C7">
            <w:pPr>
              <w:autoSpaceDE w:val="0"/>
              <w:autoSpaceDN w:val="0"/>
              <w:adjustRightInd w:val="0"/>
            </w:pPr>
            <w:r w:rsidRPr="005943C7">
              <w:rPr>
                <w:rFonts w:eastAsia="Calibri"/>
              </w:rPr>
              <w:t>povinně volitelný, PZ</w:t>
            </w:r>
          </w:p>
        </w:tc>
        <w:tc>
          <w:tcPr>
            <w:tcW w:w="2695" w:type="dxa"/>
            <w:gridSpan w:val="2"/>
            <w:shd w:val="clear" w:color="auto" w:fill="F7CAAC"/>
          </w:tcPr>
          <w:p w:rsidR="005943C7" w:rsidRPr="005943C7" w:rsidRDefault="005943C7" w:rsidP="005943C7">
            <w:pPr>
              <w:jc w:val="both"/>
            </w:pPr>
            <w:r w:rsidRPr="005943C7">
              <w:rPr>
                <w:b/>
              </w:rPr>
              <w:t>doporučený ročník/semestr</w:t>
            </w:r>
          </w:p>
        </w:tc>
        <w:tc>
          <w:tcPr>
            <w:tcW w:w="668" w:type="dxa"/>
          </w:tcPr>
          <w:p w:rsidR="005943C7" w:rsidRPr="005943C7" w:rsidRDefault="005943C7" w:rsidP="005943C7">
            <w:pPr>
              <w:jc w:val="both"/>
            </w:pPr>
            <w:r w:rsidRPr="005943C7">
              <w:t>1/ZS</w:t>
            </w:r>
          </w:p>
        </w:tc>
      </w:tr>
      <w:tr w:rsidR="005943C7" w:rsidRPr="005943C7" w:rsidTr="00A527E7">
        <w:tc>
          <w:tcPr>
            <w:tcW w:w="3086" w:type="dxa"/>
            <w:shd w:val="clear" w:color="auto" w:fill="F7CAAC"/>
          </w:tcPr>
          <w:p w:rsidR="005943C7" w:rsidRPr="005943C7" w:rsidRDefault="005943C7" w:rsidP="005943C7">
            <w:pPr>
              <w:jc w:val="both"/>
              <w:rPr>
                <w:b/>
              </w:rPr>
            </w:pPr>
            <w:r w:rsidRPr="005943C7">
              <w:rPr>
                <w:b/>
              </w:rPr>
              <w:t>Rozsah studijního předmětu</w:t>
            </w:r>
          </w:p>
        </w:tc>
        <w:tc>
          <w:tcPr>
            <w:tcW w:w="1701" w:type="dxa"/>
            <w:gridSpan w:val="2"/>
          </w:tcPr>
          <w:p w:rsidR="005943C7" w:rsidRPr="005943C7" w:rsidRDefault="005943C7" w:rsidP="005943C7">
            <w:pPr>
              <w:autoSpaceDE w:val="0"/>
              <w:autoSpaceDN w:val="0"/>
              <w:adjustRightInd w:val="0"/>
              <w:rPr>
                <w:color w:val="1F497D"/>
                <w:sz w:val="16"/>
                <w:szCs w:val="16"/>
              </w:rPr>
            </w:pPr>
            <w:r w:rsidRPr="005943C7">
              <w:rPr>
                <w:rFonts w:eastAsia="Calibri"/>
              </w:rPr>
              <w:t>4s</w:t>
            </w:r>
          </w:p>
        </w:tc>
        <w:tc>
          <w:tcPr>
            <w:tcW w:w="889" w:type="dxa"/>
            <w:shd w:val="clear" w:color="auto" w:fill="F7CAAC"/>
          </w:tcPr>
          <w:p w:rsidR="005943C7" w:rsidRPr="005943C7" w:rsidRDefault="005943C7" w:rsidP="005943C7">
            <w:pPr>
              <w:jc w:val="both"/>
              <w:rPr>
                <w:b/>
              </w:rPr>
            </w:pPr>
            <w:r w:rsidRPr="005943C7">
              <w:rPr>
                <w:b/>
              </w:rPr>
              <w:t xml:space="preserve">hod. </w:t>
            </w:r>
          </w:p>
        </w:tc>
        <w:tc>
          <w:tcPr>
            <w:tcW w:w="816" w:type="dxa"/>
          </w:tcPr>
          <w:p w:rsidR="005943C7" w:rsidRPr="005943C7" w:rsidRDefault="005943C7" w:rsidP="005943C7">
            <w:pPr>
              <w:jc w:val="both"/>
            </w:pPr>
            <w:r w:rsidRPr="005943C7">
              <w:t>4</w:t>
            </w:r>
          </w:p>
        </w:tc>
        <w:tc>
          <w:tcPr>
            <w:tcW w:w="2156" w:type="dxa"/>
            <w:shd w:val="clear" w:color="auto" w:fill="F7CAAC"/>
          </w:tcPr>
          <w:p w:rsidR="005943C7" w:rsidRPr="005943C7" w:rsidRDefault="005943C7" w:rsidP="005943C7">
            <w:pPr>
              <w:jc w:val="both"/>
              <w:rPr>
                <w:b/>
              </w:rPr>
            </w:pPr>
            <w:r w:rsidRPr="005943C7">
              <w:rPr>
                <w:b/>
              </w:rPr>
              <w:t>kreditů</w:t>
            </w:r>
          </w:p>
        </w:tc>
        <w:tc>
          <w:tcPr>
            <w:tcW w:w="1207" w:type="dxa"/>
            <w:gridSpan w:val="2"/>
          </w:tcPr>
          <w:p w:rsidR="005943C7" w:rsidRPr="005943C7" w:rsidRDefault="005943C7" w:rsidP="005943C7">
            <w:pPr>
              <w:jc w:val="both"/>
            </w:pPr>
            <w:r w:rsidRPr="005943C7">
              <w:t>2</w:t>
            </w:r>
          </w:p>
        </w:tc>
      </w:tr>
      <w:tr w:rsidR="005943C7" w:rsidRPr="005943C7" w:rsidTr="00A527E7">
        <w:tc>
          <w:tcPr>
            <w:tcW w:w="3086" w:type="dxa"/>
            <w:shd w:val="clear" w:color="auto" w:fill="F7CAAC"/>
          </w:tcPr>
          <w:p w:rsidR="005943C7" w:rsidRPr="005943C7" w:rsidRDefault="005943C7" w:rsidP="005943C7">
            <w:pPr>
              <w:rPr>
                <w:b/>
                <w:sz w:val="22"/>
              </w:rPr>
            </w:pPr>
            <w:r w:rsidRPr="005943C7">
              <w:rPr>
                <w:b/>
              </w:rPr>
              <w:t>Prerekvizity, korekvizity, ekvivalence</w:t>
            </w:r>
          </w:p>
        </w:tc>
        <w:tc>
          <w:tcPr>
            <w:tcW w:w="6769" w:type="dxa"/>
            <w:gridSpan w:val="7"/>
          </w:tcPr>
          <w:p w:rsidR="005943C7" w:rsidRPr="005943C7" w:rsidRDefault="005943C7" w:rsidP="005943C7">
            <w:pPr>
              <w:jc w:val="both"/>
              <w:rPr>
                <w:sz w:val="16"/>
                <w:szCs w:val="16"/>
              </w:rPr>
            </w:pPr>
          </w:p>
        </w:tc>
      </w:tr>
      <w:tr w:rsidR="005943C7" w:rsidRPr="005943C7" w:rsidTr="00A527E7">
        <w:tc>
          <w:tcPr>
            <w:tcW w:w="3086" w:type="dxa"/>
            <w:shd w:val="clear" w:color="auto" w:fill="F7CAAC"/>
          </w:tcPr>
          <w:p w:rsidR="005943C7" w:rsidRPr="005943C7" w:rsidRDefault="005943C7" w:rsidP="005943C7">
            <w:pPr>
              <w:rPr>
                <w:b/>
              </w:rPr>
            </w:pPr>
            <w:r w:rsidRPr="005943C7">
              <w:rPr>
                <w:b/>
              </w:rPr>
              <w:t>Způsob ověření studijních výsledků</w:t>
            </w:r>
          </w:p>
        </w:tc>
        <w:tc>
          <w:tcPr>
            <w:tcW w:w="3406" w:type="dxa"/>
            <w:gridSpan w:val="4"/>
          </w:tcPr>
          <w:p w:rsidR="005943C7" w:rsidRPr="005943C7" w:rsidRDefault="005943C7" w:rsidP="005943C7">
            <w:pPr>
              <w:jc w:val="both"/>
            </w:pPr>
            <w:r w:rsidRPr="005943C7">
              <w:rPr>
                <w:rFonts w:eastAsia="Calibri"/>
              </w:rPr>
              <w:t>klasifikovaný zápočet</w:t>
            </w:r>
          </w:p>
        </w:tc>
        <w:tc>
          <w:tcPr>
            <w:tcW w:w="2156" w:type="dxa"/>
            <w:shd w:val="clear" w:color="auto" w:fill="F7CAAC"/>
          </w:tcPr>
          <w:p w:rsidR="005943C7" w:rsidRPr="005943C7" w:rsidRDefault="005943C7" w:rsidP="005943C7">
            <w:pPr>
              <w:jc w:val="both"/>
              <w:rPr>
                <w:b/>
              </w:rPr>
            </w:pPr>
            <w:r w:rsidRPr="005943C7">
              <w:rPr>
                <w:b/>
              </w:rPr>
              <w:t>Forma výuky</w:t>
            </w:r>
          </w:p>
        </w:tc>
        <w:tc>
          <w:tcPr>
            <w:tcW w:w="1207" w:type="dxa"/>
            <w:gridSpan w:val="2"/>
          </w:tcPr>
          <w:p w:rsidR="005943C7" w:rsidRPr="005943C7" w:rsidRDefault="005943C7" w:rsidP="005943C7">
            <w:pPr>
              <w:jc w:val="both"/>
            </w:pPr>
            <w:r w:rsidRPr="005943C7">
              <w:rPr>
                <w:rFonts w:eastAsia="Calibri"/>
              </w:rPr>
              <w:t>seminář</w:t>
            </w:r>
          </w:p>
        </w:tc>
      </w:tr>
      <w:tr w:rsidR="005943C7" w:rsidRPr="005943C7" w:rsidTr="00A527E7">
        <w:tc>
          <w:tcPr>
            <w:tcW w:w="3086" w:type="dxa"/>
            <w:shd w:val="clear" w:color="auto" w:fill="F7CAAC"/>
          </w:tcPr>
          <w:p w:rsidR="005943C7" w:rsidRPr="005943C7" w:rsidRDefault="005943C7" w:rsidP="005943C7">
            <w:pPr>
              <w:rPr>
                <w:b/>
              </w:rPr>
            </w:pPr>
            <w:r w:rsidRPr="005943C7">
              <w:rPr>
                <w:b/>
              </w:rPr>
              <w:t>Forma způsobu ověření studijních výsledků a další požadavky na studenta</w:t>
            </w:r>
          </w:p>
        </w:tc>
        <w:tc>
          <w:tcPr>
            <w:tcW w:w="6769" w:type="dxa"/>
            <w:gridSpan w:val="7"/>
            <w:tcBorders>
              <w:bottom w:val="nil"/>
            </w:tcBorders>
          </w:tcPr>
          <w:p w:rsidR="005943C7" w:rsidRPr="005943C7" w:rsidRDefault="005943C7" w:rsidP="005943C7">
            <w:pPr>
              <w:jc w:val="both"/>
              <w:rPr>
                <w:color w:val="1F497D"/>
              </w:rPr>
            </w:pPr>
            <w:r w:rsidRPr="005943C7">
              <w:rPr>
                <w:rFonts w:eastAsia="Calibri"/>
              </w:rPr>
              <w:t>Docházka, písemný test</w:t>
            </w:r>
          </w:p>
        </w:tc>
      </w:tr>
      <w:tr w:rsidR="005943C7" w:rsidRPr="005943C7" w:rsidTr="00A527E7">
        <w:trPr>
          <w:trHeight w:val="554"/>
        </w:trPr>
        <w:tc>
          <w:tcPr>
            <w:tcW w:w="9855" w:type="dxa"/>
            <w:gridSpan w:val="8"/>
            <w:tcBorders>
              <w:top w:val="nil"/>
            </w:tcBorders>
          </w:tcPr>
          <w:p w:rsidR="005943C7" w:rsidRPr="005943C7" w:rsidRDefault="005943C7" w:rsidP="005943C7">
            <w:pPr>
              <w:jc w:val="both"/>
            </w:pPr>
          </w:p>
        </w:tc>
      </w:tr>
      <w:tr w:rsidR="005943C7" w:rsidRPr="005943C7" w:rsidTr="00A527E7">
        <w:trPr>
          <w:trHeight w:val="197"/>
        </w:trPr>
        <w:tc>
          <w:tcPr>
            <w:tcW w:w="3086" w:type="dxa"/>
            <w:tcBorders>
              <w:top w:val="nil"/>
            </w:tcBorders>
            <w:shd w:val="clear" w:color="auto" w:fill="F7CAAC"/>
          </w:tcPr>
          <w:p w:rsidR="005943C7" w:rsidRPr="005943C7" w:rsidRDefault="005943C7" w:rsidP="005943C7">
            <w:pPr>
              <w:jc w:val="both"/>
              <w:rPr>
                <w:b/>
              </w:rPr>
            </w:pPr>
            <w:r w:rsidRPr="005943C7">
              <w:rPr>
                <w:b/>
              </w:rPr>
              <w:t>Garant předmětu</w:t>
            </w:r>
          </w:p>
        </w:tc>
        <w:tc>
          <w:tcPr>
            <w:tcW w:w="6769" w:type="dxa"/>
            <w:gridSpan w:val="7"/>
            <w:tcBorders>
              <w:top w:val="nil"/>
            </w:tcBorders>
          </w:tcPr>
          <w:p w:rsidR="005943C7" w:rsidRPr="005943C7" w:rsidRDefault="005943C7" w:rsidP="005943C7">
            <w:pPr>
              <w:jc w:val="both"/>
            </w:pPr>
            <w:r w:rsidRPr="005943C7">
              <w:rPr>
                <w:rFonts w:eastAsia="Calibri"/>
              </w:rPr>
              <w:t>Mgr. Zuzana Ragulová</w:t>
            </w:r>
          </w:p>
        </w:tc>
      </w:tr>
      <w:tr w:rsidR="005943C7" w:rsidRPr="005943C7" w:rsidTr="00A527E7">
        <w:trPr>
          <w:trHeight w:val="243"/>
        </w:trPr>
        <w:tc>
          <w:tcPr>
            <w:tcW w:w="3086" w:type="dxa"/>
            <w:tcBorders>
              <w:top w:val="nil"/>
            </w:tcBorders>
            <w:shd w:val="clear" w:color="auto" w:fill="F7CAAC"/>
          </w:tcPr>
          <w:p w:rsidR="005943C7" w:rsidRPr="005943C7" w:rsidRDefault="005943C7" w:rsidP="005943C7">
            <w:pPr>
              <w:rPr>
                <w:b/>
              </w:rPr>
            </w:pPr>
            <w:r w:rsidRPr="005943C7">
              <w:rPr>
                <w:b/>
              </w:rPr>
              <w:t>Zapojení garanta do výuky předmětu</w:t>
            </w:r>
          </w:p>
        </w:tc>
        <w:tc>
          <w:tcPr>
            <w:tcW w:w="6769" w:type="dxa"/>
            <w:gridSpan w:val="7"/>
            <w:tcBorders>
              <w:top w:val="nil"/>
            </w:tcBorders>
          </w:tcPr>
          <w:p w:rsidR="005943C7" w:rsidRPr="005943C7" w:rsidRDefault="005943C7" w:rsidP="005943C7">
            <w:pPr>
              <w:jc w:val="both"/>
              <w:rPr>
                <w:color w:val="1F497D"/>
              </w:rPr>
            </w:pPr>
            <w:r w:rsidRPr="005943C7">
              <w:rPr>
                <w:rFonts w:eastAsia="Calibri"/>
              </w:rPr>
              <w:t>100 %</w:t>
            </w:r>
          </w:p>
        </w:tc>
      </w:tr>
      <w:tr w:rsidR="005943C7" w:rsidRPr="005943C7" w:rsidTr="00A527E7">
        <w:tc>
          <w:tcPr>
            <w:tcW w:w="3086" w:type="dxa"/>
            <w:shd w:val="clear" w:color="auto" w:fill="F7CAAC"/>
          </w:tcPr>
          <w:p w:rsidR="005943C7" w:rsidRPr="005943C7" w:rsidRDefault="005943C7" w:rsidP="005943C7">
            <w:pPr>
              <w:jc w:val="both"/>
              <w:rPr>
                <w:b/>
              </w:rPr>
            </w:pPr>
            <w:r w:rsidRPr="005943C7">
              <w:rPr>
                <w:b/>
              </w:rPr>
              <w:t>Vyučující</w:t>
            </w:r>
          </w:p>
        </w:tc>
        <w:tc>
          <w:tcPr>
            <w:tcW w:w="6769" w:type="dxa"/>
            <w:gridSpan w:val="7"/>
            <w:tcBorders>
              <w:bottom w:val="nil"/>
            </w:tcBorders>
          </w:tcPr>
          <w:p w:rsidR="005943C7" w:rsidRPr="005943C7" w:rsidRDefault="005943C7" w:rsidP="005943C7">
            <w:pPr>
              <w:jc w:val="both"/>
            </w:pPr>
            <w:r w:rsidRPr="005943C7">
              <w:rPr>
                <w:rFonts w:eastAsia="Calibri"/>
              </w:rPr>
              <w:t>Mgr. Zuzana Ragulová</w:t>
            </w:r>
          </w:p>
        </w:tc>
      </w:tr>
      <w:tr w:rsidR="005943C7" w:rsidRPr="005943C7" w:rsidTr="00A527E7">
        <w:trPr>
          <w:trHeight w:val="554"/>
        </w:trPr>
        <w:tc>
          <w:tcPr>
            <w:tcW w:w="9855" w:type="dxa"/>
            <w:gridSpan w:val="8"/>
            <w:tcBorders>
              <w:top w:val="nil"/>
            </w:tcBorders>
          </w:tcPr>
          <w:p w:rsidR="005943C7" w:rsidRPr="005943C7" w:rsidRDefault="005943C7" w:rsidP="005943C7">
            <w:pPr>
              <w:jc w:val="both"/>
            </w:pPr>
          </w:p>
        </w:tc>
      </w:tr>
      <w:tr w:rsidR="005943C7" w:rsidRPr="005943C7" w:rsidTr="00A527E7">
        <w:trPr>
          <w:trHeight w:val="462"/>
        </w:trPr>
        <w:tc>
          <w:tcPr>
            <w:tcW w:w="3086" w:type="dxa"/>
            <w:shd w:val="clear" w:color="auto" w:fill="F7CAAC"/>
          </w:tcPr>
          <w:p w:rsidR="005943C7" w:rsidRPr="005943C7" w:rsidRDefault="005943C7" w:rsidP="005943C7">
            <w:pPr>
              <w:jc w:val="both"/>
              <w:rPr>
                <w:b/>
              </w:rPr>
            </w:pPr>
            <w:r w:rsidRPr="005943C7">
              <w:rPr>
                <w:b/>
              </w:rPr>
              <w:t>Stručná anotace předmětu</w:t>
            </w:r>
          </w:p>
        </w:tc>
        <w:tc>
          <w:tcPr>
            <w:tcW w:w="6769" w:type="dxa"/>
            <w:gridSpan w:val="7"/>
            <w:tcBorders>
              <w:bottom w:val="nil"/>
            </w:tcBorders>
          </w:tcPr>
          <w:p w:rsidR="005943C7" w:rsidRPr="005943C7" w:rsidRDefault="005943C7" w:rsidP="005943C7">
            <w:pPr>
              <w:jc w:val="both"/>
              <w:rPr>
                <w:sz w:val="16"/>
                <w:szCs w:val="16"/>
              </w:rPr>
            </w:pPr>
          </w:p>
        </w:tc>
      </w:tr>
      <w:tr w:rsidR="005943C7" w:rsidRPr="005943C7" w:rsidTr="00A527E7">
        <w:trPr>
          <w:trHeight w:val="2694"/>
        </w:trPr>
        <w:tc>
          <w:tcPr>
            <w:tcW w:w="9855" w:type="dxa"/>
            <w:gridSpan w:val="8"/>
            <w:tcBorders>
              <w:top w:val="nil"/>
              <w:bottom w:val="single" w:sz="12" w:space="0" w:color="auto"/>
            </w:tcBorders>
          </w:tcPr>
          <w:p w:rsidR="005943C7" w:rsidRPr="005943C7" w:rsidRDefault="005943C7" w:rsidP="005943C7">
            <w:pPr>
              <w:jc w:val="both"/>
            </w:pPr>
          </w:p>
          <w:p w:rsidR="005943C7" w:rsidRPr="005943C7" w:rsidRDefault="005943C7" w:rsidP="005943C7">
            <w:pPr>
              <w:jc w:val="both"/>
            </w:pPr>
            <w:r w:rsidRPr="005943C7">
              <w:t>Ekologická architektura</w:t>
            </w:r>
          </w:p>
          <w:p w:rsidR="005943C7" w:rsidRPr="005943C7" w:rsidRDefault="005943C7" w:rsidP="005943C7">
            <w:pPr>
              <w:jc w:val="both"/>
            </w:pPr>
            <w:r w:rsidRPr="005943C7">
              <w:t>Současné české architektonické skupiny</w:t>
            </w:r>
          </w:p>
          <w:p w:rsidR="005943C7" w:rsidRPr="005943C7" w:rsidRDefault="005943C7" w:rsidP="005943C7">
            <w:pPr>
              <w:jc w:val="both"/>
            </w:pPr>
            <w:r w:rsidRPr="005943C7">
              <w:t>Zlínské novostavby</w:t>
            </w:r>
          </w:p>
          <w:p w:rsidR="005943C7" w:rsidRPr="005943C7" w:rsidRDefault="005943C7" w:rsidP="005943C7">
            <w:pPr>
              <w:jc w:val="both"/>
            </w:pPr>
            <w:r w:rsidRPr="005943C7">
              <w:t>Brněnská architektura po roce 1989</w:t>
            </w:r>
          </w:p>
          <w:p w:rsidR="005943C7" w:rsidRPr="005943C7" w:rsidRDefault="005943C7" w:rsidP="005943C7">
            <w:pPr>
              <w:jc w:val="both"/>
            </w:pPr>
            <w:r w:rsidRPr="005943C7">
              <w:t>Nové knihovny u nás</w:t>
            </w:r>
          </w:p>
          <w:p w:rsidR="005943C7" w:rsidRPr="005943C7" w:rsidRDefault="005943C7" w:rsidP="005943C7">
            <w:pPr>
              <w:jc w:val="both"/>
            </w:pPr>
            <w:r w:rsidRPr="005943C7">
              <w:t>CZ EXPO po roce 1989</w:t>
            </w:r>
          </w:p>
          <w:p w:rsidR="005943C7" w:rsidRPr="005943C7" w:rsidRDefault="005943C7" w:rsidP="005943C7">
            <w:pPr>
              <w:jc w:val="both"/>
            </w:pPr>
            <w:r w:rsidRPr="005943C7">
              <w:t>Josef Pleskot</w:t>
            </w:r>
          </w:p>
          <w:p w:rsidR="005943C7" w:rsidRPr="005943C7" w:rsidRDefault="005943C7" w:rsidP="005943C7">
            <w:pPr>
              <w:jc w:val="both"/>
            </w:pPr>
            <w:r w:rsidRPr="005943C7">
              <w:t>Ladislav Lábus</w:t>
            </w:r>
          </w:p>
          <w:p w:rsidR="005943C7" w:rsidRPr="005943C7" w:rsidRDefault="005943C7" w:rsidP="005943C7">
            <w:pPr>
              <w:jc w:val="both"/>
            </w:pPr>
            <w:r w:rsidRPr="005943C7">
              <w:t>Martin Rajniš</w:t>
            </w:r>
          </w:p>
          <w:p w:rsidR="005943C7" w:rsidRPr="005943C7" w:rsidRDefault="005943C7" w:rsidP="005943C7">
            <w:pPr>
              <w:jc w:val="both"/>
            </w:pPr>
            <w:r w:rsidRPr="005943C7">
              <w:t>Eva Jiřičná</w:t>
            </w:r>
          </w:p>
          <w:p w:rsidR="005943C7" w:rsidRPr="005943C7" w:rsidRDefault="005943C7" w:rsidP="005943C7">
            <w:pPr>
              <w:jc w:val="both"/>
            </w:pPr>
          </w:p>
        </w:tc>
      </w:tr>
      <w:tr w:rsidR="005943C7" w:rsidRPr="005943C7" w:rsidTr="00A527E7">
        <w:trPr>
          <w:trHeight w:val="265"/>
        </w:trPr>
        <w:tc>
          <w:tcPr>
            <w:tcW w:w="3653" w:type="dxa"/>
            <w:gridSpan w:val="2"/>
            <w:tcBorders>
              <w:top w:val="nil"/>
            </w:tcBorders>
            <w:shd w:val="clear" w:color="auto" w:fill="F7CAAC"/>
          </w:tcPr>
          <w:p w:rsidR="005943C7" w:rsidRPr="005943C7" w:rsidRDefault="005943C7" w:rsidP="005943C7">
            <w:pPr>
              <w:jc w:val="both"/>
            </w:pPr>
            <w:r w:rsidRPr="005943C7">
              <w:rPr>
                <w:b/>
              </w:rPr>
              <w:t>Studijní literatura a studijní pomůcky</w:t>
            </w:r>
          </w:p>
        </w:tc>
        <w:tc>
          <w:tcPr>
            <w:tcW w:w="6202" w:type="dxa"/>
            <w:gridSpan w:val="6"/>
            <w:tcBorders>
              <w:top w:val="nil"/>
              <w:bottom w:val="nil"/>
            </w:tcBorders>
          </w:tcPr>
          <w:p w:rsidR="005943C7" w:rsidRPr="005943C7" w:rsidRDefault="005943C7" w:rsidP="005943C7">
            <w:pPr>
              <w:jc w:val="both"/>
            </w:pPr>
          </w:p>
        </w:tc>
      </w:tr>
      <w:tr w:rsidR="005943C7" w:rsidRPr="005943C7" w:rsidTr="00A527E7">
        <w:trPr>
          <w:trHeight w:val="1497"/>
        </w:trPr>
        <w:tc>
          <w:tcPr>
            <w:tcW w:w="9855" w:type="dxa"/>
            <w:gridSpan w:val="8"/>
            <w:tcBorders>
              <w:top w:val="nil"/>
            </w:tcBorders>
          </w:tcPr>
          <w:p w:rsidR="005943C7" w:rsidRPr="005943C7" w:rsidRDefault="005943C7" w:rsidP="005943C7">
            <w:pPr>
              <w:jc w:val="both"/>
            </w:pPr>
          </w:p>
          <w:p w:rsidR="00912337" w:rsidRPr="0011774B" w:rsidRDefault="00912337" w:rsidP="00912337">
            <w:pPr>
              <w:jc w:val="both"/>
              <w:rPr>
                <w:b/>
              </w:rPr>
            </w:pPr>
            <w:r w:rsidRPr="0011774B">
              <w:rPr>
                <w:b/>
              </w:rPr>
              <w:t>Povinná:</w:t>
            </w:r>
          </w:p>
          <w:p w:rsidR="00912337" w:rsidRDefault="00912337" w:rsidP="00912337">
            <w:pPr>
              <w:jc w:val="both"/>
            </w:pPr>
            <w:r>
              <w:t xml:space="preserve">Petr Kratochvíl. </w:t>
            </w:r>
            <w:r>
              <w:rPr>
                <w:i/>
              </w:rPr>
              <w:t xml:space="preserve">Současná česká architektura a její témata, </w:t>
            </w:r>
            <w:r>
              <w:t>2008.</w:t>
            </w:r>
          </w:p>
          <w:p w:rsidR="00912337" w:rsidRDefault="00912337" w:rsidP="00912337">
            <w:pPr>
              <w:jc w:val="both"/>
            </w:pPr>
            <w:r>
              <w:t xml:space="preserve">Jaroslav Sládeček. </w:t>
            </w:r>
            <w:r>
              <w:rPr>
                <w:i/>
              </w:rPr>
              <w:t xml:space="preserve">Architekti CZ, </w:t>
            </w:r>
            <w:r>
              <w:t>2015.</w:t>
            </w:r>
          </w:p>
          <w:p w:rsidR="00912337" w:rsidRDefault="00912337" w:rsidP="00912337">
            <w:pPr>
              <w:jc w:val="both"/>
            </w:pPr>
            <w:r>
              <w:t xml:space="preserve">Petr Suske. </w:t>
            </w:r>
            <w:r>
              <w:rPr>
                <w:i/>
              </w:rPr>
              <w:t xml:space="preserve">Ekologická architektura ve stínu moderny: podstata, principy a mýty, </w:t>
            </w:r>
            <w:r w:rsidRPr="006A707E">
              <w:t>2008.</w:t>
            </w:r>
          </w:p>
          <w:p w:rsidR="005943C7" w:rsidRPr="005943C7" w:rsidRDefault="005943C7" w:rsidP="005943C7">
            <w:pPr>
              <w:jc w:val="both"/>
            </w:pPr>
          </w:p>
        </w:tc>
      </w:tr>
      <w:tr w:rsidR="005943C7" w:rsidRPr="005943C7"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943C7" w:rsidRPr="005943C7" w:rsidRDefault="005943C7" w:rsidP="005943C7">
            <w:pPr>
              <w:jc w:val="center"/>
              <w:rPr>
                <w:b/>
              </w:rPr>
            </w:pPr>
            <w:r w:rsidRPr="005943C7">
              <w:rPr>
                <w:b/>
              </w:rPr>
              <w:t>Informace ke kombinované nebo distanční formě</w:t>
            </w:r>
          </w:p>
        </w:tc>
      </w:tr>
      <w:tr w:rsidR="005943C7" w:rsidRPr="005943C7" w:rsidTr="00A527E7">
        <w:tc>
          <w:tcPr>
            <w:tcW w:w="4787" w:type="dxa"/>
            <w:gridSpan w:val="3"/>
            <w:tcBorders>
              <w:top w:val="single" w:sz="2" w:space="0" w:color="auto"/>
            </w:tcBorders>
            <w:shd w:val="clear" w:color="auto" w:fill="F7CAAC"/>
          </w:tcPr>
          <w:p w:rsidR="005943C7" w:rsidRPr="005943C7" w:rsidRDefault="005943C7" w:rsidP="00C64C57">
            <w:pPr>
              <w:autoSpaceDE w:val="0"/>
              <w:autoSpaceDN w:val="0"/>
              <w:adjustRightInd w:val="0"/>
            </w:pPr>
            <w:r w:rsidRPr="005943C7">
              <w:rPr>
                <w:b/>
              </w:rPr>
              <w:t>Rozsah konzultací (soustředění)</w:t>
            </w:r>
            <w:r w:rsidRPr="005943C7">
              <w:rPr>
                <w:rFonts w:eastAsia="Calibri"/>
                <w:sz w:val="24"/>
                <w:szCs w:val="24"/>
              </w:rPr>
              <w:t xml:space="preserve"> </w:t>
            </w:r>
          </w:p>
        </w:tc>
        <w:tc>
          <w:tcPr>
            <w:tcW w:w="889" w:type="dxa"/>
            <w:tcBorders>
              <w:top w:val="single" w:sz="2" w:space="0" w:color="auto"/>
            </w:tcBorders>
          </w:tcPr>
          <w:p w:rsidR="005943C7" w:rsidRPr="005943C7" w:rsidRDefault="005943C7" w:rsidP="005943C7">
            <w:pPr>
              <w:jc w:val="both"/>
            </w:pPr>
            <w:r w:rsidRPr="005943C7">
              <w:t>4</w:t>
            </w:r>
          </w:p>
        </w:tc>
        <w:tc>
          <w:tcPr>
            <w:tcW w:w="4179" w:type="dxa"/>
            <w:gridSpan w:val="4"/>
            <w:tcBorders>
              <w:top w:val="single" w:sz="2" w:space="0" w:color="auto"/>
            </w:tcBorders>
            <w:shd w:val="clear" w:color="auto" w:fill="F7CAAC"/>
          </w:tcPr>
          <w:p w:rsidR="005943C7" w:rsidRPr="005943C7" w:rsidRDefault="005943C7" w:rsidP="005943C7">
            <w:pPr>
              <w:jc w:val="both"/>
              <w:rPr>
                <w:b/>
              </w:rPr>
            </w:pPr>
            <w:r w:rsidRPr="005943C7">
              <w:rPr>
                <w:b/>
              </w:rPr>
              <w:t xml:space="preserve">hodin </w:t>
            </w:r>
          </w:p>
        </w:tc>
      </w:tr>
      <w:tr w:rsidR="005943C7" w:rsidRPr="005943C7" w:rsidTr="00A527E7">
        <w:tc>
          <w:tcPr>
            <w:tcW w:w="9855" w:type="dxa"/>
            <w:gridSpan w:val="8"/>
            <w:shd w:val="clear" w:color="auto" w:fill="F7CAAC"/>
          </w:tcPr>
          <w:p w:rsidR="005943C7" w:rsidRPr="005943C7" w:rsidRDefault="005943C7" w:rsidP="005943C7">
            <w:pPr>
              <w:jc w:val="both"/>
              <w:rPr>
                <w:b/>
              </w:rPr>
            </w:pPr>
            <w:r w:rsidRPr="005943C7">
              <w:rPr>
                <w:b/>
              </w:rPr>
              <w:t>Informace o způsobu kontaktu s vyučujícím</w:t>
            </w:r>
          </w:p>
        </w:tc>
      </w:tr>
      <w:tr w:rsidR="005943C7" w:rsidRPr="005943C7" w:rsidTr="001B2F12">
        <w:trPr>
          <w:trHeight w:val="819"/>
        </w:trPr>
        <w:tc>
          <w:tcPr>
            <w:tcW w:w="9855" w:type="dxa"/>
            <w:gridSpan w:val="8"/>
          </w:tcPr>
          <w:p w:rsidR="005943C7" w:rsidRPr="005943C7" w:rsidRDefault="005943C7" w:rsidP="005943C7">
            <w:pPr>
              <w:autoSpaceDE w:val="0"/>
              <w:autoSpaceDN w:val="0"/>
              <w:adjustRightInd w:val="0"/>
              <w:rPr>
                <w:rFonts w:eastAsia="Calibri"/>
              </w:rPr>
            </w:pPr>
          </w:p>
          <w:p w:rsidR="005943C7" w:rsidRPr="005943C7" w:rsidRDefault="005943C7" w:rsidP="005943C7">
            <w:pPr>
              <w:autoSpaceDE w:val="0"/>
              <w:autoSpaceDN w:val="0"/>
              <w:adjustRightInd w:val="0"/>
              <w:rPr>
                <w:rFonts w:eastAsia="Calibri"/>
                <w:color w:val="FF0000"/>
              </w:rPr>
            </w:pPr>
            <w:r w:rsidRPr="005943C7">
              <w:rPr>
                <w:rFonts w:eastAsia="Calibri"/>
              </w:rPr>
              <w:t>Osobně v konzultačních hodinách nebo e-mailem.</w:t>
            </w:r>
          </w:p>
        </w:tc>
      </w:tr>
    </w:tbl>
    <w:p w:rsidR="00C1759F" w:rsidRDefault="00C1759F" w:rsidP="00EE4FFE">
      <w:pPr>
        <w:spacing w:after="160" w:line="259" w:lineRule="auto"/>
      </w:pPr>
    </w:p>
    <w:p w:rsidR="005943C7" w:rsidRDefault="005943C7" w:rsidP="00EE4FFE">
      <w:pPr>
        <w:spacing w:after="160" w:line="259" w:lineRule="auto"/>
      </w:pPr>
    </w:p>
    <w:p w:rsidR="001B2F12" w:rsidRDefault="001B2F12" w:rsidP="00EE4FFE">
      <w:pPr>
        <w:spacing w:after="160" w:line="259" w:lineRule="auto"/>
      </w:pPr>
    </w:p>
    <w:p w:rsidR="005943C7" w:rsidRDefault="005943C7" w:rsidP="00EE4FFE">
      <w:pPr>
        <w:spacing w:after="160" w:line="259" w:lineRule="auto"/>
        <w:rPr>
          <w:ins w:id="592" w:author="Ponížilová Hana" w:date="2019-05-21T10:40:00Z"/>
        </w:rPr>
      </w:pPr>
    </w:p>
    <w:p w:rsidR="00C64C57" w:rsidRDefault="00C64C57" w:rsidP="00EE4FFE">
      <w:pPr>
        <w:spacing w:after="160" w:line="259" w:lineRule="auto"/>
      </w:pPr>
    </w:p>
    <w:p w:rsidR="005943C7" w:rsidRDefault="005943C7"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36FF" w:rsidRPr="00A136FF" w:rsidTr="00A527E7">
        <w:tc>
          <w:tcPr>
            <w:tcW w:w="9855" w:type="dxa"/>
            <w:gridSpan w:val="8"/>
            <w:tcBorders>
              <w:bottom w:val="double" w:sz="4" w:space="0" w:color="auto"/>
            </w:tcBorders>
            <w:shd w:val="clear" w:color="auto" w:fill="BDD6EE"/>
          </w:tcPr>
          <w:p w:rsidR="00A136FF" w:rsidRPr="00A136FF" w:rsidRDefault="00A136FF" w:rsidP="00A136FF">
            <w:pPr>
              <w:jc w:val="both"/>
              <w:rPr>
                <w:b/>
                <w:sz w:val="28"/>
              </w:rPr>
            </w:pPr>
            <w:r w:rsidRPr="00A136FF">
              <w:lastRenderedPageBreak/>
              <w:br w:type="page"/>
            </w:r>
            <w:r w:rsidRPr="00A136FF">
              <w:rPr>
                <w:b/>
                <w:sz w:val="28"/>
              </w:rPr>
              <w:t>B-III – Charakteristika studijního předmětu</w:t>
            </w:r>
          </w:p>
        </w:tc>
      </w:tr>
      <w:tr w:rsidR="00A136FF" w:rsidRPr="00A136FF" w:rsidTr="00A527E7">
        <w:tc>
          <w:tcPr>
            <w:tcW w:w="3086" w:type="dxa"/>
            <w:tcBorders>
              <w:top w:val="double" w:sz="4" w:space="0" w:color="auto"/>
            </w:tcBorders>
            <w:shd w:val="clear" w:color="auto" w:fill="F7CAAC"/>
          </w:tcPr>
          <w:p w:rsidR="00A136FF" w:rsidRPr="00A136FF" w:rsidRDefault="00A136FF" w:rsidP="00A136FF">
            <w:pPr>
              <w:jc w:val="both"/>
              <w:rPr>
                <w:b/>
              </w:rPr>
            </w:pPr>
            <w:r w:rsidRPr="00A136FF">
              <w:rPr>
                <w:b/>
              </w:rPr>
              <w:t>Název studijního předmětu</w:t>
            </w:r>
          </w:p>
        </w:tc>
        <w:tc>
          <w:tcPr>
            <w:tcW w:w="6769" w:type="dxa"/>
            <w:gridSpan w:val="7"/>
            <w:tcBorders>
              <w:top w:val="double" w:sz="4" w:space="0" w:color="auto"/>
            </w:tcBorders>
          </w:tcPr>
          <w:p w:rsidR="00A136FF" w:rsidRPr="00A136FF" w:rsidRDefault="00A136FF" w:rsidP="00A136FF">
            <w:pPr>
              <w:jc w:val="both"/>
              <w:rPr>
                <w:color w:val="1F497D"/>
              </w:rPr>
            </w:pPr>
            <w:r w:rsidRPr="00A136FF">
              <w:t>Současné tendence v architektuře II</w:t>
            </w:r>
          </w:p>
        </w:tc>
      </w:tr>
      <w:tr w:rsidR="00A136FF" w:rsidRPr="00A136FF" w:rsidTr="00A527E7">
        <w:tc>
          <w:tcPr>
            <w:tcW w:w="3086" w:type="dxa"/>
            <w:shd w:val="clear" w:color="auto" w:fill="F7CAAC"/>
          </w:tcPr>
          <w:p w:rsidR="00A136FF" w:rsidRPr="00A136FF" w:rsidRDefault="00A136FF" w:rsidP="00A136FF">
            <w:pPr>
              <w:rPr>
                <w:b/>
              </w:rPr>
            </w:pPr>
            <w:r w:rsidRPr="00A136FF">
              <w:rPr>
                <w:b/>
              </w:rPr>
              <w:t>Typ předmětu</w:t>
            </w:r>
          </w:p>
        </w:tc>
        <w:tc>
          <w:tcPr>
            <w:tcW w:w="3406" w:type="dxa"/>
            <w:gridSpan w:val="4"/>
          </w:tcPr>
          <w:p w:rsidR="00A136FF" w:rsidRPr="00A136FF" w:rsidRDefault="00A136FF" w:rsidP="00A136FF">
            <w:pPr>
              <w:autoSpaceDE w:val="0"/>
              <w:autoSpaceDN w:val="0"/>
              <w:adjustRightInd w:val="0"/>
            </w:pPr>
            <w:r w:rsidRPr="00A136FF">
              <w:rPr>
                <w:rFonts w:eastAsia="Calibri"/>
              </w:rPr>
              <w:t>povinně volitelný, PZ</w:t>
            </w:r>
          </w:p>
        </w:tc>
        <w:tc>
          <w:tcPr>
            <w:tcW w:w="2695" w:type="dxa"/>
            <w:gridSpan w:val="2"/>
            <w:shd w:val="clear" w:color="auto" w:fill="F7CAAC"/>
          </w:tcPr>
          <w:p w:rsidR="00A136FF" w:rsidRPr="00A136FF" w:rsidRDefault="00A136FF" w:rsidP="00A136FF">
            <w:pPr>
              <w:jc w:val="both"/>
            </w:pPr>
            <w:r w:rsidRPr="00A136FF">
              <w:rPr>
                <w:b/>
              </w:rPr>
              <w:t>doporučený ročník/semestr</w:t>
            </w:r>
          </w:p>
        </w:tc>
        <w:tc>
          <w:tcPr>
            <w:tcW w:w="668" w:type="dxa"/>
          </w:tcPr>
          <w:p w:rsidR="00A136FF" w:rsidRPr="00A136FF" w:rsidRDefault="00A136FF" w:rsidP="00A136FF">
            <w:pPr>
              <w:jc w:val="both"/>
            </w:pPr>
            <w:r w:rsidRPr="00A136FF">
              <w:t>1/LS</w:t>
            </w:r>
          </w:p>
        </w:tc>
      </w:tr>
      <w:tr w:rsidR="00A136FF" w:rsidRPr="00A136FF" w:rsidTr="00A527E7">
        <w:tc>
          <w:tcPr>
            <w:tcW w:w="3086" w:type="dxa"/>
            <w:shd w:val="clear" w:color="auto" w:fill="F7CAAC"/>
          </w:tcPr>
          <w:p w:rsidR="00A136FF" w:rsidRPr="00A136FF" w:rsidRDefault="00A136FF" w:rsidP="00A136FF">
            <w:pPr>
              <w:jc w:val="both"/>
              <w:rPr>
                <w:b/>
              </w:rPr>
            </w:pPr>
            <w:r w:rsidRPr="00A136FF">
              <w:rPr>
                <w:b/>
              </w:rPr>
              <w:t>Rozsah studijního předmětu</w:t>
            </w:r>
          </w:p>
        </w:tc>
        <w:tc>
          <w:tcPr>
            <w:tcW w:w="1701" w:type="dxa"/>
            <w:gridSpan w:val="2"/>
          </w:tcPr>
          <w:p w:rsidR="00A136FF" w:rsidRPr="00A136FF" w:rsidRDefault="00A136FF" w:rsidP="00A136FF">
            <w:pPr>
              <w:autoSpaceDE w:val="0"/>
              <w:autoSpaceDN w:val="0"/>
              <w:adjustRightInd w:val="0"/>
              <w:rPr>
                <w:color w:val="1F497D"/>
                <w:sz w:val="16"/>
                <w:szCs w:val="16"/>
              </w:rPr>
            </w:pPr>
            <w:r w:rsidRPr="00A136FF">
              <w:rPr>
                <w:rFonts w:eastAsia="Calibri"/>
              </w:rPr>
              <w:t>4s</w:t>
            </w:r>
          </w:p>
        </w:tc>
        <w:tc>
          <w:tcPr>
            <w:tcW w:w="889" w:type="dxa"/>
            <w:shd w:val="clear" w:color="auto" w:fill="F7CAAC"/>
          </w:tcPr>
          <w:p w:rsidR="00A136FF" w:rsidRPr="00A136FF" w:rsidRDefault="00A136FF" w:rsidP="00A136FF">
            <w:pPr>
              <w:jc w:val="both"/>
              <w:rPr>
                <w:b/>
              </w:rPr>
            </w:pPr>
            <w:r w:rsidRPr="00A136FF">
              <w:rPr>
                <w:b/>
              </w:rPr>
              <w:t xml:space="preserve">hod. </w:t>
            </w:r>
          </w:p>
        </w:tc>
        <w:tc>
          <w:tcPr>
            <w:tcW w:w="816" w:type="dxa"/>
          </w:tcPr>
          <w:p w:rsidR="00A136FF" w:rsidRPr="00A136FF" w:rsidRDefault="00A136FF" w:rsidP="00A136FF">
            <w:pPr>
              <w:jc w:val="both"/>
            </w:pPr>
            <w:r w:rsidRPr="00A136FF">
              <w:t>4</w:t>
            </w:r>
          </w:p>
        </w:tc>
        <w:tc>
          <w:tcPr>
            <w:tcW w:w="2156" w:type="dxa"/>
            <w:shd w:val="clear" w:color="auto" w:fill="F7CAAC"/>
          </w:tcPr>
          <w:p w:rsidR="00A136FF" w:rsidRPr="00A136FF" w:rsidRDefault="00A136FF" w:rsidP="00A136FF">
            <w:pPr>
              <w:jc w:val="both"/>
              <w:rPr>
                <w:b/>
              </w:rPr>
            </w:pPr>
            <w:r w:rsidRPr="00A136FF">
              <w:rPr>
                <w:b/>
              </w:rPr>
              <w:t>kreditů</w:t>
            </w:r>
          </w:p>
        </w:tc>
        <w:tc>
          <w:tcPr>
            <w:tcW w:w="1207" w:type="dxa"/>
            <w:gridSpan w:val="2"/>
          </w:tcPr>
          <w:p w:rsidR="00A136FF" w:rsidRPr="00A136FF" w:rsidRDefault="00A136FF" w:rsidP="00A136FF">
            <w:pPr>
              <w:jc w:val="both"/>
            </w:pPr>
            <w:r w:rsidRPr="00A136FF">
              <w:t>2</w:t>
            </w:r>
          </w:p>
        </w:tc>
      </w:tr>
      <w:tr w:rsidR="00A136FF" w:rsidRPr="00A136FF" w:rsidTr="00A527E7">
        <w:tc>
          <w:tcPr>
            <w:tcW w:w="3086" w:type="dxa"/>
            <w:shd w:val="clear" w:color="auto" w:fill="F7CAAC"/>
          </w:tcPr>
          <w:p w:rsidR="00A136FF" w:rsidRPr="00A136FF" w:rsidRDefault="00A136FF" w:rsidP="00A136FF">
            <w:pPr>
              <w:rPr>
                <w:b/>
                <w:sz w:val="22"/>
              </w:rPr>
            </w:pPr>
            <w:r w:rsidRPr="00A136FF">
              <w:rPr>
                <w:b/>
              </w:rPr>
              <w:t>Prerekvizity, korekvizity, ekvivalence</w:t>
            </w:r>
          </w:p>
        </w:tc>
        <w:tc>
          <w:tcPr>
            <w:tcW w:w="6769" w:type="dxa"/>
            <w:gridSpan w:val="7"/>
          </w:tcPr>
          <w:p w:rsidR="00A136FF" w:rsidRPr="00A136FF" w:rsidRDefault="00A136FF" w:rsidP="00A136FF">
            <w:pPr>
              <w:jc w:val="both"/>
              <w:rPr>
                <w:sz w:val="16"/>
                <w:szCs w:val="16"/>
              </w:rPr>
            </w:pPr>
            <w:r w:rsidRPr="00A136FF">
              <w:rPr>
                <w:rFonts w:eastAsia="Calibri"/>
              </w:rPr>
              <w:t>Prerekvizita: Současné tendence v architektuře I</w:t>
            </w:r>
          </w:p>
        </w:tc>
      </w:tr>
      <w:tr w:rsidR="00A136FF" w:rsidRPr="00A136FF" w:rsidTr="00A527E7">
        <w:tc>
          <w:tcPr>
            <w:tcW w:w="3086" w:type="dxa"/>
            <w:shd w:val="clear" w:color="auto" w:fill="F7CAAC"/>
          </w:tcPr>
          <w:p w:rsidR="00A136FF" w:rsidRPr="00A136FF" w:rsidRDefault="00A136FF" w:rsidP="00A136FF">
            <w:pPr>
              <w:rPr>
                <w:b/>
              </w:rPr>
            </w:pPr>
            <w:r w:rsidRPr="00A136FF">
              <w:rPr>
                <w:b/>
              </w:rPr>
              <w:t>Způsob ověření studijních výsledků</w:t>
            </w:r>
          </w:p>
        </w:tc>
        <w:tc>
          <w:tcPr>
            <w:tcW w:w="3406" w:type="dxa"/>
            <w:gridSpan w:val="4"/>
          </w:tcPr>
          <w:p w:rsidR="00A136FF" w:rsidRPr="00A136FF" w:rsidRDefault="00A136FF" w:rsidP="00A136FF">
            <w:pPr>
              <w:jc w:val="both"/>
            </w:pPr>
            <w:r w:rsidRPr="00A136FF">
              <w:rPr>
                <w:rFonts w:eastAsia="Calibri"/>
              </w:rPr>
              <w:t>klasifikovaný zápočet</w:t>
            </w:r>
          </w:p>
        </w:tc>
        <w:tc>
          <w:tcPr>
            <w:tcW w:w="2156" w:type="dxa"/>
            <w:shd w:val="clear" w:color="auto" w:fill="F7CAAC"/>
          </w:tcPr>
          <w:p w:rsidR="00A136FF" w:rsidRPr="00A136FF" w:rsidRDefault="00A136FF" w:rsidP="00A136FF">
            <w:pPr>
              <w:jc w:val="both"/>
              <w:rPr>
                <w:b/>
              </w:rPr>
            </w:pPr>
            <w:r w:rsidRPr="00A136FF">
              <w:rPr>
                <w:b/>
              </w:rPr>
              <w:t>Forma výuky</w:t>
            </w:r>
          </w:p>
        </w:tc>
        <w:tc>
          <w:tcPr>
            <w:tcW w:w="1207" w:type="dxa"/>
            <w:gridSpan w:val="2"/>
          </w:tcPr>
          <w:p w:rsidR="00A136FF" w:rsidRPr="00A136FF" w:rsidRDefault="00A136FF" w:rsidP="00A136FF">
            <w:pPr>
              <w:jc w:val="both"/>
            </w:pPr>
            <w:r w:rsidRPr="00A136FF">
              <w:rPr>
                <w:rFonts w:eastAsia="Calibri"/>
              </w:rPr>
              <w:t>seminář</w:t>
            </w:r>
          </w:p>
        </w:tc>
      </w:tr>
      <w:tr w:rsidR="00A136FF" w:rsidRPr="00A136FF" w:rsidTr="00A527E7">
        <w:tc>
          <w:tcPr>
            <w:tcW w:w="3086" w:type="dxa"/>
            <w:shd w:val="clear" w:color="auto" w:fill="F7CAAC"/>
          </w:tcPr>
          <w:p w:rsidR="00A136FF" w:rsidRPr="00A136FF" w:rsidRDefault="00A136FF" w:rsidP="00A136FF">
            <w:pPr>
              <w:rPr>
                <w:b/>
              </w:rPr>
            </w:pPr>
            <w:r w:rsidRPr="00A136FF">
              <w:rPr>
                <w:b/>
              </w:rPr>
              <w:t>Forma způsobu ověření studijních výsledků a další požadavky na studenta</w:t>
            </w:r>
          </w:p>
        </w:tc>
        <w:tc>
          <w:tcPr>
            <w:tcW w:w="6769" w:type="dxa"/>
            <w:gridSpan w:val="7"/>
            <w:tcBorders>
              <w:bottom w:val="nil"/>
            </w:tcBorders>
          </w:tcPr>
          <w:p w:rsidR="00A136FF" w:rsidRPr="00A136FF" w:rsidRDefault="00A136FF" w:rsidP="00A136FF">
            <w:pPr>
              <w:jc w:val="both"/>
              <w:rPr>
                <w:color w:val="1F497D"/>
              </w:rPr>
            </w:pPr>
            <w:r w:rsidRPr="00A136FF">
              <w:rPr>
                <w:rFonts w:eastAsia="Calibri"/>
              </w:rPr>
              <w:t>Docházka, písemný test</w:t>
            </w:r>
          </w:p>
        </w:tc>
      </w:tr>
      <w:tr w:rsidR="00A136FF" w:rsidRPr="00A136FF" w:rsidTr="00A527E7">
        <w:trPr>
          <w:trHeight w:val="554"/>
        </w:trPr>
        <w:tc>
          <w:tcPr>
            <w:tcW w:w="9855" w:type="dxa"/>
            <w:gridSpan w:val="8"/>
            <w:tcBorders>
              <w:top w:val="nil"/>
            </w:tcBorders>
          </w:tcPr>
          <w:p w:rsidR="00A136FF" w:rsidRPr="00A136FF" w:rsidRDefault="00A136FF" w:rsidP="00A136FF">
            <w:pPr>
              <w:jc w:val="both"/>
            </w:pPr>
          </w:p>
        </w:tc>
      </w:tr>
      <w:tr w:rsidR="00A136FF" w:rsidRPr="00A136FF" w:rsidTr="00A527E7">
        <w:trPr>
          <w:trHeight w:val="197"/>
        </w:trPr>
        <w:tc>
          <w:tcPr>
            <w:tcW w:w="3086" w:type="dxa"/>
            <w:tcBorders>
              <w:top w:val="nil"/>
            </w:tcBorders>
            <w:shd w:val="clear" w:color="auto" w:fill="F7CAAC"/>
          </w:tcPr>
          <w:p w:rsidR="00A136FF" w:rsidRPr="00A136FF" w:rsidRDefault="00A136FF" w:rsidP="00A136FF">
            <w:pPr>
              <w:jc w:val="both"/>
              <w:rPr>
                <w:b/>
              </w:rPr>
            </w:pPr>
            <w:r w:rsidRPr="00A136FF">
              <w:rPr>
                <w:b/>
              </w:rPr>
              <w:t>Garant předmětu</w:t>
            </w:r>
          </w:p>
        </w:tc>
        <w:tc>
          <w:tcPr>
            <w:tcW w:w="6769" w:type="dxa"/>
            <w:gridSpan w:val="7"/>
            <w:tcBorders>
              <w:top w:val="nil"/>
            </w:tcBorders>
          </w:tcPr>
          <w:p w:rsidR="00A136FF" w:rsidRPr="00A136FF" w:rsidRDefault="00A136FF" w:rsidP="00A136FF">
            <w:pPr>
              <w:jc w:val="both"/>
            </w:pPr>
            <w:r w:rsidRPr="00A136FF">
              <w:rPr>
                <w:rFonts w:eastAsia="Calibri"/>
              </w:rPr>
              <w:t>Mgr. Zuzana Ragulová</w:t>
            </w:r>
          </w:p>
        </w:tc>
      </w:tr>
      <w:tr w:rsidR="00A136FF" w:rsidRPr="00A136FF" w:rsidTr="00A527E7">
        <w:trPr>
          <w:trHeight w:val="243"/>
        </w:trPr>
        <w:tc>
          <w:tcPr>
            <w:tcW w:w="3086" w:type="dxa"/>
            <w:tcBorders>
              <w:top w:val="nil"/>
            </w:tcBorders>
            <w:shd w:val="clear" w:color="auto" w:fill="F7CAAC"/>
          </w:tcPr>
          <w:p w:rsidR="00A136FF" w:rsidRPr="00A136FF" w:rsidRDefault="00A136FF" w:rsidP="00A136FF">
            <w:pPr>
              <w:rPr>
                <w:b/>
              </w:rPr>
            </w:pPr>
            <w:r w:rsidRPr="00A136FF">
              <w:rPr>
                <w:b/>
              </w:rPr>
              <w:t>Zapojení garanta do výuky předmětu</w:t>
            </w:r>
          </w:p>
        </w:tc>
        <w:tc>
          <w:tcPr>
            <w:tcW w:w="6769" w:type="dxa"/>
            <w:gridSpan w:val="7"/>
            <w:tcBorders>
              <w:top w:val="nil"/>
            </w:tcBorders>
          </w:tcPr>
          <w:p w:rsidR="00A136FF" w:rsidRPr="00A136FF" w:rsidRDefault="00A136FF" w:rsidP="00A136FF">
            <w:pPr>
              <w:jc w:val="both"/>
              <w:rPr>
                <w:color w:val="1F497D"/>
              </w:rPr>
            </w:pPr>
            <w:r w:rsidRPr="00A136FF">
              <w:rPr>
                <w:rFonts w:eastAsia="Calibri"/>
              </w:rPr>
              <w:t>100 %</w:t>
            </w:r>
          </w:p>
        </w:tc>
      </w:tr>
      <w:tr w:rsidR="00A136FF" w:rsidRPr="00A136FF" w:rsidTr="00A527E7">
        <w:tc>
          <w:tcPr>
            <w:tcW w:w="3086" w:type="dxa"/>
            <w:shd w:val="clear" w:color="auto" w:fill="F7CAAC"/>
          </w:tcPr>
          <w:p w:rsidR="00A136FF" w:rsidRPr="00A136FF" w:rsidRDefault="00A136FF" w:rsidP="00A136FF">
            <w:pPr>
              <w:jc w:val="both"/>
              <w:rPr>
                <w:b/>
              </w:rPr>
            </w:pPr>
            <w:r w:rsidRPr="00A136FF">
              <w:rPr>
                <w:b/>
              </w:rPr>
              <w:t>Vyučující</w:t>
            </w:r>
          </w:p>
        </w:tc>
        <w:tc>
          <w:tcPr>
            <w:tcW w:w="6769" w:type="dxa"/>
            <w:gridSpan w:val="7"/>
            <w:tcBorders>
              <w:bottom w:val="nil"/>
            </w:tcBorders>
          </w:tcPr>
          <w:p w:rsidR="00A136FF" w:rsidRPr="00A136FF" w:rsidRDefault="00A136FF" w:rsidP="00A136FF">
            <w:pPr>
              <w:jc w:val="both"/>
            </w:pPr>
            <w:r w:rsidRPr="00A136FF">
              <w:rPr>
                <w:rFonts w:eastAsia="Calibri"/>
              </w:rPr>
              <w:t>Mgr. Zuzana Ragulová</w:t>
            </w:r>
          </w:p>
        </w:tc>
      </w:tr>
      <w:tr w:rsidR="00A136FF" w:rsidRPr="00A136FF" w:rsidTr="00A527E7">
        <w:trPr>
          <w:trHeight w:val="554"/>
        </w:trPr>
        <w:tc>
          <w:tcPr>
            <w:tcW w:w="9855" w:type="dxa"/>
            <w:gridSpan w:val="8"/>
            <w:tcBorders>
              <w:top w:val="nil"/>
            </w:tcBorders>
          </w:tcPr>
          <w:p w:rsidR="00A136FF" w:rsidRPr="00A136FF" w:rsidRDefault="00A136FF" w:rsidP="00A136FF">
            <w:pPr>
              <w:jc w:val="both"/>
            </w:pPr>
          </w:p>
        </w:tc>
      </w:tr>
      <w:tr w:rsidR="00A136FF" w:rsidRPr="00A136FF" w:rsidTr="00A527E7">
        <w:trPr>
          <w:trHeight w:val="462"/>
        </w:trPr>
        <w:tc>
          <w:tcPr>
            <w:tcW w:w="3086" w:type="dxa"/>
            <w:shd w:val="clear" w:color="auto" w:fill="F7CAAC"/>
          </w:tcPr>
          <w:p w:rsidR="00A136FF" w:rsidRPr="00A136FF" w:rsidRDefault="00A136FF" w:rsidP="00A136FF">
            <w:pPr>
              <w:jc w:val="both"/>
              <w:rPr>
                <w:b/>
              </w:rPr>
            </w:pPr>
            <w:r w:rsidRPr="00A136FF">
              <w:rPr>
                <w:b/>
              </w:rPr>
              <w:t>Stručná anotace předmětu</w:t>
            </w:r>
          </w:p>
        </w:tc>
        <w:tc>
          <w:tcPr>
            <w:tcW w:w="6769" w:type="dxa"/>
            <w:gridSpan w:val="7"/>
            <w:tcBorders>
              <w:bottom w:val="nil"/>
            </w:tcBorders>
          </w:tcPr>
          <w:p w:rsidR="00A136FF" w:rsidRPr="00A136FF" w:rsidRDefault="00A136FF" w:rsidP="00A136FF">
            <w:pPr>
              <w:jc w:val="both"/>
              <w:rPr>
                <w:sz w:val="16"/>
                <w:szCs w:val="16"/>
              </w:rPr>
            </w:pPr>
          </w:p>
        </w:tc>
      </w:tr>
      <w:tr w:rsidR="00A136FF" w:rsidRPr="00A136FF" w:rsidTr="001B2F12">
        <w:trPr>
          <w:trHeight w:val="2809"/>
        </w:trPr>
        <w:tc>
          <w:tcPr>
            <w:tcW w:w="9855" w:type="dxa"/>
            <w:gridSpan w:val="8"/>
            <w:tcBorders>
              <w:top w:val="nil"/>
              <w:bottom w:val="single" w:sz="12" w:space="0" w:color="auto"/>
            </w:tcBorders>
          </w:tcPr>
          <w:p w:rsidR="00A136FF" w:rsidRPr="00A136FF" w:rsidRDefault="00A136FF" w:rsidP="00A136FF">
            <w:pPr>
              <w:jc w:val="both"/>
            </w:pPr>
          </w:p>
          <w:p w:rsidR="00A136FF" w:rsidRPr="00A136FF" w:rsidRDefault="00A136FF" w:rsidP="00A136FF">
            <w:pPr>
              <w:jc w:val="both"/>
            </w:pPr>
            <w:r w:rsidRPr="00A136FF">
              <w:t>Současné světové knihovny</w:t>
            </w:r>
          </w:p>
          <w:p w:rsidR="00A136FF" w:rsidRPr="00A136FF" w:rsidRDefault="00A136FF" w:rsidP="00A136FF">
            <w:pPr>
              <w:jc w:val="both"/>
            </w:pPr>
            <w:r w:rsidRPr="00A136FF">
              <w:t>Norman Foster</w:t>
            </w:r>
          </w:p>
          <w:p w:rsidR="00A136FF" w:rsidRPr="00A136FF" w:rsidRDefault="00A136FF" w:rsidP="00A136FF">
            <w:pPr>
              <w:jc w:val="both"/>
            </w:pPr>
            <w:r w:rsidRPr="00A136FF">
              <w:t>Renzo Piano</w:t>
            </w:r>
          </w:p>
          <w:p w:rsidR="00A136FF" w:rsidRPr="00A136FF" w:rsidRDefault="00A136FF" w:rsidP="00A136FF">
            <w:pPr>
              <w:jc w:val="both"/>
            </w:pPr>
            <w:r w:rsidRPr="00A136FF">
              <w:t>Daniel Libeskind</w:t>
            </w:r>
          </w:p>
          <w:p w:rsidR="00A136FF" w:rsidRPr="00A136FF" w:rsidRDefault="00A136FF" w:rsidP="00A136FF">
            <w:pPr>
              <w:jc w:val="both"/>
            </w:pPr>
            <w:r w:rsidRPr="00A136FF">
              <w:t>Jan Kaplický</w:t>
            </w:r>
          </w:p>
          <w:p w:rsidR="00A136FF" w:rsidRPr="00A136FF" w:rsidRDefault="00A136FF" w:rsidP="00A136FF">
            <w:pPr>
              <w:jc w:val="both"/>
            </w:pPr>
            <w:r w:rsidRPr="00A136FF">
              <w:t>Frank O. Gehry</w:t>
            </w:r>
          </w:p>
          <w:p w:rsidR="00A136FF" w:rsidRPr="00A136FF" w:rsidRDefault="00A136FF" w:rsidP="00A136FF">
            <w:pPr>
              <w:jc w:val="both"/>
            </w:pPr>
            <w:r w:rsidRPr="00A136FF">
              <w:t>Álvaro Siza Vieira</w:t>
            </w:r>
          </w:p>
          <w:p w:rsidR="00A136FF" w:rsidRPr="00A136FF" w:rsidRDefault="00A136FF" w:rsidP="00A136FF">
            <w:pPr>
              <w:jc w:val="both"/>
            </w:pPr>
            <w:r w:rsidRPr="00A136FF">
              <w:t>Richard Meier</w:t>
            </w:r>
          </w:p>
          <w:p w:rsidR="00A136FF" w:rsidRPr="00A136FF" w:rsidRDefault="00A136FF" w:rsidP="00A136FF">
            <w:pPr>
              <w:jc w:val="both"/>
            </w:pPr>
            <w:r w:rsidRPr="00A136FF">
              <w:t>Santiago Calatrava</w:t>
            </w:r>
          </w:p>
          <w:p w:rsidR="00A136FF" w:rsidRPr="00A136FF" w:rsidRDefault="001B2F12" w:rsidP="00A136FF">
            <w:pPr>
              <w:jc w:val="both"/>
            </w:pPr>
            <w:r>
              <w:t>Tadao Ando</w:t>
            </w:r>
          </w:p>
        </w:tc>
      </w:tr>
      <w:tr w:rsidR="00A136FF" w:rsidRPr="00A136FF" w:rsidTr="00A527E7">
        <w:trPr>
          <w:trHeight w:val="265"/>
        </w:trPr>
        <w:tc>
          <w:tcPr>
            <w:tcW w:w="3653" w:type="dxa"/>
            <w:gridSpan w:val="2"/>
            <w:tcBorders>
              <w:top w:val="nil"/>
            </w:tcBorders>
            <w:shd w:val="clear" w:color="auto" w:fill="F7CAAC"/>
          </w:tcPr>
          <w:p w:rsidR="00A136FF" w:rsidRPr="00A136FF" w:rsidRDefault="00A136FF" w:rsidP="00A136FF">
            <w:pPr>
              <w:jc w:val="both"/>
            </w:pPr>
            <w:r w:rsidRPr="00A136FF">
              <w:rPr>
                <w:b/>
              </w:rPr>
              <w:t>Studijní literatura a studijní pomůcky</w:t>
            </w:r>
          </w:p>
        </w:tc>
        <w:tc>
          <w:tcPr>
            <w:tcW w:w="6202" w:type="dxa"/>
            <w:gridSpan w:val="6"/>
            <w:tcBorders>
              <w:top w:val="nil"/>
              <w:bottom w:val="nil"/>
            </w:tcBorders>
          </w:tcPr>
          <w:p w:rsidR="00A136FF" w:rsidRPr="00A136FF" w:rsidRDefault="00A136FF" w:rsidP="00A136FF">
            <w:pPr>
              <w:jc w:val="both"/>
            </w:pPr>
          </w:p>
        </w:tc>
      </w:tr>
      <w:tr w:rsidR="00A136FF" w:rsidRPr="00A136FF" w:rsidTr="00A527E7">
        <w:trPr>
          <w:trHeight w:val="1497"/>
        </w:trPr>
        <w:tc>
          <w:tcPr>
            <w:tcW w:w="9855" w:type="dxa"/>
            <w:gridSpan w:val="8"/>
            <w:tcBorders>
              <w:top w:val="nil"/>
            </w:tcBorders>
          </w:tcPr>
          <w:p w:rsidR="00A136FF" w:rsidRPr="00A136FF" w:rsidRDefault="00A136FF" w:rsidP="00A136FF">
            <w:pPr>
              <w:jc w:val="both"/>
            </w:pPr>
          </w:p>
          <w:p w:rsidR="00912337" w:rsidRPr="00912337" w:rsidRDefault="00912337" w:rsidP="00A136FF">
            <w:pPr>
              <w:jc w:val="both"/>
              <w:rPr>
                <w:b/>
              </w:rPr>
            </w:pPr>
            <w:r w:rsidRPr="00912337">
              <w:rPr>
                <w:b/>
              </w:rPr>
              <w:t>Povinná:</w:t>
            </w:r>
          </w:p>
          <w:p w:rsidR="00A136FF" w:rsidRPr="00A136FF" w:rsidRDefault="00A136FF" w:rsidP="00A136FF">
            <w:pPr>
              <w:jc w:val="both"/>
            </w:pPr>
            <w:r w:rsidRPr="00A136FF">
              <w:t xml:space="preserve">Alex Sánchez Vidiella. </w:t>
            </w:r>
            <w:r w:rsidRPr="00A136FF">
              <w:rPr>
                <w:i/>
              </w:rPr>
              <w:t>Současná architektura</w:t>
            </w:r>
            <w:r w:rsidRPr="00A136FF">
              <w:t>, 2007.</w:t>
            </w:r>
          </w:p>
          <w:p w:rsidR="00A136FF" w:rsidRPr="00A136FF" w:rsidRDefault="00A136FF" w:rsidP="00A136FF">
            <w:pPr>
              <w:jc w:val="both"/>
            </w:pPr>
            <w:r w:rsidRPr="00A136FF">
              <w:t xml:space="preserve">Philip Jodidio. </w:t>
            </w:r>
            <w:r w:rsidRPr="00A136FF">
              <w:rPr>
                <w:i/>
              </w:rPr>
              <w:t>Architecture NOW</w:t>
            </w:r>
            <w:r w:rsidRPr="00A136FF">
              <w:t>, 2005.</w:t>
            </w:r>
          </w:p>
          <w:p w:rsidR="00A136FF" w:rsidRPr="00A136FF" w:rsidRDefault="00A136FF" w:rsidP="00A136FF">
            <w:pPr>
              <w:jc w:val="both"/>
            </w:pPr>
            <w:r w:rsidRPr="00A136FF">
              <w:t xml:space="preserve">Petr Suske. </w:t>
            </w:r>
            <w:r w:rsidRPr="00A136FF">
              <w:rPr>
                <w:i/>
              </w:rPr>
              <w:t xml:space="preserve">Ekologická architektura ve stínu moderny: podstata, principy a mýty, </w:t>
            </w:r>
            <w:r w:rsidRPr="00A136FF">
              <w:t>2008.</w:t>
            </w:r>
          </w:p>
          <w:p w:rsidR="00A136FF" w:rsidRPr="00A136FF" w:rsidRDefault="00A136FF" w:rsidP="00A136FF">
            <w:pPr>
              <w:jc w:val="both"/>
            </w:pPr>
          </w:p>
        </w:tc>
      </w:tr>
      <w:tr w:rsidR="00A136FF" w:rsidRPr="00A136F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36FF" w:rsidRPr="00A136FF" w:rsidRDefault="00A136FF" w:rsidP="00A136FF">
            <w:pPr>
              <w:jc w:val="center"/>
              <w:rPr>
                <w:b/>
              </w:rPr>
            </w:pPr>
            <w:r w:rsidRPr="00A136FF">
              <w:rPr>
                <w:b/>
              </w:rPr>
              <w:t>Informace ke kombinované nebo distanční formě</w:t>
            </w:r>
          </w:p>
        </w:tc>
      </w:tr>
      <w:tr w:rsidR="00A136FF" w:rsidRPr="00A136FF" w:rsidTr="00A527E7">
        <w:tc>
          <w:tcPr>
            <w:tcW w:w="4787" w:type="dxa"/>
            <w:gridSpan w:val="3"/>
            <w:tcBorders>
              <w:top w:val="single" w:sz="2" w:space="0" w:color="auto"/>
            </w:tcBorders>
            <w:shd w:val="clear" w:color="auto" w:fill="F7CAAC"/>
          </w:tcPr>
          <w:p w:rsidR="00A136FF" w:rsidRPr="00A136FF" w:rsidRDefault="00A136FF" w:rsidP="00A136FF">
            <w:pPr>
              <w:autoSpaceDE w:val="0"/>
              <w:autoSpaceDN w:val="0"/>
              <w:adjustRightInd w:val="0"/>
            </w:pPr>
            <w:r w:rsidRPr="00A136FF">
              <w:rPr>
                <w:b/>
              </w:rPr>
              <w:t>Rozsah konzultací (soustředění)</w:t>
            </w:r>
            <w:r w:rsidRPr="00A136FF">
              <w:rPr>
                <w:rFonts w:eastAsia="Calibri"/>
                <w:sz w:val="24"/>
                <w:szCs w:val="24"/>
              </w:rPr>
              <w:t xml:space="preserve"> </w:t>
            </w:r>
          </w:p>
        </w:tc>
        <w:tc>
          <w:tcPr>
            <w:tcW w:w="889" w:type="dxa"/>
            <w:tcBorders>
              <w:top w:val="single" w:sz="2" w:space="0" w:color="auto"/>
            </w:tcBorders>
          </w:tcPr>
          <w:p w:rsidR="00A136FF" w:rsidRPr="00A136FF" w:rsidRDefault="00A136FF" w:rsidP="00A136FF">
            <w:pPr>
              <w:jc w:val="both"/>
            </w:pPr>
            <w:r w:rsidRPr="00A136FF">
              <w:t>4</w:t>
            </w:r>
          </w:p>
        </w:tc>
        <w:tc>
          <w:tcPr>
            <w:tcW w:w="4179" w:type="dxa"/>
            <w:gridSpan w:val="4"/>
            <w:tcBorders>
              <w:top w:val="single" w:sz="2" w:space="0" w:color="auto"/>
            </w:tcBorders>
            <w:shd w:val="clear" w:color="auto" w:fill="F7CAAC"/>
          </w:tcPr>
          <w:p w:rsidR="00A136FF" w:rsidRPr="00A136FF" w:rsidRDefault="00A136FF" w:rsidP="00A136FF">
            <w:pPr>
              <w:jc w:val="both"/>
              <w:rPr>
                <w:b/>
              </w:rPr>
            </w:pPr>
            <w:r w:rsidRPr="00A136FF">
              <w:rPr>
                <w:b/>
              </w:rPr>
              <w:t xml:space="preserve">hodin </w:t>
            </w:r>
          </w:p>
        </w:tc>
      </w:tr>
      <w:tr w:rsidR="00A136FF" w:rsidRPr="00A136FF" w:rsidTr="00A527E7">
        <w:tc>
          <w:tcPr>
            <w:tcW w:w="9855" w:type="dxa"/>
            <w:gridSpan w:val="8"/>
            <w:shd w:val="clear" w:color="auto" w:fill="F7CAAC"/>
          </w:tcPr>
          <w:p w:rsidR="00A136FF" w:rsidRPr="00A136FF" w:rsidRDefault="00A136FF" w:rsidP="00A136FF">
            <w:pPr>
              <w:jc w:val="both"/>
              <w:rPr>
                <w:b/>
              </w:rPr>
            </w:pPr>
            <w:r w:rsidRPr="00A136FF">
              <w:rPr>
                <w:b/>
              </w:rPr>
              <w:t>Informace o způsobu kontaktu s vyučujícím</w:t>
            </w:r>
          </w:p>
        </w:tc>
      </w:tr>
      <w:tr w:rsidR="00A136FF" w:rsidRPr="00A136FF" w:rsidTr="001B2F12">
        <w:trPr>
          <w:trHeight w:val="865"/>
        </w:trPr>
        <w:tc>
          <w:tcPr>
            <w:tcW w:w="9855" w:type="dxa"/>
            <w:gridSpan w:val="8"/>
          </w:tcPr>
          <w:p w:rsidR="00A136FF" w:rsidRPr="00A136FF" w:rsidRDefault="00A136FF" w:rsidP="00A136FF">
            <w:pPr>
              <w:autoSpaceDE w:val="0"/>
              <w:autoSpaceDN w:val="0"/>
              <w:adjustRightInd w:val="0"/>
              <w:rPr>
                <w:rFonts w:eastAsia="Calibri"/>
              </w:rPr>
            </w:pPr>
          </w:p>
          <w:p w:rsidR="00A136FF" w:rsidRPr="00A136FF" w:rsidRDefault="00A136FF" w:rsidP="00A136FF">
            <w:pPr>
              <w:autoSpaceDE w:val="0"/>
              <w:autoSpaceDN w:val="0"/>
              <w:adjustRightInd w:val="0"/>
              <w:rPr>
                <w:rFonts w:eastAsia="Calibri"/>
                <w:color w:val="FF0000"/>
              </w:rPr>
            </w:pPr>
            <w:r w:rsidRPr="00A136FF">
              <w:rPr>
                <w:rFonts w:eastAsia="Calibri"/>
              </w:rPr>
              <w:t>Osobně v konzultačních hodinách nebo e-mailem.</w:t>
            </w:r>
          </w:p>
        </w:tc>
      </w:tr>
    </w:tbl>
    <w:p w:rsidR="005943C7" w:rsidRDefault="005943C7" w:rsidP="00EE4FFE">
      <w:pPr>
        <w:spacing w:after="160" w:line="259" w:lineRule="auto"/>
      </w:pPr>
    </w:p>
    <w:p w:rsidR="00A136FF" w:rsidRDefault="00A136FF" w:rsidP="00EE4FFE">
      <w:pPr>
        <w:spacing w:after="160" w:line="259" w:lineRule="auto"/>
      </w:pPr>
    </w:p>
    <w:p w:rsidR="001C0B69" w:rsidRDefault="001C0B69" w:rsidP="00EE4FFE">
      <w:pPr>
        <w:spacing w:after="160" w:line="259" w:lineRule="auto"/>
      </w:pPr>
    </w:p>
    <w:p w:rsidR="001B2F12" w:rsidRDefault="001B2F12" w:rsidP="00EE4FFE">
      <w:pPr>
        <w:spacing w:after="160" w:line="259" w:lineRule="auto"/>
      </w:pPr>
    </w:p>
    <w:p w:rsidR="00A136FF" w:rsidRDefault="00A136FF" w:rsidP="00EE4FFE">
      <w:pPr>
        <w:spacing w:after="160" w:line="259" w:lineRule="auto"/>
      </w:pPr>
    </w:p>
    <w:p w:rsidR="00A136FF" w:rsidRDefault="00A136F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B20ED" w:rsidTr="00A527E7">
        <w:tc>
          <w:tcPr>
            <w:tcW w:w="9855" w:type="dxa"/>
            <w:gridSpan w:val="8"/>
            <w:tcBorders>
              <w:bottom w:val="double" w:sz="4" w:space="0" w:color="auto"/>
            </w:tcBorders>
            <w:shd w:val="clear" w:color="auto" w:fill="BDD6EE"/>
          </w:tcPr>
          <w:p w:rsidR="005B20ED" w:rsidRDefault="005B20ED" w:rsidP="00A527E7">
            <w:pPr>
              <w:jc w:val="both"/>
              <w:rPr>
                <w:b/>
                <w:sz w:val="28"/>
              </w:rPr>
            </w:pPr>
            <w:r>
              <w:lastRenderedPageBreak/>
              <w:br w:type="page"/>
            </w:r>
            <w:r>
              <w:rPr>
                <w:b/>
                <w:sz w:val="28"/>
              </w:rPr>
              <w:t>B-III – Charakteristika studijního předmětu</w:t>
            </w:r>
          </w:p>
        </w:tc>
      </w:tr>
      <w:tr w:rsidR="005B20ED" w:rsidRPr="007842E3" w:rsidTr="00A527E7">
        <w:tc>
          <w:tcPr>
            <w:tcW w:w="3086" w:type="dxa"/>
            <w:tcBorders>
              <w:top w:val="double" w:sz="4" w:space="0" w:color="auto"/>
            </w:tcBorders>
            <w:shd w:val="clear" w:color="auto" w:fill="F7CAAC"/>
          </w:tcPr>
          <w:p w:rsidR="005B20ED" w:rsidRPr="007842E3" w:rsidRDefault="005B20ED" w:rsidP="00A527E7">
            <w:pPr>
              <w:jc w:val="both"/>
              <w:rPr>
                <w:b/>
              </w:rPr>
            </w:pPr>
            <w:r w:rsidRPr="007842E3">
              <w:rPr>
                <w:b/>
              </w:rPr>
              <w:t>Název studijního předmětu</w:t>
            </w:r>
          </w:p>
        </w:tc>
        <w:tc>
          <w:tcPr>
            <w:tcW w:w="6769" w:type="dxa"/>
            <w:gridSpan w:val="7"/>
            <w:tcBorders>
              <w:top w:val="double" w:sz="4" w:space="0" w:color="auto"/>
            </w:tcBorders>
          </w:tcPr>
          <w:p w:rsidR="005B20ED" w:rsidRPr="007842E3" w:rsidRDefault="005B20ED" w:rsidP="00A527E7">
            <w:pPr>
              <w:jc w:val="both"/>
              <w:rPr>
                <w:color w:val="44546A" w:themeColor="text2"/>
              </w:rPr>
            </w:pPr>
            <w:r w:rsidRPr="007842E3">
              <w:t>Kulturní politika a sociokulturní prostředí</w:t>
            </w:r>
          </w:p>
        </w:tc>
      </w:tr>
      <w:tr w:rsidR="005B20ED" w:rsidRPr="007842E3" w:rsidTr="00A527E7">
        <w:tc>
          <w:tcPr>
            <w:tcW w:w="3086" w:type="dxa"/>
            <w:shd w:val="clear" w:color="auto" w:fill="F7CAAC"/>
          </w:tcPr>
          <w:p w:rsidR="005B20ED" w:rsidRPr="007842E3" w:rsidRDefault="005B20ED" w:rsidP="00A527E7">
            <w:pPr>
              <w:rPr>
                <w:b/>
              </w:rPr>
            </w:pPr>
            <w:r w:rsidRPr="007842E3">
              <w:rPr>
                <w:b/>
              </w:rPr>
              <w:t>Typ předmětu</w:t>
            </w:r>
          </w:p>
        </w:tc>
        <w:tc>
          <w:tcPr>
            <w:tcW w:w="3406" w:type="dxa"/>
            <w:gridSpan w:val="4"/>
          </w:tcPr>
          <w:p w:rsidR="005B20ED" w:rsidRPr="007842E3" w:rsidRDefault="005B20ED" w:rsidP="00A527E7">
            <w:pPr>
              <w:autoSpaceDE w:val="0"/>
              <w:autoSpaceDN w:val="0"/>
              <w:adjustRightInd w:val="0"/>
            </w:pPr>
            <w:r w:rsidRPr="007842E3">
              <w:rPr>
                <w:rFonts w:eastAsia="Calibri"/>
              </w:rPr>
              <w:t>povinně volitelný, ZT</w:t>
            </w:r>
          </w:p>
        </w:tc>
        <w:tc>
          <w:tcPr>
            <w:tcW w:w="2695" w:type="dxa"/>
            <w:gridSpan w:val="2"/>
            <w:shd w:val="clear" w:color="auto" w:fill="F7CAAC"/>
          </w:tcPr>
          <w:p w:rsidR="005B20ED" w:rsidRPr="007842E3" w:rsidRDefault="005B20ED" w:rsidP="00A527E7">
            <w:pPr>
              <w:jc w:val="both"/>
            </w:pPr>
            <w:r w:rsidRPr="007842E3">
              <w:rPr>
                <w:b/>
              </w:rPr>
              <w:t>doporučený ročník/semestr</w:t>
            </w:r>
          </w:p>
        </w:tc>
        <w:tc>
          <w:tcPr>
            <w:tcW w:w="668" w:type="dxa"/>
          </w:tcPr>
          <w:p w:rsidR="005B20ED" w:rsidRPr="007842E3" w:rsidRDefault="005B20ED" w:rsidP="00A527E7">
            <w:pPr>
              <w:jc w:val="both"/>
            </w:pPr>
            <w:r w:rsidRPr="007842E3">
              <w:t>2/ZS</w:t>
            </w:r>
          </w:p>
        </w:tc>
      </w:tr>
      <w:tr w:rsidR="005B20ED" w:rsidRPr="007842E3" w:rsidTr="00A527E7">
        <w:tc>
          <w:tcPr>
            <w:tcW w:w="3086" w:type="dxa"/>
            <w:shd w:val="clear" w:color="auto" w:fill="F7CAAC"/>
          </w:tcPr>
          <w:p w:rsidR="005B20ED" w:rsidRPr="007842E3" w:rsidRDefault="005B20ED" w:rsidP="00A527E7">
            <w:pPr>
              <w:jc w:val="both"/>
              <w:rPr>
                <w:b/>
              </w:rPr>
            </w:pPr>
            <w:r w:rsidRPr="007842E3">
              <w:rPr>
                <w:b/>
              </w:rPr>
              <w:t>Rozsah studijního předmětu</w:t>
            </w:r>
          </w:p>
        </w:tc>
        <w:tc>
          <w:tcPr>
            <w:tcW w:w="1701" w:type="dxa"/>
            <w:gridSpan w:val="2"/>
          </w:tcPr>
          <w:p w:rsidR="005B20ED" w:rsidRPr="007842E3" w:rsidRDefault="005B20ED" w:rsidP="00A527E7">
            <w:pPr>
              <w:autoSpaceDE w:val="0"/>
              <w:autoSpaceDN w:val="0"/>
              <w:adjustRightInd w:val="0"/>
              <w:rPr>
                <w:color w:val="44546A" w:themeColor="text2"/>
              </w:rPr>
            </w:pPr>
            <w:r w:rsidRPr="007842E3">
              <w:rPr>
                <w:rFonts w:eastAsia="Calibri"/>
              </w:rPr>
              <w:t>8p</w:t>
            </w:r>
          </w:p>
        </w:tc>
        <w:tc>
          <w:tcPr>
            <w:tcW w:w="889" w:type="dxa"/>
            <w:shd w:val="clear" w:color="auto" w:fill="F7CAAC"/>
          </w:tcPr>
          <w:p w:rsidR="005B20ED" w:rsidRPr="007842E3" w:rsidRDefault="005B20ED" w:rsidP="00A527E7">
            <w:pPr>
              <w:jc w:val="both"/>
              <w:rPr>
                <w:b/>
              </w:rPr>
            </w:pPr>
            <w:r w:rsidRPr="007842E3">
              <w:rPr>
                <w:b/>
              </w:rPr>
              <w:t xml:space="preserve">hod. </w:t>
            </w:r>
          </w:p>
        </w:tc>
        <w:tc>
          <w:tcPr>
            <w:tcW w:w="816" w:type="dxa"/>
          </w:tcPr>
          <w:p w:rsidR="005B20ED" w:rsidRPr="007842E3" w:rsidRDefault="005B20ED" w:rsidP="00A527E7">
            <w:pPr>
              <w:jc w:val="both"/>
            </w:pPr>
            <w:r w:rsidRPr="007842E3">
              <w:t>8</w:t>
            </w:r>
          </w:p>
        </w:tc>
        <w:tc>
          <w:tcPr>
            <w:tcW w:w="2156" w:type="dxa"/>
            <w:shd w:val="clear" w:color="auto" w:fill="F7CAAC"/>
          </w:tcPr>
          <w:p w:rsidR="005B20ED" w:rsidRPr="007842E3" w:rsidRDefault="005B20ED" w:rsidP="00A527E7">
            <w:pPr>
              <w:jc w:val="both"/>
              <w:rPr>
                <w:b/>
              </w:rPr>
            </w:pPr>
            <w:r w:rsidRPr="007842E3">
              <w:rPr>
                <w:b/>
              </w:rPr>
              <w:t>kreditů</w:t>
            </w:r>
          </w:p>
        </w:tc>
        <w:tc>
          <w:tcPr>
            <w:tcW w:w="1207" w:type="dxa"/>
            <w:gridSpan w:val="2"/>
          </w:tcPr>
          <w:p w:rsidR="005B20ED" w:rsidRPr="007842E3" w:rsidRDefault="005B20ED" w:rsidP="00A527E7">
            <w:pPr>
              <w:jc w:val="both"/>
            </w:pPr>
            <w:r w:rsidRPr="007842E3">
              <w:t>3</w:t>
            </w:r>
          </w:p>
        </w:tc>
      </w:tr>
      <w:tr w:rsidR="005B20ED" w:rsidRPr="007842E3" w:rsidTr="00A527E7">
        <w:tc>
          <w:tcPr>
            <w:tcW w:w="3086" w:type="dxa"/>
            <w:shd w:val="clear" w:color="auto" w:fill="F7CAAC"/>
          </w:tcPr>
          <w:p w:rsidR="005B20ED" w:rsidRPr="007842E3" w:rsidRDefault="005B20ED" w:rsidP="00A527E7">
            <w:pPr>
              <w:rPr>
                <w:b/>
              </w:rPr>
            </w:pPr>
            <w:r w:rsidRPr="007842E3">
              <w:rPr>
                <w:b/>
              </w:rPr>
              <w:t>Prerekvizity, korekvizity, ekvivalence</w:t>
            </w:r>
          </w:p>
        </w:tc>
        <w:tc>
          <w:tcPr>
            <w:tcW w:w="6769" w:type="dxa"/>
            <w:gridSpan w:val="7"/>
          </w:tcPr>
          <w:p w:rsidR="005B20ED" w:rsidRPr="007842E3" w:rsidRDefault="005B20ED" w:rsidP="00A527E7">
            <w:pPr>
              <w:jc w:val="both"/>
            </w:pPr>
          </w:p>
        </w:tc>
      </w:tr>
      <w:tr w:rsidR="005B20ED" w:rsidRPr="007842E3" w:rsidTr="00A527E7">
        <w:tc>
          <w:tcPr>
            <w:tcW w:w="3086" w:type="dxa"/>
            <w:shd w:val="clear" w:color="auto" w:fill="F7CAAC"/>
          </w:tcPr>
          <w:p w:rsidR="005B20ED" w:rsidRPr="007842E3" w:rsidRDefault="005B20ED" w:rsidP="00A527E7">
            <w:pPr>
              <w:rPr>
                <w:b/>
              </w:rPr>
            </w:pPr>
            <w:r w:rsidRPr="007842E3">
              <w:rPr>
                <w:b/>
              </w:rPr>
              <w:t>Způsob ověření studijních výsledků</w:t>
            </w:r>
          </w:p>
        </w:tc>
        <w:tc>
          <w:tcPr>
            <w:tcW w:w="3406" w:type="dxa"/>
            <w:gridSpan w:val="4"/>
          </w:tcPr>
          <w:p w:rsidR="005B20ED" w:rsidRPr="007842E3" w:rsidRDefault="005B20ED" w:rsidP="00A527E7">
            <w:pPr>
              <w:jc w:val="both"/>
            </w:pPr>
            <w:r w:rsidRPr="007842E3">
              <w:rPr>
                <w:rFonts w:eastAsia="Calibri"/>
              </w:rPr>
              <w:t>zkouška</w:t>
            </w:r>
          </w:p>
        </w:tc>
        <w:tc>
          <w:tcPr>
            <w:tcW w:w="2156" w:type="dxa"/>
            <w:shd w:val="clear" w:color="auto" w:fill="F7CAAC"/>
          </w:tcPr>
          <w:p w:rsidR="005B20ED" w:rsidRPr="007842E3" w:rsidRDefault="005B20ED" w:rsidP="00A527E7">
            <w:pPr>
              <w:jc w:val="both"/>
              <w:rPr>
                <w:b/>
              </w:rPr>
            </w:pPr>
            <w:r w:rsidRPr="007842E3">
              <w:rPr>
                <w:b/>
              </w:rPr>
              <w:t>Forma výuky</w:t>
            </w:r>
          </w:p>
        </w:tc>
        <w:tc>
          <w:tcPr>
            <w:tcW w:w="1207" w:type="dxa"/>
            <w:gridSpan w:val="2"/>
          </w:tcPr>
          <w:p w:rsidR="005B20ED" w:rsidRPr="007842E3" w:rsidRDefault="005B20ED" w:rsidP="00A527E7">
            <w:pPr>
              <w:jc w:val="both"/>
            </w:pPr>
            <w:r w:rsidRPr="007842E3">
              <w:rPr>
                <w:rFonts w:eastAsia="Calibri"/>
              </w:rPr>
              <w:t>přednáška</w:t>
            </w:r>
          </w:p>
        </w:tc>
      </w:tr>
      <w:tr w:rsidR="005B20ED" w:rsidRPr="007842E3" w:rsidTr="00A527E7">
        <w:tc>
          <w:tcPr>
            <w:tcW w:w="3086" w:type="dxa"/>
            <w:shd w:val="clear" w:color="auto" w:fill="F7CAAC"/>
          </w:tcPr>
          <w:p w:rsidR="005B20ED" w:rsidRPr="007842E3" w:rsidRDefault="005B20ED" w:rsidP="00A527E7">
            <w:pPr>
              <w:rPr>
                <w:b/>
              </w:rPr>
            </w:pPr>
            <w:r w:rsidRPr="007842E3">
              <w:rPr>
                <w:b/>
              </w:rPr>
              <w:t>Forma způsobu ověření studijních výsledků a další požadavky na studenta</w:t>
            </w:r>
          </w:p>
        </w:tc>
        <w:tc>
          <w:tcPr>
            <w:tcW w:w="6769" w:type="dxa"/>
            <w:gridSpan w:val="7"/>
            <w:tcBorders>
              <w:bottom w:val="nil"/>
            </w:tcBorders>
          </w:tcPr>
          <w:p w:rsidR="005B20ED" w:rsidRPr="007842E3" w:rsidRDefault="005B20ED" w:rsidP="00A527E7">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44546A" w:themeColor="text2"/>
              </w:rPr>
            </w:pPr>
            <w:r w:rsidRPr="007842E3">
              <w:rPr>
                <w:bCs/>
                <w:iCs/>
                <w:color w:val="000000"/>
              </w:rPr>
              <w:t>Esej a rozprava na vybrané téma z probraných okruhů</w:t>
            </w:r>
            <w:r w:rsidRPr="007842E3">
              <w:rPr>
                <w:b/>
                <w:bCs/>
                <w:iCs/>
                <w:color w:val="000000"/>
              </w:rPr>
              <w:t>.</w:t>
            </w:r>
            <w:r w:rsidRPr="007842E3">
              <w:rPr>
                <w:color w:val="000000"/>
              </w:rPr>
              <w:t xml:space="preserve"> Bude přihlíženo k docházce a aktivitám studenta.</w:t>
            </w:r>
          </w:p>
        </w:tc>
      </w:tr>
      <w:tr w:rsidR="005B20ED" w:rsidRPr="007842E3" w:rsidTr="00A527E7">
        <w:trPr>
          <w:trHeight w:val="554"/>
        </w:trPr>
        <w:tc>
          <w:tcPr>
            <w:tcW w:w="9855" w:type="dxa"/>
            <w:gridSpan w:val="8"/>
            <w:tcBorders>
              <w:top w:val="nil"/>
            </w:tcBorders>
          </w:tcPr>
          <w:p w:rsidR="005B20ED" w:rsidRPr="007842E3" w:rsidRDefault="005B20ED" w:rsidP="00A527E7">
            <w:pPr>
              <w:jc w:val="both"/>
            </w:pPr>
          </w:p>
        </w:tc>
      </w:tr>
      <w:tr w:rsidR="005B20ED" w:rsidRPr="007842E3" w:rsidTr="00A527E7">
        <w:trPr>
          <w:trHeight w:val="197"/>
        </w:trPr>
        <w:tc>
          <w:tcPr>
            <w:tcW w:w="3086" w:type="dxa"/>
            <w:tcBorders>
              <w:top w:val="nil"/>
            </w:tcBorders>
            <w:shd w:val="clear" w:color="auto" w:fill="F7CAAC"/>
          </w:tcPr>
          <w:p w:rsidR="005B20ED" w:rsidRPr="007842E3" w:rsidRDefault="005B20ED" w:rsidP="00A527E7">
            <w:pPr>
              <w:jc w:val="both"/>
              <w:rPr>
                <w:b/>
              </w:rPr>
            </w:pPr>
            <w:r w:rsidRPr="007842E3">
              <w:rPr>
                <w:b/>
              </w:rPr>
              <w:t>Garant předmětu</w:t>
            </w:r>
          </w:p>
        </w:tc>
        <w:tc>
          <w:tcPr>
            <w:tcW w:w="6769" w:type="dxa"/>
            <w:gridSpan w:val="7"/>
            <w:tcBorders>
              <w:top w:val="nil"/>
            </w:tcBorders>
          </w:tcPr>
          <w:p w:rsidR="005B20ED" w:rsidRPr="007842E3" w:rsidRDefault="005B20ED" w:rsidP="00A527E7">
            <w:pPr>
              <w:jc w:val="both"/>
            </w:pPr>
            <w:r w:rsidRPr="007842E3">
              <w:rPr>
                <w:rFonts w:eastAsia="Calibri"/>
              </w:rPr>
              <w:t>doc. Mgr. Jiří Siostrzonek, Ph.D.</w:t>
            </w:r>
          </w:p>
        </w:tc>
      </w:tr>
      <w:tr w:rsidR="005B20ED" w:rsidRPr="007842E3" w:rsidTr="00A527E7">
        <w:trPr>
          <w:trHeight w:val="243"/>
        </w:trPr>
        <w:tc>
          <w:tcPr>
            <w:tcW w:w="3086" w:type="dxa"/>
            <w:tcBorders>
              <w:top w:val="nil"/>
            </w:tcBorders>
            <w:shd w:val="clear" w:color="auto" w:fill="F7CAAC"/>
          </w:tcPr>
          <w:p w:rsidR="005B20ED" w:rsidRPr="007842E3" w:rsidRDefault="005B20ED" w:rsidP="00A527E7">
            <w:pPr>
              <w:rPr>
                <w:b/>
              </w:rPr>
            </w:pPr>
            <w:r w:rsidRPr="007842E3">
              <w:rPr>
                <w:b/>
              </w:rPr>
              <w:t>Zapojení garanta do výuky předmětu</w:t>
            </w:r>
          </w:p>
        </w:tc>
        <w:tc>
          <w:tcPr>
            <w:tcW w:w="6769" w:type="dxa"/>
            <w:gridSpan w:val="7"/>
            <w:tcBorders>
              <w:top w:val="nil"/>
            </w:tcBorders>
          </w:tcPr>
          <w:p w:rsidR="005B20ED" w:rsidRPr="007842E3" w:rsidRDefault="005B20ED" w:rsidP="00A527E7">
            <w:pPr>
              <w:jc w:val="both"/>
              <w:rPr>
                <w:color w:val="44546A" w:themeColor="text2"/>
              </w:rPr>
            </w:pPr>
            <w:r w:rsidRPr="007842E3">
              <w:rPr>
                <w:rFonts w:eastAsia="Calibri"/>
              </w:rPr>
              <w:t>100 %</w:t>
            </w:r>
          </w:p>
        </w:tc>
      </w:tr>
      <w:tr w:rsidR="005B20ED" w:rsidRPr="007842E3" w:rsidTr="00A527E7">
        <w:tc>
          <w:tcPr>
            <w:tcW w:w="3086" w:type="dxa"/>
            <w:shd w:val="clear" w:color="auto" w:fill="F7CAAC"/>
          </w:tcPr>
          <w:p w:rsidR="005B20ED" w:rsidRPr="007842E3" w:rsidRDefault="005B20ED" w:rsidP="00A527E7">
            <w:pPr>
              <w:jc w:val="both"/>
              <w:rPr>
                <w:b/>
              </w:rPr>
            </w:pPr>
            <w:r w:rsidRPr="007842E3">
              <w:rPr>
                <w:b/>
              </w:rPr>
              <w:t>Vyučující</w:t>
            </w:r>
          </w:p>
        </w:tc>
        <w:tc>
          <w:tcPr>
            <w:tcW w:w="6769" w:type="dxa"/>
            <w:gridSpan w:val="7"/>
            <w:tcBorders>
              <w:bottom w:val="nil"/>
            </w:tcBorders>
          </w:tcPr>
          <w:p w:rsidR="005B20ED" w:rsidRPr="007842E3" w:rsidRDefault="005B20ED" w:rsidP="00A527E7">
            <w:pPr>
              <w:jc w:val="both"/>
            </w:pPr>
            <w:r w:rsidRPr="007842E3">
              <w:rPr>
                <w:rFonts w:eastAsia="Calibri"/>
              </w:rPr>
              <w:t>doc. Mgr. Jiří Siostrzonek, Ph.D.</w:t>
            </w:r>
          </w:p>
        </w:tc>
      </w:tr>
      <w:tr w:rsidR="005B20ED" w:rsidRPr="007842E3" w:rsidTr="00A527E7">
        <w:trPr>
          <w:trHeight w:val="554"/>
        </w:trPr>
        <w:tc>
          <w:tcPr>
            <w:tcW w:w="9855" w:type="dxa"/>
            <w:gridSpan w:val="8"/>
            <w:tcBorders>
              <w:top w:val="nil"/>
            </w:tcBorders>
          </w:tcPr>
          <w:p w:rsidR="005B20ED" w:rsidRPr="007842E3" w:rsidRDefault="005B20ED" w:rsidP="00A527E7">
            <w:pPr>
              <w:jc w:val="both"/>
            </w:pPr>
          </w:p>
        </w:tc>
      </w:tr>
      <w:tr w:rsidR="005B20ED" w:rsidRPr="007842E3" w:rsidTr="00A527E7">
        <w:tc>
          <w:tcPr>
            <w:tcW w:w="3086" w:type="dxa"/>
            <w:shd w:val="clear" w:color="auto" w:fill="F7CAAC"/>
          </w:tcPr>
          <w:p w:rsidR="005B20ED" w:rsidRPr="007842E3" w:rsidRDefault="005B20ED" w:rsidP="00A527E7">
            <w:pPr>
              <w:jc w:val="both"/>
              <w:rPr>
                <w:b/>
              </w:rPr>
            </w:pPr>
            <w:r w:rsidRPr="007842E3">
              <w:rPr>
                <w:b/>
              </w:rPr>
              <w:t>Stručná anotace předmětu</w:t>
            </w:r>
          </w:p>
        </w:tc>
        <w:tc>
          <w:tcPr>
            <w:tcW w:w="6769" w:type="dxa"/>
            <w:gridSpan w:val="7"/>
            <w:tcBorders>
              <w:bottom w:val="nil"/>
            </w:tcBorders>
          </w:tcPr>
          <w:p w:rsidR="005B20ED" w:rsidRPr="007842E3" w:rsidRDefault="005B20ED" w:rsidP="00A527E7">
            <w:pPr>
              <w:jc w:val="both"/>
            </w:pPr>
            <w:r w:rsidRPr="007842E3">
              <w:rPr>
                <w:rFonts w:eastAsia="Calibri"/>
                <w:color w:val="FF0000"/>
              </w:rPr>
              <w:t xml:space="preserve"> </w:t>
            </w:r>
          </w:p>
        </w:tc>
      </w:tr>
      <w:tr w:rsidR="005B20ED" w:rsidRPr="00DA7A16" w:rsidTr="00A527E7">
        <w:trPr>
          <w:trHeight w:val="3938"/>
        </w:trPr>
        <w:tc>
          <w:tcPr>
            <w:tcW w:w="9855" w:type="dxa"/>
            <w:gridSpan w:val="8"/>
            <w:tcBorders>
              <w:top w:val="nil"/>
              <w:bottom w:val="single" w:sz="12" w:space="0" w:color="auto"/>
            </w:tcBorders>
          </w:tcPr>
          <w:p w:rsidR="005B20ED" w:rsidRPr="009F4289" w:rsidRDefault="005B20ED" w:rsidP="00A527E7">
            <w:pPr>
              <w:contextualSpacing/>
              <w:jc w:val="both"/>
              <w:rPr>
                <w:b/>
              </w:rPr>
            </w:pPr>
          </w:p>
          <w:p w:rsidR="005B20ED" w:rsidRPr="009F4289" w:rsidRDefault="005B20ED" w:rsidP="00A527E7">
            <w:pPr>
              <w:spacing w:after="60"/>
              <w:contextualSpacing/>
              <w:jc w:val="both"/>
              <w:rPr>
                <w:b/>
              </w:rPr>
            </w:pPr>
            <w:r w:rsidRPr="009F4289">
              <w:rPr>
                <w:b/>
              </w:rPr>
              <w:t>Osnova předmětu:</w:t>
            </w:r>
          </w:p>
          <w:p w:rsidR="005B20ED" w:rsidRPr="009F4289" w:rsidRDefault="005B20ED" w:rsidP="00A527E7">
            <w:pPr>
              <w:pStyle w:val="Nadpis1"/>
              <w:contextualSpacing/>
              <w:rPr>
                <w:rFonts w:ascii="Times New Roman" w:hAnsi="Times New Roman" w:cs="Times New Roman"/>
                <w:b/>
                <w:color w:val="auto"/>
                <w:sz w:val="20"/>
                <w:szCs w:val="20"/>
              </w:rPr>
            </w:pPr>
            <w:r w:rsidRPr="009F4289">
              <w:rPr>
                <w:rFonts w:ascii="Times New Roman" w:hAnsi="Times New Roman" w:cs="Times New Roman"/>
                <w:b/>
                <w:color w:val="auto"/>
                <w:sz w:val="20"/>
                <w:szCs w:val="20"/>
              </w:rPr>
              <w:t>Sociokulturní prostředí</w:t>
            </w:r>
          </w:p>
          <w:p w:rsidR="005B20ED" w:rsidRPr="009F4289" w:rsidRDefault="005B20ED" w:rsidP="00A527E7">
            <w:pPr>
              <w:contextualSpacing/>
            </w:pPr>
            <w:r w:rsidRPr="009F4289">
              <w:t>Struktura předmětu Kulturní politika a sociokulturní prostředí je koncipována tak, aby docházelo ke kontextuálním pohledům na stěžejní témata přírody, kulturního a městského prostředí a kultury v širším smyslu slova. Předmět se bude opírat o praktické poznatky z vizuální sociologie, které umožní uchopit téma na základě konkrétních projevů a vlivů přírody a kultury. Styčným bodem pro oba předměty jsou jednotlivé fotografické žánry /příroda, městská krajina, subjektivní dokument, reportáž, zátiší/, které jsou interpretovány ze sociologického hlediska.</w:t>
            </w:r>
          </w:p>
          <w:p w:rsidR="005B20ED" w:rsidRPr="009F4289" w:rsidRDefault="005B20ED" w:rsidP="00A527E7">
            <w:pPr>
              <w:pStyle w:val="Zkladntext3"/>
              <w:spacing w:after="60"/>
              <w:contextualSpacing/>
              <w:rPr>
                <w:sz w:val="20"/>
                <w:szCs w:val="20"/>
              </w:rPr>
            </w:pPr>
            <w:r w:rsidRPr="009F4289">
              <w:rPr>
                <w:sz w:val="20"/>
                <w:szCs w:val="20"/>
              </w:rPr>
              <w:t>Cílem předmětu je informovat o vztazích mezi kulturní politikou, vizuální sociologií a fotografií /historické hledisko, metody interpretace/ úskalích při sociologických interpretacích. Jednotlivá témata jsou řazena do logicky návazných celků, tak aby vytvářely širší vědomostní kontext v rámci integrálního vědění.</w:t>
            </w:r>
          </w:p>
          <w:p w:rsidR="005B20ED" w:rsidRPr="009F4289" w:rsidRDefault="005B20ED" w:rsidP="00A527E7">
            <w:pPr>
              <w:contextualSpacing/>
            </w:pPr>
            <w:r w:rsidRPr="009F4289">
              <w:rPr>
                <w:b/>
              </w:rPr>
              <w:t>Kulturní politika</w:t>
            </w:r>
            <w:r w:rsidRPr="009F4289">
              <w:t xml:space="preserve"> </w:t>
            </w:r>
          </w:p>
          <w:p w:rsidR="005B20ED" w:rsidRPr="009F4289" w:rsidRDefault="005B20ED" w:rsidP="00A527E7">
            <w:pPr>
              <w:spacing w:after="60"/>
            </w:pPr>
            <w:r w:rsidRPr="009F4289">
              <w:t>vysvětlení pojmu, různé interpretace, vliv ideologie v kulturním provozu</w:t>
            </w:r>
          </w:p>
          <w:p w:rsidR="005B20ED" w:rsidRPr="009F4289" w:rsidRDefault="005B20ED" w:rsidP="00A527E7">
            <w:pPr>
              <w:contextualSpacing/>
              <w:rPr>
                <w:b/>
                <w:bCs/>
              </w:rPr>
            </w:pPr>
            <w:r w:rsidRPr="009F4289">
              <w:rPr>
                <w:b/>
                <w:bCs/>
              </w:rPr>
              <w:t>Uvedení do sociologie</w:t>
            </w:r>
          </w:p>
          <w:p w:rsidR="005B20ED" w:rsidRPr="009F4289" w:rsidRDefault="005B20ED" w:rsidP="00A527E7">
            <w:pPr>
              <w:contextualSpacing/>
            </w:pPr>
            <w:r w:rsidRPr="009F4289">
              <w:t>sociologie jako způsob poznávání, interpretace a vědění</w:t>
            </w:r>
          </w:p>
          <w:p w:rsidR="005B20ED" w:rsidRPr="009F4289" w:rsidRDefault="005B20ED" w:rsidP="00A527E7">
            <w:pPr>
              <w:contextualSpacing/>
            </w:pPr>
            <w:r w:rsidRPr="009F4289">
              <w:t>sociologie jako nástroj rozumění a reflexe</w:t>
            </w:r>
          </w:p>
          <w:p w:rsidR="005B20ED" w:rsidRPr="009F4289" w:rsidRDefault="005B20ED" w:rsidP="00A527E7">
            <w:pPr>
              <w:spacing w:after="60"/>
            </w:pPr>
            <w:r w:rsidRPr="009F4289">
              <w:t>interdisciplinární vztahy /filozofie, sociální psychologie, umění/</w:t>
            </w:r>
          </w:p>
          <w:p w:rsidR="005B20ED" w:rsidRPr="009F4289" w:rsidRDefault="005B20ED" w:rsidP="00A527E7">
            <w:pPr>
              <w:contextualSpacing/>
              <w:rPr>
                <w:b/>
                <w:bCs/>
              </w:rPr>
            </w:pPr>
            <w:r w:rsidRPr="009F4289">
              <w:rPr>
                <w:b/>
                <w:bCs/>
              </w:rPr>
              <w:t xml:space="preserve">Vizuální zobrazení a interpretace přírody a krajiny </w:t>
            </w:r>
          </w:p>
          <w:p w:rsidR="005B20ED" w:rsidRPr="009F4289" w:rsidRDefault="005B20ED" w:rsidP="00A527E7">
            <w:pPr>
              <w:contextualSpacing/>
            </w:pPr>
            <w:r w:rsidRPr="009F4289">
              <w:t>rozlišení přírody a krajiny, proměny v čase, kontext s výtvarným uměním</w:t>
            </w:r>
          </w:p>
          <w:p w:rsidR="005B20ED" w:rsidRPr="009F4289" w:rsidRDefault="005B20ED" w:rsidP="00A527E7">
            <w:pPr>
              <w:contextualSpacing/>
            </w:pPr>
            <w:r w:rsidRPr="009F4289">
              <w:t>krajina jako jedna z determinant formujících společnost a člověka</w:t>
            </w:r>
          </w:p>
          <w:p w:rsidR="005B20ED" w:rsidRPr="009F4289" w:rsidRDefault="005B20ED" w:rsidP="00A527E7">
            <w:pPr>
              <w:contextualSpacing/>
            </w:pPr>
            <w:r w:rsidRPr="009F4289">
              <w:t>genius loci krajiny, mentální mapy kulturní krajiny, mystická krajina, krajina – prostor pro meditaci, čas a příroda</w:t>
            </w:r>
          </w:p>
          <w:p w:rsidR="005B20ED" w:rsidRPr="009F4289" w:rsidRDefault="005B20ED" w:rsidP="00A527E7">
            <w:pPr>
              <w:spacing w:after="60"/>
            </w:pPr>
            <w:r w:rsidRPr="009F4289">
              <w:t>krajina jako hodnota /různé interpretace hodnot krajiny - krajina jako domov, o putování, mc donaldizace turismu, krajina jako adrenalin, energetická devastace krajiny/</w:t>
            </w:r>
          </w:p>
          <w:p w:rsidR="005B20ED" w:rsidRPr="009F4289" w:rsidRDefault="005B20ED" w:rsidP="00A527E7">
            <w:pPr>
              <w:contextualSpacing/>
            </w:pPr>
            <w:r w:rsidRPr="009F4289">
              <w:rPr>
                <w:b/>
                <w:bCs/>
              </w:rPr>
              <w:t xml:space="preserve">Širší životní a sociální prostředí </w:t>
            </w:r>
          </w:p>
          <w:p w:rsidR="005B20ED" w:rsidRPr="009F4289" w:rsidRDefault="005B20ED" w:rsidP="00A527E7">
            <w:pPr>
              <w:contextualSpacing/>
            </w:pPr>
            <w:r w:rsidRPr="009F4289">
              <w:t xml:space="preserve">zahrnuje životní prostor, s nímž jsou obyvatelé města mentálně i fyzicky spojeni v rámci geografického determinismu, </w:t>
            </w:r>
          </w:p>
          <w:p w:rsidR="005B20ED" w:rsidRPr="009F4289" w:rsidRDefault="005B20ED" w:rsidP="00A527E7">
            <w:pPr>
              <w:spacing w:after="60"/>
              <w:contextualSpacing/>
            </w:pPr>
            <w:r w:rsidRPr="009F4289">
              <w:t xml:space="preserve">v němž se zároveň realizuje významná část sociálních kontaktů, komunikace a socializace člověka zahrnuje veškeré sociální dění v exteriéru a interiéru. Cílem je porozumět lidem v sociálních situacích. </w:t>
            </w:r>
          </w:p>
          <w:p w:rsidR="005B20ED" w:rsidRPr="009F4289" w:rsidRDefault="005B20ED" w:rsidP="00A527E7">
            <w:pPr>
              <w:pStyle w:val="Nadpis4"/>
              <w:contextualSpacing/>
              <w:rPr>
                <w:rFonts w:ascii="Times New Roman" w:hAnsi="Times New Roman" w:cs="Times New Roman"/>
                <w:color w:val="auto"/>
              </w:rPr>
            </w:pPr>
            <w:r w:rsidRPr="009F4289">
              <w:rPr>
                <w:rFonts w:ascii="Times New Roman" w:hAnsi="Times New Roman" w:cs="Times New Roman"/>
                <w:color w:val="auto"/>
              </w:rPr>
              <w:t>Širší sociokulturní prostředí zahrnuje:</w:t>
            </w:r>
          </w:p>
          <w:p w:rsidR="005B20ED" w:rsidRPr="009F4289" w:rsidRDefault="005B20ED" w:rsidP="00A527E7">
            <w:pPr>
              <w:ind w:right="-1135"/>
              <w:contextualSpacing/>
            </w:pPr>
            <w:r w:rsidRPr="009F4289">
              <w:rPr>
                <w:u w:val="single"/>
              </w:rPr>
              <w:t>Okolní prostředí</w:t>
            </w:r>
            <w:r w:rsidRPr="009F4289">
              <w:t xml:space="preserve"> - sídelní typy – město, vesnice, samota, dispozici města v krajinném prostředí, urbanismus </w:t>
            </w:r>
          </w:p>
          <w:p w:rsidR="005B20ED" w:rsidRPr="009F4289" w:rsidRDefault="005B20ED" w:rsidP="00A527E7">
            <w:pPr>
              <w:ind w:right="-1135"/>
              <w:contextualSpacing/>
            </w:pPr>
            <w:r w:rsidRPr="009F4289">
              <w:rPr>
                <w:u w:val="single"/>
              </w:rPr>
              <w:t>Lokální prostředí</w:t>
            </w:r>
            <w:r w:rsidRPr="009F4289">
              <w:t xml:space="preserve"> - integrované městské prostředí </w:t>
            </w:r>
          </w:p>
          <w:p w:rsidR="005B20ED" w:rsidRPr="009F4289" w:rsidRDefault="005B20ED" w:rsidP="00A527E7">
            <w:pPr>
              <w:ind w:right="-1135"/>
              <w:contextualSpacing/>
            </w:pPr>
            <w:r w:rsidRPr="009F4289">
              <w:t xml:space="preserve">a/ </w:t>
            </w:r>
            <w:r w:rsidRPr="009F4289">
              <w:rPr>
                <w:i/>
                <w:iCs/>
              </w:rPr>
              <w:t>obytné komplexy</w:t>
            </w:r>
            <w:r w:rsidRPr="009F4289">
              <w:t xml:space="preserve"> /části města, sídliště, kolonie rodinné zástavby, ubytovny, internáty, hotely, penzióny atd./ </w:t>
            </w:r>
          </w:p>
          <w:p w:rsidR="005B20ED" w:rsidRPr="009F4289" w:rsidRDefault="005B20ED" w:rsidP="00A527E7">
            <w:pPr>
              <w:ind w:right="-1135"/>
              <w:contextualSpacing/>
            </w:pPr>
            <w:r w:rsidRPr="009F4289">
              <w:t xml:space="preserve">b/ </w:t>
            </w:r>
            <w:r w:rsidRPr="009F4289">
              <w:rPr>
                <w:i/>
                <w:iCs/>
              </w:rPr>
              <w:t>hospodářské komplexy</w:t>
            </w:r>
            <w:r w:rsidRPr="009F4289">
              <w:t xml:space="preserve"> /továrny, družstva, podniky, peněžní ústavy atd./</w:t>
            </w:r>
          </w:p>
          <w:p w:rsidR="005B20ED" w:rsidRPr="009F4289" w:rsidRDefault="005B20ED" w:rsidP="00A527E7">
            <w:pPr>
              <w:ind w:right="-1135"/>
              <w:contextualSpacing/>
            </w:pPr>
            <w:r w:rsidRPr="009F4289">
              <w:t xml:space="preserve">c/ </w:t>
            </w:r>
            <w:r w:rsidRPr="009F4289">
              <w:rPr>
                <w:i/>
                <w:iCs/>
              </w:rPr>
              <w:t>distribuční komplexy</w:t>
            </w:r>
            <w:r w:rsidRPr="009F4289">
              <w:t xml:space="preserve"> /obchody, služby atd./</w:t>
            </w:r>
          </w:p>
          <w:p w:rsidR="005B20ED" w:rsidRPr="009F4289" w:rsidRDefault="005B20ED" w:rsidP="00A527E7">
            <w:pPr>
              <w:ind w:right="-1135"/>
              <w:contextualSpacing/>
            </w:pPr>
            <w:r w:rsidRPr="009F4289">
              <w:t xml:space="preserve">d/ </w:t>
            </w:r>
            <w:r w:rsidRPr="009F4289">
              <w:rPr>
                <w:i/>
                <w:iCs/>
              </w:rPr>
              <w:t>výchovné komplexy</w:t>
            </w:r>
            <w:r w:rsidRPr="009F4289">
              <w:t xml:space="preserve"> /předškolní zařízení, formální a neformální vzdělávací zařízení/</w:t>
            </w:r>
          </w:p>
          <w:p w:rsidR="005B20ED" w:rsidRPr="009F4289" w:rsidRDefault="005B20ED" w:rsidP="00A527E7">
            <w:pPr>
              <w:ind w:right="-1135"/>
              <w:contextualSpacing/>
            </w:pPr>
            <w:r w:rsidRPr="009F4289">
              <w:t xml:space="preserve">e/ </w:t>
            </w:r>
            <w:r w:rsidRPr="009F4289">
              <w:rPr>
                <w:i/>
                <w:iCs/>
              </w:rPr>
              <w:t>kulturní komplexy</w:t>
            </w:r>
            <w:r w:rsidRPr="009F4289">
              <w:t xml:space="preserve"> /muzea, galerie, divadla, kina, kluby, církevní a kultovní soubory, restaurační zařízení všeho druhu, </w:t>
            </w:r>
          </w:p>
          <w:p w:rsidR="005B20ED" w:rsidRPr="009F4289" w:rsidRDefault="005B20ED" w:rsidP="00A527E7">
            <w:pPr>
              <w:ind w:left="248" w:right="-1135" w:hanging="248"/>
              <w:contextualSpacing/>
            </w:pPr>
            <w:r w:rsidRPr="009F4289">
              <w:t xml:space="preserve">    agentury,  sportovní zařízení, střediska pro využívání volného času, zahrádkářské kolonie, atd./</w:t>
            </w:r>
          </w:p>
          <w:p w:rsidR="005B20ED" w:rsidRPr="009F4289" w:rsidRDefault="005B20ED" w:rsidP="00A527E7">
            <w:pPr>
              <w:ind w:right="-1135"/>
              <w:contextualSpacing/>
            </w:pPr>
            <w:r w:rsidRPr="009F4289">
              <w:lastRenderedPageBreak/>
              <w:t xml:space="preserve">f/ </w:t>
            </w:r>
            <w:r w:rsidRPr="009F4289">
              <w:rPr>
                <w:i/>
                <w:iCs/>
              </w:rPr>
              <w:t>sociální komplexy</w:t>
            </w:r>
            <w:r w:rsidRPr="009F4289">
              <w:t xml:space="preserve"> /zdravotnická zařízení, ústavy, domovy důchodců, zdravotně postižených, hřbitovy, krematoria atd./</w:t>
            </w:r>
          </w:p>
          <w:p w:rsidR="005B20ED" w:rsidRPr="009F4289" w:rsidRDefault="005B20ED" w:rsidP="00A527E7">
            <w:pPr>
              <w:ind w:right="-1135"/>
              <w:contextualSpacing/>
            </w:pPr>
            <w:r w:rsidRPr="009F4289">
              <w:t xml:space="preserve">g/ </w:t>
            </w:r>
            <w:r w:rsidRPr="009F4289">
              <w:rPr>
                <w:i/>
                <w:iCs/>
              </w:rPr>
              <w:t>komplexy státní správy</w:t>
            </w:r>
            <w:r w:rsidRPr="009F4289">
              <w:t xml:space="preserve"> /úřady, vojsko, nápravná zařízení, soudnictví atd./</w:t>
            </w:r>
          </w:p>
          <w:p w:rsidR="005B20ED" w:rsidRPr="009F4289" w:rsidRDefault="005B20ED" w:rsidP="00A527E7">
            <w:pPr>
              <w:ind w:right="-1135"/>
              <w:contextualSpacing/>
            </w:pPr>
            <w:r w:rsidRPr="009F4289">
              <w:t xml:space="preserve">h/ </w:t>
            </w:r>
            <w:r w:rsidRPr="009F4289">
              <w:rPr>
                <w:i/>
                <w:iCs/>
              </w:rPr>
              <w:t>veřejné komplexy pro sociální komunikaci</w:t>
            </w:r>
            <w:r w:rsidRPr="009F4289">
              <w:t xml:space="preserve"> /náměstí, parky, chodníky, dopravní systém, důsledky mobility /stezky, </w:t>
            </w:r>
          </w:p>
          <w:p w:rsidR="005B20ED" w:rsidRPr="009F4289" w:rsidRDefault="005B20ED" w:rsidP="00A527E7">
            <w:pPr>
              <w:ind w:right="-1135"/>
              <w:contextualSpacing/>
            </w:pPr>
            <w:r w:rsidRPr="009F4289">
              <w:t xml:space="preserve">    cesty, zásahy do krajiny, znamení na cestě, drobná sakrální architektura, čekárny atd./</w:t>
            </w:r>
          </w:p>
          <w:p w:rsidR="005B20ED" w:rsidRPr="009F4289" w:rsidRDefault="005B20ED" w:rsidP="00A527E7">
            <w:pPr>
              <w:ind w:right="-1135"/>
              <w:contextualSpacing/>
            </w:pPr>
            <w:r w:rsidRPr="009F4289">
              <w:rPr>
                <w:i/>
                <w:iCs/>
              </w:rPr>
              <w:t>Socioekonomická /profesní/ struktura obyvatel a její sociokulturní prostředí</w:t>
            </w:r>
          </w:p>
          <w:p w:rsidR="005B20ED" w:rsidRPr="009F4289" w:rsidRDefault="005B20ED" w:rsidP="00A527E7">
            <w:pPr>
              <w:ind w:right="-1135"/>
              <w:contextualSpacing/>
            </w:pPr>
            <w:r w:rsidRPr="009F4289">
              <w:t xml:space="preserve">zahrnuje především vztahy a postavení v systému vlastnictví, majetku, příjmů, diferenciace životní úrovně /podnikatelé, </w:t>
            </w:r>
          </w:p>
          <w:p w:rsidR="005B20ED" w:rsidRPr="009F4289" w:rsidRDefault="005B20ED" w:rsidP="00A527E7">
            <w:pPr>
              <w:ind w:right="-1135"/>
              <w:contextualSpacing/>
            </w:pPr>
            <w:r w:rsidRPr="009F4289">
              <w:t>byrokracie, umělci, dělníci, nezaměstnaní, studenti atd./</w:t>
            </w:r>
          </w:p>
          <w:p w:rsidR="005B20ED" w:rsidRPr="009F4289" w:rsidRDefault="005B20ED" w:rsidP="00A527E7">
            <w:pPr>
              <w:ind w:right="-1135"/>
              <w:contextualSpacing/>
            </w:pPr>
            <w:r w:rsidRPr="009F4289">
              <w:rPr>
                <w:i/>
                <w:iCs/>
              </w:rPr>
              <w:t xml:space="preserve">Demografickou strukturu obyvatel </w:t>
            </w:r>
          </w:p>
          <w:p w:rsidR="005B20ED" w:rsidRPr="009F4289" w:rsidRDefault="005B20ED" w:rsidP="00A527E7">
            <w:pPr>
              <w:ind w:right="-1135"/>
              <w:contextualSpacing/>
            </w:pPr>
            <w:r w:rsidRPr="009F4289">
              <w:t>rozdílnost postavení a úlohy mužů a žen /emancipace, feminismus/</w:t>
            </w:r>
          </w:p>
          <w:p w:rsidR="005B20ED" w:rsidRPr="009F4289" w:rsidRDefault="005B20ED" w:rsidP="00A527E7">
            <w:pPr>
              <w:ind w:right="-1135"/>
              <w:contextualSpacing/>
            </w:pPr>
            <w:r w:rsidRPr="009F4289">
              <w:t xml:space="preserve">rozdílné věkové skupiny - neformální skupiny vrstevníků /dětské </w:t>
            </w:r>
          </w:p>
          <w:p w:rsidR="005B20ED" w:rsidRPr="009F4289" w:rsidRDefault="005B20ED" w:rsidP="00A527E7">
            <w:pPr>
              <w:ind w:right="-1135"/>
              <w:contextualSpacing/>
            </w:pPr>
            <w:r w:rsidRPr="009F4289">
              <w:t>skupiny, party, mládežnické skupiny atd./ generaci dospělých /střední věk, stáří/</w:t>
            </w:r>
          </w:p>
          <w:p w:rsidR="005B20ED" w:rsidRPr="009F4289" w:rsidRDefault="005B20ED" w:rsidP="00A527E7">
            <w:pPr>
              <w:ind w:right="-1135"/>
              <w:contextualSpacing/>
            </w:pPr>
            <w:r w:rsidRPr="009F4289">
              <w:rPr>
                <w:i/>
                <w:iCs/>
              </w:rPr>
              <w:t>Subkultury</w:t>
            </w:r>
            <w:r w:rsidRPr="009F4289">
              <w:t xml:space="preserve"> </w:t>
            </w:r>
            <w:r w:rsidRPr="009F4289">
              <w:rPr>
                <w:i/>
                <w:iCs/>
              </w:rPr>
              <w:t>a její sociokulturní prostředí</w:t>
            </w:r>
            <w:r w:rsidRPr="009F4289">
              <w:t xml:space="preserve"> /náboženské komunity, motorkáři, bruslaři, sprejeři, homosexuálové atd./ </w:t>
            </w:r>
          </w:p>
          <w:p w:rsidR="005B20ED" w:rsidRPr="009F4289" w:rsidRDefault="005B20ED" w:rsidP="00A527E7">
            <w:pPr>
              <w:pStyle w:val="Nadpis7"/>
              <w:contextualSpacing/>
              <w:rPr>
                <w:rFonts w:ascii="Times New Roman" w:hAnsi="Times New Roman" w:cs="Times New Roman"/>
                <w:color w:val="auto"/>
              </w:rPr>
            </w:pPr>
            <w:r w:rsidRPr="009F4289">
              <w:rPr>
                <w:rFonts w:ascii="Times New Roman" w:hAnsi="Times New Roman" w:cs="Times New Roman"/>
                <w:color w:val="auto"/>
              </w:rPr>
              <w:t>Národnostní menšiny</w:t>
            </w:r>
          </w:p>
          <w:p w:rsidR="005B20ED" w:rsidRPr="009F4289" w:rsidRDefault="005B20ED" w:rsidP="00A527E7">
            <w:pPr>
              <w:spacing w:after="60"/>
              <w:ind w:right="-1134"/>
              <w:contextualSpacing/>
            </w:pPr>
            <w:r w:rsidRPr="009F4289">
              <w:rPr>
                <w:i/>
                <w:iCs/>
              </w:rPr>
              <w:t xml:space="preserve">Sociální patologie a deviace </w:t>
            </w:r>
            <w:r w:rsidRPr="009F4289">
              <w:t>/mafie, podsvětí, kriminalita, gangy, sekty, bandy/</w:t>
            </w:r>
          </w:p>
          <w:p w:rsidR="005B20ED" w:rsidRPr="009F4289" w:rsidRDefault="005B20ED" w:rsidP="00A527E7">
            <w:pPr>
              <w:pStyle w:val="Nadpis4"/>
              <w:contextualSpacing/>
              <w:rPr>
                <w:rFonts w:ascii="Times New Roman" w:hAnsi="Times New Roman" w:cs="Times New Roman"/>
                <w:b/>
                <w:i w:val="0"/>
                <w:color w:val="auto"/>
              </w:rPr>
            </w:pPr>
            <w:r w:rsidRPr="009F4289">
              <w:rPr>
                <w:rFonts w:ascii="Times New Roman" w:hAnsi="Times New Roman" w:cs="Times New Roman"/>
                <w:b/>
                <w:i w:val="0"/>
                <w:color w:val="auto"/>
              </w:rPr>
              <w:t>Užší životní a sociokulturní prostředí:</w:t>
            </w:r>
          </w:p>
          <w:p w:rsidR="005B20ED" w:rsidRPr="009F4289" w:rsidRDefault="005B20ED" w:rsidP="00A527E7">
            <w:pPr>
              <w:ind w:right="-1135"/>
              <w:contextualSpacing/>
            </w:pPr>
            <w:r w:rsidRPr="009F4289">
              <w:rPr>
                <w:i/>
                <w:iCs/>
              </w:rPr>
              <w:t>Tento okruh zahrnuje</w:t>
            </w:r>
            <w:r w:rsidRPr="009F4289">
              <w:t xml:space="preserve"> nukleární rodinu - otce, matku, děti. Každý jedinec je nositelem sociálního dění, proto i rodinná </w:t>
            </w:r>
          </w:p>
          <w:p w:rsidR="005B20ED" w:rsidRPr="009F4289" w:rsidRDefault="005B20ED" w:rsidP="00A527E7">
            <w:pPr>
              <w:ind w:right="-1135"/>
              <w:contextualSpacing/>
            </w:pPr>
            <w:r w:rsidRPr="009F4289">
              <w:t xml:space="preserve">a portrétní fotografie, dokumenty denní potřeby, památky, domácí knihovna mohou být účinným východiskem pro </w:t>
            </w:r>
          </w:p>
          <w:p w:rsidR="005B20ED" w:rsidRPr="009F4289" w:rsidRDefault="005B20ED" w:rsidP="00A527E7">
            <w:pPr>
              <w:ind w:right="-1135"/>
              <w:contextualSpacing/>
            </w:pPr>
            <w:r w:rsidRPr="009F4289">
              <w:t xml:space="preserve">fotografickou dokumentaci a kvalitativní analýzu. Jedná se o nejobtížnější část dokumentace vzhledem ke složitému </w:t>
            </w:r>
          </w:p>
          <w:p w:rsidR="005B20ED" w:rsidRPr="009F4289" w:rsidRDefault="005B20ED" w:rsidP="00A527E7">
            <w:pPr>
              <w:ind w:right="-1135"/>
              <w:contextualSpacing/>
            </w:pPr>
            <w:r w:rsidRPr="009F4289">
              <w:t xml:space="preserve">rozpoznávání a interpretaci symbolů, faktů, ikon. Dále tento přirozený systém - zobrazená sociální realita, je výslednicí </w:t>
            </w:r>
          </w:p>
          <w:p w:rsidR="005B20ED" w:rsidRPr="009F4289" w:rsidRDefault="005B20ED" w:rsidP="00A527E7">
            <w:pPr>
              <w:ind w:right="-1135"/>
              <w:contextualSpacing/>
            </w:pPr>
            <w:r w:rsidRPr="009F4289">
              <w:t xml:space="preserve">historie vztahů, tradic, hodnot, rodinných událostí a dalších faktorů, se kterými jsme většinou málo obeznámeni.   </w:t>
            </w:r>
          </w:p>
          <w:p w:rsidR="005B20ED" w:rsidRPr="009F4289" w:rsidRDefault="005B20ED" w:rsidP="00A527E7">
            <w:pPr>
              <w:ind w:right="-1135"/>
              <w:contextualSpacing/>
              <w:jc w:val="both"/>
            </w:pPr>
            <w:r w:rsidRPr="009F4289">
              <w:rPr>
                <w:i/>
                <w:iCs/>
              </w:rPr>
              <w:t xml:space="preserve">byty: </w:t>
            </w:r>
            <w:r w:rsidRPr="009F4289">
              <w:t xml:space="preserve">typologie bydlení /trendy, komparace/, vybavení domácností /o smyslu věcí, kterými se obklopujeme, utváření </w:t>
            </w:r>
          </w:p>
          <w:p w:rsidR="005B20ED" w:rsidRPr="009F4289" w:rsidRDefault="005B20ED" w:rsidP="00A527E7">
            <w:pPr>
              <w:ind w:right="-1135"/>
              <w:contextualSpacing/>
              <w:jc w:val="both"/>
            </w:pPr>
            <w:r w:rsidRPr="009F4289">
              <w:t xml:space="preserve">životního stylu, komparace/, nové ikony /televize, internet, video, DVD, počítačové hry, grily a rožně/, ”byty” </w:t>
            </w:r>
          </w:p>
          <w:p w:rsidR="005B20ED" w:rsidRPr="009F4289" w:rsidRDefault="005B20ED" w:rsidP="00A527E7">
            <w:pPr>
              <w:ind w:right="-1135"/>
              <w:contextualSpacing/>
              <w:jc w:val="both"/>
              <w:rPr>
                <w:i/>
                <w:iCs/>
              </w:rPr>
            </w:pPr>
            <w:r w:rsidRPr="009F4289">
              <w:t xml:space="preserve">bezdomovců, bydlení na okraji /nemocnice, ústavy, bezdomovci, alternativy – squat, zlaté klece podnikatelského baroka/ </w:t>
            </w:r>
          </w:p>
          <w:p w:rsidR="005B20ED" w:rsidRPr="009F4289" w:rsidRDefault="005B20ED" w:rsidP="00A527E7">
            <w:pPr>
              <w:contextualSpacing/>
              <w:jc w:val="both"/>
            </w:pPr>
          </w:p>
        </w:tc>
      </w:tr>
      <w:tr w:rsidR="005B20ED" w:rsidRPr="007842E3" w:rsidTr="00A527E7">
        <w:trPr>
          <w:trHeight w:val="265"/>
        </w:trPr>
        <w:tc>
          <w:tcPr>
            <w:tcW w:w="3653" w:type="dxa"/>
            <w:gridSpan w:val="2"/>
            <w:tcBorders>
              <w:top w:val="nil"/>
            </w:tcBorders>
            <w:shd w:val="clear" w:color="auto" w:fill="F7CAAC"/>
          </w:tcPr>
          <w:p w:rsidR="005B20ED" w:rsidRPr="007842E3" w:rsidRDefault="005B20ED" w:rsidP="00A527E7">
            <w:pPr>
              <w:jc w:val="both"/>
            </w:pPr>
            <w:r w:rsidRPr="007842E3">
              <w:rPr>
                <w:b/>
              </w:rPr>
              <w:lastRenderedPageBreak/>
              <w:t>Studijní literatura a studijní pomůcky</w:t>
            </w:r>
          </w:p>
        </w:tc>
        <w:tc>
          <w:tcPr>
            <w:tcW w:w="6202" w:type="dxa"/>
            <w:gridSpan w:val="6"/>
            <w:tcBorders>
              <w:top w:val="nil"/>
              <w:bottom w:val="nil"/>
            </w:tcBorders>
          </w:tcPr>
          <w:p w:rsidR="005B20ED" w:rsidRPr="007842E3" w:rsidRDefault="005B20ED" w:rsidP="00A527E7">
            <w:pPr>
              <w:jc w:val="both"/>
            </w:pPr>
          </w:p>
        </w:tc>
      </w:tr>
      <w:tr w:rsidR="005B20ED" w:rsidRPr="007842E3" w:rsidTr="00A527E7">
        <w:trPr>
          <w:trHeight w:val="1497"/>
        </w:trPr>
        <w:tc>
          <w:tcPr>
            <w:tcW w:w="9855" w:type="dxa"/>
            <w:gridSpan w:val="8"/>
            <w:tcBorders>
              <w:top w:val="nil"/>
            </w:tcBorders>
          </w:tcPr>
          <w:p w:rsidR="005B20ED" w:rsidRDefault="005B20ED" w:rsidP="00A527E7">
            <w:pPr>
              <w:rPr>
                <w:b/>
              </w:rPr>
            </w:pPr>
          </w:p>
          <w:p w:rsidR="005B20ED" w:rsidRPr="007842E3" w:rsidRDefault="005B20ED" w:rsidP="00A527E7">
            <w:pPr>
              <w:rPr>
                <w:b/>
              </w:rPr>
            </w:pPr>
            <w:r w:rsidRPr="007842E3">
              <w:rPr>
                <w:b/>
              </w:rPr>
              <w:t>Povinná:</w:t>
            </w:r>
          </w:p>
          <w:p w:rsidR="005B20ED" w:rsidRPr="007842E3" w:rsidRDefault="005B20ED" w:rsidP="00A527E7">
            <w:r w:rsidRPr="007842E3">
              <w:t xml:space="preserve">Bauman, Z.: </w:t>
            </w:r>
            <w:r w:rsidRPr="007842E3">
              <w:rPr>
                <w:i/>
              </w:rPr>
              <w:t>Postmoderní sociologie.</w:t>
            </w:r>
            <w:r w:rsidRPr="007842E3">
              <w:t xml:space="preserve"> Slon, Praha 1996, s. 25-35.</w:t>
            </w:r>
          </w:p>
          <w:p w:rsidR="005B20ED" w:rsidRPr="007842E3" w:rsidRDefault="005B20ED" w:rsidP="00A527E7">
            <w:r w:rsidRPr="007842E3">
              <w:t xml:space="preserve">Berger, P.: </w:t>
            </w:r>
            <w:r w:rsidRPr="007842E3">
              <w:rPr>
                <w:i/>
              </w:rPr>
              <w:t>Pozvání do sociologie.</w:t>
            </w:r>
            <w:r w:rsidRPr="007842E3">
              <w:t xml:space="preserve"> FMO, Praha 1991, s. 48-52.</w:t>
            </w:r>
          </w:p>
          <w:p w:rsidR="005B20ED" w:rsidRPr="007842E3" w:rsidRDefault="005B20ED" w:rsidP="00A527E7">
            <w:r w:rsidRPr="007842E3">
              <w:t xml:space="preserve">Svobodová, H.: </w:t>
            </w:r>
            <w:r w:rsidRPr="007842E3">
              <w:rPr>
                <w:i/>
              </w:rPr>
              <w:t>Krajina jako domov.</w:t>
            </w:r>
            <w:r w:rsidRPr="007842E3">
              <w:t xml:space="preserve"> Impreso</w:t>
            </w:r>
            <w:r>
              <w:t>, Žďár nad Sázavou 1996, s. 48</w:t>
            </w:r>
            <w:r w:rsidRPr="007842E3">
              <w:t xml:space="preserve">-66. </w:t>
            </w:r>
          </w:p>
          <w:p w:rsidR="005B20ED" w:rsidRPr="007842E3" w:rsidRDefault="005B20ED" w:rsidP="00A527E7">
            <w:r w:rsidRPr="007842E3">
              <w:t>Zemánek,</w:t>
            </w:r>
            <w:r>
              <w:t xml:space="preserve"> </w:t>
            </w:r>
            <w:r w:rsidRPr="007842E3">
              <w:t xml:space="preserve">J.: </w:t>
            </w:r>
            <w:r w:rsidRPr="007842E3">
              <w:rPr>
                <w:i/>
              </w:rPr>
              <w:t>Divočina, příroda, duše, jazyk</w:t>
            </w:r>
            <w:r>
              <w:t>. Kant, Praha 2003, s. 14</w:t>
            </w:r>
            <w:r w:rsidRPr="007842E3">
              <w:t>-33.</w:t>
            </w:r>
          </w:p>
          <w:p w:rsidR="005B20ED" w:rsidRPr="007842E3" w:rsidRDefault="005B20ED" w:rsidP="00A527E7">
            <w:r w:rsidRPr="007842E3">
              <w:t>Disman, M.: Jak se vyrábí sociologická znalost.</w:t>
            </w:r>
            <w:r>
              <w:t xml:space="preserve"> Karolinum, Praha 1993, s. 16-</w:t>
            </w:r>
            <w:r w:rsidRPr="007842E3">
              <w:t>24.</w:t>
            </w:r>
          </w:p>
          <w:p w:rsidR="005B20ED" w:rsidRPr="007842E3" w:rsidRDefault="005B20ED" w:rsidP="00A527E7">
            <w:r w:rsidRPr="007842E3">
              <w:t xml:space="preserve">Gehl, J.: </w:t>
            </w:r>
            <w:r w:rsidRPr="007842E3">
              <w:rPr>
                <w:i/>
              </w:rPr>
              <w:t xml:space="preserve">Život mezi budovami. </w:t>
            </w:r>
            <w:r>
              <w:t>PPVP, Brno 2000, s. 55-</w:t>
            </w:r>
            <w:r w:rsidRPr="007842E3">
              <w:t>63.</w:t>
            </w:r>
          </w:p>
          <w:p w:rsidR="005B20ED" w:rsidRPr="007842E3" w:rsidRDefault="005B20ED" w:rsidP="00A527E7"/>
          <w:p w:rsidR="005B20ED" w:rsidRPr="007842E3" w:rsidRDefault="005B20ED" w:rsidP="00A527E7">
            <w:pPr>
              <w:rPr>
                <w:b/>
              </w:rPr>
            </w:pPr>
            <w:r w:rsidRPr="007842E3">
              <w:rPr>
                <w:b/>
              </w:rPr>
              <w:t>Doporučená:</w:t>
            </w:r>
          </w:p>
          <w:p w:rsidR="005B20ED" w:rsidRPr="007842E3" w:rsidRDefault="005B20ED" w:rsidP="00A527E7">
            <w:r w:rsidRPr="007842E3">
              <w:rPr>
                <w:i/>
              </w:rPr>
              <w:t>Člověk a příroda.</w:t>
            </w:r>
            <w:r w:rsidRPr="007842E3">
              <w:t xml:space="preserve"> Sborník. Národní gale</w:t>
            </w:r>
            <w:r>
              <w:t>rie v Praze, Praha 1989, s. 43-</w:t>
            </w:r>
            <w:r w:rsidRPr="007842E3">
              <w:t>53.</w:t>
            </w:r>
          </w:p>
          <w:p w:rsidR="005B20ED" w:rsidRPr="007842E3" w:rsidRDefault="005B20ED" w:rsidP="00A527E7">
            <w:r w:rsidRPr="007842E3">
              <w:t xml:space="preserve">Gojda, M.: </w:t>
            </w:r>
            <w:r w:rsidRPr="007842E3">
              <w:rPr>
                <w:i/>
              </w:rPr>
              <w:t>Archeologie krajiny.</w:t>
            </w:r>
            <w:r w:rsidRPr="007842E3">
              <w:t xml:space="preserve"> Academia, Praha 2000, s.</w:t>
            </w:r>
            <w:r>
              <w:t xml:space="preserve"> 16</w:t>
            </w:r>
            <w:r w:rsidRPr="007842E3">
              <w:t>-23.</w:t>
            </w:r>
          </w:p>
          <w:p w:rsidR="005B20ED" w:rsidRPr="007842E3" w:rsidRDefault="005B20ED" w:rsidP="00A527E7">
            <w:r w:rsidRPr="007842E3">
              <w:t xml:space="preserve">Librová, H.: </w:t>
            </w:r>
            <w:r w:rsidRPr="007842E3">
              <w:rPr>
                <w:i/>
              </w:rPr>
              <w:t>Láska ke krajině.</w:t>
            </w:r>
            <w:r>
              <w:t xml:space="preserve"> Blok, Brno 1988, s. 25-</w:t>
            </w:r>
            <w:r w:rsidRPr="007842E3">
              <w:t>36.</w:t>
            </w:r>
          </w:p>
          <w:p w:rsidR="005B20ED" w:rsidRPr="007842E3" w:rsidRDefault="005B20ED" w:rsidP="00A527E7">
            <w:r w:rsidRPr="007842E3">
              <w:t xml:space="preserve">Alan, J.: </w:t>
            </w:r>
            <w:r w:rsidRPr="007842E3">
              <w:rPr>
                <w:i/>
              </w:rPr>
              <w:t>Etapy života očima sociologie.</w:t>
            </w:r>
            <w:r>
              <w:t xml:space="preserve"> Pyramida, Praha 1985, s. 22</w:t>
            </w:r>
            <w:r w:rsidRPr="007842E3">
              <w:t>-30.</w:t>
            </w:r>
          </w:p>
          <w:p w:rsidR="005B20ED" w:rsidRPr="007842E3" w:rsidRDefault="005B20ED" w:rsidP="00A527E7">
            <w:r w:rsidRPr="007842E3">
              <w:t xml:space="preserve">De Singly, F.: </w:t>
            </w:r>
            <w:r w:rsidRPr="007842E3">
              <w:rPr>
                <w:i/>
              </w:rPr>
              <w:t>Sociologie současné rodiny</w:t>
            </w:r>
            <w:r>
              <w:t>. Portál, Praha 1999, s. 18</w:t>
            </w:r>
            <w:r w:rsidRPr="007842E3">
              <w:t>-30.</w:t>
            </w:r>
          </w:p>
          <w:p w:rsidR="005B20ED" w:rsidRPr="007842E3" w:rsidRDefault="005B20ED" w:rsidP="00A527E7">
            <w:r w:rsidRPr="007842E3">
              <w:rPr>
                <w:i/>
              </w:rPr>
              <w:t>Encyklopedie kulturních trendů 90. let</w:t>
            </w:r>
            <w:r w:rsidRPr="007842E3">
              <w:t>. Jota, Brno 1999 – výběr fenoménů.</w:t>
            </w:r>
          </w:p>
          <w:p w:rsidR="005B20ED" w:rsidRPr="007842E3" w:rsidRDefault="005B20ED" w:rsidP="00A527E7">
            <w:r w:rsidRPr="007842E3">
              <w:rPr>
                <w:i/>
              </w:rPr>
              <w:t>Zpráva o stavu českého člověka 1997.</w:t>
            </w:r>
            <w:r w:rsidRPr="007842E3">
              <w:t xml:space="preserve"> Reklamní agentura Leo Burnet.</w:t>
            </w:r>
            <w:r>
              <w:t xml:space="preserve"> </w:t>
            </w:r>
            <w:r w:rsidRPr="007842E3">
              <w:t>Praha 1997 – celé.</w:t>
            </w:r>
          </w:p>
          <w:p w:rsidR="005B20ED" w:rsidRPr="007842E3" w:rsidRDefault="005B20ED" w:rsidP="00A527E7">
            <w:r w:rsidRPr="007842E3">
              <w:rPr>
                <w:i/>
              </w:rPr>
              <w:t>Češi na prahu nového tisíciletí</w:t>
            </w:r>
            <w:r w:rsidRPr="007842E3">
              <w:t>. Reklamní agentura Leo Burnet.</w:t>
            </w:r>
            <w:r>
              <w:t xml:space="preserve"> </w:t>
            </w:r>
            <w:r w:rsidRPr="007842E3">
              <w:t>Praha 2000, celé.</w:t>
            </w:r>
          </w:p>
          <w:p w:rsidR="005B20ED" w:rsidRPr="007842E3" w:rsidRDefault="005B20ED" w:rsidP="00A527E7">
            <w:r w:rsidRPr="007842E3">
              <w:t>Schulz, Ch.</w:t>
            </w:r>
            <w:r>
              <w:t xml:space="preserve"> </w:t>
            </w:r>
            <w:r w:rsidRPr="007842E3">
              <w:t xml:space="preserve">N.: </w:t>
            </w:r>
            <w:r w:rsidRPr="007842E3">
              <w:rPr>
                <w:i/>
              </w:rPr>
              <w:t>Genius loci</w:t>
            </w:r>
            <w:r>
              <w:t>. Odeon, Praha 1994, s. 26</w:t>
            </w:r>
            <w:r w:rsidRPr="007842E3">
              <w:t>-55.</w:t>
            </w:r>
          </w:p>
          <w:p w:rsidR="005B20ED" w:rsidRPr="009F4289" w:rsidRDefault="005B20ED" w:rsidP="00A527E7">
            <w:pPr>
              <w:rPr>
                <w:b/>
              </w:rPr>
            </w:pPr>
          </w:p>
          <w:p w:rsidR="005B20ED" w:rsidRPr="009F4289" w:rsidRDefault="005B20ED" w:rsidP="00A527E7">
            <w:pPr>
              <w:pStyle w:val="Nadpis2"/>
              <w:rPr>
                <w:rFonts w:ascii="Times New Roman" w:hAnsi="Times New Roman" w:cs="Times New Roman"/>
                <w:b/>
                <w:bCs/>
                <w:iCs/>
                <w:color w:val="auto"/>
                <w:sz w:val="20"/>
                <w:szCs w:val="20"/>
              </w:rPr>
            </w:pPr>
            <w:r w:rsidRPr="009F4289">
              <w:rPr>
                <w:rFonts w:ascii="Times New Roman" w:hAnsi="Times New Roman" w:cs="Times New Roman"/>
                <w:b/>
                <w:iCs/>
                <w:color w:val="auto"/>
                <w:sz w:val="20"/>
                <w:szCs w:val="20"/>
              </w:rPr>
              <w:t xml:space="preserve">Vizuální podpora k tématu /diapozitivy, CDR, video/: </w:t>
            </w:r>
          </w:p>
          <w:p w:rsidR="005B20ED" w:rsidRPr="007842E3" w:rsidRDefault="005B20ED" w:rsidP="00A527E7">
            <w:r w:rsidRPr="007842E3">
              <w:t>Filmy z  archivu Nadace film a sociologie a Člověk v tísni</w:t>
            </w:r>
          </w:p>
          <w:p w:rsidR="005B20ED" w:rsidRDefault="005B20ED" w:rsidP="00A527E7">
            <w:pPr>
              <w:jc w:val="both"/>
            </w:pPr>
            <w:r w:rsidRPr="007842E3">
              <w:t>Dále viz studijní opory</w:t>
            </w:r>
          </w:p>
          <w:p w:rsidR="009F4289" w:rsidRPr="007842E3" w:rsidRDefault="009F4289" w:rsidP="00A527E7">
            <w:pPr>
              <w:jc w:val="both"/>
            </w:pPr>
          </w:p>
        </w:tc>
      </w:tr>
      <w:tr w:rsidR="005B20ED" w:rsidRPr="007842E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B20ED" w:rsidRPr="007842E3" w:rsidRDefault="005B20ED" w:rsidP="00A527E7">
            <w:pPr>
              <w:jc w:val="center"/>
              <w:rPr>
                <w:b/>
              </w:rPr>
            </w:pPr>
            <w:r w:rsidRPr="007842E3">
              <w:rPr>
                <w:b/>
              </w:rPr>
              <w:t>Informace ke kombinované nebo distanční formě</w:t>
            </w:r>
          </w:p>
        </w:tc>
      </w:tr>
      <w:tr w:rsidR="005B20ED" w:rsidRPr="007842E3" w:rsidTr="00A527E7">
        <w:tc>
          <w:tcPr>
            <w:tcW w:w="4787" w:type="dxa"/>
            <w:gridSpan w:val="3"/>
            <w:tcBorders>
              <w:top w:val="single" w:sz="2" w:space="0" w:color="auto"/>
            </w:tcBorders>
            <w:shd w:val="clear" w:color="auto" w:fill="F7CAAC"/>
          </w:tcPr>
          <w:p w:rsidR="005B20ED" w:rsidRPr="007842E3" w:rsidRDefault="005B20ED" w:rsidP="00A527E7">
            <w:pPr>
              <w:autoSpaceDE w:val="0"/>
              <w:autoSpaceDN w:val="0"/>
              <w:adjustRightInd w:val="0"/>
            </w:pPr>
            <w:r w:rsidRPr="007842E3">
              <w:rPr>
                <w:b/>
              </w:rPr>
              <w:t>Rozsah konzultací (soustředění)</w:t>
            </w:r>
            <w:r w:rsidRPr="007842E3">
              <w:rPr>
                <w:rFonts w:eastAsia="Calibri"/>
              </w:rPr>
              <w:t xml:space="preserve"> </w:t>
            </w:r>
          </w:p>
        </w:tc>
        <w:tc>
          <w:tcPr>
            <w:tcW w:w="889" w:type="dxa"/>
            <w:tcBorders>
              <w:top w:val="single" w:sz="2" w:space="0" w:color="auto"/>
            </w:tcBorders>
          </w:tcPr>
          <w:p w:rsidR="005B20ED" w:rsidRPr="007842E3" w:rsidRDefault="005B20ED" w:rsidP="00A527E7">
            <w:pPr>
              <w:jc w:val="both"/>
            </w:pPr>
            <w:r>
              <w:t>8</w:t>
            </w:r>
          </w:p>
        </w:tc>
        <w:tc>
          <w:tcPr>
            <w:tcW w:w="4179" w:type="dxa"/>
            <w:gridSpan w:val="4"/>
            <w:tcBorders>
              <w:top w:val="single" w:sz="2" w:space="0" w:color="auto"/>
            </w:tcBorders>
            <w:shd w:val="clear" w:color="auto" w:fill="F7CAAC"/>
          </w:tcPr>
          <w:p w:rsidR="005B20ED" w:rsidRPr="007842E3" w:rsidRDefault="005B20ED" w:rsidP="00A527E7">
            <w:pPr>
              <w:jc w:val="both"/>
              <w:rPr>
                <w:b/>
              </w:rPr>
            </w:pPr>
            <w:r w:rsidRPr="007842E3">
              <w:rPr>
                <w:b/>
              </w:rPr>
              <w:t xml:space="preserve">hodin </w:t>
            </w:r>
          </w:p>
        </w:tc>
      </w:tr>
      <w:tr w:rsidR="005B20ED" w:rsidRPr="007842E3" w:rsidTr="00A527E7">
        <w:tc>
          <w:tcPr>
            <w:tcW w:w="9855" w:type="dxa"/>
            <w:gridSpan w:val="8"/>
            <w:shd w:val="clear" w:color="auto" w:fill="F7CAAC"/>
          </w:tcPr>
          <w:p w:rsidR="005B20ED" w:rsidRPr="007842E3" w:rsidRDefault="005B20ED" w:rsidP="00A527E7">
            <w:pPr>
              <w:jc w:val="both"/>
              <w:rPr>
                <w:b/>
              </w:rPr>
            </w:pPr>
            <w:r w:rsidRPr="007842E3">
              <w:rPr>
                <w:b/>
              </w:rPr>
              <w:t>Informace o způsobu kontaktu s vyučujícím</w:t>
            </w:r>
          </w:p>
        </w:tc>
      </w:tr>
      <w:tr w:rsidR="005B20ED" w:rsidTr="009F4289">
        <w:trPr>
          <w:trHeight w:val="1155"/>
        </w:trPr>
        <w:tc>
          <w:tcPr>
            <w:tcW w:w="9855" w:type="dxa"/>
            <w:gridSpan w:val="8"/>
          </w:tcPr>
          <w:p w:rsidR="005B20ED" w:rsidRDefault="005B20ED" w:rsidP="00A527E7">
            <w:pPr>
              <w:autoSpaceDE w:val="0"/>
              <w:autoSpaceDN w:val="0"/>
              <w:adjustRightInd w:val="0"/>
              <w:rPr>
                <w:rFonts w:eastAsia="Calibri"/>
              </w:rPr>
            </w:pPr>
          </w:p>
          <w:p w:rsidR="005B20ED" w:rsidRPr="009D60DA" w:rsidRDefault="005B20ED" w:rsidP="00A527E7">
            <w:pPr>
              <w:autoSpaceDE w:val="0"/>
              <w:autoSpaceDN w:val="0"/>
              <w:adjustRightInd w:val="0"/>
              <w:rPr>
                <w:rFonts w:eastAsia="Calibri"/>
              </w:rPr>
            </w:pPr>
            <w:r w:rsidRPr="009D60DA">
              <w:rPr>
                <w:rFonts w:eastAsia="Calibri"/>
              </w:rPr>
              <w:t>Osobní kontakt</w:t>
            </w:r>
          </w:p>
          <w:p w:rsidR="005B20ED" w:rsidRPr="009D60DA" w:rsidRDefault="005B20ED" w:rsidP="00A527E7">
            <w:pPr>
              <w:autoSpaceDE w:val="0"/>
              <w:autoSpaceDN w:val="0"/>
              <w:adjustRightInd w:val="0"/>
              <w:rPr>
                <w:rFonts w:eastAsia="Calibri"/>
              </w:rPr>
            </w:pPr>
            <w:r w:rsidRPr="009D60DA">
              <w:rPr>
                <w:rFonts w:eastAsia="Calibri"/>
              </w:rPr>
              <w:t xml:space="preserve">Mail </w:t>
            </w:r>
            <w:hyperlink r:id="rId60" w:history="1">
              <w:r w:rsidRPr="009D60DA">
                <w:rPr>
                  <w:rStyle w:val="Hypertextovodkaz"/>
                  <w:rFonts w:eastAsia="Calibri"/>
                </w:rPr>
                <w:t>jiri.sio@post.cz</w:t>
              </w:r>
            </w:hyperlink>
          </w:p>
          <w:p w:rsidR="001C0B69" w:rsidRDefault="005B20ED" w:rsidP="00A527E7">
            <w:pPr>
              <w:autoSpaceDE w:val="0"/>
              <w:autoSpaceDN w:val="0"/>
              <w:adjustRightInd w:val="0"/>
              <w:rPr>
                <w:rFonts w:eastAsia="Calibri"/>
              </w:rPr>
            </w:pPr>
            <w:r w:rsidRPr="009D60DA">
              <w:rPr>
                <w:rFonts w:eastAsia="Calibri"/>
              </w:rPr>
              <w:t>Mobil: 776185199</w:t>
            </w:r>
          </w:p>
          <w:p w:rsidR="001C0B69" w:rsidRPr="007842E3" w:rsidRDefault="001C0B69" w:rsidP="00A527E7">
            <w:pPr>
              <w:autoSpaceDE w:val="0"/>
              <w:autoSpaceDN w:val="0"/>
              <w:adjustRightInd w:val="0"/>
              <w:rPr>
                <w:rFonts w:eastAsia="Calibri"/>
                <w:sz w:val="16"/>
                <w:szCs w:val="16"/>
              </w:rPr>
            </w:pPr>
          </w:p>
        </w:tc>
      </w:tr>
    </w:tbl>
    <w:p w:rsidR="00BE579A" w:rsidRDefault="00BE579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B20ED" w:rsidRPr="005B20ED" w:rsidTr="00A527E7">
        <w:tc>
          <w:tcPr>
            <w:tcW w:w="9855" w:type="dxa"/>
            <w:gridSpan w:val="8"/>
            <w:tcBorders>
              <w:bottom w:val="double" w:sz="4" w:space="0" w:color="auto"/>
            </w:tcBorders>
            <w:shd w:val="clear" w:color="auto" w:fill="BDD6EE"/>
          </w:tcPr>
          <w:p w:rsidR="005B20ED" w:rsidRPr="005B20ED" w:rsidRDefault="005B20ED" w:rsidP="005B20ED">
            <w:pPr>
              <w:jc w:val="both"/>
              <w:rPr>
                <w:b/>
                <w:sz w:val="28"/>
              </w:rPr>
            </w:pPr>
            <w:r w:rsidRPr="005B20ED">
              <w:lastRenderedPageBreak/>
              <w:br w:type="page"/>
            </w:r>
            <w:r w:rsidRPr="005B20ED">
              <w:rPr>
                <w:b/>
                <w:sz w:val="28"/>
              </w:rPr>
              <w:t>B-III – Charakteristika studijního předmětu</w:t>
            </w:r>
          </w:p>
        </w:tc>
      </w:tr>
      <w:tr w:rsidR="005B20ED" w:rsidRPr="005B20ED" w:rsidTr="00A527E7">
        <w:tc>
          <w:tcPr>
            <w:tcW w:w="3086" w:type="dxa"/>
            <w:tcBorders>
              <w:top w:val="double" w:sz="4" w:space="0" w:color="auto"/>
            </w:tcBorders>
            <w:shd w:val="clear" w:color="auto" w:fill="F7CAAC"/>
          </w:tcPr>
          <w:p w:rsidR="005B20ED" w:rsidRPr="005B20ED" w:rsidRDefault="005B20ED" w:rsidP="005B20ED">
            <w:pPr>
              <w:jc w:val="both"/>
              <w:rPr>
                <w:b/>
              </w:rPr>
            </w:pPr>
            <w:r w:rsidRPr="005B20ED">
              <w:rPr>
                <w:b/>
              </w:rPr>
              <w:t>Název studijního předmětu</w:t>
            </w:r>
          </w:p>
        </w:tc>
        <w:tc>
          <w:tcPr>
            <w:tcW w:w="6769" w:type="dxa"/>
            <w:gridSpan w:val="7"/>
            <w:tcBorders>
              <w:top w:val="double" w:sz="4" w:space="0" w:color="auto"/>
            </w:tcBorders>
          </w:tcPr>
          <w:p w:rsidR="005B20ED" w:rsidRPr="005B20ED" w:rsidRDefault="005B20ED" w:rsidP="005B20ED">
            <w:pPr>
              <w:jc w:val="both"/>
              <w:rPr>
                <w:color w:val="1F497D"/>
              </w:rPr>
            </w:pPr>
            <w:r w:rsidRPr="005B20ED">
              <w:t>Umění a společnost</w:t>
            </w:r>
          </w:p>
        </w:tc>
      </w:tr>
      <w:tr w:rsidR="005B20ED" w:rsidRPr="005B20ED" w:rsidTr="00A527E7">
        <w:tc>
          <w:tcPr>
            <w:tcW w:w="3086" w:type="dxa"/>
            <w:shd w:val="clear" w:color="auto" w:fill="F7CAAC"/>
          </w:tcPr>
          <w:p w:rsidR="005B20ED" w:rsidRPr="005B20ED" w:rsidRDefault="005B20ED" w:rsidP="005B20ED">
            <w:pPr>
              <w:rPr>
                <w:b/>
              </w:rPr>
            </w:pPr>
            <w:r w:rsidRPr="005B20ED">
              <w:rPr>
                <w:b/>
              </w:rPr>
              <w:t>Typ předmětu</w:t>
            </w:r>
          </w:p>
        </w:tc>
        <w:tc>
          <w:tcPr>
            <w:tcW w:w="3406" w:type="dxa"/>
            <w:gridSpan w:val="4"/>
          </w:tcPr>
          <w:p w:rsidR="005B20ED" w:rsidRPr="005B20ED" w:rsidRDefault="005B20ED" w:rsidP="005B20ED">
            <w:pPr>
              <w:autoSpaceDE w:val="0"/>
              <w:autoSpaceDN w:val="0"/>
              <w:adjustRightInd w:val="0"/>
            </w:pPr>
            <w:r w:rsidRPr="005B20ED">
              <w:rPr>
                <w:rFonts w:eastAsia="Calibri"/>
              </w:rPr>
              <w:t xml:space="preserve">povinný, </w:t>
            </w:r>
            <w:r w:rsidRPr="005B20ED">
              <w:rPr>
                <w:rFonts w:eastAsia="Calibri"/>
                <w:bCs/>
              </w:rPr>
              <w:t>ZT</w:t>
            </w:r>
          </w:p>
        </w:tc>
        <w:tc>
          <w:tcPr>
            <w:tcW w:w="2695" w:type="dxa"/>
            <w:gridSpan w:val="2"/>
            <w:shd w:val="clear" w:color="auto" w:fill="F7CAAC"/>
          </w:tcPr>
          <w:p w:rsidR="005B20ED" w:rsidRPr="005B20ED" w:rsidRDefault="005B20ED" w:rsidP="005B20ED">
            <w:pPr>
              <w:jc w:val="both"/>
            </w:pPr>
            <w:r w:rsidRPr="005B20ED">
              <w:rPr>
                <w:b/>
              </w:rPr>
              <w:t>doporučený ročník/semestr</w:t>
            </w:r>
          </w:p>
        </w:tc>
        <w:tc>
          <w:tcPr>
            <w:tcW w:w="668" w:type="dxa"/>
          </w:tcPr>
          <w:p w:rsidR="005B20ED" w:rsidRPr="005B20ED" w:rsidRDefault="005B20ED" w:rsidP="005B20ED">
            <w:pPr>
              <w:jc w:val="both"/>
            </w:pPr>
            <w:r w:rsidRPr="005B20ED">
              <w:t>1/ZS</w:t>
            </w:r>
          </w:p>
        </w:tc>
      </w:tr>
      <w:tr w:rsidR="005B20ED" w:rsidRPr="005B20ED" w:rsidTr="00A527E7">
        <w:tc>
          <w:tcPr>
            <w:tcW w:w="3086" w:type="dxa"/>
            <w:shd w:val="clear" w:color="auto" w:fill="F7CAAC"/>
          </w:tcPr>
          <w:p w:rsidR="005B20ED" w:rsidRPr="005B20ED" w:rsidRDefault="005B20ED" w:rsidP="005B20ED">
            <w:pPr>
              <w:jc w:val="both"/>
              <w:rPr>
                <w:b/>
              </w:rPr>
            </w:pPr>
            <w:r w:rsidRPr="005B20ED">
              <w:rPr>
                <w:b/>
              </w:rPr>
              <w:t>Rozsah studijního předmětu</w:t>
            </w:r>
          </w:p>
        </w:tc>
        <w:tc>
          <w:tcPr>
            <w:tcW w:w="1701" w:type="dxa"/>
            <w:gridSpan w:val="2"/>
          </w:tcPr>
          <w:p w:rsidR="005B20ED" w:rsidRPr="005B20ED" w:rsidRDefault="005B20ED" w:rsidP="005B20ED">
            <w:pPr>
              <w:autoSpaceDE w:val="0"/>
              <w:autoSpaceDN w:val="0"/>
              <w:adjustRightInd w:val="0"/>
              <w:rPr>
                <w:color w:val="1F497D"/>
                <w:sz w:val="16"/>
                <w:szCs w:val="16"/>
              </w:rPr>
            </w:pPr>
            <w:r w:rsidRPr="005B20ED">
              <w:rPr>
                <w:rFonts w:eastAsia="Calibri"/>
              </w:rPr>
              <w:t>8p</w:t>
            </w:r>
          </w:p>
        </w:tc>
        <w:tc>
          <w:tcPr>
            <w:tcW w:w="889" w:type="dxa"/>
            <w:shd w:val="clear" w:color="auto" w:fill="F7CAAC"/>
          </w:tcPr>
          <w:p w:rsidR="005B20ED" w:rsidRPr="005B20ED" w:rsidRDefault="005B20ED" w:rsidP="005B20ED">
            <w:pPr>
              <w:jc w:val="both"/>
              <w:rPr>
                <w:b/>
              </w:rPr>
            </w:pPr>
            <w:r w:rsidRPr="005B20ED">
              <w:rPr>
                <w:b/>
              </w:rPr>
              <w:t xml:space="preserve">hod. </w:t>
            </w:r>
          </w:p>
        </w:tc>
        <w:tc>
          <w:tcPr>
            <w:tcW w:w="816" w:type="dxa"/>
          </w:tcPr>
          <w:p w:rsidR="005B20ED" w:rsidRPr="005B20ED" w:rsidRDefault="005B20ED" w:rsidP="005B20ED">
            <w:pPr>
              <w:jc w:val="both"/>
            </w:pPr>
            <w:r w:rsidRPr="005B20ED">
              <w:t>8</w:t>
            </w:r>
          </w:p>
        </w:tc>
        <w:tc>
          <w:tcPr>
            <w:tcW w:w="2156" w:type="dxa"/>
            <w:shd w:val="clear" w:color="auto" w:fill="F7CAAC"/>
          </w:tcPr>
          <w:p w:rsidR="005B20ED" w:rsidRPr="005B20ED" w:rsidRDefault="005B20ED" w:rsidP="005B20ED">
            <w:pPr>
              <w:jc w:val="both"/>
              <w:rPr>
                <w:b/>
              </w:rPr>
            </w:pPr>
            <w:r w:rsidRPr="005B20ED">
              <w:rPr>
                <w:b/>
              </w:rPr>
              <w:t>kreditů</w:t>
            </w:r>
          </w:p>
        </w:tc>
        <w:tc>
          <w:tcPr>
            <w:tcW w:w="1207" w:type="dxa"/>
            <w:gridSpan w:val="2"/>
          </w:tcPr>
          <w:p w:rsidR="005B20ED" w:rsidRPr="005B20ED" w:rsidRDefault="005B20ED" w:rsidP="005B20ED">
            <w:pPr>
              <w:jc w:val="both"/>
            </w:pPr>
            <w:r w:rsidRPr="005B20ED">
              <w:t>3</w:t>
            </w:r>
          </w:p>
        </w:tc>
      </w:tr>
      <w:tr w:rsidR="005B20ED" w:rsidRPr="005B20ED" w:rsidTr="00A527E7">
        <w:tc>
          <w:tcPr>
            <w:tcW w:w="3086" w:type="dxa"/>
            <w:shd w:val="clear" w:color="auto" w:fill="F7CAAC"/>
          </w:tcPr>
          <w:p w:rsidR="005B20ED" w:rsidRPr="005B20ED" w:rsidRDefault="005B20ED" w:rsidP="005B20ED">
            <w:pPr>
              <w:rPr>
                <w:b/>
                <w:sz w:val="22"/>
              </w:rPr>
            </w:pPr>
            <w:r w:rsidRPr="005B20ED">
              <w:rPr>
                <w:b/>
              </w:rPr>
              <w:t>Prerekvizity, korekvizity, ekvivalence</w:t>
            </w:r>
          </w:p>
        </w:tc>
        <w:tc>
          <w:tcPr>
            <w:tcW w:w="6769" w:type="dxa"/>
            <w:gridSpan w:val="7"/>
          </w:tcPr>
          <w:p w:rsidR="005B20ED" w:rsidRPr="005B20ED" w:rsidRDefault="005B20ED" w:rsidP="005B20ED">
            <w:pPr>
              <w:jc w:val="both"/>
              <w:rPr>
                <w:sz w:val="16"/>
                <w:szCs w:val="16"/>
              </w:rPr>
            </w:pPr>
          </w:p>
        </w:tc>
      </w:tr>
      <w:tr w:rsidR="005B20ED" w:rsidRPr="005B20ED" w:rsidTr="00A527E7">
        <w:tc>
          <w:tcPr>
            <w:tcW w:w="3086" w:type="dxa"/>
            <w:shd w:val="clear" w:color="auto" w:fill="F7CAAC"/>
          </w:tcPr>
          <w:p w:rsidR="005B20ED" w:rsidRPr="005B20ED" w:rsidRDefault="005B20ED" w:rsidP="005B20ED">
            <w:pPr>
              <w:rPr>
                <w:b/>
              </w:rPr>
            </w:pPr>
            <w:r w:rsidRPr="005B20ED">
              <w:rPr>
                <w:b/>
              </w:rPr>
              <w:t>Způsob ověření studijních výsledků</w:t>
            </w:r>
          </w:p>
        </w:tc>
        <w:tc>
          <w:tcPr>
            <w:tcW w:w="3406" w:type="dxa"/>
            <w:gridSpan w:val="4"/>
          </w:tcPr>
          <w:p w:rsidR="005B20ED" w:rsidRPr="005B20ED" w:rsidRDefault="005B20ED" w:rsidP="005B20ED">
            <w:pPr>
              <w:jc w:val="both"/>
            </w:pPr>
            <w:r w:rsidRPr="005B20ED">
              <w:rPr>
                <w:rFonts w:eastAsia="Calibri"/>
              </w:rPr>
              <w:t>zkouška</w:t>
            </w:r>
          </w:p>
        </w:tc>
        <w:tc>
          <w:tcPr>
            <w:tcW w:w="2156" w:type="dxa"/>
            <w:shd w:val="clear" w:color="auto" w:fill="F7CAAC"/>
          </w:tcPr>
          <w:p w:rsidR="005B20ED" w:rsidRPr="005B20ED" w:rsidRDefault="005B20ED" w:rsidP="005B20ED">
            <w:pPr>
              <w:jc w:val="both"/>
              <w:rPr>
                <w:b/>
              </w:rPr>
            </w:pPr>
            <w:r w:rsidRPr="005B20ED">
              <w:rPr>
                <w:b/>
              </w:rPr>
              <w:t>Forma výuky</w:t>
            </w:r>
          </w:p>
        </w:tc>
        <w:tc>
          <w:tcPr>
            <w:tcW w:w="1207" w:type="dxa"/>
            <w:gridSpan w:val="2"/>
          </w:tcPr>
          <w:p w:rsidR="005B20ED" w:rsidRPr="005B20ED" w:rsidRDefault="005B20ED" w:rsidP="005B20ED">
            <w:pPr>
              <w:jc w:val="both"/>
            </w:pPr>
            <w:r w:rsidRPr="005B20ED">
              <w:rPr>
                <w:rFonts w:eastAsia="Calibri"/>
              </w:rPr>
              <w:t>přednáška</w:t>
            </w:r>
          </w:p>
        </w:tc>
      </w:tr>
      <w:tr w:rsidR="005B20ED" w:rsidRPr="005B20ED" w:rsidTr="00A527E7">
        <w:trPr>
          <w:trHeight w:val="819"/>
        </w:trPr>
        <w:tc>
          <w:tcPr>
            <w:tcW w:w="3086" w:type="dxa"/>
            <w:shd w:val="clear" w:color="auto" w:fill="F7CAAC"/>
          </w:tcPr>
          <w:p w:rsidR="005B20ED" w:rsidRPr="005B20ED" w:rsidRDefault="005B20ED" w:rsidP="005B20ED">
            <w:pPr>
              <w:rPr>
                <w:b/>
              </w:rPr>
            </w:pPr>
            <w:r w:rsidRPr="005B20ED">
              <w:rPr>
                <w:b/>
              </w:rPr>
              <w:t>Forma způsobu ověření studijních výsledků a další požadavky na studenta</w:t>
            </w:r>
          </w:p>
        </w:tc>
        <w:tc>
          <w:tcPr>
            <w:tcW w:w="6769" w:type="dxa"/>
            <w:gridSpan w:val="7"/>
            <w:tcBorders>
              <w:bottom w:val="nil"/>
            </w:tcBorders>
          </w:tcPr>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textAlignment w:val="baseline"/>
              <w:rPr>
                <w:color w:val="1F497D"/>
                <w:sz w:val="16"/>
                <w:szCs w:val="16"/>
              </w:rPr>
            </w:pPr>
            <w:r w:rsidRPr="005B20ED">
              <w:rPr>
                <w:b/>
                <w:bCs/>
                <w:iCs/>
                <w:color w:val="000000"/>
                <w:sz w:val="18"/>
                <w:szCs w:val="18"/>
              </w:rPr>
              <w:t xml:space="preserve">Písemný test z probraných okruhů: </w:t>
            </w:r>
            <w:r w:rsidRPr="005B20ED">
              <w:rPr>
                <w:color w:val="000000"/>
                <w:sz w:val="18"/>
                <w:szCs w:val="18"/>
              </w:rPr>
              <w:t>na základě promítnutých reprodukcí charakteristických obrazů určit výtvarný směr, zařadit do kontextu společenského, kulturního a do kontextu vývoje moderního umění, přibližné časové vymezení, typické znaky směru, určit autora/. Bude přihlíženo k aktivitám studenta.</w:t>
            </w:r>
            <w:r w:rsidRPr="005B20ED">
              <w:rPr>
                <w:rFonts w:eastAsia="Calibri"/>
                <w:color w:val="FF0000"/>
                <w:sz w:val="16"/>
                <w:szCs w:val="16"/>
              </w:rPr>
              <w:t xml:space="preserve"> </w:t>
            </w:r>
          </w:p>
        </w:tc>
      </w:tr>
      <w:tr w:rsidR="005B20ED" w:rsidRPr="005B20ED" w:rsidTr="00A527E7">
        <w:trPr>
          <w:trHeight w:val="554"/>
        </w:trPr>
        <w:tc>
          <w:tcPr>
            <w:tcW w:w="9855" w:type="dxa"/>
            <w:gridSpan w:val="8"/>
            <w:tcBorders>
              <w:top w:val="nil"/>
            </w:tcBorders>
          </w:tcPr>
          <w:p w:rsidR="005B20ED" w:rsidRPr="005B20ED" w:rsidRDefault="005B20ED" w:rsidP="005B20ED">
            <w:pPr>
              <w:jc w:val="both"/>
            </w:pPr>
          </w:p>
        </w:tc>
      </w:tr>
      <w:tr w:rsidR="005B20ED" w:rsidRPr="005B20ED" w:rsidTr="00A527E7">
        <w:trPr>
          <w:trHeight w:val="197"/>
        </w:trPr>
        <w:tc>
          <w:tcPr>
            <w:tcW w:w="3086" w:type="dxa"/>
            <w:tcBorders>
              <w:top w:val="nil"/>
            </w:tcBorders>
            <w:shd w:val="clear" w:color="auto" w:fill="F7CAAC"/>
          </w:tcPr>
          <w:p w:rsidR="005B20ED" w:rsidRPr="005B20ED" w:rsidRDefault="005B20ED" w:rsidP="005B20ED">
            <w:pPr>
              <w:jc w:val="both"/>
              <w:rPr>
                <w:b/>
              </w:rPr>
            </w:pPr>
            <w:r w:rsidRPr="005B20ED">
              <w:rPr>
                <w:b/>
              </w:rPr>
              <w:t>Garant předmětu</w:t>
            </w:r>
          </w:p>
        </w:tc>
        <w:tc>
          <w:tcPr>
            <w:tcW w:w="6769" w:type="dxa"/>
            <w:gridSpan w:val="7"/>
            <w:tcBorders>
              <w:top w:val="nil"/>
            </w:tcBorders>
          </w:tcPr>
          <w:p w:rsidR="005B20ED" w:rsidRPr="005B20ED" w:rsidRDefault="005B20ED" w:rsidP="005B20ED">
            <w:pPr>
              <w:jc w:val="both"/>
            </w:pPr>
            <w:r w:rsidRPr="005B20ED">
              <w:rPr>
                <w:rFonts w:eastAsia="Calibri"/>
              </w:rPr>
              <w:t>doc. Mgr. Jiří Siostrzonek, Ph.D.</w:t>
            </w:r>
          </w:p>
        </w:tc>
      </w:tr>
      <w:tr w:rsidR="005B20ED" w:rsidRPr="005B20ED" w:rsidTr="00A527E7">
        <w:trPr>
          <w:trHeight w:val="243"/>
        </w:trPr>
        <w:tc>
          <w:tcPr>
            <w:tcW w:w="3086" w:type="dxa"/>
            <w:tcBorders>
              <w:top w:val="nil"/>
            </w:tcBorders>
            <w:shd w:val="clear" w:color="auto" w:fill="F7CAAC"/>
          </w:tcPr>
          <w:p w:rsidR="005B20ED" w:rsidRPr="005B20ED" w:rsidRDefault="005B20ED" w:rsidP="005B20ED">
            <w:pPr>
              <w:rPr>
                <w:b/>
              </w:rPr>
            </w:pPr>
            <w:r w:rsidRPr="005B20ED">
              <w:rPr>
                <w:b/>
              </w:rPr>
              <w:t>Zapojení garanta do výuky předmětu</w:t>
            </w:r>
          </w:p>
        </w:tc>
        <w:tc>
          <w:tcPr>
            <w:tcW w:w="6769" w:type="dxa"/>
            <w:gridSpan w:val="7"/>
            <w:tcBorders>
              <w:top w:val="nil"/>
            </w:tcBorders>
          </w:tcPr>
          <w:p w:rsidR="005B20ED" w:rsidRPr="005B20ED" w:rsidRDefault="005B20ED" w:rsidP="005B20ED">
            <w:pPr>
              <w:jc w:val="both"/>
              <w:rPr>
                <w:color w:val="1F497D"/>
              </w:rPr>
            </w:pPr>
            <w:r w:rsidRPr="005B20ED">
              <w:rPr>
                <w:rFonts w:eastAsia="Calibri"/>
              </w:rPr>
              <w:t>100 %</w:t>
            </w:r>
          </w:p>
        </w:tc>
      </w:tr>
      <w:tr w:rsidR="005B20ED" w:rsidRPr="005B20ED" w:rsidTr="00A527E7">
        <w:tc>
          <w:tcPr>
            <w:tcW w:w="3086" w:type="dxa"/>
            <w:shd w:val="clear" w:color="auto" w:fill="F7CAAC"/>
          </w:tcPr>
          <w:p w:rsidR="005B20ED" w:rsidRPr="005B20ED" w:rsidRDefault="005B20ED" w:rsidP="005B20ED">
            <w:pPr>
              <w:jc w:val="both"/>
              <w:rPr>
                <w:b/>
              </w:rPr>
            </w:pPr>
            <w:r w:rsidRPr="005B20ED">
              <w:rPr>
                <w:b/>
              </w:rPr>
              <w:t>Vyučující</w:t>
            </w:r>
          </w:p>
        </w:tc>
        <w:tc>
          <w:tcPr>
            <w:tcW w:w="6769" w:type="dxa"/>
            <w:gridSpan w:val="7"/>
            <w:tcBorders>
              <w:bottom w:val="nil"/>
            </w:tcBorders>
          </w:tcPr>
          <w:p w:rsidR="005B20ED" w:rsidRPr="005B20ED" w:rsidRDefault="005B20ED" w:rsidP="005B20ED">
            <w:pPr>
              <w:jc w:val="both"/>
            </w:pPr>
            <w:r w:rsidRPr="005B20ED">
              <w:rPr>
                <w:rFonts w:eastAsia="Calibri"/>
              </w:rPr>
              <w:t>doc. Mgr. Jiří Siostrzonek, Ph.D.</w:t>
            </w:r>
          </w:p>
        </w:tc>
      </w:tr>
      <w:tr w:rsidR="005B20ED" w:rsidRPr="005B20ED" w:rsidTr="00A527E7">
        <w:trPr>
          <w:trHeight w:val="554"/>
        </w:trPr>
        <w:tc>
          <w:tcPr>
            <w:tcW w:w="9855" w:type="dxa"/>
            <w:gridSpan w:val="8"/>
            <w:tcBorders>
              <w:top w:val="nil"/>
            </w:tcBorders>
          </w:tcPr>
          <w:p w:rsidR="005B20ED" w:rsidRPr="005B20ED" w:rsidRDefault="005B20ED" w:rsidP="005B20ED">
            <w:pPr>
              <w:jc w:val="both"/>
            </w:pPr>
          </w:p>
        </w:tc>
      </w:tr>
      <w:tr w:rsidR="005B20ED" w:rsidRPr="005B20ED" w:rsidTr="00A527E7">
        <w:tc>
          <w:tcPr>
            <w:tcW w:w="3086" w:type="dxa"/>
            <w:shd w:val="clear" w:color="auto" w:fill="F7CAAC"/>
          </w:tcPr>
          <w:p w:rsidR="005B20ED" w:rsidRPr="005B20ED" w:rsidRDefault="005B20ED" w:rsidP="005B20ED">
            <w:pPr>
              <w:jc w:val="both"/>
              <w:rPr>
                <w:b/>
              </w:rPr>
            </w:pPr>
            <w:r w:rsidRPr="005B20ED">
              <w:rPr>
                <w:b/>
              </w:rPr>
              <w:t>Stručná anotace předmětu</w:t>
            </w:r>
          </w:p>
        </w:tc>
        <w:tc>
          <w:tcPr>
            <w:tcW w:w="6769" w:type="dxa"/>
            <w:gridSpan w:val="7"/>
            <w:tcBorders>
              <w:bottom w:val="nil"/>
            </w:tcBorders>
          </w:tcPr>
          <w:p w:rsidR="005B20ED" w:rsidRPr="005B20ED" w:rsidRDefault="005B20ED" w:rsidP="005B20ED">
            <w:pPr>
              <w:jc w:val="both"/>
              <w:rPr>
                <w:sz w:val="16"/>
                <w:szCs w:val="16"/>
              </w:rPr>
            </w:pPr>
            <w:r w:rsidRPr="005B20ED">
              <w:rPr>
                <w:rFonts w:eastAsia="Calibri"/>
                <w:color w:val="FF0000"/>
                <w:sz w:val="16"/>
                <w:szCs w:val="16"/>
              </w:rPr>
              <w:t xml:space="preserve"> </w:t>
            </w:r>
          </w:p>
        </w:tc>
      </w:tr>
      <w:tr w:rsidR="005B20ED" w:rsidRPr="005B20ED" w:rsidTr="00A527E7">
        <w:trPr>
          <w:trHeight w:val="3938"/>
        </w:trPr>
        <w:tc>
          <w:tcPr>
            <w:tcW w:w="9855" w:type="dxa"/>
            <w:gridSpan w:val="8"/>
            <w:tcBorders>
              <w:top w:val="nil"/>
              <w:bottom w:val="single" w:sz="12" w:space="0" w:color="auto"/>
            </w:tcBorders>
          </w:tcPr>
          <w:p w:rsidR="005B20ED" w:rsidRPr="005B20ED" w:rsidRDefault="005B20ED" w:rsidP="005B20ED">
            <w:pPr>
              <w:spacing w:after="60"/>
            </w:pPr>
          </w:p>
          <w:p w:rsidR="005B20ED" w:rsidRPr="005B20ED" w:rsidRDefault="005B20ED" w:rsidP="005B20ED">
            <w:pPr>
              <w:spacing w:after="60"/>
            </w:pPr>
            <w:r w:rsidRPr="005B20ED">
              <w:t>Studenti jsou seznámeni se základními moderními uměleckými směry a jejich reflexi společnosti. Cílem předmětu bude vybavit studenty schopností analyzovat umělecká díla v kontextu společenských a kulturních jevů a změn. Dalším souvisejícím tématem budou současné kulturní fenomény dneška a jejich průniky v současném umění. Kultura a umění, kultura a příroda, kultura a společnost Kulturní změna, kulturní konflikt, kulturní konvergence atd., Současné subkultury Kontrakultura, alternativní kultura, masová kultura ve vztahu k umění, Vizuální kultura, analýza vizuálního zobrazení, Dokumentární film, film a sociologie, Médium fotografie.</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color w:val="000000"/>
              </w:rPr>
              <w:t>Posláním předmětu je podat základní přehled o vývoji moderního výtvarného umění od impresionismu po expresionismus. Smyslem získaných informací je tvorba uceleného obrazu o souvislostech mezi jednotlivými okruhy umění v rámci dobového kontextu /filozofické myšlení, společnost, věda a technika, životní styl atd./, odkazy k současnosti a motivace k zaujetí osobního estetického hodnotícího postoje k jednotlivým tendencím a k tvorbě významných představitelů výtvarných směrů.</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color w:val="000000"/>
              </w:rPr>
              <w:t>Dějiny výtvarného umění jsou pojímány v těsné interakci s filozofií, psychologií umění, sociologii umění se snahou vytvořit jednolitý celek vědomostí. Těžiště předmětných dějin výtvarného umění je v malířství, architektuře, užitém umění v kontextu s dějinami fotografie a jejich vzájemnými vazbami.</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r w:rsidRPr="005B20ED">
              <w:rPr>
                <w:b/>
                <w:color w:val="000000"/>
              </w:rPr>
              <w:t>Výukové bloky:</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i/>
                <w:iCs/>
                <w:color w:val="000000"/>
              </w:rPr>
              <w:t>Pojem moderního umění</w:t>
            </w:r>
            <w:r w:rsidRPr="005B20ED">
              <w:rPr>
                <w:color w:val="000000"/>
              </w:rPr>
              <w:t xml:space="preserve"> - periodizace, různé pojetí, příčiny vzniku, význam, rozlišení od konzervativního, oficiálního, akademického atd. Společenská situace, Předchůdci a zdroje impresionismu: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Impresionismus</w:t>
            </w:r>
            <w:r w:rsidRPr="005B20ED">
              <w:rPr>
                <w:color w:val="000000"/>
              </w:rPr>
              <w:t xml:space="preserve"> - dovršení romantismu a realismu - otevření nové cesty, vliv fotografie, cizích kultur, totální evoluce lidské společnosti, dominance smyslových dojmů - revoluce smyslů, nová senzibilita, forma se stává obsahem, boj s akademismem, význam komunitní podpory a alternativních výstav, zachycení okamžiku - analogie s fotografií, náznaky abstrakce atd.</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Neoipresionismus</w:t>
            </w:r>
            <w:r w:rsidRPr="005B20ED">
              <w:rPr>
                <w:color w:val="000000"/>
              </w:rPr>
              <w:t xml:space="preserve"> - teorie divizionismu, praxe pointilismu, vědecké zkoumání světla barev, technika optického míchání barevných bodů na plátně, vliv nových estetických teorií, teoretické výtvarné uvažování malířů - publikace a texty o moderním výtvarném umění, umělecký kritik Felix Fénéon, sympatie k anarchistům, neoipresionismus ovlivnil rozdílné směry a hnutí např. secesi, skupinu De Stijl, orfismus, symbolismus, abstraktní expresionismu, pop art, jako malíři - vědci motivovali konstruktivisty, kinetické umělce, malíře op-artu, asociace struktury zrnitosti fotografie a neoimpresionistických obrazů.</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Postimpresionismus </w:t>
            </w:r>
            <w:r w:rsidRPr="005B20ED">
              <w:rPr>
                <w:color w:val="000000"/>
              </w:rPr>
              <w:t>- postimpresionisté vyznávali široké spektrum směrů a jejich názory na smysl umění nebyly jednotné, všichni však výrazně ovlivnili následující období výtvarných výbojů, usilovali o jiné umění než o popisný realismus, o umění myšlenek a citů, anglický malíř a kritik Roger Frey zavedl v roce 1910 tento termín, nebylo to hnutí, ale spíš pozitivní nebo negativní reakce na impresionismus, vyplňoval období mezi posledním obdobím impresionismu a vznikem fauvismu.</w:t>
            </w:r>
            <w:r w:rsidRPr="005B20ED">
              <w:rPr>
                <w:color w:val="000000"/>
              </w:rPr>
              <w:tab/>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bCs/>
                <w:color w:val="000000"/>
              </w:rPr>
            </w:pPr>
            <w:r w:rsidRPr="005B20ED">
              <w:rPr>
                <w:b/>
                <w:bCs/>
                <w:color w:val="000000"/>
              </w:rPr>
              <w:lastRenderedPageBreak/>
              <w:t xml:space="preserve">Symbolismus, </w:t>
            </w:r>
            <w:r w:rsidRPr="005B20ED">
              <w:rPr>
                <w:b/>
                <w:bCs/>
                <w:iCs/>
                <w:color w:val="000000"/>
              </w:rPr>
              <w:t>Secese, Dekadence</w:t>
            </w:r>
            <w:r w:rsidRPr="005B20ED">
              <w:rPr>
                <w:b/>
                <w:bCs/>
                <w:color w:val="000000"/>
              </w:rPr>
              <w:t xml:space="preserve"> - </w:t>
            </w:r>
            <w:r w:rsidRPr="005B20ED">
              <w:rPr>
                <w:color w:val="000000"/>
              </w:rPr>
              <w:t xml:space="preserve">mezinárodní umělecké hnutí, životní styl, atmosféra společnosti, dekorativní užité umění, tvar, linie barva, vliv </w:t>
            </w:r>
            <w:r w:rsidRPr="005B20ED">
              <w:rPr>
                <w:b/>
                <w:bCs/>
                <w:color w:val="000000"/>
              </w:rPr>
              <w:t>Arts and Crafts.</w:t>
            </w:r>
            <w:r w:rsidRPr="005B20ED">
              <w:rPr>
                <w:b/>
                <w:bCs/>
                <w:iCs/>
                <w:color w:val="000000"/>
              </w:rPr>
              <w:t xml:space="preserve"> </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Fauvismus</w:t>
            </w:r>
            <w:r w:rsidRPr="005B20ED">
              <w:rPr>
                <w:color w:val="000000"/>
              </w:rPr>
              <w:t xml:space="preserve"> - pejorativní pojmenování - pařížský salón 1905, první avantgardní hnutí 20. století, volné sdružení malířů a příznivců se stejným názorem na výtvarné umění, krátká, ale dominantní etapa vývoje moderního umění, umění jako křeslo pro spočinutí a radost, vliv předrenesančního umění, africké kultury, výstava Francouzští primitivové, noví mecenáši Leo a Gertruda Steinové, konvergence a divergence s expresionismem.</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Expresionismus </w:t>
            </w:r>
            <w:r w:rsidRPr="005B20ED">
              <w:rPr>
                <w:color w:val="000000"/>
              </w:rPr>
              <w:t>- vymezení pojmu, předzvěsti v syntéze symbolismu a secese, skupiny Die Brücke a Der blaue Reiter, expresionismus jako alternativa k impresionismu, zrod a centrum mimo Paříž, sociální a psychologické předpoklady vzniku, Nová secese, literární vazby Przybyszewski, Strindberg, filozofové Schopenhauer, Nietsche, Kierkegaard, básníci Benn, Schüllerová, Trakl, Heym, symboly životních pocitů a stavů v moderním světě, symbol ženy, zdroje v archetypech, vliv "primitivů", dětí, schizofreniků atd.</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Kubismus </w:t>
            </w:r>
            <w:r w:rsidRPr="005B20ED">
              <w:rPr>
                <w:color w:val="000000"/>
              </w:rPr>
              <w:t>- prekubismus Paula Cézanna, vymezení kubismu vůči fauvismu, Avignonské slečny, redukce předmětů jevového světa na základní geometrické útvary, eliminace perspektivy a iluzivního vnímání světa, objektivně realistické východisko, simultanieta analytického kubismu, od krajiny k zátiší, autonomie díla a spoluúčast diváka, vliv negerského umění, používání přírodních materiálů při konstrukci obrazů, vznik koláží v roce 1912, syntetický kubismus a jeho východiska, teoretické reflexe kubismu, orfistický kubismus, Section d´Or, kubistická plastika, česká alternativa kubismu /skupina Osma, Skupina výtvarných umělců, Tvrdošíjní/.</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Futurismus </w:t>
            </w:r>
            <w:r w:rsidRPr="005B20ED">
              <w:rPr>
                <w:color w:val="000000"/>
              </w:rPr>
              <w:t>- literární zdroje a podpora futurismu, návrat umění do Itálie, okouzlení technikou a civilizací, radikální postoje - nová revoluce v umění, manifesty, dynamika, pohyb, hluk, konfrontace</w:t>
            </w:r>
            <w:r w:rsidRPr="005B20ED">
              <w:rPr>
                <w:color w:val="000000"/>
              </w:rPr>
              <w:br/>
              <w:t>s chronofotografií, předchůdci letrismu, vliv futurismu na ruské avantgardní umění, 1. světová válka pokračování ideového náboje v dadaismu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Ruské umělecké avantgardy </w:t>
            </w:r>
            <w:r w:rsidRPr="005B20ED">
              <w:rPr>
                <w:color w:val="000000"/>
              </w:rPr>
              <w:t>- ruská společenská a umělecká situace kolem roku 1910, živé kontakty se zahraničními umělci, sběrateli, ruská alternativa futurismu a kubismu, sociální, politické a ideologické  akcenty umění, manifesty, teoretické práce, VCHUTEMAS, LEF, poezie, film, divadlo, V. Majakovskij, D. Vertov, S. Ejzenštejn, Kino OKO, důraz na užité umění, fotomontáž - nový nástroj v rukách konstruktivistů, kontakty s Bauhausem.</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Neoplasticismus </w:t>
            </w:r>
            <w:r w:rsidRPr="005B20ED">
              <w:rPr>
                <w:color w:val="000000"/>
              </w:rPr>
              <w:t>- cesty a zdroje abstrakce, probuzení Nizozemska - od kubismu k abstrakci, časopis De Stijl v roce 1917, duchovní zdroje R. Steinera, snaha vytvořit na přírodě nezávislý řád, vztah k Bauhausu, pokračování idejí v elementarismu /založil v roce 1924 Theo Van Doesburg/ a v konkrétním umění, které založil v roce 1930 Theo Van Doesburg.</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Dadaismus</w:t>
            </w:r>
            <w:r w:rsidRPr="005B20ED">
              <w:rPr>
                <w:color w:val="000000"/>
              </w:rPr>
              <w:t xml:space="preserve"> - společenská a výtvarná situace kolem roku 1910, americké predada, </w:t>
            </w:r>
            <w:r w:rsidRPr="005B20ED">
              <w:rPr>
                <w:i/>
                <w:iCs/>
                <w:color w:val="000000"/>
              </w:rPr>
              <w:t>Armory show 1913</w:t>
            </w:r>
            <w:r w:rsidRPr="005B20ED">
              <w:rPr>
                <w:color w:val="000000"/>
              </w:rPr>
              <w:t xml:space="preserve">, galerie 291, kabaret Voltaire, evropská </w:t>
            </w:r>
            <w:r w:rsidRPr="005B20ED">
              <w:rPr>
                <w:i/>
                <w:iCs/>
                <w:color w:val="000000"/>
              </w:rPr>
              <w:t>centra dadaismu</w:t>
            </w:r>
            <w:r w:rsidRPr="005B20ED">
              <w:rPr>
                <w:color w:val="000000"/>
              </w:rPr>
              <w:t xml:space="preserve"> Curych, Berlín, Kolín nad Rýnem, Hannover, Paříž, </w:t>
            </w:r>
            <w:r w:rsidRPr="005B20ED">
              <w:rPr>
                <w:i/>
                <w:iCs/>
                <w:color w:val="000000"/>
              </w:rPr>
              <w:t xml:space="preserve">ready made, fotomontáže, </w:t>
            </w:r>
            <w:r w:rsidRPr="005B20ED">
              <w:rPr>
                <w:color w:val="000000"/>
              </w:rPr>
              <w:t>vazba mezi futurismem a dadaismem, dada jako duchovní a politický postoj, manifest dada, poezie, literatura, divadlo, akce, film, fotografie.</w:t>
            </w:r>
          </w:p>
          <w:p w:rsidR="005B20ED" w:rsidRDefault="005B20ED" w:rsidP="00D10681">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Surrealismus</w:t>
            </w:r>
            <w:r w:rsidRPr="005B20ED">
              <w:rPr>
                <w:color w:val="000000"/>
              </w:rPr>
              <w:t xml:space="preserve"> - dadaismus a surrealismus, hnutí v nevyhraněném stavu, surrealistické zdroje, literární hnutí, psychologické zdroje surrealismu, fantaskní malba, zkoumání reality a snu manifesty, tvorba jako rituál, mezinárodní hnutí, magický realismus, veristický a absolutní surrealismus, surrealismus ve filmu, sochařství, poezii.</w:t>
            </w:r>
          </w:p>
          <w:p w:rsidR="00D10681" w:rsidRPr="005B20ED" w:rsidRDefault="00D10681" w:rsidP="00D10681">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p>
        </w:tc>
      </w:tr>
      <w:tr w:rsidR="005B20ED" w:rsidRPr="005B20ED" w:rsidTr="00A527E7">
        <w:trPr>
          <w:trHeight w:val="265"/>
        </w:trPr>
        <w:tc>
          <w:tcPr>
            <w:tcW w:w="3653" w:type="dxa"/>
            <w:gridSpan w:val="2"/>
            <w:tcBorders>
              <w:top w:val="nil"/>
            </w:tcBorders>
            <w:shd w:val="clear" w:color="auto" w:fill="F7CAAC"/>
          </w:tcPr>
          <w:p w:rsidR="005B20ED" w:rsidRPr="005B20ED" w:rsidRDefault="005B20ED" w:rsidP="005B20ED">
            <w:pPr>
              <w:jc w:val="both"/>
            </w:pPr>
            <w:r w:rsidRPr="005B20ED">
              <w:rPr>
                <w:b/>
              </w:rPr>
              <w:lastRenderedPageBreak/>
              <w:t>Studijní literatura a studijní pomůcky</w:t>
            </w:r>
          </w:p>
        </w:tc>
        <w:tc>
          <w:tcPr>
            <w:tcW w:w="6202" w:type="dxa"/>
            <w:gridSpan w:val="6"/>
            <w:tcBorders>
              <w:top w:val="nil"/>
              <w:bottom w:val="nil"/>
            </w:tcBorders>
          </w:tcPr>
          <w:p w:rsidR="005B20ED" w:rsidRPr="005B20ED" w:rsidRDefault="005B20ED" w:rsidP="005B20ED">
            <w:pPr>
              <w:jc w:val="both"/>
            </w:pPr>
          </w:p>
        </w:tc>
      </w:tr>
      <w:tr w:rsidR="005B20ED" w:rsidRPr="005B20ED" w:rsidTr="00A527E7">
        <w:trPr>
          <w:trHeight w:val="1497"/>
        </w:trPr>
        <w:tc>
          <w:tcPr>
            <w:tcW w:w="9855" w:type="dxa"/>
            <w:gridSpan w:val="8"/>
            <w:tcBorders>
              <w:top w:val="nil"/>
            </w:tcBorders>
          </w:tcPr>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sz w:val="18"/>
                <w:szCs w:val="18"/>
              </w:rPr>
            </w:pP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5B20ED">
              <w:rPr>
                <w:b/>
                <w:color w:val="000000"/>
              </w:rPr>
              <w:t>Povinná:</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 xml:space="preserve">Pijoan, J.: </w:t>
            </w:r>
            <w:r w:rsidRPr="005B20ED">
              <w:rPr>
                <w:i/>
                <w:color w:val="000000"/>
              </w:rPr>
              <w:t>Dějiny umění</w:t>
            </w:r>
            <w:r w:rsidRPr="005B20ED">
              <w:rPr>
                <w:color w:val="000000"/>
              </w:rPr>
              <w:t>. Odeon, Praha 1989, výběr kapitol věnované tématu.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i/>
                <w:color w:val="000000"/>
              </w:rPr>
              <w:t>Umění nové doby</w:t>
            </w:r>
            <w:r w:rsidRPr="005B20ED">
              <w:rPr>
                <w:color w:val="000000"/>
              </w:rPr>
              <w:t>. Laroussova encyklopedie umění.</w:t>
            </w:r>
            <w:r w:rsidRPr="005B20ED">
              <w:rPr>
                <w:i/>
                <w:color w:val="000000"/>
              </w:rPr>
              <w:t xml:space="preserve"> </w:t>
            </w:r>
            <w:r w:rsidRPr="005B20ED">
              <w:rPr>
                <w:color w:val="000000"/>
              </w:rPr>
              <w:t>Odeon, Praha 1974, výběr kapitol věnované tématu.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 xml:space="preserve">Lamač, M.: </w:t>
            </w:r>
            <w:r w:rsidRPr="005B20ED">
              <w:rPr>
                <w:i/>
                <w:color w:val="000000"/>
              </w:rPr>
              <w:t>Myšlenky moderních malířů</w:t>
            </w:r>
            <w:r w:rsidRPr="005B20ED">
              <w:rPr>
                <w:color w:val="000000"/>
              </w:rPr>
              <w:t>. Odeon, Praha 1989, výběr kapitol věnované tématu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5B20ED">
              <w:rPr>
                <w:b/>
                <w:color w:val="000000"/>
              </w:rPr>
              <w:t>Doporučená:</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Monografie jednotlivých umělců podle vlastního výběru.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Vizuální podpory – dokumentární filmy, fotografie.</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Další podrobnosti viz studijní opory</w:t>
            </w:r>
          </w:p>
          <w:p w:rsidR="005B20ED" w:rsidRPr="005B20ED" w:rsidRDefault="005B20ED" w:rsidP="005B20ED">
            <w:pPr>
              <w:jc w:val="both"/>
            </w:pPr>
          </w:p>
        </w:tc>
      </w:tr>
      <w:tr w:rsidR="005B20ED" w:rsidRPr="005B20E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B20ED" w:rsidRPr="005B20ED" w:rsidRDefault="005B20ED" w:rsidP="005B20ED">
            <w:pPr>
              <w:jc w:val="center"/>
              <w:rPr>
                <w:b/>
              </w:rPr>
            </w:pPr>
            <w:r w:rsidRPr="005B20ED">
              <w:rPr>
                <w:b/>
              </w:rPr>
              <w:t>Informace ke kombinované nebo distanční formě</w:t>
            </w:r>
          </w:p>
        </w:tc>
      </w:tr>
      <w:tr w:rsidR="005B20ED" w:rsidRPr="005B20ED" w:rsidTr="00A527E7">
        <w:tc>
          <w:tcPr>
            <w:tcW w:w="4787" w:type="dxa"/>
            <w:gridSpan w:val="3"/>
            <w:tcBorders>
              <w:top w:val="single" w:sz="2" w:space="0" w:color="auto"/>
            </w:tcBorders>
            <w:shd w:val="clear" w:color="auto" w:fill="F7CAAC"/>
          </w:tcPr>
          <w:p w:rsidR="005B20ED" w:rsidRPr="005B20ED" w:rsidRDefault="005B20ED" w:rsidP="005B20ED">
            <w:pPr>
              <w:autoSpaceDE w:val="0"/>
              <w:autoSpaceDN w:val="0"/>
              <w:adjustRightInd w:val="0"/>
            </w:pPr>
            <w:r w:rsidRPr="005B20ED">
              <w:rPr>
                <w:b/>
              </w:rPr>
              <w:t>Rozsah konzultací (soustředění)</w:t>
            </w:r>
            <w:r w:rsidRPr="005B20ED">
              <w:rPr>
                <w:rFonts w:eastAsia="Calibri"/>
                <w:sz w:val="24"/>
                <w:szCs w:val="24"/>
              </w:rPr>
              <w:t xml:space="preserve"> </w:t>
            </w:r>
          </w:p>
        </w:tc>
        <w:tc>
          <w:tcPr>
            <w:tcW w:w="889" w:type="dxa"/>
            <w:tcBorders>
              <w:top w:val="single" w:sz="2" w:space="0" w:color="auto"/>
            </w:tcBorders>
          </w:tcPr>
          <w:p w:rsidR="005B20ED" w:rsidRPr="005B20ED" w:rsidRDefault="00C64C57" w:rsidP="00C64C57">
            <w:r>
              <w:t>8</w:t>
            </w:r>
          </w:p>
        </w:tc>
        <w:tc>
          <w:tcPr>
            <w:tcW w:w="4179" w:type="dxa"/>
            <w:gridSpan w:val="4"/>
            <w:tcBorders>
              <w:top w:val="single" w:sz="2" w:space="0" w:color="auto"/>
            </w:tcBorders>
            <w:shd w:val="clear" w:color="auto" w:fill="F7CAAC"/>
          </w:tcPr>
          <w:p w:rsidR="005B20ED" w:rsidRPr="005B20ED" w:rsidRDefault="005B20ED" w:rsidP="005B20ED">
            <w:pPr>
              <w:jc w:val="both"/>
              <w:rPr>
                <w:b/>
              </w:rPr>
            </w:pPr>
            <w:r w:rsidRPr="005B20ED">
              <w:rPr>
                <w:b/>
              </w:rPr>
              <w:t xml:space="preserve">hodin </w:t>
            </w:r>
          </w:p>
        </w:tc>
      </w:tr>
      <w:tr w:rsidR="005B20ED" w:rsidRPr="005B20ED" w:rsidTr="00A527E7">
        <w:tc>
          <w:tcPr>
            <w:tcW w:w="9855" w:type="dxa"/>
            <w:gridSpan w:val="8"/>
            <w:shd w:val="clear" w:color="auto" w:fill="F7CAAC"/>
          </w:tcPr>
          <w:p w:rsidR="005B20ED" w:rsidRPr="005B20ED" w:rsidRDefault="005B20ED" w:rsidP="005B20ED">
            <w:pPr>
              <w:jc w:val="both"/>
              <w:rPr>
                <w:b/>
              </w:rPr>
            </w:pPr>
            <w:r w:rsidRPr="005B20ED">
              <w:rPr>
                <w:b/>
              </w:rPr>
              <w:t>Informace o způsobu kontaktu s vyučujícím</w:t>
            </w:r>
          </w:p>
        </w:tc>
      </w:tr>
      <w:tr w:rsidR="005B20ED" w:rsidRPr="005B20ED" w:rsidTr="00D10681">
        <w:trPr>
          <w:trHeight w:val="1083"/>
        </w:trPr>
        <w:tc>
          <w:tcPr>
            <w:tcW w:w="9855" w:type="dxa"/>
            <w:gridSpan w:val="8"/>
          </w:tcPr>
          <w:p w:rsidR="005B20ED" w:rsidRPr="005B20ED" w:rsidRDefault="005B20ED" w:rsidP="005B20ED">
            <w:pPr>
              <w:autoSpaceDE w:val="0"/>
              <w:autoSpaceDN w:val="0"/>
              <w:adjustRightInd w:val="0"/>
              <w:rPr>
                <w:rFonts w:eastAsia="Calibri"/>
                <w:sz w:val="16"/>
                <w:szCs w:val="16"/>
              </w:rPr>
            </w:pPr>
          </w:p>
          <w:p w:rsidR="005B20ED" w:rsidRPr="005B20ED" w:rsidRDefault="005B20ED" w:rsidP="005B20ED">
            <w:pPr>
              <w:autoSpaceDE w:val="0"/>
              <w:autoSpaceDN w:val="0"/>
              <w:adjustRightInd w:val="0"/>
              <w:rPr>
                <w:rFonts w:eastAsia="Calibri"/>
              </w:rPr>
            </w:pPr>
            <w:r w:rsidRPr="005B20ED">
              <w:rPr>
                <w:rFonts w:eastAsia="Calibri"/>
              </w:rPr>
              <w:t>Osobní kontakt</w:t>
            </w:r>
          </w:p>
          <w:p w:rsidR="005B20ED" w:rsidRPr="005B20ED" w:rsidRDefault="005B20ED" w:rsidP="005B20ED">
            <w:pPr>
              <w:autoSpaceDE w:val="0"/>
              <w:autoSpaceDN w:val="0"/>
              <w:adjustRightInd w:val="0"/>
              <w:rPr>
                <w:rFonts w:eastAsia="Calibri"/>
              </w:rPr>
            </w:pPr>
            <w:r w:rsidRPr="005B20ED">
              <w:rPr>
                <w:rFonts w:eastAsia="Calibri"/>
              </w:rPr>
              <w:t xml:space="preserve">Mail </w:t>
            </w:r>
            <w:hyperlink r:id="rId61" w:history="1">
              <w:r w:rsidRPr="005B20ED">
                <w:rPr>
                  <w:rFonts w:eastAsia="Calibri"/>
                  <w:u w:val="single"/>
                </w:rPr>
                <w:t>jiri.sio@post.cz</w:t>
              </w:r>
            </w:hyperlink>
          </w:p>
          <w:p w:rsidR="005B20ED" w:rsidRPr="005B20ED" w:rsidRDefault="005B20ED" w:rsidP="005B20ED">
            <w:pPr>
              <w:autoSpaceDE w:val="0"/>
              <w:autoSpaceDN w:val="0"/>
              <w:adjustRightInd w:val="0"/>
              <w:rPr>
                <w:rFonts w:eastAsia="Calibri"/>
                <w:color w:val="FF0000"/>
                <w:sz w:val="16"/>
                <w:szCs w:val="16"/>
              </w:rPr>
            </w:pPr>
            <w:r w:rsidRPr="005B20ED">
              <w:rPr>
                <w:rFonts w:eastAsia="Calibri"/>
              </w:rPr>
              <w:t>Mobil: 776185199</w:t>
            </w:r>
          </w:p>
        </w:tc>
      </w:tr>
    </w:tbl>
    <w:p w:rsidR="005B20ED" w:rsidRDefault="005B20E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5C8C" w:rsidRPr="00075C8C" w:rsidTr="00A527E7">
        <w:tc>
          <w:tcPr>
            <w:tcW w:w="9855" w:type="dxa"/>
            <w:gridSpan w:val="8"/>
            <w:tcBorders>
              <w:bottom w:val="double" w:sz="4" w:space="0" w:color="auto"/>
            </w:tcBorders>
            <w:shd w:val="clear" w:color="auto" w:fill="BDD6EE"/>
          </w:tcPr>
          <w:p w:rsidR="00075C8C" w:rsidRPr="00075C8C" w:rsidRDefault="00075C8C" w:rsidP="00075C8C">
            <w:pPr>
              <w:jc w:val="both"/>
              <w:rPr>
                <w:b/>
                <w:sz w:val="28"/>
              </w:rPr>
            </w:pPr>
            <w:r w:rsidRPr="00075C8C">
              <w:lastRenderedPageBreak/>
              <w:br w:type="page"/>
            </w:r>
            <w:r w:rsidRPr="00075C8C">
              <w:rPr>
                <w:b/>
                <w:sz w:val="28"/>
              </w:rPr>
              <w:t>B-III – Charakteristika studijního předmětu</w:t>
            </w:r>
          </w:p>
        </w:tc>
      </w:tr>
      <w:tr w:rsidR="00075C8C" w:rsidRPr="00075C8C" w:rsidTr="00A527E7">
        <w:tc>
          <w:tcPr>
            <w:tcW w:w="3086" w:type="dxa"/>
            <w:tcBorders>
              <w:top w:val="double" w:sz="4" w:space="0" w:color="auto"/>
            </w:tcBorders>
            <w:shd w:val="clear" w:color="auto" w:fill="F7CAAC"/>
          </w:tcPr>
          <w:p w:rsidR="00075C8C" w:rsidRPr="00075C8C" w:rsidRDefault="00075C8C" w:rsidP="00075C8C">
            <w:pPr>
              <w:jc w:val="both"/>
              <w:rPr>
                <w:b/>
              </w:rPr>
            </w:pPr>
            <w:r w:rsidRPr="00075C8C">
              <w:rPr>
                <w:b/>
              </w:rPr>
              <w:t>Název studijního předmětu</w:t>
            </w:r>
          </w:p>
        </w:tc>
        <w:tc>
          <w:tcPr>
            <w:tcW w:w="6769" w:type="dxa"/>
            <w:gridSpan w:val="7"/>
            <w:tcBorders>
              <w:top w:val="double" w:sz="4" w:space="0" w:color="auto"/>
            </w:tcBorders>
          </w:tcPr>
          <w:p w:rsidR="00075C8C" w:rsidRPr="00075C8C" w:rsidRDefault="00075C8C" w:rsidP="00075C8C">
            <w:pPr>
              <w:jc w:val="both"/>
              <w:rPr>
                <w:color w:val="1F497D"/>
              </w:rPr>
            </w:pPr>
            <w:r w:rsidRPr="00075C8C">
              <w:t>Odborná exkurze I</w:t>
            </w:r>
          </w:p>
        </w:tc>
      </w:tr>
      <w:tr w:rsidR="00075C8C" w:rsidRPr="00075C8C" w:rsidTr="00A527E7">
        <w:tc>
          <w:tcPr>
            <w:tcW w:w="3086" w:type="dxa"/>
            <w:shd w:val="clear" w:color="auto" w:fill="F7CAAC"/>
          </w:tcPr>
          <w:p w:rsidR="00075C8C" w:rsidRPr="00075C8C" w:rsidRDefault="00075C8C" w:rsidP="00075C8C">
            <w:pPr>
              <w:rPr>
                <w:b/>
              </w:rPr>
            </w:pPr>
            <w:r w:rsidRPr="00075C8C">
              <w:rPr>
                <w:b/>
              </w:rPr>
              <w:t>Typ předmětu</w:t>
            </w:r>
          </w:p>
        </w:tc>
        <w:tc>
          <w:tcPr>
            <w:tcW w:w="3406" w:type="dxa"/>
            <w:gridSpan w:val="4"/>
          </w:tcPr>
          <w:p w:rsidR="00075C8C" w:rsidRPr="00075C8C" w:rsidRDefault="00075C8C" w:rsidP="00075C8C">
            <w:pPr>
              <w:autoSpaceDE w:val="0"/>
              <w:autoSpaceDN w:val="0"/>
              <w:adjustRightInd w:val="0"/>
            </w:pPr>
            <w:r w:rsidRPr="00075C8C">
              <w:rPr>
                <w:rFonts w:eastAsia="Calibri"/>
              </w:rPr>
              <w:t>povinně volitelný</w:t>
            </w:r>
          </w:p>
        </w:tc>
        <w:tc>
          <w:tcPr>
            <w:tcW w:w="2695" w:type="dxa"/>
            <w:gridSpan w:val="2"/>
            <w:shd w:val="clear" w:color="auto" w:fill="F7CAAC"/>
          </w:tcPr>
          <w:p w:rsidR="00075C8C" w:rsidRPr="00075C8C" w:rsidRDefault="00075C8C" w:rsidP="00075C8C">
            <w:pPr>
              <w:jc w:val="both"/>
            </w:pPr>
            <w:r w:rsidRPr="00075C8C">
              <w:rPr>
                <w:b/>
              </w:rPr>
              <w:t>doporučený ročník/semestr</w:t>
            </w:r>
          </w:p>
        </w:tc>
        <w:tc>
          <w:tcPr>
            <w:tcW w:w="668" w:type="dxa"/>
          </w:tcPr>
          <w:p w:rsidR="00075C8C" w:rsidRPr="00075C8C" w:rsidRDefault="00075C8C" w:rsidP="00075C8C">
            <w:pPr>
              <w:jc w:val="both"/>
            </w:pPr>
            <w:r w:rsidRPr="00075C8C">
              <w:t>2/ZS</w:t>
            </w:r>
          </w:p>
        </w:tc>
      </w:tr>
      <w:tr w:rsidR="00075C8C" w:rsidRPr="00075C8C" w:rsidTr="00A527E7">
        <w:tc>
          <w:tcPr>
            <w:tcW w:w="3086" w:type="dxa"/>
            <w:shd w:val="clear" w:color="auto" w:fill="F7CAAC"/>
          </w:tcPr>
          <w:p w:rsidR="00075C8C" w:rsidRPr="00075C8C" w:rsidRDefault="00075C8C" w:rsidP="00075C8C">
            <w:pPr>
              <w:jc w:val="both"/>
              <w:rPr>
                <w:b/>
              </w:rPr>
            </w:pPr>
            <w:r w:rsidRPr="00075C8C">
              <w:rPr>
                <w:b/>
              </w:rPr>
              <w:t>Rozsah studijního předmětu</w:t>
            </w:r>
          </w:p>
        </w:tc>
        <w:tc>
          <w:tcPr>
            <w:tcW w:w="1701" w:type="dxa"/>
            <w:gridSpan w:val="2"/>
          </w:tcPr>
          <w:p w:rsidR="00075C8C" w:rsidRPr="00075C8C" w:rsidRDefault="00075C8C" w:rsidP="00075C8C">
            <w:pPr>
              <w:autoSpaceDE w:val="0"/>
              <w:autoSpaceDN w:val="0"/>
              <w:adjustRightInd w:val="0"/>
              <w:rPr>
                <w:color w:val="1F497D"/>
                <w:sz w:val="16"/>
                <w:szCs w:val="16"/>
              </w:rPr>
            </w:pPr>
            <w:r w:rsidRPr="00075C8C">
              <w:rPr>
                <w:rFonts w:eastAsia="Calibri"/>
              </w:rPr>
              <w:t>4c</w:t>
            </w:r>
          </w:p>
        </w:tc>
        <w:tc>
          <w:tcPr>
            <w:tcW w:w="889" w:type="dxa"/>
            <w:shd w:val="clear" w:color="auto" w:fill="F7CAAC"/>
          </w:tcPr>
          <w:p w:rsidR="00075C8C" w:rsidRPr="00075C8C" w:rsidRDefault="00075C8C" w:rsidP="00075C8C">
            <w:pPr>
              <w:jc w:val="both"/>
              <w:rPr>
                <w:b/>
              </w:rPr>
            </w:pPr>
            <w:r w:rsidRPr="00075C8C">
              <w:rPr>
                <w:b/>
              </w:rPr>
              <w:t xml:space="preserve">hod. </w:t>
            </w:r>
          </w:p>
        </w:tc>
        <w:tc>
          <w:tcPr>
            <w:tcW w:w="816" w:type="dxa"/>
          </w:tcPr>
          <w:p w:rsidR="00075C8C" w:rsidRPr="00075C8C" w:rsidRDefault="00075C8C" w:rsidP="00075C8C">
            <w:pPr>
              <w:jc w:val="both"/>
            </w:pPr>
            <w:r w:rsidRPr="00075C8C">
              <w:t>4</w:t>
            </w:r>
          </w:p>
        </w:tc>
        <w:tc>
          <w:tcPr>
            <w:tcW w:w="2156" w:type="dxa"/>
            <w:shd w:val="clear" w:color="auto" w:fill="F7CAAC"/>
          </w:tcPr>
          <w:p w:rsidR="00075C8C" w:rsidRPr="00075C8C" w:rsidRDefault="00075C8C" w:rsidP="00075C8C">
            <w:pPr>
              <w:jc w:val="both"/>
              <w:rPr>
                <w:b/>
              </w:rPr>
            </w:pPr>
            <w:r w:rsidRPr="00075C8C">
              <w:rPr>
                <w:b/>
              </w:rPr>
              <w:t>kreditů</w:t>
            </w:r>
          </w:p>
        </w:tc>
        <w:tc>
          <w:tcPr>
            <w:tcW w:w="1207" w:type="dxa"/>
            <w:gridSpan w:val="2"/>
          </w:tcPr>
          <w:p w:rsidR="00075C8C" w:rsidRPr="00075C8C" w:rsidRDefault="00075C8C" w:rsidP="00075C8C">
            <w:pPr>
              <w:jc w:val="both"/>
            </w:pPr>
            <w:r w:rsidRPr="00075C8C">
              <w:t>3</w:t>
            </w:r>
          </w:p>
        </w:tc>
      </w:tr>
      <w:tr w:rsidR="00075C8C" w:rsidRPr="00075C8C" w:rsidTr="00A527E7">
        <w:tc>
          <w:tcPr>
            <w:tcW w:w="3086" w:type="dxa"/>
            <w:shd w:val="clear" w:color="auto" w:fill="F7CAAC"/>
          </w:tcPr>
          <w:p w:rsidR="00075C8C" w:rsidRPr="00075C8C" w:rsidRDefault="00075C8C" w:rsidP="00075C8C">
            <w:pPr>
              <w:rPr>
                <w:b/>
                <w:sz w:val="22"/>
              </w:rPr>
            </w:pPr>
            <w:r w:rsidRPr="00075C8C">
              <w:rPr>
                <w:b/>
              </w:rPr>
              <w:t>Prerekvizity, korekvizity, ekvivalence</w:t>
            </w:r>
          </w:p>
        </w:tc>
        <w:tc>
          <w:tcPr>
            <w:tcW w:w="6769" w:type="dxa"/>
            <w:gridSpan w:val="7"/>
          </w:tcPr>
          <w:p w:rsidR="00075C8C" w:rsidRPr="00075C8C" w:rsidRDefault="00075C8C" w:rsidP="00075C8C">
            <w:pPr>
              <w:jc w:val="both"/>
              <w:rPr>
                <w:sz w:val="16"/>
                <w:szCs w:val="16"/>
              </w:rPr>
            </w:pPr>
          </w:p>
        </w:tc>
      </w:tr>
      <w:tr w:rsidR="00075C8C" w:rsidRPr="00075C8C" w:rsidTr="00A527E7">
        <w:tc>
          <w:tcPr>
            <w:tcW w:w="3086" w:type="dxa"/>
            <w:shd w:val="clear" w:color="auto" w:fill="F7CAAC"/>
          </w:tcPr>
          <w:p w:rsidR="00075C8C" w:rsidRPr="00075C8C" w:rsidRDefault="00075C8C" w:rsidP="00075C8C">
            <w:pPr>
              <w:rPr>
                <w:b/>
              </w:rPr>
            </w:pPr>
            <w:r w:rsidRPr="00075C8C">
              <w:rPr>
                <w:b/>
              </w:rPr>
              <w:t>Způsob ověření studijních výsledků</w:t>
            </w:r>
          </w:p>
        </w:tc>
        <w:tc>
          <w:tcPr>
            <w:tcW w:w="3406" w:type="dxa"/>
            <w:gridSpan w:val="4"/>
          </w:tcPr>
          <w:p w:rsidR="00075C8C" w:rsidRPr="00075C8C" w:rsidRDefault="00075C8C" w:rsidP="00075C8C">
            <w:pPr>
              <w:jc w:val="both"/>
            </w:pPr>
            <w:r w:rsidRPr="00075C8C">
              <w:rPr>
                <w:rFonts w:eastAsia="Calibri"/>
              </w:rPr>
              <w:t>zápočet</w:t>
            </w:r>
          </w:p>
        </w:tc>
        <w:tc>
          <w:tcPr>
            <w:tcW w:w="2156" w:type="dxa"/>
            <w:shd w:val="clear" w:color="auto" w:fill="F7CAAC"/>
          </w:tcPr>
          <w:p w:rsidR="00075C8C" w:rsidRPr="00075C8C" w:rsidRDefault="00075C8C" w:rsidP="00075C8C">
            <w:pPr>
              <w:jc w:val="both"/>
              <w:rPr>
                <w:b/>
              </w:rPr>
            </w:pPr>
            <w:r w:rsidRPr="00075C8C">
              <w:rPr>
                <w:b/>
              </w:rPr>
              <w:t>Forma výuky</w:t>
            </w:r>
          </w:p>
        </w:tc>
        <w:tc>
          <w:tcPr>
            <w:tcW w:w="1207" w:type="dxa"/>
            <w:gridSpan w:val="2"/>
          </w:tcPr>
          <w:p w:rsidR="00075C8C" w:rsidRPr="00075C8C" w:rsidRDefault="00075C8C" w:rsidP="00075C8C">
            <w:pPr>
              <w:jc w:val="both"/>
            </w:pPr>
            <w:r w:rsidRPr="00075C8C">
              <w:rPr>
                <w:rFonts w:eastAsia="Calibri"/>
              </w:rPr>
              <w:t>cvičení</w:t>
            </w:r>
          </w:p>
        </w:tc>
      </w:tr>
      <w:tr w:rsidR="00075C8C" w:rsidRPr="00075C8C" w:rsidTr="00A527E7">
        <w:tc>
          <w:tcPr>
            <w:tcW w:w="3086" w:type="dxa"/>
            <w:shd w:val="clear" w:color="auto" w:fill="F7CAAC"/>
          </w:tcPr>
          <w:p w:rsidR="00075C8C" w:rsidRPr="00075C8C" w:rsidRDefault="00075C8C" w:rsidP="00075C8C">
            <w:pPr>
              <w:rPr>
                <w:b/>
              </w:rPr>
            </w:pPr>
            <w:r w:rsidRPr="00075C8C">
              <w:rPr>
                <w:b/>
              </w:rPr>
              <w:t>Forma způsobu ověření studijních výsledků a další požadavky na studenta</w:t>
            </w:r>
          </w:p>
        </w:tc>
        <w:tc>
          <w:tcPr>
            <w:tcW w:w="6769" w:type="dxa"/>
            <w:gridSpan w:val="7"/>
            <w:tcBorders>
              <w:bottom w:val="nil"/>
            </w:tcBorders>
          </w:tcPr>
          <w:p w:rsidR="00075C8C" w:rsidRPr="00075C8C" w:rsidRDefault="00075C8C" w:rsidP="00075C8C">
            <w:pPr>
              <w:jc w:val="both"/>
              <w:rPr>
                <w:color w:val="1F497D"/>
                <w:sz w:val="16"/>
                <w:szCs w:val="16"/>
              </w:rPr>
            </w:pPr>
            <w:r w:rsidRPr="00075C8C">
              <w:rPr>
                <w:rFonts w:eastAsia="Arial Unicode MS" w:cs="Arial Unicode MS"/>
                <w:u w:color="FF0000"/>
              </w:rPr>
              <w:t>prezentace referátu bě</w:t>
            </w:r>
            <w:r w:rsidRPr="00075C8C">
              <w:rPr>
                <w:rFonts w:eastAsia="Arial Unicode MS" w:cs="Arial Unicode MS"/>
                <w:u w:color="FF0000"/>
                <w:lang w:val="de-DE"/>
              </w:rPr>
              <w:t xml:space="preserve">hem exkurze </w:t>
            </w:r>
            <w:r w:rsidRPr="00075C8C">
              <w:rPr>
                <w:rFonts w:eastAsia="Arial Unicode MS" w:cs="Arial Unicode MS"/>
                <w:u w:color="FF0000"/>
              </w:rPr>
              <w:t xml:space="preserve">ústní </w:t>
            </w:r>
            <w:r w:rsidRPr="00075C8C">
              <w:rPr>
                <w:rFonts w:eastAsia="Arial Unicode MS" w:cs="Arial Unicode MS"/>
                <w:u w:color="FF0000"/>
                <w:lang w:val="pt-PT"/>
              </w:rPr>
              <w:t>formou</w:t>
            </w:r>
          </w:p>
        </w:tc>
      </w:tr>
      <w:tr w:rsidR="00075C8C" w:rsidRPr="00075C8C" w:rsidTr="00A527E7">
        <w:trPr>
          <w:trHeight w:val="554"/>
        </w:trPr>
        <w:tc>
          <w:tcPr>
            <w:tcW w:w="9855" w:type="dxa"/>
            <w:gridSpan w:val="8"/>
            <w:tcBorders>
              <w:top w:val="nil"/>
            </w:tcBorders>
          </w:tcPr>
          <w:p w:rsidR="00075C8C" w:rsidRPr="00075C8C" w:rsidRDefault="00075C8C" w:rsidP="00075C8C">
            <w:pPr>
              <w:jc w:val="both"/>
            </w:pPr>
          </w:p>
        </w:tc>
      </w:tr>
      <w:tr w:rsidR="00075C8C" w:rsidRPr="00075C8C" w:rsidTr="00A527E7">
        <w:trPr>
          <w:trHeight w:val="197"/>
        </w:trPr>
        <w:tc>
          <w:tcPr>
            <w:tcW w:w="3086" w:type="dxa"/>
            <w:tcBorders>
              <w:top w:val="nil"/>
            </w:tcBorders>
            <w:shd w:val="clear" w:color="auto" w:fill="F7CAAC"/>
          </w:tcPr>
          <w:p w:rsidR="00075C8C" w:rsidRPr="00075C8C" w:rsidRDefault="00075C8C" w:rsidP="00075C8C">
            <w:pPr>
              <w:jc w:val="both"/>
              <w:rPr>
                <w:b/>
              </w:rPr>
            </w:pPr>
            <w:r w:rsidRPr="00075C8C">
              <w:rPr>
                <w:b/>
              </w:rPr>
              <w:t>Garant předmětu</w:t>
            </w:r>
          </w:p>
        </w:tc>
        <w:tc>
          <w:tcPr>
            <w:tcW w:w="6769" w:type="dxa"/>
            <w:gridSpan w:val="7"/>
            <w:tcBorders>
              <w:top w:val="nil"/>
            </w:tcBorders>
          </w:tcPr>
          <w:p w:rsidR="00075C8C" w:rsidRPr="00075C8C" w:rsidRDefault="00075C8C" w:rsidP="00075C8C">
            <w:pPr>
              <w:jc w:val="both"/>
            </w:pPr>
            <w:r w:rsidRPr="00075C8C">
              <w:rPr>
                <w:rFonts w:eastAsia="Calibri"/>
              </w:rPr>
              <w:t>Mgr. Silvie Stanická, Ph.D.</w:t>
            </w:r>
          </w:p>
        </w:tc>
      </w:tr>
      <w:tr w:rsidR="00075C8C" w:rsidRPr="00075C8C" w:rsidTr="00A527E7">
        <w:trPr>
          <w:trHeight w:val="243"/>
        </w:trPr>
        <w:tc>
          <w:tcPr>
            <w:tcW w:w="3086" w:type="dxa"/>
            <w:tcBorders>
              <w:top w:val="nil"/>
            </w:tcBorders>
            <w:shd w:val="clear" w:color="auto" w:fill="F7CAAC"/>
          </w:tcPr>
          <w:p w:rsidR="00075C8C" w:rsidRPr="00075C8C" w:rsidRDefault="00075C8C" w:rsidP="00075C8C">
            <w:pPr>
              <w:rPr>
                <w:b/>
              </w:rPr>
            </w:pPr>
            <w:r w:rsidRPr="00075C8C">
              <w:rPr>
                <w:b/>
              </w:rPr>
              <w:t>Zapojení garanta do výuky předmětu</w:t>
            </w:r>
          </w:p>
        </w:tc>
        <w:tc>
          <w:tcPr>
            <w:tcW w:w="6769" w:type="dxa"/>
            <w:gridSpan w:val="7"/>
            <w:tcBorders>
              <w:top w:val="nil"/>
            </w:tcBorders>
          </w:tcPr>
          <w:p w:rsidR="00075C8C" w:rsidRPr="00075C8C" w:rsidRDefault="00075C8C" w:rsidP="00075C8C">
            <w:pPr>
              <w:jc w:val="both"/>
              <w:rPr>
                <w:color w:val="1F497D"/>
              </w:rPr>
            </w:pPr>
            <w:r w:rsidRPr="00075C8C">
              <w:rPr>
                <w:rFonts w:eastAsia="Calibri"/>
              </w:rPr>
              <w:t>100 %</w:t>
            </w:r>
          </w:p>
        </w:tc>
      </w:tr>
      <w:tr w:rsidR="00075C8C" w:rsidRPr="00075C8C" w:rsidTr="00A527E7">
        <w:tc>
          <w:tcPr>
            <w:tcW w:w="3086" w:type="dxa"/>
            <w:shd w:val="clear" w:color="auto" w:fill="F7CAAC"/>
          </w:tcPr>
          <w:p w:rsidR="00075C8C" w:rsidRPr="00075C8C" w:rsidRDefault="00075C8C" w:rsidP="00075C8C">
            <w:pPr>
              <w:jc w:val="both"/>
              <w:rPr>
                <w:b/>
              </w:rPr>
            </w:pPr>
            <w:r w:rsidRPr="00075C8C">
              <w:rPr>
                <w:b/>
              </w:rPr>
              <w:t>Vyučující</w:t>
            </w:r>
          </w:p>
        </w:tc>
        <w:tc>
          <w:tcPr>
            <w:tcW w:w="6769" w:type="dxa"/>
            <w:gridSpan w:val="7"/>
            <w:tcBorders>
              <w:bottom w:val="nil"/>
            </w:tcBorders>
          </w:tcPr>
          <w:p w:rsidR="00075C8C" w:rsidRPr="00075C8C" w:rsidRDefault="00075C8C" w:rsidP="00075C8C">
            <w:pPr>
              <w:jc w:val="both"/>
            </w:pPr>
            <w:r w:rsidRPr="00075C8C">
              <w:rPr>
                <w:rFonts w:eastAsia="Calibri"/>
              </w:rPr>
              <w:t>Mgr. Silvie Stanická, Ph.D.</w:t>
            </w:r>
          </w:p>
        </w:tc>
      </w:tr>
      <w:tr w:rsidR="00075C8C" w:rsidRPr="00075C8C" w:rsidTr="00A527E7">
        <w:trPr>
          <w:trHeight w:val="554"/>
        </w:trPr>
        <w:tc>
          <w:tcPr>
            <w:tcW w:w="9855" w:type="dxa"/>
            <w:gridSpan w:val="8"/>
            <w:tcBorders>
              <w:top w:val="nil"/>
            </w:tcBorders>
          </w:tcPr>
          <w:p w:rsidR="00075C8C" w:rsidRPr="00075C8C" w:rsidRDefault="00075C8C" w:rsidP="00075C8C">
            <w:pPr>
              <w:jc w:val="both"/>
            </w:pPr>
          </w:p>
        </w:tc>
      </w:tr>
      <w:tr w:rsidR="00075C8C" w:rsidRPr="00075C8C" w:rsidTr="00A527E7">
        <w:tc>
          <w:tcPr>
            <w:tcW w:w="3086" w:type="dxa"/>
            <w:shd w:val="clear" w:color="auto" w:fill="F7CAAC"/>
          </w:tcPr>
          <w:p w:rsidR="00075C8C" w:rsidRPr="00075C8C" w:rsidRDefault="00075C8C" w:rsidP="00075C8C">
            <w:pPr>
              <w:jc w:val="both"/>
              <w:rPr>
                <w:b/>
              </w:rPr>
            </w:pPr>
            <w:r w:rsidRPr="00075C8C">
              <w:rPr>
                <w:b/>
              </w:rPr>
              <w:t>Stručná anotace předmětu</w:t>
            </w:r>
          </w:p>
        </w:tc>
        <w:tc>
          <w:tcPr>
            <w:tcW w:w="6769" w:type="dxa"/>
            <w:gridSpan w:val="7"/>
            <w:tcBorders>
              <w:bottom w:val="nil"/>
            </w:tcBorders>
          </w:tcPr>
          <w:p w:rsidR="00075C8C" w:rsidRPr="00075C8C" w:rsidRDefault="00075C8C" w:rsidP="00075C8C">
            <w:pPr>
              <w:jc w:val="both"/>
              <w:rPr>
                <w:sz w:val="16"/>
                <w:szCs w:val="16"/>
              </w:rPr>
            </w:pPr>
          </w:p>
        </w:tc>
      </w:tr>
      <w:tr w:rsidR="00075C8C" w:rsidRPr="00075C8C" w:rsidTr="00A527E7">
        <w:trPr>
          <w:trHeight w:val="1758"/>
        </w:trPr>
        <w:tc>
          <w:tcPr>
            <w:tcW w:w="9855" w:type="dxa"/>
            <w:gridSpan w:val="8"/>
            <w:tcBorders>
              <w:top w:val="nil"/>
              <w:bottom w:val="single" w:sz="12" w:space="0" w:color="auto"/>
            </w:tcBorders>
          </w:tcPr>
          <w:p w:rsidR="00075C8C" w:rsidRPr="00075C8C" w:rsidRDefault="00075C8C" w:rsidP="00075C8C">
            <w:pPr>
              <w:jc w:val="both"/>
            </w:pPr>
          </w:p>
          <w:p w:rsidR="00075C8C" w:rsidRPr="00075C8C" w:rsidRDefault="00075C8C" w:rsidP="00075C8C">
            <w:pPr>
              <w:jc w:val="both"/>
            </w:pPr>
            <w:r w:rsidRPr="00075C8C">
              <w:t>V rámci magisterského studia je třeba absolvovat domácí či zahraniční exkurzi. Cílem je připravit odbornou uměleckohistorickou prezentaci, která bude přednesena na místě. Délka trvání prezentace je deset minut (max. i min. délka), struktura bude následující: stručné shrnutí literatury, představení umělce, objektu či výstavy, analýzu a uvedení do kontextu. Internetové texty nebudou akceptovány, včetně využití Wikipedie.</w:t>
            </w:r>
          </w:p>
        </w:tc>
      </w:tr>
      <w:tr w:rsidR="00075C8C" w:rsidRPr="00075C8C" w:rsidTr="00A527E7">
        <w:trPr>
          <w:trHeight w:val="265"/>
        </w:trPr>
        <w:tc>
          <w:tcPr>
            <w:tcW w:w="3653" w:type="dxa"/>
            <w:gridSpan w:val="2"/>
            <w:tcBorders>
              <w:top w:val="nil"/>
            </w:tcBorders>
            <w:shd w:val="clear" w:color="auto" w:fill="F7CAAC"/>
          </w:tcPr>
          <w:p w:rsidR="00075C8C" w:rsidRPr="00075C8C" w:rsidRDefault="00075C8C" w:rsidP="00075C8C">
            <w:pPr>
              <w:jc w:val="both"/>
            </w:pPr>
            <w:r w:rsidRPr="00075C8C">
              <w:rPr>
                <w:b/>
              </w:rPr>
              <w:t>Studijní literatura a studijní pomůcky</w:t>
            </w:r>
          </w:p>
        </w:tc>
        <w:tc>
          <w:tcPr>
            <w:tcW w:w="6202" w:type="dxa"/>
            <w:gridSpan w:val="6"/>
            <w:tcBorders>
              <w:top w:val="nil"/>
              <w:bottom w:val="nil"/>
            </w:tcBorders>
          </w:tcPr>
          <w:p w:rsidR="00075C8C" w:rsidRPr="00075C8C" w:rsidRDefault="00075C8C" w:rsidP="00075C8C">
            <w:pPr>
              <w:jc w:val="both"/>
            </w:pPr>
          </w:p>
        </w:tc>
      </w:tr>
      <w:tr w:rsidR="00075C8C" w:rsidRPr="00075C8C" w:rsidTr="00A527E7">
        <w:trPr>
          <w:trHeight w:val="1497"/>
        </w:trPr>
        <w:tc>
          <w:tcPr>
            <w:tcW w:w="9855" w:type="dxa"/>
            <w:gridSpan w:val="8"/>
            <w:tcBorders>
              <w:top w:val="nil"/>
            </w:tcBorders>
          </w:tcPr>
          <w:p w:rsidR="00075C8C" w:rsidRPr="00075C8C" w:rsidRDefault="00075C8C" w:rsidP="00075C8C">
            <w:pPr>
              <w:jc w:val="both"/>
            </w:pPr>
          </w:p>
          <w:p w:rsidR="00075C8C" w:rsidRPr="00075C8C" w:rsidRDefault="00075C8C" w:rsidP="00075C8C">
            <w:pPr>
              <w:jc w:val="both"/>
            </w:pPr>
            <w:r w:rsidRPr="00075C8C">
              <w:rPr>
                <w:rFonts w:eastAsia="Arial Unicode MS" w:cs="Arial Unicode MS"/>
                <w:u w:color="FF0000"/>
              </w:rPr>
              <w:t>Studijní literatura doporučená studentům se bude měnit podle navštívený</w:t>
            </w:r>
            <w:r w:rsidRPr="00075C8C">
              <w:rPr>
                <w:rFonts w:eastAsia="Arial Unicode MS" w:cs="Arial Unicode MS"/>
                <w:u w:color="FF0000"/>
                <w:lang w:val="de-DE"/>
              </w:rPr>
              <w:t>ch m</w:t>
            </w:r>
            <w:r w:rsidRPr="00075C8C">
              <w:rPr>
                <w:rFonts w:eastAsia="Arial Unicode MS" w:cs="Arial Unicode MS"/>
                <w:u w:color="FF0000"/>
              </w:rPr>
              <w:t>íst, objektů či dle t</w:t>
            </w:r>
            <w:r w:rsidRPr="00075C8C">
              <w:rPr>
                <w:rFonts w:eastAsia="Arial Unicode MS" w:cs="Arial Unicode MS"/>
                <w:u w:color="FF0000"/>
                <w:lang w:val="fr-FR"/>
              </w:rPr>
              <w:t>é</w:t>
            </w:r>
            <w:r w:rsidRPr="00075C8C">
              <w:rPr>
                <w:rFonts w:eastAsia="Arial Unicode MS" w:cs="Arial Unicode MS"/>
                <w:u w:color="FF0000"/>
                <w:lang w:val="de-DE"/>
              </w:rPr>
              <w:t>mat exkurze.</w:t>
            </w:r>
          </w:p>
        </w:tc>
      </w:tr>
      <w:tr w:rsidR="00075C8C" w:rsidRPr="00075C8C"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5C8C" w:rsidRPr="00075C8C" w:rsidRDefault="00075C8C" w:rsidP="00075C8C">
            <w:pPr>
              <w:jc w:val="center"/>
              <w:rPr>
                <w:b/>
              </w:rPr>
            </w:pPr>
            <w:r w:rsidRPr="00075C8C">
              <w:rPr>
                <w:b/>
              </w:rPr>
              <w:t>Informace ke kombinované nebo distanční formě</w:t>
            </w:r>
          </w:p>
        </w:tc>
      </w:tr>
      <w:tr w:rsidR="00075C8C" w:rsidRPr="00075C8C" w:rsidTr="00A527E7">
        <w:tc>
          <w:tcPr>
            <w:tcW w:w="4787" w:type="dxa"/>
            <w:gridSpan w:val="3"/>
            <w:tcBorders>
              <w:top w:val="single" w:sz="2" w:space="0" w:color="auto"/>
            </w:tcBorders>
            <w:shd w:val="clear" w:color="auto" w:fill="F7CAAC"/>
          </w:tcPr>
          <w:p w:rsidR="00075C8C" w:rsidRPr="00075C8C" w:rsidRDefault="00075C8C" w:rsidP="00075C8C">
            <w:pPr>
              <w:autoSpaceDE w:val="0"/>
              <w:autoSpaceDN w:val="0"/>
              <w:adjustRightInd w:val="0"/>
            </w:pPr>
            <w:r w:rsidRPr="00075C8C">
              <w:rPr>
                <w:b/>
              </w:rPr>
              <w:t>Rozsah konzultací (soustředění)</w:t>
            </w:r>
            <w:r w:rsidRPr="00075C8C">
              <w:rPr>
                <w:rFonts w:eastAsia="Calibri"/>
                <w:sz w:val="24"/>
                <w:szCs w:val="24"/>
              </w:rPr>
              <w:t xml:space="preserve"> </w:t>
            </w:r>
          </w:p>
        </w:tc>
        <w:tc>
          <w:tcPr>
            <w:tcW w:w="889" w:type="dxa"/>
            <w:tcBorders>
              <w:top w:val="single" w:sz="2" w:space="0" w:color="auto"/>
            </w:tcBorders>
          </w:tcPr>
          <w:p w:rsidR="00075C8C" w:rsidRPr="00075C8C" w:rsidRDefault="00075C8C" w:rsidP="00075C8C">
            <w:pPr>
              <w:jc w:val="both"/>
            </w:pPr>
            <w:r w:rsidRPr="00075C8C">
              <w:t>4</w:t>
            </w:r>
          </w:p>
        </w:tc>
        <w:tc>
          <w:tcPr>
            <w:tcW w:w="4179" w:type="dxa"/>
            <w:gridSpan w:val="4"/>
            <w:tcBorders>
              <w:top w:val="single" w:sz="2" w:space="0" w:color="auto"/>
            </w:tcBorders>
            <w:shd w:val="clear" w:color="auto" w:fill="F7CAAC"/>
          </w:tcPr>
          <w:p w:rsidR="00075C8C" w:rsidRPr="00075C8C" w:rsidRDefault="00075C8C" w:rsidP="00075C8C">
            <w:pPr>
              <w:jc w:val="both"/>
              <w:rPr>
                <w:b/>
              </w:rPr>
            </w:pPr>
            <w:r w:rsidRPr="00075C8C">
              <w:rPr>
                <w:b/>
              </w:rPr>
              <w:t xml:space="preserve">hodin </w:t>
            </w:r>
          </w:p>
        </w:tc>
      </w:tr>
      <w:tr w:rsidR="00075C8C" w:rsidRPr="00075C8C" w:rsidTr="00A527E7">
        <w:tc>
          <w:tcPr>
            <w:tcW w:w="9855" w:type="dxa"/>
            <w:gridSpan w:val="8"/>
            <w:shd w:val="clear" w:color="auto" w:fill="F7CAAC"/>
          </w:tcPr>
          <w:p w:rsidR="00075C8C" w:rsidRPr="00075C8C" w:rsidRDefault="00075C8C" w:rsidP="00075C8C">
            <w:pPr>
              <w:jc w:val="both"/>
              <w:rPr>
                <w:b/>
              </w:rPr>
            </w:pPr>
            <w:r w:rsidRPr="00075C8C">
              <w:rPr>
                <w:b/>
              </w:rPr>
              <w:t>Informace o způsobu kontaktu s vyučujícím</w:t>
            </w:r>
          </w:p>
        </w:tc>
      </w:tr>
      <w:tr w:rsidR="00075C8C" w:rsidRPr="00075C8C" w:rsidTr="00212277">
        <w:trPr>
          <w:trHeight w:val="727"/>
        </w:trPr>
        <w:tc>
          <w:tcPr>
            <w:tcW w:w="9855" w:type="dxa"/>
            <w:gridSpan w:val="8"/>
          </w:tcPr>
          <w:p w:rsidR="00075C8C" w:rsidRPr="00075C8C" w:rsidRDefault="00075C8C" w:rsidP="00075C8C">
            <w:pPr>
              <w:autoSpaceDE w:val="0"/>
              <w:autoSpaceDN w:val="0"/>
              <w:adjustRightInd w:val="0"/>
              <w:rPr>
                <w:rFonts w:eastAsia="Calibri"/>
                <w:color w:val="FF0000"/>
                <w:sz w:val="16"/>
                <w:szCs w:val="16"/>
              </w:rPr>
            </w:pPr>
          </w:p>
          <w:p w:rsidR="00075C8C" w:rsidRPr="00075C8C" w:rsidRDefault="00075C8C" w:rsidP="00075C8C">
            <w:pPr>
              <w:autoSpaceDE w:val="0"/>
              <w:autoSpaceDN w:val="0"/>
              <w:adjustRightInd w:val="0"/>
              <w:rPr>
                <w:rFonts w:eastAsia="Calibri"/>
                <w:color w:val="FF0000"/>
                <w:sz w:val="16"/>
                <w:szCs w:val="16"/>
              </w:rPr>
            </w:pPr>
            <w:r w:rsidRPr="00075C8C">
              <w:rPr>
                <w:rFonts w:eastAsia="Arial Unicode MS" w:cs="Arial Unicode MS"/>
                <w:u w:color="FF0000"/>
              </w:rPr>
              <w:t>osobní kontakt</w:t>
            </w:r>
          </w:p>
        </w:tc>
      </w:tr>
    </w:tbl>
    <w:p w:rsidR="005B20ED" w:rsidRDefault="005B20ED"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212277" w:rsidRDefault="00212277"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67204" w:rsidRPr="00767204" w:rsidTr="00A527E7">
        <w:tc>
          <w:tcPr>
            <w:tcW w:w="9855" w:type="dxa"/>
            <w:gridSpan w:val="8"/>
            <w:tcBorders>
              <w:bottom w:val="double" w:sz="4" w:space="0" w:color="auto"/>
            </w:tcBorders>
            <w:shd w:val="clear" w:color="auto" w:fill="BDD6EE"/>
          </w:tcPr>
          <w:p w:rsidR="00767204" w:rsidRPr="00767204" w:rsidRDefault="00767204" w:rsidP="00767204">
            <w:pPr>
              <w:jc w:val="both"/>
              <w:rPr>
                <w:b/>
                <w:sz w:val="28"/>
              </w:rPr>
            </w:pPr>
            <w:r w:rsidRPr="00767204">
              <w:lastRenderedPageBreak/>
              <w:br w:type="page"/>
            </w:r>
            <w:r w:rsidRPr="00767204">
              <w:rPr>
                <w:b/>
                <w:sz w:val="28"/>
              </w:rPr>
              <w:t>B-III – Charakteristika studijního předmětu</w:t>
            </w:r>
          </w:p>
        </w:tc>
      </w:tr>
      <w:tr w:rsidR="00767204" w:rsidRPr="00767204" w:rsidTr="00A527E7">
        <w:tc>
          <w:tcPr>
            <w:tcW w:w="3086" w:type="dxa"/>
            <w:tcBorders>
              <w:top w:val="double" w:sz="4" w:space="0" w:color="auto"/>
            </w:tcBorders>
            <w:shd w:val="clear" w:color="auto" w:fill="F7CAAC"/>
          </w:tcPr>
          <w:p w:rsidR="00767204" w:rsidRPr="00767204" w:rsidRDefault="00767204" w:rsidP="00767204">
            <w:pPr>
              <w:jc w:val="both"/>
              <w:rPr>
                <w:b/>
              </w:rPr>
            </w:pPr>
            <w:r w:rsidRPr="00767204">
              <w:rPr>
                <w:b/>
              </w:rPr>
              <w:t>Název studijního předmětu</w:t>
            </w:r>
          </w:p>
        </w:tc>
        <w:tc>
          <w:tcPr>
            <w:tcW w:w="6769" w:type="dxa"/>
            <w:gridSpan w:val="7"/>
            <w:tcBorders>
              <w:top w:val="double" w:sz="4" w:space="0" w:color="auto"/>
            </w:tcBorders>
          </w:tcPr>
          <w:p w:rsidR="00767204" w:rsidRPr="00767204" w:rsidRDefault="00767204" w:rsidP="00767204">
            <w:pPr>
              <w:jc w:val="both"/>
              <w:rPr>
                <w:color w:val="1F497D"/>
              </w:rPr>
            </w:pPr>
            <w:r w:rsidRPr="00767204">
              <w:t xml:space="preserve">Odborná exkurze </w:t>
            </w:r>
          </w:p>
        </w:tc>
      </w:tr>
      <w:tr w:rsidR="00767204" w:rsidRPr="00767204" w:rsidTr="00A527E7">
        <w:tc>
          <w:tcPr>
            <w:tcW w:w="3086" w:type="dxa"/>
            <w:shd w:val="clear" w:color="auto" w:fill="F7CAAC"/>
          </w:tcPr>
          <w:p w:rsidR="00767204" w:rsidRPr="00767204" w:rsidRDefault="00767204" w:rsidP="00767204">
            <w:pPr>
              <w:rPr>
                <w:b/>
              </w:rPr>
            </w:pPr>
            <w:r w:rsidRPr="00767204">
              <w:rPr>
                <w:b/>
              </w:rPr>
              <w:t>Typ předmětu</w:t>
            </w:r>
          </w:p>
        </w:tc>
        <w:tc>
          <w:tcPr>
            <w:tcW w:w="3406" w:type="dxa"/>
            <w:gridSpan w:val="4"/>
          </w:tcPr>
          <w:p w:rsidR="00767204" w:rsidRPr="00767204" w:rsidRDefault="00767204" w:rsidP="00767204">
            <w:pPr>
              <w:autoSpaceDE w:val="0"/>
              <w:autoSpaceDN w:val="0"/>
              <w:adjustRightInd w:val="0"/>
            </w:pPr>
            <w:r w:rsidRPr="00767204">
              <w:rPr>
                <w:rFonts w:eastAsia="Calibri"/>
              </w:rPr>
              <w:t>povinný</w:t>
            </w:r>
          </w:p>
        </w:tc>
        <w:tc>
          <w:tcPr>
            <w:tcW w:w="2695" w:type="dxa"/>
            <w:gridSpan w:val="2"/>
            <w:shd w:val="clear" w:color="auto" w:fill="F7CAAC"/>
          </w:tcPr>
          <w:p w:rsidR="00767204" w:rsidRPr="00767204" w:rsidRDefault="00767204" w:rsidP="00767204">
            <w:pPr>
              <w:jc w:val="both"/>
            </w:pPr>
            <w:r w:rsidRPr="00767204">
              <w:rPr>
                <w:b/>
              </w:rPr>
              <w:t>doporučený ročník/semestr</w:t>
            </w:r>
          </w:p>
        </w:tc>
        <w:tc>
          <w:tcPr>
            <w:tcW w:w="668" w:type="dxa"/>
          </w:tcPr>
          <w:p w:rsidR="00767204" w:rsidRPr="00767204" w:rsidRDefault="00767204" w:rsidP="00767204">
            <w:pPr>
              <w:jc w:val="both"/>
            </w:pPr>
            <w:r w:rsidRPr="00767204">
              <w:t>2/LS</w:t>
            </w:r>
          </w:p>
        </w:tc>
      </w:tr>
      <w:tr w:rsidR="00767204" w:rsidRPr="00767204" w:rsidTr="00A527E7">
        <w:tc>
          <w:tcPr>
            <w:tcW w:w="3086" w:type="dxa"/>
            <w:shd w:val="clear" w:color="auto" w:fill="F7CAAC"/>
          </w:tcPr>
          <w:p w:rsidR="00767204" w:rsidRPr="00767204" w:rsidRDefault="00767204" w:rsidP="00767204">
            <w:pPr>
              <w:jc w:val="both"/>
              <w:rPr>
                <w:b/>
              </w:rPr>
            </w:pPr>
            <w:r w:rsidRPr="00767204">
              <w:rPr>
                <w:b/>
              </w:rPr>
              <w:t>Rozsah studijního předmětu</w:t>
            </w:r>
          </w:p>
        </w:tc>
        <w:tc>
          <w:tcPr>
            <w:tcW w:w="1701" w:type="dxa"/>
            <w:gridSpan w:val="2"/>
          </w:tcPr>
          <w:p w:rsidR="00767204" w:rsidRPr="00767204" w:rsidRDefault="00767204" w:rsidP="00767204">
            <w:pPr>
              <w:autoSpaceDE w:val="0"/>
              <w:autoSpaceDN w:val="0"/>
              <w:adjustRightInd w:val="0"/>
              <w:rPr>
                <w:color w:val="1F497D"/>
              </w:rPr>
            </w:pPr>
            <w:r w:rsidRPr="00767204">
              <w:rPr>
                <w:rFonts w:eastAsia="Calibri"/>
              </w:rPr>
              <w:t>8c</w:t>
            </w:r>
          </w:p>
        </w:tc>
        <w:tc>
          <w:tcPr>
            <w:tcW w:w="889" w:type="dxa"/>
            <w:shd w:val="clear" w:color="auto" w:fill="F7CAAC"/>
          </w:tcPr>
          <w:p w:rsidR="00767204" w:rsidRPr="00767204" w:rsidRDefault="00767204" w:rsidP="00767204">
            <w:pPr>
              <w:jc w:val="both"/>
              <w:rPr>
                <w:b/>
              </w:rPr>
            </w:pPr>
            <w:r w:rsidRPr="00767204">
              <w:rPr>
                <w:b/>
              </w:rPr>
              <w:t xml:space="preserve">hod. </w:t>
            </w:r>
          </w:p>
        </w:tc>
        <w:tc>
          <w:tcPr>
            <w:tcW w:w="816" w:type="dxa"/>
          </w:tcPr>
          <w:p w:rsidR="00767204" w:rsidRPr="00767204" w:rsidRDefault="00767204" w:rsidP="00767204">
            <w:pPr>
              <w:jc w:val="both"/>
            </w:pPr>
            <w:r w:rsidRPr="00767204">
              <w:t>8</w:t>
            </w:r>
          </w:p>
        </w:tc>
        <w:tc>
          <w:tcPr>
            <w:tcW w:w="2156" w:type="dxa"/>
            <w:shd w:val="clear" w:color="auto" w:fill="F7CAAC"/>
          </w:tcPr>
          <w:p w:rsidR="00767204" w:rsidRPr="00767204" w:rsidRDefault="00767204" w:rsidP="00767204">
            <w:pPr>
              <w:jc w:val="both"/>
              <w:rPr>
                <w:b/>
              </w:rPr>
            </w:pPr>
            <w:r w:rsidRPr="00767204">
              <w:rPr>
                <w:b/>
              </w:rPr>
              <w:t>kreditů</w:t>
            </w:r>
          </w:p>
        </w:tc>
        <w:tc>
          <w:tcPr>
            <w:tcW w:w="1207" w:type="dxa"/>
            <w:gridSpan w:val="2"/>
          </w:tcPr>
          <w:p w:rsidR="00767204" w:rsidRPr="00767204" w:rsidRDefault="00767204" w:rsidP="00767204">
            <w:pPr>
              <w:jc w:val="both"/>
            </w:pPr>
            <w:r w:rsidRPr="00767204">
              <w:t>3</w:t>
            </w:r>
          </w:p>
        </w:tc>
      </w:tr>
      <w:tr w:rsidR="00767204" w:rsidRPr="00767204" w:rsidTr="00A527E7">
        <w:tc>
          <w:tcPr>
            <w:tcW w:w="3086" w:type="dxa"/>
            <w:shd w:val="clear" w:color="auto" w:fill="F7CAAC"/>
          </w:tcPr>
          <w:p w:rsidR="00767204" w:rsidRPr="00767204" w:rsidRDefault="00767204" w:rsidP="00767204">
            <w:pPr>
              <w:rPr>
                <w:b/>
                <w:sz w:val="22"/>
              </w:rPr>
            </w:pPr>
            <w:r w:rsidRPr="00767204">
              <w:rPr>
                <w:b/>
              </w:rPr>
              <w:t>Prerekvizity, korekvizity, ekvivalence</w:t>
            </w:r>
          </w:p>
        </w:tc>
        <w:tc>
          <w:tcPr>
            <w:tcW w:w="6769" w:type="dxa"/>
            <w:gridSpan w:val="7"/>
          </w:tcPr>
          <w:p w:rsidR="00767204" w:rsidRPr="00767204" w:rsidRDefault="00767204" w:rsidP="00767204">
            <w:pPr>
              <w:jc w:val="both"/>
            </w:pPr>
          </w:p>
        </w:tc>
      </w:tr>
      <w:tr w:rsidR="00767204" w:rsidRPr="00767204" w:rsidTr="00A527E7">
        <w:tc>
          <w:tcPr>
            <w:tcW w:w="3086" w:type="dxa"/>
            <w:shd w:val="clear" w:color="auto" w:fill="F7CAAC"/>
          </w:tcPr>
          <w:p w:rsidR="00767204" w:rsidRPr="00767204" w:rsidRDefault="00767204" w:rsidP="00767204">
            <w:pPr>
              <w:rPr>
                <w:b/>
              </w:rPr>
            </w:pPr>
            <w:r w:rsidRPr="00767204">
              <w:rPr>
                <w:b/>
              </w:rPr>
              <w:t>Způsob ověření studijních výsledků</w:t>
            </w:r>
          </w:p>
        </w:tc>
        <w:tc>
          <w:tcPr>
            <w:tcW w:w="3406" w:type="dxa"/>
            <w:gridSpan w:val="4"/>
          </w:tcPr>
          <w:p w:rsidR="00767204" w:rsidRPr="00767204" w:rsidRDefault="00767204" w:rsidP="00767204">
            <w:pPr>
              <w:jc w:val="both"/>
            </w:pPr>
            <w:r w:rsidRPr="00767204">
              <w:rPr>
                <w:rFonts w:eastAsia="Calibri"/>
              </w:rPr>
              <w:t>zápočet</w:t>
            </w:r>
          </w:p>
        </w:tc>
        <w:tc>
          <w:tcPr>
            <w:tcW w:w="2156" w:type="dxa"/>
            <w:shd w:val="clear" w:color="auto" w:fill="F7CAAC"/>
          </w:tcPr>
          <w:p w:rsidR="00767204" w:rsidRPr="00767204" w:rsidRDefault="00767204" w:rsidP="00767204">
            <w:pPr>
              <w:jc w:val="both"/>
              <w:rPr>
                <w:b/>
              </w:rPr>
            </w:pPr>
            <w:r w:rsidRPr="00767204">
              <w:rPr>
                <w:b/>
              </w:rPr>
              <w:t>Forma výuky</w:t>
            </w:r>
          </w:p>
        </w:tc>
        <w:tc>
          <w:tcPr>
            <w:tcW w:w="1207" w:type="dxa"/>
            <w:gridSpan w:val="2"/>
          </w:tcPr>
          <w:p w:rsidR="00767204" w:rsidRPr="00767204" w:rsidRDefault="00767204" w:rsidP="00767204">
            <w:pPr>
              <w:jc w:val="both"/>
            </w:pPr>
            <w:r w:rsidRPr="00767204">
              <w:rPr>
                <w:rFonts w:eastAsia="Calibri"/>
              </w:rPr>
              <w:t>cvičení</w:t>
            </w:r>
          </w:p>
        </w:tc>
      </w:tr>
      <w:tr w:rsidR="00767204" w:rsidRPr="00767204" w:rsidTr="00A527E7">
        <w:tc>
          <w:tcPr>
            <w:tcW w:w="3086" w:type="dxa"/>
            <w:shd w:val="clear" w:color="auto" w:fill="F7CAAC"/>
          </w:tcPr>
          <w:p w:rsidR="00767204" w:rsidRPr="00767204" w:rsidRDefault="00767204" w:rsidP="00767204">
            <w:pPr>
              <w:rPr>
                <w:b/>
              </w:rPr>
            </w:pPr>
            <w:r w:rsidRPr="00767204">
              <w:rPr>
                <w:b/>
              </w:rPr>
              <w:t>Forma způsobu ověření studijních výsledků a další požadavky na studenta</w:t>
            </w:r>
          </w:p>
        </w:tc>
        <w:tc>
          <w:tcPr>
            <w:tcW w:w="6769" w:type="dxa"/>
            <w:gridSpan w:val="7"/>
            <w:tcBorders>
              <w:bottom w:val="nil"/>
            </w:tcBorders>
          </w:tcPr>
          <w:p w:rsidR="00767204" w:rsidRPr="00767204" w:rsidRDefault="00767204" w:rsidP="00767204">
            <w:pPr>
              <w:jc w:val="both"/>
              <w:rPr>
                <w:color w:val="1F497D"/>
              </w:rPr>
            </w:pPr>
            <w:r w:rsidRPr="00767204">
              <w:rPr>
                <w:u w:color="FF0000"/>
              </w:rPr>
              <w:t>prezentace referátu bě</w:t>
            </w:r>
            <w:r w:rsidRPr="00767204">
              <w:rPr>
                <w:u w:color="FF0000"/>
                <w:lang w:val="de-DE"/>
              </w:rPr>
              <w:t xml:space="preserve">hem exkurze </w:t>
            </w:r>
            <w:r w:rsidRPr="00767204">
              <w:rPr>
                <w:u w:color="FF0000"/>
              </w:rPr>
              <w:t xml:space="preserve">ústní </w:t>
            </w:r>
            <w:r w:rsidRPr="00767204">
              <w:rPr>
                <w:u w:color="FF0000"/>
                <w:lang w:val="pt-PT"/>
              </w:rPr>
              <w:t>formou</w:t>
            </w:r>
          </w:p>
        </w:tc>
      </w:tr>
      <w:tr w:rsidR="00767204" w:rsidRPr="00767204" w:rsidTr="00A527E7">
        <w:trPr>
          <w:trHeight w:val="554"/>
        </w:trPr>
        <w:tc>
          <w:tcPr>
            <w:tcW w:w="9855" w:type="dxa"/>
            <w:gridSpan w:val="8"/>
            <w:tcBorders>
              <w:top w:val="nil"/>
            </w:tcBorders>
          </w:tcPr>
          <w:p w:rsidR="00767204" w:rsidRPr="00767204" w:rsidRDefault="00767204" w:rsidP="00767204">
            <w:pPr>
              <w:jc w:val="both"/>
            </w:pPr>
          </w:p>
        </w:tc>
      </w:tr>
      <w:tr w:rsidR="00767204" w:rsidRPr="00767204" w:rsidTr="00A527E7">
        <w:trPr>
          <w:trHeight w:val="197"/>
        </w:trPr>
        <w:tc>
          <w:tcPr>
            <w:tcW w:w="3086" w:type="dxa"/>
            <w:tcBorders>
              <w:top w:val="nil"/>
            </w:tcBorders>
            <w:shd w:val="clear" w:color="auto" w:fill="F7CAAC"/>
          </w:tcPr>
          <w:p w:rsidR="00767204" w:rsidRPr="00767204" w:rsidRDefault="00767204" w:rsidP="00767204">
            <w:pPr>
              <w:jc w:val="both"/>
              <w:rPr>
                <w:b/>
              </w:rPr>
            </w:pPr>
            <w:r w:rsidRPr="00767204">
              <w:rPr>
                <w:b/>
              </w:rPr>
              <w:t>Garant předmětu</w:t>
            </w:r>
          </w:p>
        </w:tc>
        <w:tc>
          <w:tcPr>
            <w:tcW w:w="6769" w:type="dxa"/>
            <w:gridSpan w:val="7"/>
            <w:tcBorders>
              <w:top w:val="nil"/>
            </w:tcBorders>
          </w:tcPr>
          <w:p w:rsidR="00767204" w:rsidRPr="00767204" w:rsidRDefault="00767204" w:rsidP="00767204">
            <w:pPr>
              <w:jc w:val="both"/>
            </w:pPr>
            <w:r w:rsidRPr="00767204">
              <w:rPr>
                <w:rFonts w:eastAsia="Calibri"/>
              </w:rPr>
              <w:t>Mgr. Silvie Stanická, Ph.D.</w:t>
            </w:r>
          </w:p>
        </w:tc>
      </w:tr>
      <w:tr w:rsidR="00767204" w:rsidRPr="00767204" w:rsidTr="00A527E7">
        <w:trPr>
          <w:trHeight w:val="243"/>
        </w:trPr>
        <w:tc>
          <w:tcPr>
            <w:tcW w:w="3086" w:type="dxa"/>
            <w:tcBorders>
              <w:top w:val="nil"/>
            </w:tcBorders>
            <w:shd w:val="clear" w:color="auto" w:fill="F7CAAC"/>
          </w:tcPr>
          <w:p w:rsidR="00767204" w:rsidRPr="00767204" w:rsidRDefault="00767204" w:rsidP="00767204">
            <w:pPr>
              <w:rPr>
                <w:b/>
              </w:rPr>
            </w:pPr>
            <w:r w:rsidRPr="00767204">
              <w:rPr>
                <w:b/>
              </w:rPr>
              <w:t>Zapojení garanta do výuky předmětu</w:t>
            </w:r>
          </w:p>
        </w:tc>
        <w:tc>
          <w:tcPr>
            <w:tcW w:w="6769" w:type="dxa"/>
            <w:gridSpan w:val="7"/>
            <w:tcBorders>
              <w:top w:val="nil"/>
            </w:tcBorders>
          </w:tcPr>
          <w:p w:rsidR="00767204" w:rsidRPr="00767204" w:rsidRDefault="00767204" w:rsidP="00767204">
            <w:pPr>
              <w:jc w:val="both"/>
              <w:rPr>
                <w:color w:val="1F497D"/>
              </w:rPr>
            </w:pPr>
            <w:r w:rsidRPr="00767204">
              <w:rPr>
                <w:rFonts w:eastAsia="Calibri"/>
              </w:rPr>
              <w:t>100 %</w:t>
            </w:r>
          </w:p>
        </w:tc>
      </w:tr>
      <w:tr w:rsidR="00767204" w:rsidRPr="00767204" w:rsidTr="00A527E7">
        <w:tc>
          <w:tcPr>
            <w:tcW w:w="3086" w:type="dxa"/>
            <w:shd w:val="clear" w:color="auto" w:fill="F7CAAC"/>
          </w:tcPr>
          <w:p w:rsidR="00767204" w:rsidRPr="00767204" w:rsidRDefault="00767204" w:rsidP="00767204">
            <w:pPr>
              <w:jc w:val="both"/>
              <w:rPr>
                <w:b/>
              </w:rPr>
            </w:pPr>
            <w:r w:rsidRPr="00767204">
              <w:rPr>
                <w:b/>
              </w:rPr>
              <w:t>Vyučující</w:t>
            </w:r>
          </w:p>
        </w:tc>
        <w:tc>
          <w:tcPr>
            <w:tcW w:w="6769" w:type="dxa"/>
            <w:gridSpan w:val="7"/>
            <w:tcBorders>
              <w:bottom w:val="nil"/>
            </w:tcBorders>
          </w:tcPr>
          <w:p w:rsidR="00767204" w:rsidRPr="00767204" w:rsidRDefault="00767204" w:rsidP="00767204">
            <w:pPr>
              <w:jc w:val="both"/>
            </w:pPr>
            <w:r w:rsidRPr="00767204">
              <w:rPr>
                <w:rFonts w:eastAsia="Calibri"/>
              </w:rPr>
              <w:t>Mgr. Silvie Stanická, Ph.D.</w:t>
            </w:r>
          </w:p>
        </w:tc>
      </w:tr>
      <w:tr w:rsidR="00767204" w:rsidRPr="00767204" w:rsidTr="00A527E7">
        <w:trPr>
          <w:trHeight w:val="554"/>
        </w:trPr>
        <w:tc>
          <w:tcPr>
            <w:tcW w:w="9855" w:type="dxa"/>
            <w:gridSpan w:val="8"/>
            <w:tcBorders>
              <w:top w:val="nil"/>
            </w:tcBorders>
          </w:tcPr>
          <w:p w:rsidR="00767204" w:rsidRPr="00767204" w:rsidRDefault="00767204" w:rsidP="00767204">
            <w:pPr>
              <w:jc w:val="both"/>
            </w:pPr>
          </w:p>
        </w:tc>
      </w:tr>
      <w:tr w:rsidR="00767204" w:rsidRPr="00767204" w:rsidTr="00A527E7">
        <w:tc>
          <w:tcPr>
            <w:tcW w:w="3086" w:type="dxa"/>
            <w:shd w:val="clear" w:color="auto" w:fill="F7CAAC"/>
          </w:tcPr>
          <w:p w:rsidR="00767204" w:rsidRPr="00767204" w:rsidRDefault="00767204" w:rsidP="00767204">
            <w:pPr>
              <w:jc w:val="both"/>
              <w:rPr>
                <w:b/>
              </w:rPr>
            </w:pPr>
            <w:r w:rsidRPr="00767204">
              <w:rPr>
                <w:b/>
              </w:rPr>
              <w:t>Stručná anotace předmětu</w:t>
            </w:r>
          </w:p>
        </w:tc>
        <w:tc>
          <w:tcPr>
            <w:tcW w:w="6769" w:type="dxa"/>
            <w:gridSpan w:val="7"/>
            <w:tcBorders>
              <w:bottom w:val="nil"/>
            </w:tcBorders>
          </w:tcPr>
          <w:p w:rsidR="00767204" w:rsidRPr="00767204" w:rsidRDefault="00767204" w:rsidP="00767204">
            <w:pPr>
              <w:jc w:val="both"/>
            </w:pPr>
          </w:p>
        </w:tc>
      </w:tr>
      <w:tr w:rsidR="00767204" w:rsidRPr="00767204" w:rsidTr="00A527E7">
        <w:trPr>
          <w:trHeight w:val="1758"/>
        </w:trPr>
        <w:tc>
          <w:tcPr>
            <w:tcW w:w="9855" w:type="dxa"/>
            <w:gridSpan w:val="8"/>
            <w:tcBorders>
              <w:top w:val="nil"/>
              <w:bottom w:val="single" w:sz="12" w:space="0" w:color="auto"/>
            </w:tcBorders>
          </w:tcPr>
          <w:p w:rsidR="00767204" w:rsidRPr="00767204" w:rsidRDefault="00767204" w:rsidP="00767204">
            <w:pPr>
              <w:jc w:val="both"/>
            </w:pPr>
          </w:p>
          <w:p w:rsidR="00767204" w:rsidRPr="00767204" w:rsidRDefault="00767204" w:rsidP="00767204">
            <w:pPr>
              <w:jc w:val="both"/>
              <w:rPr>
                <w:u w:color="000000"/>
              </w:rPr>
            </w:pPr>
            <w:r w:rsidRPr="00767204">
              <w:rPr>
                <w:u w:color="000000"/>
              </w:rPr>
              <w:t>V rámci magisterského studia je třeba absolvovat domácí či zahraniční exkurzi. Cílem je připravit odbornou uměleckohistorickou prezentaci, která bude přednesena na místě. Délka trvání prezentace je deset minut (max. i min. délka), struktura bude následující: stručné shrnutí literatury, představení umělce, objektu či výstavy, analýzu a uvedení do kontextu. Internetové texty nebudou akceptovány, včetně využití Wikipedie.</w:t>
            </w:r>
          </w:p>
          <w:p w:rsidR="00767204" w:rsidRPr="00767204" w:rsidRDefault="00767204" w:rsidP="00767204">
            <w:pPr>
              <w:jc w:val="both"/>
            </w:pPr>
          </w:p>
        </w:tc>
      </w:tr>
      <w:tr w:rsidR="00767204" w:rsidRPr="00767204" w:rsidTr="00A527E7">
        <w:trPr>
          <w:trHeight w:val="265"/>
        </w:trPr>
        <w:tc>
          <w:tcPr>
            <w:tcW w:w="3653" w:type="dxa"/>
            <w:gridSpan w:val="2"/>
            <w:tcBorders>
              <w:top w:val="nil"/>
            </w:tcBorders>
            <w:shd w:val="clear" w:color="auto" w:fill="F7CAAC"/>
          </w:tcPr>
          <w:p w:rsidR="00767204" w:rsidRPr="00767204" w:rsidRDefault="00767204" w:rsidP="00767204">
            <w:pPr>
              <w:jc w:val="both"/>
            </w:pPr>
            <w:r w:rsidRPr="00767204">
              <w:rPr>
                <w:b/>
              </w:rPr>
              <w:t>Studijní literatura a studijní pomůcky</w:t>
            </w:r>
          </w:p>
        </w:tc>
        <w:tc>
          <w:tcPr>
            <w:tcW w:w="6202" w:type="dxa"/>
            <w:gridSpan w:val="6"/>
            <w:tcBorders>
              <w:top w:val="nil"/>
              <w:bottom w:val="nil"/>
            </w:tcBorders>
          </w:tcPr>
          <w:p w:rsidR="00767204" w:rsidRPr="00767204" w:rsidRDefault="00767204" w:rsidP="00767204">
            <w:pPr>
              <w:jc w:val="both"/>
            </w:pPr>
          </w:p>
        </w:tc>
      </w:tr>
      <w:tr w:rsidR="00767204" w:rsidRPr="00767204" w:rsidTr="00A527E7">
        <w:trPr>
          <w:trHeight w:val="1497"/>
        </w:trPr>
        <w:tc>
          <w:tcPr>
            <w:tcW w:w="9855" w:type="dxa"/>
            <w:gridSpan w:val="8"/>
            <w:tcBorders>
              <w:top w:val="nil"/>
            </w:tcBorders>
          </w:tcPr>
          <w:p w:rsidR="00767204" w:rsidRPr="00767204" w:rsidRDefault="00767204" w:rsidP="00767204">
            <w:pPr>
              <w:jc w:val="both"/>
            </w:pPr>
          </w:p>
          <w:p w:rsidR="00767204" w:rsidRPr="00767204" w:rsidRDefault="00767204" w:rsidP="00767204">
            <w:pPr>
              <w:jc w:val="both"/>
            </w:pPr>
            <w:r w:rsidRPr="00767204">
              <w:rPr>
                <w:u w:color="FF0000"/>
              </w:rPr>
              <w:t>Studijní literatura doporučená studentům se bude měnit podle navštívený</w:t>
            </w:r>
            <w:r w:rsidRPr="00767204">
              <w:rPr>
                <w:u w:color="FF0000"/>
                <w:lang w:val="de-DE"/>
              </w:rPr>
              <w:t>ch m</w:t>
            </w:r>
            <w:r w:rsidRPr="00767204">
              <w:rPr>
                <w:u w:color="FF0000"/>
              </w:rPr>
              <w:t>íst, objektů či dle t</w:t>
            </w:r>
            <w:r w:rsidRPr="00767204">
              <w:rPr>
                <w:u w:color="FF0000"/>
                <w:lang w:val="fr-FR"/>
              </w:rPr>
              <w:t>é</w:t>
            </w:r>
            <w:r w:rsidRPr="00767204">
              <w:rPr>
                <w:u w:color="FF0000"/>
                <w:lang w:val="de-DE"/>
              </w:rPr>
              <w:t>mat exkurze.</w:t>
            </w:r>
          </w:p>
          <w:p w:rsidR="00767204" w:rsidRPr="00767204" w:rsidRDefault="00767204" w:rsidP="00767204"/>
        </w:tc>
      </w:tr>
      <w:tr w:rsidR="00767204" w:rsidRPr="00767204"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67204" w:rsidRPr="00767204" w:rsidRDefault="00767204" w:rsidP="00767204">
            <w:pPr>
              <w:jc w:val="center"/>
              <w:rPr>
                <w:b/>
              </w:rPr>
            </w:pPr>
            <w:r w:rsidRPr="00767204">
              <w:rPr>
                <w:b/>
              </w:rPr>
              <w:t>Informace ke kombinované nebo distanční formě</w:t>
            </w:r>
          </w:p>
        </w:tc>
      </w:tr>
      <w:tr w:rsidR="00767204" w:rsidRPr="00767204" w:rsidTr="00A527E7">
        <w:tc>
          <w:tcPr>
            <w:tcW w:w="4787" w:type="dxa"/>
            <w:gridSpan w:val="3"/>
            <w:tcBorders>
              <w:top w:val="single" w:sz="2" w:space="0" w:color="auto"/>
            </w:tcBorders>
            <w:shd w:val="clear" w:color="auto" w:fill="F7CAAC"/>
          </w:tcPr>
          <w:p w:rsidR="00767204" w:rsidRPr="00767204" w:rsidRDefault="00767204" w:rsidP="00767204">
            <w:pPr>
              <w:autoSpaceDE w:val="0"/>
              <w:autoSpaceDN w:val="0"/>
              <w:adjustRightInd w:val="0"/>
            </w:pPr>
            <w:r w:rsidRPr="00767204">
              <w:rPr>
                <w:b/>
              </w:rPr>
              <w:t>Rozsah konzultací (soustředění)</w:t>
            </w:r>
            <w:r w:rsidRPr="00767204">
              <w:rPr>
                <w:rFonts w:eastAsia="Calibri"/>
                <w:sz w:val="24"/>
                <w:szCs w:val="24"/>
              </w:rPr>
              <w:t xml:space="preserve"> </w:t>
            </w:r>
          </w:p>
        </w:tc>
        <w:tc>
          <w:tcPr>
            <w:tcW w:w="889" w:type="dxa"/>
            <w:tcBorders>
              <w:top w:val="single" w:sz="2" w:space="0" w:color="auto"/>
            </w:tcBorders>
          </w:tcPr>
          <w:p w:rsidR="00767204" w:rsidRPr="00767204" w:rsidRDefault="00767204" w:rsidP="00767204">
            <w:pPr>
              <w:jc w:val="both"/>
            </w:pPr>
            <w:r w:rsidRPr="00767204">
              <w:t>8</w:t>
            </w:r>
          </w:p>
        </w:tc>
        <w:tc>
          <w:tcPr>
            <w:tcW w:w="4179" w:type="dxa"/>
            <w:gridSpan w:val="4"/>
            <w:tcBorders>
              <w:top w:val="single" w:sz="2" w:space="0" w:color="auto"/>
            </w:tcBorders>
            <w:shd w:val="clear" w:color="auto" w:fill="F7CAAC"/>
          </w:tcPr>
          <w:p w:rsidR="00767204" w:rsidRPr="00767204" w:rsidRDefault="00767204" w:rsidP="00767204">
            <w:pPr>
              <w:jc w:val="both"/>
              <w:rPr>
                <w:b/>
              </w:rPr>
            </w:pPr>
            <w:r w:rsidRPr="00767204">
              <w:rPr>
                <w:b/>
              </w:rPr>
              <w:t xml:space="preserve">hodin </w:t>
            </w:r>
          </w:p>
        </w:tc>
      </w:tr>
      <w:tr w:rsidR="00767204" w:rsidRPr="00767204" w:rsidTr="00A527E7">
        <w:tc>
          <w:tcPr>
            <w:tcW w:w="9855" w:type="dxa"/>
            <w:gridSpan w:val="8"/>
            <w:shd w:val="clear" w:color="auto" w:fill="F7CAAC"/>
          </w:tcPr>
          <w:p w:rsidR="00767204" w:rsidRPr="00767204" w:rsidRDefault="00767204" w:rsidP="00767204">
            <w:pPr>
              <w:jc w:val="both"/>
              <w:rPr>
                <w:b/>
              </w:rPr>
            </w:pPr>
            <w:r w:rsidRPr="00767204">
              <w:rPr>
                <w:b/>
              </w:rPr>
              <w:t>Informace o způsobu kontaktu s vyučujícím</w:t>
            </w:r>
          </w:p>
        </w:tc>
      </w:tr>
      <w:tr w:rsidR="00767204" w:rsidRPr="00767204" w:rsidTr="00212277">
        <w:trPr>
          <w:trHeight w:val="779"/>
        </w:trPr>
        <w:tc>
          <w:tcPr>
            <w:tcW w:w="9855" w:type="dxa"/>
            <w:gridSpan w:val="8"/>
          </w:tcPr>
          <w:p w:rsidR="00767204" w:rsidRPr="00767204" w:rsidRDefault="00767204" w:rsidP="00767204">
            <w:pPr>
              <w:autoSpaceDE w:val="0"/>
              <w:autoSpaceDN w:val="0"/>
              <w:adjustRightInd w:val="0"/>
              <w:rPr>
                <w:u w:color="FF0000"/>
              </w:rPr>
            </w:pPr>
          </w:p>
          <w:p w:rsidR="00767204" w:rsidRPr="00767204" w:rsidRDefault="00767204" w:rsidP="00767204">
            <w:pPr>
              <w:autoSpaceDE w:val="0"/>
              <w:autoSpaceDN w:val="0"/>
              <w:adjustRightInd w:val="0"/>
              <w:rPr>
                <w:rFonts w:eastAsia="Calibri"/>
                <w:color w:val="FF0000"/>
                <w:sz w:val="16"/>
                <w:szCs w:val="16"/>
              </w:rPr>
            </w:pPr>
            <w:r w:rsidRPr="00767204">
              <w:rPr>
                <w:u w:color="FF0000"/>
              </w:rPr>
              <w:t>osobní kontakt</w:t>
            </w:r>
          </w:p>
        </w:tc>
      </w:tr>
    </w:tbl>
    <w:p w:rsidR="00075C8C" w:rsidRDefault="00075C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212277" w:rsidRDefault="00212277" w:rsidP="00EE4FFE">
      <w:pPr>
        <w:spacing w:after="160" w:line="259" w:lineRule="auto"/>
      </w:pPr>
    </w:p>
    <w:p w:rsidR="00212277" w:rsidRDefault="00212277" w:rsidP="00EE4FFE">
      <w:pPr>
        <w:spacing w:after="160" w:line="259" w:lineRule="auto"/>
      </w:pPr>
    </w:p>
    <w:p w:rsidR="00D10681" w:rsidRDefault="00D10681"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6518C" w:rsidRPr="0006518C" w:rsidTr="00A527E7">
        <w:tc>
          <w:tcPr>
            <w:tcW w:w="9855" w:type="dxa"/>
            <w:gridSpan w:val="8"/>
            <w:tcBorders>
              <w:bottom w:val="double" w:sz="4" w:space="0" w:color="auto"/>
            </w:tcBorders>
            <w:shd w:val="clear" w:color="auto" w:fill="BDD6EE"/>
          </w:tcPr>
          <w:p w:rsidR="0006518C" w:rsidRPr="0006518C" w:rsidRDefault="0006518C" w:rsidP="0006518C">
            <w:pPr>
              <w:jc w:val="both"/>
              <w:rPr>
                <w:b/>
                <w:sz w:val="28"/>
              </w:rPr>
            </w:pPr>
            <w:r w:rsidRPr="0006518C">
              <w:lastRenderedPageBreak/>
              <w:br w:type="page"/>
            </w:r>
            <w:r w:rsidRPr="0006518C">
              <w:rPr>
                <w:b/>
                <w:sz w:val="28"/>
              </w:rPr>
              <w:t>B-III – Charakteristika studijního předmětu</w:t>
            </w:r>
          </w:p>
        </w:tc>
      </w:tr>
      <w:tr w:rsidR="0006518C" w:rsidRPr="0006518C" w:rsidTr="00A527E7">
        <w:tc>
          <w:tcPr>
            <w:tcW w:w="3086" w:type="dxa"/>
            <w:tcBorders>
              <w:top w:val="double" w:sz="4" w:space="0" w:color="auto"/>
            </w:tcBorders>
            <w:shd w:val="clear" w:color="auto" w:fill="F7CAAC"/>
          </w:tcPr>
          <w:p w:rsidR="0006518C" w:rsidRPr="0006518C" w:rsidRDefault="0006518C" w:rsidP="0006518C">
            <w:pPr>
              <w:jc w:val="both"/>
              <w:rPr>
                <w:b/>
              </w:rPr>
            </w:pPr>
            <w:r w:rsidRPr="0006518C">
              <w:rPr>
                <w:b/>
              </w:rPr>
              <w:t>Název studijního předmětu</w:t>
            </w:r>
          </w:p>
        </w:tc>
        <w:tc>
          <w:tcPr>
            <w:tcW w:w="6769" w:type="dxa"/>
            <w:gridSpan w:val="7"/>
            <w:tcBorders>
              <w:top w:val="double" w:sz="4" w:space="0" w:color="auto"/>
            </w:tcBorders>
          </w:tcPr>
          <w:p w:rsidR="0006518C" w:rsidRPr="0006518C" w:rsidRDefault="0006518C" w:rsidP="0006518C">
            <w:pPr>
              <w:jc w:val="both"/>
            </w:pPr>
            <w:r w:rsidRPr="0006518C">
              <w:rPr>
                <w:color w:val="000000"/>
                <w:u w:color="000000"/>
              </w:rPr>
              <w:t>Interpretace uměleck</w:t>
            </w:r>
            <w:r w:rsidRPr="0006518C">
              <w:rPr>
                <w:color w:val="000000"/>
                <w:u w:color="000000"/>
                <w:lang w:val="fr-FR"/>
              </w:rPr>
              <w:t>é</w:t>
            </w:r>
            <w:r w:rsidRPr="0006518C">
              <w:rPr>
                <w:color w:val="000000"/>
                <w:u w:color="000000"/>
                <w:lang w:val="pt-PT"/>
              </w:rPr>
              <w:t>ho d</w:t>
            </w:r>
            <w:r w:rsidRPr="0006518C">
              <w:rPr>
                <w:color w:val="000000"/>
                <w:u w:color="000000"/>
              </w:rPr>
              <w:t>í</w:t>
            </w:r>
            <w:r w:rsidRPr="0006518C">
              <w:rPr>
                <w:color w:val="000000"/>
                <w:u w:color="000000"/>
                <w:lang w:val="es-ES_tradnl"/>
              </w:rPr>
              <w:t>la I</w:t>
            </w:r>
          </w:p>
        </w:tc>
      </w:tr>
      <w:tr w:rsidR="0006518C" w:rsidRPr="0006518C" w:rsidTr="00A527E7">
        <w:tc>
          <w:tcPr>
            <w:tcW w:w="3086" w:type="dxa"/>
            <w:shd w:val="clear" w:color="auto" w:fill="F7CAAC"/>
          </w:tcPr>
          <w:p w:rsidR="0006518C" w:rsidRPr="0006518C" w:rsidRDefault="0006518C" w:rsidP="0006518C">
            <w:pPr>
              <w:rPr>
                <w:b/>
              </w:rPr>
            </w:pPr>
            <w:r w:rsidRPr="0006518C">
              <w:rPr>
                <w:b/>
              </w:rPr>
              <w:t>Typ předmětu</w:t>
            </w:r>
          </w:p>
        </w:tc>
        <w:tc>
          <w:tcPr>
            <w:tcW w:w="3406" w:type="dxa"/>
            <w:gridSpan w:val="4"/>
          </w:tcPr>
          <w:p w:rsidR="0006518C" w:rsidRPr="0006518C" w:rsidRDefault="0006518C" w:rsidP="0006518C">
            <w:pPr>
              <w:autoSpaceDE w:val="0"/>
              <w:autoSpaceDN w:val="0"/>
              <w:adjustRightInd w:val="0"/>
            </w:pPr>
            <w:r w:rsidRPr="0006518C">
              <w:rPr>
                <w:rFonts w:eastAsia="Calibri"/>
              </w:rPr>
              <w:t>povinn</w:t>
            </w:r>
            <w:ins w:id="593" w:author="Ponížilová Hana" w:date="2019-05-31T07:45:00Z">
              <w:r w:rsidR="00040EB5">
                <w:rPr>
                  <w:rFonts w:eastAsia="Calibri"/>
                </w:rPr>
                <w:t>ě volitelný</w:t>
              </w:r>
            </w:ins>
            <w:del w:id="594" w:author="Ponížilová Hana" w:date="2019-05-31T07:45:00Z">
              <w:r w:rsidRPr="0006518C" w:rsidDel="00040EB5">
                <w:rPr>
                  <w:rFonts w:eastAsia="Calibri"/>
                </w:rPr>
                <w:delText>ý</w:delText>
              </w:r>
            </w:del>
            <w:r w:rsidRPr="0006518C">
              <w:rPr>
                <w:rFonts w:eastAsia="Calibri"/>
              </w:rPr>
              <w:t xml:space="preserve">, </w:t>
            </w:r>
            <w:r w:rsidRPr="0006518C">
              <w:rPr>
                <w:rFonts w:eastAsia="Calibri"/>
                <w:bCs/>
              </w:rPr>
              <w:t>PZ</w:t>
            </w:r>
          </w:p>
        </w:tc>
        <w:tc>
          <w:tcPr>
            <w:tcW w:w="2695" w:type="dxa"/>
            <w:gridSpan w:val="2"/>
            <w:shd w:val="clear" w:color="auto" w:fill="F7CAAC"/>
          </w:tcPr>
          <w:p w:rsidR="0006518C" w:rsidRPr="0006518C" w:rsidRDefault="0006518C" w:rsidP="0006518C">
            <w:pPr>
              <w:jc w:val="both"/>
            </w:pPr>
            <w:r w:rsidRPr="0006518C">
              <w:rPr>
                <w:b/>
              </w:rPr>
              <w:t>doporučený ročník/semestr</w:t>
            </w:r>
          </w:p>
        </w:tc>
        <w:tc>
          <w:tcPr>
            <w:tcW w:w="668" w:type="dxa"/>
          </w:tcPr>
          <w:p w:rsidR="0006518C" w:rsidRPr="0006518C" w:rsidRDefault="0006518C" w:rsidP="0006518C">
            <w:pPr>
              <w:jc w:val="both"/>
            </w:pPr>
            <w:r w:rsidRPr="0006518C">
              <w:t>1/ZS</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Rozsah studijního předmětu</w:t>
            </w:r>
          </w:p>
        </w:tc>
        <w:tc>
          <w:tcPr>
            <w:tcW w:w="1701" w:type="dxa"/>
            <w:gridSpan w:val="2"/>
          </w:tcPr>
          <w:p w:rsidR="0006518C" w:rsidRPr="0006518C" w:rsidRDefault="0006518C" w:rsidP="0006518C">
            <w:pPr>
              <w:autoSpaceDE w:val="0"/>
              <w:autoSpaceDN w:val="0"/>
              <w:adjustRightInd w:val="0"/>
              <w:rPr>
                <w:color w:val="1F497D"/>
                <w:sz w:val="16"/>
                <w:szCs w:val="16"/>
              </w:rPr>
            </w:pPr>
            <w:r w:rsidRPr="0006518C">
              <w:rPr>
                <w:rFonts w:eastAsia="Calibri"/>
              </w:rPr>
              <w:t>8s</w:t>
            </w:r>
          </w:p>
        </w:tc>
        <w:tc>
          <w:tcPr>
            <w:tcW w:w="889" w:type="dxa"/>
            <w:shd w:val="clear" w:color="auto" w:fill="F7CAAC"/>
          </w:tcPr>
          <w:p w:rsidR="0006518C" w:rsidRPr="0006518C" w:rsidRDefault="0006518C" w:rsidP="0006518C">
            <w:pPr>
              <w:jc w:val="both"/>
              <w:rPr>
                <w:b/>
              </w:rPr>
            </w:pPr>
            <w:r w:rsidRPr="0006518C">
              <w:rPr>
                <w:b/>
              </w:rPr>
              <w:t xml:space="preserve">hod. </w:t>
            </w:r>
          </w:p>
        </w:tc>
        <w:tc>
          <w:tcPr>
            <w:tcW w:w="816" w:type="dxa"/>
          </w:tcPr>
          <w:p w:rsidR="0006518C" w:rsidRPr="0006518C" w:rsidRDefault="0006518C" w:rsidP="0006518C">
            <w:pPr>
              <w:jc w:val="both"/>
            </w:pPr>
            <w:r w:rsidRPr="0006518C">
              <w:t xml:space="preserve">8 </w:t>
            </w:r>
          </w:p>
        </w:tc>
        <w:tc>
          <w:tcPr>
            <w:tcW w:w="2156" w:type="dxa"/>
            <w:shd w:val="clear" w:color="auto" w:fill="F7CAAC"/>
          </w:tcPr>
          <w:p w:rsidR="0006518C" w:rsidRPr="0006518C" w:rsidRDefault="0006518C" w:rsidP="0006518C">
            <w:pPr>
              <w:jc w:val="both"/>
              <w:rPr>
                <w:b/>
              </w:rPr>
            </w:pPr>
            <w:r w:rsidRPr="0006518C">
              <w:rPr>
                <w:b/>
              </w:rPr>
              <w:t>kreditů</w:t>
            </w:r>
          </w:p>
        </w:tc>
        <w:tc>
          <w:tcPr>
            <w:tcW w:w="1207" w:type="dxa"/>
            <w:gridSpan w:val="2"/>
          </w:tcPr>
          <w:p w:rsidR="0006518C" w:rsidRPr="0006518C" w:rsidRDefault="0006518C" w:rsidP="0006518C">
            <w:pPr>
              <w:jc w:val="both"/>
            </w:pPr>
            <w:r w:rsidRPr="0006518C">
              <w:t>3</w:t>
            </w:r>
          </w:p>
        </w:tc>
      </w:tr>
      <w:tr w:rsidR="0006518C" w:rsidRPr="0006518C" w:rsidTr="00A527E7">
        <w:tc>
          <w:tcPr>
            <w:tcW w:w="3086" w:type="dxa"/>
            <w:shd w:val="clear" w:color="auto" w:fill="F7CAAC"/>
          </w:tcPr>
          <w:p w:rsidR="0006518C" w:rsidRPr="0006518C" w:rsidRDefault="0006518C" w:rsidP="0006518C">
            <w:pPr>
              <w:rPr>
                <w:b/>
                <w:sz w:val="22"/>
              </w:rPr>
            </w:pPr>
            <w:r w:rsidRPr="0006518C">
              <w:rPr>
                <w:b/>
              </w:rPr>
              <w:t>Prerekvizity, korekvizity, ekvivalence</w:t>
            </w:r>
          </w:p>
        </w:tc>
        <w:tc>
          <w:tcPr>
            <w:tcW w:w="6769" w:type="dxa"/>
            <w:gridSpan w:val="7"/>
          </w:tcPr>
          <w:p w:rsidR="0006518C" w:rsidRPr="0006518C" w:rsidRDefault="0006518C" w:rsidP="0006518C">
            <w:pPr>
              <w:jc w:val="both"/>
              <w:rPr>
                <w:sz w:val="16"/>
                <w:szCs w:val="16"/>
              </w:rPr>
            </w:pPr>
          </w:p>
        </w:tc>
      </w:tr>
      <w:tr w:rsidR="0006518C" w:rsidRPr="0006518C" w:rsidTr="00A527E7">
        <w:tc>
          <w:tcPr>
            <w:tcW w:w="3086" w:type="dxa"/>
            <w:shd w:val="clear" w:color="auto" w:fill="F7CAAC"/>
          </w:tcPr>
          <w:p w:rsidR="0006518C" w:rsidRPr="0006518C" w:rsidRDefault="0006518C" w:rsidP="0006518C">
            <w:pPr>
              <w:rPr>
                <w:b/>
              </w:rPr>
            </w:pPr>
            <w:r w:rsidRPr="0006518C">
              <w:rPr>
                <w:b/>
              </w:rPr>
              <w:t>Způsob ověření studijních výsledků</w:t>
            </w:r>
          </w:p>
        </w:tc>
        <w:tc>
          <w:tcPr>
            <w:tcW w:w="3406" w:type="dxa"/>
            <w:gridSpan w:val="4"/>
          </w:tcPr>
          <w:p w:rsidR="0006518C" w:rsidRPr="0006518C" w:rsidRDefault="0006518C" w:rsidP="0006518C">
            <w:pPr>
              <w:jc w:val="both"/>
            </w:pPr>
            <w:r w:rsidRPr="0006518C">
              <w:rPr>
                <w:rFonts w:eastAsia="Calibri"/>
              </w:rPr>
              <w:t>zkouška</w:t>
            </w:r>
          </w:p>
        </w:tc>
        <w:tc>
          <w:tcPr>
            <w:tcW w:w="2156" w:type="dxa"/>
            <w:shd w:val="clear" w:color="auto" w:fill="F7CAAC"/>
          </w:tcPr>
          <w:p w:rsidR="0006518C" w:rsidRPr="0006518C" w:rsidRDefault="0006518C" w:rsidP="0006518C">
            <w:pPr>
              <w:jc w:val="both"/>
              <w:rPr>
                <w:b/>
              </w:rPr>
            </w:pPr>
            <w:r w:rsidRPr="0006518C">
              <w:rPr>
                <w:b/>
              </w:rPr>
              <w:t>Forma výuky</w:t>
            </w:r>
          </w:p>
        </w:tc>
        <w:tc>
          <w:tcPr>
            <w:tcW w:w="1207" w:type="dxa"/>
            <w:gridSpan w:val="2"/>
          </w:tcPr>
          <w:p w:rsidR="0006518C" w:rsidRPr="0006518C" w:rsidRDefault="0006518C" w:rsidP="0006518C">
            <w:pPr>
              <w:jc w:val="both"/>
            </w:pPr>
            <w:r w:rsidRPr="0006518C">
              <w:rPr>
                <w:rFonts w:eastAsia="Calibri"/>
              </w:rPr>
              <w:t>seminář</w:t>
            </w:r>
          </w:p>
        </w:tc>
      </w:tr>
      <w:tr w:rsidR="0006518C" w:rsidRPr="0006518C" w:rsidTr="00A527E7">
        <w:tc>
          <w:tcPr>
            <w:tcW w:w="3086" w:type="dxa"/>
            <w:shd w:val="clear" w:color="auto" w:fill="F7CAAC"/>
          </w:tcPr>
          <w:p w:rsidR="0006518C" w:rsidRPr="0006518C" w:rsidRDefault="0006518C" w:rsidP="0006518C">
            <w:pPr>
              <w:rPr>
                <w:b/>
              </w:rPr>
            </w:pPr>
            <w:r w:rsidRPr="0006518C">
              <w:rPr>
                <w:b/>
              </w:rPr>
              <w:t>Forma způsobu ověření studijních výsledků a další požadavky na studenta</w:t>
            </w:r>
          </w:p>
        </w:tc>
        <w:tc>
          <w:tcPr>
            <w:tcW w:w="6769" w:type="dxa"/>
            <w:gridSpan w:val="7"/>
            <w:tcBorders>
              <w:bottom w:val="nil"/>
            </w:tcBorders>
          </w:tcPr>
          <w:p w:rsidR="0006518C" w:rsidRPr="0006518C" w:rsidRDefault="0006518C" w:rsidP="0006518C">
            <w:pPr>
              <w:jc w:val="both"/>
              <w:rPr>
                <w:color w:val="1F497D"/>
                <w:sz w:val="16"/>
                <w:szCs w:val="16"/>
              </w:rPr>
            </w:pPr>
            <w:r w:rsidRPr="0006518C">
              <w:rPr>
                <w:u w:color="FF0000"/>
              </w:rPr>
              <w:t>Student si vybere jakékoli vizuální umělecké dílo a následně provede jeho  analýzu a interpretaci.</w:t>
            </w:r>
          </w:p>
        </w:tc>
      </w:tr>
      <w:tr w:rsidR="0006518C" w:rsidRPr="0006518C" w:rsidTr="00A527E7">
        <w:trPr>
          <w:trHeight w:val="554"/>
        </w:trPr>
        <w:tc>
          <w:tcPr>
            <w:tcW w:w="9855" w:type="dxa"/>
            <w:gridSpan w:val="8"/>
            <w:tcBorders>
              <w:top w:val="nil"/>
            </w:tcBorders>
          </w:tcPr>
          <w:p w:rsidR="0006518C" w:rsidRPr="0006518C" w:rsidRDefault="0006518C" w:rsidP="0006518C">
            <w:pPr>
              <w:jc w:val="both"/>
            </w:pPr>
          </w:p>
        </w:tc>
      </w:tr>
      <w:tr w:rsidR="0006518C" w:rsidRPr="0006518C" w:rsidTr="00A527E7">
        <w:trPr>
          <w:trHeight w:val="197"/>
        </w:trPr>
        <w:tc>
          <w:tcPr>
            <w:tcW w:w="3086" w:type="dxa"/>
            <w:tcBorders>
              <w:top w:val="nil"/>
            </w:tcBorders>
            <w:shd w:val="clear" w:color="auto" w:fill="F7CAAC"/>
          </w:tcPr>
          <w:p w:rsidR="0006518C" w:rsidRPr="0006518C" w:rsidRDefault="0006518C" w:rsidP="0006518C">
            <w:pPr>
              <w:jc w:val="both"/>
              <w:rPr>
                <w:b/>
              </w:rPr>
            </w:pPr>
            <w:r w:rsidRPr="0006518C">
              <w:rPr>
                <w:b/>
              </w:rPr>
              <w:t>Garant předmětu</w:t>
            </w:r>
          </w:p>
        </w:tc>
        <w:tc>
          <w:tcPr>
            <w:tcW w:w="6769" w:type="dxa"/>
            <w:gridSpan w:val="7"/>
            <w:tcBorders>
              <w:top w:val="nil"/>
            </w:tcBorders>
          </w:tcPr>
          <w:p w:rsidR="0006518C" w:rsidRPr="0006518C" w:rsidRDefault="0006518C" w:rsidP="0006518C">
            <w:pPr>
              <w:jc w:val="both"/>
            </w:pPr>
            <w:r w:rsidRPr="0006518C">
              <w:rPr>
                <w:rFonts w:eastAsia="Calibri"/>
              </w:rPr>
              <w:t>doc. MgA. Petr Stanický, M.F.A.</w:t>
            </w:r>
          </w:p>
        </w:tc>
      </w:tr>
      <w:tr w:rsidR="0006518C" w:rsidRPr="0006518C" w:rsidTr="00A527E7">
        <w:trPr>
          <w:trHeight w:val="243"/>
        </w:trPr>
        <w:tc>
          <w:tcPr>
            <w:tcW w:w="3086" w:type="dxa"/>
            <w:tcBorders>
              <w:top w:val="nil"/>
            </w:tcBorders>
            <w:shd w:val="clear" w:color="auto" w:fill="F7CAAC"/>
          </w:tcPr>
          <w:p w:rsidR="0006518C" w:rsidRPr="0006518C" w:rsidRDefault="0006518C" w:rsidP="0006518C">
            <w:pPr>
              <w:rPr>
                <w:b/>
              </w:rPr>
            </w:pPr>
            <w:r w:rsidRPr="0006518C">
              <w:rPr>
                <w:b/>
              </w:rPr>
              <w:t>Zapojení garanta do výuky předmětu</w:t>
            </w:r>
          </w:p>
        </w:tc>
        <w:tc>
          <w:tcPr>
            <w:tcW w:w="6769" w:type="dxa"/>
            <w:gridSpan w:val="7"/>
            <w:tcBorders>
              <w:top w:val="nil"/>
            </w:tcBorders>
          </w:tcPr>
          <w:p w:rsidR="0006518C" w:rsidRPr="0006518C" w:rsidRDefault="0006518C" w:rsidP="0006518C">
            <w:pPr>
              <w:jc w:val="both"/>
              <w:rPr>
                <w:color w:val="1F497D"/>
              </w:rPr>
            </w:pPr>
            <w:r w:rsidRPr="0006518C">
              <w:rPr>
                <w:rFonts w:eastAsia="Calibri"/>
              </w:rPr>
              <w:t>50 %</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Vyučující</w:t>
            </w:r>
          </w:p>
        </w:tc>
        <w:tc>
          <w:tcPr>
            <w:tcW w:w="6769" w:type="dxa"/>
            <w:gridSpan w:val="7"/>
            <w:tcBorders>
              <w:bottom w:val="nil"/>
            </w:tcBorders>
          </w:tcPr>
          <w:p w:rsidR="0006518C" w:rsidRPr="0006518C" w:rsidRDefault="0006518C" w:rsidP="0006518C">
            <w:pPr>
              <w:jc w:val="both"/>
            </w:pPr>
            <w:r w:rsidRPr="0006518C">
              <w:rPr>
                <w:rFonts w:eastAsia="Calibri"/>
              </w:rPr>
              <w:t>doc. MgA. Petr Stanický, M.F.A. – 50 %, Mgr. Silvie Stanická,  Ph.D. – 50 %</w:t>
            </w:r>
          </w:p>
        </w:tc>
      </w:tr>
      <w:tr w:rsidR="0006518C" w:rsidRPr="0006518C" w:rsidTr="00566EC1">
        <w:trPr>
          <w:trHeight w:val="299"/>
        </w:trPr>
        <w:tc>
          <w:tcPr>
            <w:tcW w:w="9855" w:type="dxa"/>
            <w:gridSpan w:val="8"/>
            <w:tcBorders>
              <w:top w:val="nil"/>
            </w:tcBorders>
          </w:tcPr>
          <w:p w:rsidR="0006518C" w:rsidRPr="0006518C" w:rsidRDefault="0006518C" w:rsidP="0006518C">
            <w:pPr>
              <w:jc w:val="both"/>
            </w:pP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Stručná anotace předmětu</w:t>
            </w:r>
          </w:p>
        </w:tc>
        <w:tc>
          <w:tcPr>
            <w:tcW w:w="6769" w:type="dxa"/>
            <w:gridSpan w:val="7"/>
            <w:tcBorders>
              <w:bottom w:val="nil"/>
            </w:tcBorders>
          </w:tcPr>
          <w:p w:rsidR="0006518C" w:rsidRPr="0006518C" w:rsidRDefault="0006518C" w:rsidP="0006518C">
            <w:pPr>
              <w:jc w:val="both"/>
              <w:rPr>
                <w:sz w:val="16"/>
                <w:szCs w:val="16"/>
              </w:rPr>
            </w:pPr>
          </w:p>
        </w:tc>
      </w:tr>
      <w:tr w:rsidR="0006518C" w:rsidRPr="0006518C" w:rsidTr="00A527E7">
        <w:trPr>
          <w:trHeight w:val="3033"/>
        </w:trPr>
        <w:tc>
          <w:tcPr>
            <w:tcW w:w="9855" w:type="dxa"/>
            <w:gridSpan w:val="8"/>
            <w:tcBorders>
              <w:top w:val="nil"/>
              <w:bottom w:val="single" w:sz="12" w:space="0" w:color="auto"/>
            </w:tcBorders>
          </w:tcPr>
          <w:p w:rsidR="0006518C" w:rsidRPr="0006518C" w:rsidRDefault="0006518C" w:rsidP="0006518C">
            <w:pPr>
              <w:jc w:val="both"/>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Cílem předmětu je seznámit a naučit studenty formulovat a interpretovat současn</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uměleck</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dí</w:t>
            </w:r>
            <w:r w:rsidRPr="0006518C">
              <w:rPr>
                <w:rFonts w:eastAsia="Arial Unicode MS" w:cs="Arial Unicode MS"/>
                <w:color w:val="000000"/>
                <w:bdr w:val="nil"/>
                <w:lang w:val="it-IT"/>
              </w:rPr>
              <w:t>lo.</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700C85">
            <w:pPr>
              <w:numPr>
                <w:ilvl w:val="0"/>
                <w:numId w:val="26"/>
              </w:numPr>
              <w:pBdr>
                <w:top w:val="nil"/>
                <w:left w:val="nil"/>
                <w:bottom w:val="nil"/>
                <w:right w:val="nil"/>
                <w:between w:val="nil"/>
                <w:bar w:val="nil"/>
              </w:pBdr>
              <w:rPr>
                <w:color w:val="000000"/>
                <w:bdr w:val="nil"/>
              </w:rPr>
            </w:pPr>
            <w:r w:rsidRPr="0006518C">
              <w:rPr>
                <w:rFonts w:eastAsia="Arial Unicode MS" w:cs="Arial Unicode MS"/>
                <w:color w:val="000000"/>
                <w:bdr w:val="nil"/>
              </w:rPr>
              <w:t>okruh</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 xml:space="preserve">Teoretický úvod do problematiky, literatura. </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700C85">
            <w:pPr>
              <w:numPr>
                <w:ilvl w:val="0"/>
                <w:numId w:val="26"/>
              </w:numPr>
              <w:pBdr>
                <w:top w:val="nil"/>
                <w:left w:val="nil"/>
                <w:bottom w:val="nil"/>
                <w:right w:val="nil"/>
                <w:between w:val="nil"/>
                <w:bar w:val="nil"/>
              </w:pBdr>
              <w:rPr>
                <w:color w:val="000000"/>
                <w:bdr w:val="nil"/>
              </w:rPr>
            </w:pPr>
            <w:r w:rsidRPr="0006518C">
              <w:rPr>
                <w:rFonts w:eastAsia="Arial Unicode MS" w:cs="Arial Unicode MS"/>
                <w:color w:val="000000"/>
                <w:bdr w:val="nil"/>
              </w:rPr>
              <w:t>okruh</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Problematika vztahu figury a abstrakce.</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3. okruh</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lang w:val="de-DE"/>
              </w:rPr>
              <w:t>Um</w:t>
            </w:r>
            <w:r w:rsidRPr="0006518C">
              <w:rPr>
                <w:rFonts w:eastAsia="Arial Unicode MS" w:cs="Arial Unicode MS"/>
                <w:color w:val="000000"/>
                <w:bdr w:val="nil"/>
              </w:rPr>
              <w:t>ělecko-historick</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 xml:space="preserve">texty a jejich rozbor, rozbor a interpretace </w:t>
            </w:r>
          </w:p>
          <w:p w:rsidR="0006518C" w:rsidRPr="0006518C" w:rsidRDefault="0006518C" w:rsidP="0006518C">
            <w:pPr>
              <w:jc w:val="both"/>
            </w:pPr>
            <w:r w:rsidRPr="0006518C">
              <w:rPr>
                <w:lang w:val="fr-FR"/>
              </w:rPr>
              <w:t>sou</w:t>
            </w:r>
            <w:r w:rsidRPr="0006518C">
              <w:t>časn</w:t>
            </w:r>
            <w:r w:rsidRPr="0006518C">
              <w:rPr>
                <w:lang w:val="fr-FR"/>
              </w:rPr>
              <w:t>é</w:t>
            </w:r>
            <w:r w:rsidRPr="0006518C">
              <w:rPr>
                <w:lang w:val="pt-PT"/>
              </w:rPr>
              <w:t>ho um</w:t>
            </w:r>
            <w:r w:rsidRPr="0006518C">
              <w:t>ěleck</w:t>
            </w:r>
            <w:r w:rsidRPr="0006518C">
              <w:rPr>
                <w:lang w:val="fr-FR"/>
              </w:rPr>
              <w:t>é</w:t>
            </w:r>
            <w:r w:rsidRPr="0006518C">
              <w:rPr>
                <w:lang w:val="pt-PT"/>
              </w:rPr>
              <w:t>ho d</w:t>
            </w:r>
            <w:r w:rsidRPr="0006518C">
              <w:t>íla. Workshopy v galerii.</w:t>
            </w:r>
          </w:p>
        </w:tc>
      </w:tr>
      <w:tr w:rsidR="0006518C" w:rsidRPr="0006518C" w:rsidTr="00A527E7">
        <w:trPr>
          <w:trHeight w:val="265"/>
        </w:trPr>
        <w:tc>
          <w:tcPr>
            <w:tcW w:w="3653" w:type="dxa"/>
            <w:gridSpan w:val="2"/>
            <w:tcBorders>
              <w:top w:val="nil"/>
            </w:tcBorders>
            <w:shd w:val="clear" w:color="auto" w:fill="F7CAAC"/>
          </w:tcPr>
          <w:p w:rsidR="0006518C" w:rsidRPr="0006518C" w:rsidRDefault="0006518C" w:rsidP="0006518C">
            <w:pPr>
              <w:jc w:val="both"/>
            </w:pPr>
            <w:r w:rsidRPr="0006518C">
              <w:rPr>
                <w:b/>
              </w:rPr>
              <w:t>Studijní literatura a studijní pomůcky</w:t>
            </w:r>
          </w:p>
        </w:tc>
        <w:tc>
          <w:tcPr>
            <w:tcW w:w="6202" w:type="dxa"/>
            <w:gridSpan w:val="6"/>
            <w:tcBorders>
              <w:top w:val="nil"/>
              <w:bottom w:val="nil"/>
            </w:tcBorders>
          </w:tcPr>
          <w:p w:rsidR="0006518C" w:rsidRPr="0006518C" w:rsidRDefault="0006518C" w:rsidP="0006518C">
            <w:pPr>
              <w:jc w:val="both"/>
            </w:pPr>
          </w:p>
        </w:tc>
      </w:tr>
      <w:tr w:rsidR="00912337" w:rsidRPr="0006518C" w:rsidTr="00A527E7">
        <w:trPr>
          <w:trHeight w:val="694"/>
        </w:trPr>
        <w:tc>
          <w:tcPr>
            <w:tcW w:w="9855" w:type="dxa"/>
            <w:gridSpan w:val="8"/>
            <w:tcBorders>
              <w:top w:val="nil"/>
            </w:tcBorders>
          </w:tcPr>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912337" w:rsidRPr="0011774B"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Povinná: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912337" w:rsidRPr="0011774B"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Doporučená: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912337" w:rsidRDefault="00912337" w:rsidP="00912337">
            <w:pPr>
              <w:pStyle w:val="Vchoz"/>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912337" w:rsidRDefault="00912337" w:rsidP="00912337">
            <w:pPr>
              <w:pStyle w:val="Vchoz"/>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lastRenderedPageBreak/>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p w:rsidR="00212277" w:rsidRPr="00FA4A0D" w:rsidRDefault="0021227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tc>
      </w:tr>
      <w:tr w:rsidR="0006518C" w:rsidRPr="0006518C"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6518C" w:rsidRPr="0006518C" w:rsidRDefault="0006518C" w:rsidP="0006518C">
            <w:pPr>
              <w:jc w:val="center"/>
              <w:rPr>
                <w:b/>
              </w:rPr>
            </w:pPr>
            <w:r w:rsidRPr="0006518C">
              <w:rPr>
                <w:b/>
              </w:rPr>
              <w:lastRenderedPageBreak/>
              <w:t>Informace ke kombinované nebo distanční formě</w:t>
            </w:r>
          </w:p>
        </w:tc>
      </w:tr>
      <w:tr w:rsidR="0006518C" w:rsidRPr="0006518C" w:rsidTr="00A527E7">
        <w:tc>
          <w:tcPr>
            <w:tcW w:w="4787" w:type="dxa"/>
            <w:gridSpan w:val="3"/>
            <w:tcBorders>
              <w:top w:val="single" w:sz="2" w:space="0" w:color="auto"/>
            </w:tcBorders>
            <w:shd w:val="clear" w:color="auto" w:fill="F7CAAC"/>
          </w:tcPr>
          <w:p w:rsidR="0006518C" w:rsidRPr="0006518C" w:rsidRDefault="0006518C" w:rsidP="0006518C">
            <w:pPr>
              <w:autoSpaceDE w:val="0"/>
              <w:autoSpaceDN w:val="0"/>
              <w:adjustRightInd w:val="0"/>
            </w:pPr>
            <w:r w:rsidRPr="0006518C">
              <w:rPr>
                <w:b/>
              </w:rPr>
              <w:t>Rozsah konzultací (soustředění)</w:t>
            </w:r>
            <w:r w:rsidRPr="0006518C">
              <w:rPr>
                <w:rFonts w:eastAsia="Calibri"/>
                <w:sz w:val="24"/>
                <w:szCs w:val="24"/>
              </w:rPr>
              <w:t xml:space="preserve"> </w:t>
            </w:r>
          </w:p>
        </w:tc>
        <w:tc>
          <w:tcPr>
            <w:tcW w:w="889" w:type="dxa"/>
            <w:tcBorders>
              <w:top w:val="single" w:sz="2" w:space="0" w:color="auto"/>
            </w:tcBorders>
          </w:tcPr>
          <w:p w:rsidR="0006518C" w:rsidRPr="0006518C" w:rsidRDefault="0006518C" w:rsidP="0006518C">
            <w:pPr>
              <w:jc w:val="both"/>
            </w:pPr>
            <w:r w:rsidRPr="0006518C">
              <w:t>8</w:t>
            </w:r>
          </w:p>
        </w:tc>
        <w:tc>
          <w:tcPr>
            <w:tcW w:w="4179" w:type="dxa"/>
            <w:gridSpan w:val="4"/>
            <w:tcBorders>
              <w:top w:val="single" w:sz="2" w:space="0" w:color="auto"/>
            </w:tcBorders>
            <w:shd w:val="clear" w:color="auto" w:fill="F7CAAC"/>
          </w:tcPr>
          <w:p w:rsidR="0006518C" w:rsidRPr="0006518C" w:rsidRDefault="0006518C" w:rsidP="0006518C">
            <w:pPr>
              <w:jc w:val="both"/>
              <w:rPr>
                <w:b/>
              </w:rPr>
            </w:pPr>
            <w:r w:rsidRPr="0006518C">
              <w:rPr>
                <w:b/>
              </w:rPr>
              <w:t xml:space="preserve">hodin </w:t>
            </w:r>
          </w:p>
        </w:tc>
      </w:tr>
      <w:tr w:rsidR="0006518C" w:rsidRPr="0006518C" w:rsidTr="00A527E7">
        <w:tc>
          <w:tcPr>
            <w:tcW w:w="9855" w:type="dxa"/>
            <w:gridSpan w:val="8"/>
            <w:shd w:val="clear" w:color="auto" w:fill="F7CAAC"/>
          </w:tcPr>
          <w:p w:rsidR="0006518C" w:rsidRPr="0006518C" w:rsidRDefault="0006518C" w:rsidP="0006518C">
            <w:pPr>
              <w:jc w:val="both"/>
              <w:rPr>
                <w:b/>
              </w:rPr>
            </w:pPr>
            <w:r w:rsidRPr="0006518C">
              <w:rPr>
                <w:b/>
              </w:rPr>
              <w:t>Informace o způsobu kontaktu s vyučujícím</w:t>
            </w:r>
          </w:p>
        </w:tc>
      </w:tr>
      <w:tr w:rsidR="0006518C" w:rsidRPr="0006518C" w:rsidTr="00212277">
        <w:trPr>
          <w:trHeight w:val="946"/>
        </w:trPr>
        <w:tc>
          <w:tcPr>
            <w:tcW w:w="9855" w:type="dxa"/>
            <w:gridSpan w:val="8"/>
          </w:tcPr>
          <w:p w:rsidR="0006518C" w:rsidRPr="0006518C" w:rsidRDefault="0006518C" w:rsidP="0006518C">
            <w:pPr>
              <w:autoSpaceDE w:val="0"/>
              <w:autoSpaceDN w:val="0"/>
              <w:adjustRightInd w:val="0"/>
              <w:rPr>
                <w:rFonts w:eastAsia="Calibri"/>
                <w:color w:val="FF0000"/>
                <w:sz w:val="16"/>
                <w:szCs w:val="16"/>
              </w:rPr>
            </w:pPr>
          </w:p>
          <w:p w:rsidR="0006518C" w:rsidRPr="0006518C" w:rsidRDefault="0006518C" w:rsidP="0006518C">
            <w:r w:rsidRPr="0006518C">
              <w:rPr>
                <w:rFonts w:eastAsia="Arial Unicode MS" w:cs="Arial Unicode MS"/>
                <w:u w:color="FF0000"/>
              </w:rPr>
              <w:t>osobně</w:t>
            </w:r>
          </w:p>
          <w:p w:rsidR="0006518C" w:rsidRPr="0006518C" w:rsidRDefault="0006518C" w:rsidP="0006518C">
            <w:pPr>
              <w:autoSpaceDE w:val="0"/>
              <w:autoSpaceDN w:val="0"/>
              <w:adjustRightInd w:val="0"/>
              <w:rPr>
                <w:rFonts w:eastAsia="Calibri"/>
                <w:color w:val="FF0000"/>
                <w:sz w:val="16"/>
                <w:szCs w:val="16"/>
              </w:rPr>
            </w:pPr>
            <w:r w:rsidRPr="0006518C">
              <w:rPr>
                <w:u w:color="FF0000"/>
              </w:rPr>
              <w:t>e-mailem</w:t>
            </w:r>
          </w:p>
        </w:tc>
      </w:tr>
    </w:tbl>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6518C" w:rsidRPr="0006518C" w:rsidTr="00A527E7">
        <w:tc>
          <w:tcPr>
            <w:tcW w:w="9855" w:type="dxa"/>
            <w:gridSpan w:val="8"/>
            <w:tcBorders>
              <w:bottom w:val="double" w:sz="4" w:space="0" w:color="auto"/>
            </w:tcBorders>
            <w:shd w:val="clear" w:color="auto" w:fill="BDD6EE"/>
          </w:tcPr>
          <w:p w:rsidR="0006518C" w:rsidRPr="0006518C" w:rsidRDefault="0006518C" w:rsidP="0006518C">
            <w:pPr>
              <w:jc w:val="both"/>
              <w:rPr>
                <w:b/>
                <w:sz w:val="28"/>
              </w:rPr>
            </w:pPr>
            <w:r w:rsidRPr="0006518C">
              <w:lastRenderedPageBreak/>
              <w:br w:type="page"/>
            </w:r>
            <w:r w:rsidRPr="0006518C">
              <w:rPr>
                <w:b/>
                <w:sz w:val="28"/>
              </w:rPr>
              <w:t>B-III – Charakteristika studijního předmětu</w:t>
            </w:r>
          </w:p>
        </w:tc>
      </w:tr>
      <w:tr w:rsidR="0006518C" w:rsidRPr="0006518C" w:rsidTr="00A527E7">
        <w:tc>
          <w:tcPr>
            <w:tcW w:w="3086" w:type="dxa"/>
            <w:tcBorders>
              <w:top w:val="double" w:sz="4" w:space="0" w:color="auto"/>
            </w:tcBorders>
            <w:shd w:val="clear" w:color="auto" w:fill="F7CAAC"/>
          </w:tcPr>
          <w:p w:rsidR="0006518C" w:rsidRPr="0006518C" w:rsidRDefault="0006518C" w:rsidP="0006518C">
            <w:pPr>
              <w:jc w:val="both"/>
              <w:rPr>
                <w:b/>
              </w:rPr>
            </w:pPr>
            <w:r w:rsidRPr="0006518C">
              <w:rPr>
                <w:b/>
              </w:rPr>
              <w:t>Název studijního předmětu</w:t>
            </w:r>
          </w:p>
        </w:tc>
        <w:tc>
          <w:tcPr>
            <w:tcW w:w="6769" w:type="dxa"/>
            <w:gridSpan w:val="7"/>
            <w:tcBorders>
              <w:top w:val="double" w:sz="4" w:space="0" w:color="auto"/>
            </w:tcBorders>
          </w:tcPr>
          <w:p w:rsidR="0006518C" w:rsidRPr="0006518C" w:rsidRDefault="0006518C" w:rsidP="0006518C">
            <w:pPr>
              <w:jc w:val="both"/>
            </w:pPr>
            <w:r w:rsidRPr="0006518C">
              <w:rPr>
                <w:color w:val="000000"/>
                <w:u w:color="000000"/>
              </w:rPr>
              <w:t>Interpretace uměleck</w:t>
            </w:r>
            <w:r w:rsidRPr="0006518C">
              <w:rPr>
                <w:color w:val="000000"/>
                <w:u w:color="000000"/>
                <w:lang w:val="fr-FR"/>
              </w:rPr>
              <w:t>é</w:t>
            </w:r>
            <w:r w:rsidRPr="0006518C">
              <w:rPr>
                <w:color w:val="000000"/>
                <w:u w:color="000000"/>
                <w:lang w:val="pt-PT"/>
              </w:rPr>
              <w:t>ho d</w:t>
            </w:r>
            <w:r w:rsidRPr="0006518C">
              <w:rPr>
                <w:color w:val="000000"/>
                <w:u w:color="000000"/>
              </w:rPr>
              <w:t>í</w:t>
            </w:r>
            <w:r w:rsidRPr="0006518C">
              <w:rPr>
                <w:color w:val="000000"/>
                <w:u w:color="000000"/>
                <w:lang w:val="es-ES_tradnl"/>
              </w:rPr>
              <w:t>la II</w:t>
            </w:r>
          </w:p>
        </w:tc>
      </w:tr>
      <w:tr w:rsidR="0006518C" w:rsidRPr="0006518C" w:rsidTr="00A527E7">
        <w:tc>
          <w:tcPr>
            <w:tcW w:w="3086" w:type="dxa"/>
            <w:shd w:val="clear" w:color="auto" w:fill="F7CAAC"/>
          </w:tcPr>
          <w:p w:rsidR="0006518C" w:rsidRPr="0006518C" w:rsidRDefault="0006518C" w:rsidP="0006518C">
            <w:pPr>
              <w:rPr>
                <w:b/>
              </w:rPr>
            </w:pPr>
            <w:r w:rsidRPr="0006518C">
              <w:rPr>
                <w:b/>
              </w:rPr>
              <w:t>Typ předmětu</w:t>
            </w:r>
          </w:p>
        </w:tc>
        <w:tc>
          <w:tcPr>
            <w:tcW w:w="3406" w:type="dxa"/>
            <w:gridSpan w:val="4"/>
          </w:tcPr>
          <w:p w:rsidR="0006518C" w:rsidRPr="0006518C" w:rsidRDefault="0006518C" w:rsidP="0006518C">
            <w:pPr>
              <w:autoSpaceDE w:val="0"/>
              <w:autoSpaceDN w:val="0"/>
              <w:adjustRightInd w:val="0"/>
            </w:pPr>
            <w:r w:rsidRPr="0006518C">
              <w:rPr>
                <w:rFonts w:eastAsia="Calibri"/>
              </w:rPr>
              <w:t>povinn</w:t>
            </w:r>
            <w:ins w:id="595" w:author="Ponížilová Hana" w:date="2019-05-31T07:45:00Z">
              <w:r w:rsidR="00040EB5">
                <w:rPr>
                  <w:rFonts w:eastAsia="Calibri"/>
                </w:rPr>
                <w:t>ě volitelný</w:t>
              </w:r>
            </w:ins>
            <w:del w:id="596" w:author="Ponížilová Hana" w:date="2019-05-31T07:45:00Z">
              <w:r w:rsidRPr="0006518C" w:rsidDel="00040EB5">
                <w:rPr>
                  <w:rFonts w:eastAsia="Calibri"/>
                </w:rPr>
                <w:delText>ý</w:delText>
              </w:r>
            </w:del>
            <w:r w:rsidRPr="0006518C">
              <w:rPr>
                <w:rFonts w:eastAsia="Calibri"/>
              </w:rPr>
              <w:t xml:space="preserve">, </w:t>
            </w:r>
            <w:r w:rsidRPr="0006518C">
              <w:rPr>
                <w:rFonts w:eastAsia="Calibri"/>
                <w:bCs/>
              </w:rPr>
              <w:t>PZ</w:t>
            </w:r>
          </w:p>
        </w:tc>
        <w:tc>
          <w:tcPr>
            <w:tcW w:w="2695" w:type="dxa"/>
            <w:gridSpan w:val="2"/>
            <w:shd w:val="clear" w:color="auto" w:fill="F7CAAC"/>
          </w:tcPr>
          <w:p w:rsidR="0006518C" w:rsidRPr="0006518C" w:rsidRDefault="0006518C" w:rsidP="0006518C">
            <w:pPr>
              <w:jc w:val="both"/>
            </w:pPr>
            <w:r w:rsidRPr="0006518C">
              <w:rPr>
                <w:b/>
              </w:rPr>
              <w:t>doporučený ročník/semestr</w:t>
            </w:r>
          </w:p>
        </w:tc>
        <w:tc>
          <w:tcPr>
            <w:tcW w:w="668" w:type="dxa"/>
          </w:tcPr>
          <w:p w:rsidR="0006518C" w:rsidRPr="0006518C" w:rsidRDefault="0006518C" w:rsidP="0006518C">
            <w:pPr>
              <w:jc w:val="both"/>
            </w:pPr>
            <w:r w:rsidRPr="0006518C">
              <w:t>1/LS</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Rozsah studijního předmětu</w:t>
            </w:r>
          </w:p>
        </w:tc>
        <w:tc>
          <w:tcPr>
            <w:tcW w:w="1701" w:type="dxa"/>
            <w:gridSpan w:val="2"/>
          </w:tcPr>
          <w:p w:rsidR="0006518C" w:rsidRPr="0006518C" w:rsidRDefault="0006518C" w:rsidP="0006518C">
            <w:pPr>
              <w:autoSpaceDE w:val="0"/>
              <w:autoSpaceDN w:val="0"/>
              <w:adjustRightInd w:val="0"/>
              <w:rPr>
                <w:color w:val="1F497D"/>
                <w:sz w:val="16"/>
                <w:szCs w:val="16"/>
              </w:rPr>
            </w:pPr>
            <w:r w:rsidRPr="0006518C">
              <w:rPr>
                <w:rFonts w:eastAsia="Calibri"/>
              </w:rPr>
              <w:t>8s</w:t>
            </w:r>
          </w:p>
        </w:tc>
        <w:tc>
          <w:tcPr>
            <w:tcW w:w="889" w:type="dxa"/>
            <w:shd w:val="clear" w:color="auto" w:fill="F7CAAC"/>
          </w:tcPr>
          <w:p w:rsidR="0006518C" w:rsidRPr="0006518C" w:rsidRDefault="0006518C" w:rsidP="0006518C">
            <w:pPr>
              <w:jc w:val="both"/>
              <w:rPr>
                <w:b/>
              </w:rPr>
            </w:pPr>
            <w:r w:rsidRPr="0006518C">
              <w:rPr>
                <w:b/>
              </w:rPr>
              <w:t xml:space="preserve">hod. </w:t>
            </w:r>
          </w:p>
        </w:tc>
        <w:tc>
          <w:tcPr>
            <w:tcW w:w="816" w:type="dxa"/>
          </w:tcPr>
          <w:p w:rsidR="0006518C" w:rsidRPr="0006518C" w:rsidRDefault="0006518C" w:rsidP="0006518C">
            <w:pPr>
              <w:jc w:val="both"/>
            </w:pPr>
            <w:r w:rsidRPr="0006518C">
              <w:t xml:space="preserve">8 </w:t>
            </w:r>
          </w:p>
        </w:tc>
        <w:tc>
          <w:tcPr>
            <w:tcW w:w="2156" w:type="dxa"/>
            <w:shd w:val="clear" w:color="auto" w:fill="F7CAAC"/>
          </w:tcPr>
          <w:p w:rsidR="0006518C" w:rsidRPr="0006518C" w:rsidRDefault="0006518C" w:rsidP="0006518C">
            <w:pPr>
              <w:jc w:val="both"/>
              <w:rPr>
                <w:b/>
              </w:rPr>
            </w:pPr>
            <w:r w:rsidRPr="0006518C">
              <w:rPr>
                <w:b/>
              </w:rPr>
              <w:t>kreditů</w:t>
            </w:r>
          </w:p>
        </w:tc>
        <w:tc>
          <w:tcPr>
            <w:tcW w:w="1207" w:type="dxa"/>
            <w:gridSpan w:val="2"/>
          </w:tcPr>
          <w:p w:rsidR="0006518C" w:rsidRPr="0006518C" w:rsidRDefault="0006518C" w:rsidP="0006518C">
            <w:pPr>
              <w:jc w:val="both"/>
            </w:pPr>
            <w:r w:rsidRPr="0006518C">
              <w:t>3</w:t>
            </w:r>
          </w:p>
        </w:tc>
      </w:tr>
      <w:tr w:rsidR="0006518C" w:rsidRPr="0006518C" w:rsidTr="00A527E7">
        <w:tc>
          <w:tcPr>
            <w:tcW w:w="3086" w:type="dxa"/>
            <w:shd w:val="clear" w:color="auto" w:fill="F7CAAC"/>
          </w:tcPr>
          <w:p w:rsidR="0006518C" w:rsidRPr="0006518C" w:rsidRDefault="0006518C" w:rsidP="0006518C">
            <w:pPr>
              <w:rPr>
                <w:b/>
                <w:sz w:val="22"/>
              </w:rPr>
            </w:pPr>
            <w:r w:rsidRPr="0006518C">
              <w:rPr>
                <w:b/>
              </w:rPr>
              <w:t>Prerekvizity, korekvizity, ekvivalence</w:t>
            </w:r>
          </w:p>
        </w:tc>
        <w:tc>
          <w:tcPr>
            <w:tcW w:w="6769" w:type="dxa"/>
            <w:gridSpan w:val="7"/>
          </w:tcPr>
          <w:p w:rsidR="0006518C" w:rsidRPr="0006518C" w:rsidRDefault="0006518C" w:rsidP="0006518C">
            <w:pPr>
              <w:jc w:val="both"/>
              <w:rPr>
                <w:sz w:val="16"/>
                <w:szCs w:val="16"/>
              </w:rPr>
            </w:pPr>
          </w:p>
        </w:tc>
      </w:tr>
      <w:tr w:rsidR="0006518C" w:rsidRPr="0006518C" w:rsidTr="00A527E7">
        <w:tc>
          <w:tcPr>
            <w:tcW w:w="3086" w:type="dxa"/>
            <w:shd w:val="clear" w:color="auto" w:fill="F7CAAC"/>
          </w:tcPr>
          <w:p w:rsidR="0006518C" w:rsidRPr="0006518C" w:rsidRDefault="0006518C" w:rsidP="0006518C">
            <w:pPr>
              <w:rPr>
                <w:b/>
              </w:rPr>
            </w:pPr>
            <w:r w:rsidRPr="0006518C">
              <w:rPr>
                <w:b/>
              </w:rPr>
              <w:t>Způsob ověření studijních výsledků</w:t>
            </w:r>
          </w:p>
        </w:tc>
        <w:tc>
          <w:tcPr>
            <w:tcW w:w="3406" w:type="dxa"/>
            <w:gridSpan w:val="4"/>
          </w:tcPr>
          <w:p w:rsidR="0006518C" w:rsidRPr="0006518C" w:rsidRDefault="0006518C" w:rsidP="0006518C">
            <w:pPr>
              <w:jc w:val="both"/>
            </w:pPr>
            <w:r w:rsidRPr="0006518C">
              <w:rPr>
                <w:rFonts w:eastAsia="Calibri"/>
              </w:rPr>
              <w:t>zkouška</w:t>
            </w:r>
          </w:p>
        </w:tc>
        <w:tc>
          <w:tcPr>
            <w:tcW w:w="2156" w:type="dxa"/>
            <w:shd w:val="clear" w:color="auto" w:fill="F7CAAC"/>
          </w:tcPr>
          <w:p w:rsidR="0006518C" w:rsidRPr="0006518C" w:rsidRDefault="0006518C" w:rsidP="0006518C">
            <w:pPr>
              <w:jc w:val="both"/>
              <w:rPr>
                <w:b/>
              </w:rPr>
            </w:pPr>
            <w:r w:rsidRPr="0006518C">
              <w:rPr>
                <w:b/>
              </w:rPr>
              <w:t>Forma výuky</w:t>
            </w:r>
          </w:p>
        </w:tc>
        <w:tc>
          <w:tcPr>
            <w:tcW w:w="1207" w:type="dxa"/>
            <w:gridSpan w:val="2"/>
          </w:tcPr>
          <w:p w:rsidR="0006518C" w:rsidRPr="0006518C" w:rsidRDefault="0006518C" w:rsidP="0006518C">
            <w:pPr>
              <w:jc w:val="both"/>
            </w:pPr>
            <w:r w:rsidRPr="0006518C">
              <w:rPr>
                <w:rFonts w:eastAsia="Calibri"/>
              </w:rPr>
              <w:t>seminář</w:t>
            </w:r>
          </w:p>
        </w:tc>
      </w:tr>
      <w:tr w:rsidR="0006518C" w:rsidRPr="0006518C" w:rsidTr="00A527E7">
        <w:tc>
          <w:tcPr>
            <w:tcW w:w="3086" w:type="dxa"/>
            <w:shd w:val="clear" w:color="auto" w:fill="F7CAAC"/>
          </w:tcPr>
          <w:p w:rsidR="0006518C" w:rsidRPr="0006518C" w:rsidRDefault="0006518C" w:rsidP="0006518C">
            <w:pPr>
              <w:rPr>
                <w:b/>
              </w:rPr>
            </w:pPr>
            <w:r w:rsidRPr="0006518C">
              <w:rPr>
                <w:b/>
              </w:rPr>
              <w:t>Forma způsobu ověření studijních výsledků a další požadavky na studenta</w:t>
            </w:r>
          </w:p>
        </w:tc>
        <w:tc>
          <w:tcPr>
            <w:tcW w:w="6769" w:type="dxa"/>
            <w:gridSpan w:val="7"/>
            <w:tcBorders>
              <w:bottom w:val="nil"/>
            </w:tcBorders>
          </w:tcPr>
          <w:p w:rsidR="0006518C" w:rsidRPr="0006518C" w:rsidRDefault="0006518C" w:rsidP="0006518C">
            <w:pPr>
              <w:jc w:val="both"/>
              <w:rPr>
                <w:color w:val="1F497D"/>
                <w:sz w:val="16"/>
                <w:szCs w:val="16"/>
              </w:rPr>
            </w:pPr>
            <w:r w:rsidRPr="0006518C">
              <w:rPr>
                <w:u w:color="FF0000"/>
              </w:rPr>
              <w:t>Student si vybere jakékoli vizuální umělecké dílo a následně provede jeho analýzu a interpretaci.</w:t>
            </w:r>
          </w:p>
        </w:tc>
      </w:tr>
      <w:tr w:rsidR="0006518C" w:rsidRPr="0006518C" w:rsidTr="00566EC1">
        <w:trPr>
          <w:trHeight w:val="250"/>
        </w:trPr>
        <w:tc>
          <w:tcPr>
            <w:tcW w:w="9855" w:type="dxa"/>
            <w:gridSpan w:val="8"/>
            <w:tcBorders>
              <w:top w:val="nil"/>
            </w:tcBorders>
          </w:tcPr>
          <w:p w:rsidR="0006518C" w:rsidRDefault="0006518C" w:rsidP="0006518C">
            <w:pPr>
              <w:jc w:val="both"/>
            </w:pPr>
          </w:p>
          <w:p w:rsidR="00566EC1" w:rsidRDefault="00566EC1" w:rsidP="0006518C">
            <w:pPr>
              <w:jc w:val="both"/>
            </w:pPr>
          </w:p>
          <w:p w:rsidR="00566EC1" w:rsidRPr="0006518C" w:rsidRDefault="00566EC1" w:rsidP="0006518C">
            <w:pPr>
              <w:jc w:val="both"/>
            </w:pPr>
          </w:p>
        </w:tc>
      </w:tr>
      <w:tr w:rsidR="0006518C" w:rsidRPr="0006518C" w:rsidTr="00A527E7">
        <w:trPr>
          <w:trHeight w:val="197"/>
        </w:trPr>
        <w:tc>
          <w:tcPr>
            <w:tcW w:w="3086" w:type="dxa"/>
            <w:tcBorders>
              <w:top w:val="nil"/>
            </w:tcBorders>
            <w:shd w:val="clear" w:color="auto" w:fill="F7CAAC"/>
          </w:tcPr>
          <w:p w:rsidR="0006518C" w:rsidRPr="0006518C" w:rsidRDefault="0006518C" w:rsidP="0006518C">
            <w:pPr>
              <w:jc w:val="both"/>
              <w:rPr>
                <w:b/>
              </w:rPr>
            </w:pPr>
            <w:r w:rsidRPr="0006518C">
              <w:rPr>
                <w:b/>
              </w:rPr>
              <w:t>Garant předmětu</w:t>
            </w:r>
          </w:p>
        </w:tc>
        <w:tc>
          <w:tcPr>
            <w:tcW w:w="6769" w:type="dxa"/>
            <w:gridSpan w:val="7"/>
            <w:tcBorders>
              <w:top w:val="nil"/>
            </w:tcBorders>
          </w:tcPr>
          <w:p w:rsidR="0006518C" w:rsidRPr="0006518C" w:rsidRDefault="0006518C" w:rsidP="0006518C">
            <w:pPr>
              <w:jc w:val="both"/>
            </w:pPr>
            <w:r w:rsidRPr="0006518C">
              <w:rPr>
                <w:rFonts w:eastAsia="Calibri"/>
              </w:rPr>
              <w:t>doc. MgA. Petr Stanický, M.F.A.</w:t>
            </w:r>
          </w:p>
        </w:tc>
      </w:tr>
      <w:tr w:rsidR="0006518C" w:rsidRPr="0006518C" w:rsidTr="00A527E7">
        <w:trPr>
          <w:trHeight w:val="243"/>
        </w:trPr>
        <w:tc>
          <w:tcPr>
            <w:tcW w:w="3086" w:type="dxa"/>
            <w:tcBorders>
              <w:top w:val="nil"/>
            </w:tcBorders>
            <w:shd w:val="clear" w:color="auto" w:fill="F7CAAC"/>
          </w:tcPr>
          <w:p w:rsidR="0006518C" w:rsidRPr="0006518C" w:rsidRDefault="0006518C" w:rsidP="0006518C">
            <w:pPr>
              <w:rPr>
                <w:b/>
              </w:rPr>
            </w:pPr>
            <w:r w:rsidRPr="0006518C">
              <w:rPr>
                <w:b/>
              </w:rPr>
              <w:t>Zapojení garanta do výuky předmětu</w:t>
            </w:r>
          </w:p>
        </w:tc>
        <w:tc>
          <w:tcPr>
            <w:tcW w:w="6769" w:type="dxa"/>
            <w:gridSpan w:val="7"/>
            <w:tcBorders>
              <w:top w:val="nil"/>
            </w:tcBorders>
          </w:tcPr>
          <w:p w:rsidR="0006518C" w:rsidRPr="0006518C" w:rsidRDefault="0006518C" w:rsidP="0006518C">
            <w:pPr>
              <w:jc w:val="both"/>
              <w:rPr>
                <w:color w:val="1F497D"/>
              </w:rPr>
            </w:pPr>
            <w:r w:rsidRPr="0006518C">
              <w:rPr>
                <w:rFonts w:eastAsia="Calibri"/>
              </w:rPr>
              <w:t>50 %</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Vyučující</w:t>
            </w:r>
          </w:p>
        </w:tc>
        <w:tc>
          <w:tcPr>
            <w:tcW w:w="6769" w:type="dxa"/>
            <w:gridSpan w:val="7"/>
            <w:tcBorders>
              <w:bottom w:val="nil"/>
            </w:tcBorders>
          </w:tcPr>
          <w:p w:rsidR="0006518C" w:rsidRPr="0006518C" w:rsidRDefault="0006518C" w:rsidP="0006518C">
            <w:pPr>
              <w:jc w:val="both"/>
            </w:pPr>
            <w:r w:rsidRPr="0006518C">
              <w:rPr>
                <w:rFonts w:eastAsia="Calibri"/>
              </w:rPr>
              <w:t>doc. MgA. Petr Stanický, M.F.A. – 50 %, Mgr. Silvie Stanická,  Ph.D. – 50 %</w:t>
            </w:r>
          </w:p>
        </w:tc>
      </w:tr>
      <w:tr w:rsidR="0006518C" w:rsidRPr="0006518C" w:rsidTr="00A527E7">
        <w:trPr>
          <w:trHeight w:val="554"/>
        </w:trPr>
        <w:tc>
          <w:tcPr>
            <w:tcW w:w="9855" w:type="dxa"/>
            <w:gridSpan w:val="8"/>
            <w:tcBorders>
              <w:top w:val="nil"/>
            </w:tcBorders>
          </w:tcPr>
          <w:p w:rsidR="0006518C" w:rsidRPr="0006518C" w:rsidRDefault="0006518C" w:rsidP="0006518C">
            <w:pPr>
              <w:jc w:val="both"/>
            </w:pP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Stručná anotace předmětu</w:t>
            </w:r>
          </w:p>
        </w:tc>
        <w:tc>
          <w:tcPr>
            <w:tcW w:w="6769" w:type="dxa"/>
            <w:gridSpan w:val="7"/>
            <w:tcBorders>
              <w:bottom w:val="nil"/>
            </w:tcBorders>
          </w:tcPr>
          <w:p w:rsidR="0006518C" w:rsidRPr="0006518C" w:rsidRDefault="0006518C" w:rsidP="0006518C">
            <w:pPr>
              <w:jc w:val="both"/>
              <w:rPr>
                <w:sz w:val="16"/>
                <w:szCs w:val="16"/>
              </w:rPr>
            </w:pPr>
          </w:p>
        </w:tc>
      </w:tr>
      <w:tr w:rsidR="0006518C" w:rsidRPr="0006518C" w:rsidTr="00322EC0">
        <w:trPr>
          <w:trHeight w:val="1929"/>
        </w:trPr>
        <w:tc>
          <w:tcPr>
            <w:tcW w:w="9855" w:type="dxa"/>
            <w:gridSpan w:val="8"/>
            <w:tcBorders>
              <w:top w:val="nil"/>
              <w:bottom w:val="single" w:sz="12" w:space="0" w:color="auto"/>
            </w:tcBorders>
          </w:tcPr>
          <w:p w:rsidR="0006518C" w:rsidRPr="0006518C" w:rsidRDefault="0006518C" w:rsidP="0006518C">
            <w:pPr>
              <w:jc w:val="both"/>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Cílem předmětu je seznámit a naučit studenty formulovat a interpretovat současn</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uměleck</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dí</w:t>
            </w:r>
            <w:r w:rsidRPr="0006518C">
              <w:rPr>
                <w:rFonts w:eastAsia="Arial Unicode MS" w:cs="Arial Unicode MS"/>
                <w:color w:val="000000"/>
                <w:bdr w:val="nil"/>
                <w:lang w:val="it-IT"/>
              </w:rPr>
              <w:t>lo.</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Semestr se sestává z praktických cvičení v galeriích, kde si názorným způsobem předvedeme cestu k interpretaci soušasn</w:t>
            </w:r>
            <w:r w:rsidRPr="0006518C">
              <w:rPr>
                <w:rFonts w:eastAsia="Arial Unicode MS" w:cs="Arial Unicode MS"/>
                <w:color w:val="000000"/>
                <w:bdr w:val="nil"/>
                <w:lang w:val="fr-FR"/>
              </w:rPr>
              <w:t>é</w:t>
            </w:r>
            <w:r w:rsidRPr="0006518C">
              <w:rPr>
                <w:rFonts w:eastAsia="Arial Unicode MS" w:cs="Arial Unicode MS"/>
                <w:color w:val="000000"/>
                <w:bdr w:val="nil"/>
              </w:rPr>
              <w:t>ho umeleck</w:t>
            </w:r>
            <w:r w:rsidRPr="0006518C">
              <w:rPr>
                <w:rFonts w:eastAsia="Arial Unicode MS" w:cs="Arial Unicode MS"/>
                <w:color w:val="000000"/>
                <w:bdr w:val="nil"/>
                <w:lang w:val="fr-FR"/>
              </w:rPr>
              <w:t>é</w:t>
            </w:r>
            <w:r w:rsidRPr="0006518C">
              <w:rPr>
                <w:rFonts w:eastAsia="Arial Unicode MS" w:cs="Arial Unicode MS"/>
                <w:color w:val="000000"/>
                <w:bdr w:val="nil"/>
                <w:lang w:val="pt-PT"/>
              </w:rPr>
              <w:t>ho d</w:t>
            </w:r>
            <w:r w:rsidRPr="0006518C">
              <w:rPr>
                <w:rFonts w:eastAsia="Arial Unicode MS" w:cs="Arial Unicode MS"/>
                <w:color w:val="000000"/>
                <w:bdr w:val="nil"/>
              </w:rPr>
              <w:t>íla - technický popis díla (medium, materiál, rozměry a další údaje), popis výrazových prostředků (barva, linie, tvar, forma, v případě akční</w:t>
            </w:r>
            <w:r w:rsidRPr="0006518C">
              <w:rPr>
                <w:rFonts w:eastAsia="Arial Unicode MS" w:cs="Arial Unicode MS"/>
                <w:color w:val="000000"/>
                <w:bdr w:val="nil"/>
                <w:lang w:val="pt-PT"/>
              </w:rPr>
              <w:t>ho um</w:t>
            </w:r>
            <w:r w:rsidRPr="0006518C">
              <w:rPr>
                <w:rFonts w:eastAsia="Arial Unicode MS" w:cs="Arial Unicode MS"/>
                <w:color w:val="000000"/>
                <w:bdr w:val="nil"/>
              </w:rPr>
              <w:t>ění č</w:t>
            </w:r>
            <w:r w:rsidRPr="0006518C">
              <w:rPr>
                <w:rFonts w:eastAsia="Arial Unicode MS" w:cs="Arial Unicode MS"/>
                <w:color w:val="000000"/>
                <w:bdr w:val="nil"/>
                <w:lang w:val="it-IT"/>
              </w:rPr>
              <w:t>i videa</w:t>
            </w:r>
            <w:r w:rsidRPr="0006518C">
              <w:rPr>
                <w:rFonts w:eastAsia="Arial Unicode MS" w:cs="Arial Unicode MS"/>
                <w:color w:val="000000"/>
                <w:bdr w:val="nil"/>
                <w:lang w:val="de-DE"/>
              </w:rPr>
              <w:t xml:space="preserve"> sc</w:t>
            </w:r>
            <w:r w:rsidRPr="0006518C">
              <w:rPr>
                <w:rFonts w:eastAsia="Arial Unicode MS" w:cs="Arial Unicode MS"/>
                <w:color w:val="000000"/>
                <w:bdr w:val="nil"/>
                <w:lang w:val="fr-FR"/>
              </w:rPr>
              <w:t>é</w:t>
            </w:r>
            <w:r w:rsidRPr="0006518C">
              <w:rPr>
                <w:rFonts w:eastAsia="Arial Unicode MS" w:cs="Arial Unicode MS"/>
                <w:color w:val="000000"/>
                <w:bdr w:val="nil"/>
              </w:rPr>
              <w:t>nickou dramaturgii</w:t>
            </w:r>
            <w:r w:rsidRPr="0006518C">
              <w:rPr>
                <w:rFonts w:eastAsia="Arial Unicode MS" w:cs="Arial Unicode MS"/>
                <w:color w:val="000000"/>
                <w:bdr w:val="nil"/>
                <w:lang w:val="it-IT"/>
              </w:rPr>
              <w:t xml:space="preserve"> a sc</w:t>
            </w:r>
            <w:r w:rsidRPr="0006518C">
              <w:rPr>
                <w:rFonts w:eastAsia="Arial Unicode MS" w:cs="Arial Unicode MS"/>
                <w:color w:val="000000"/>
                <w:bdr w:val="nil"/>
                <w:lang w:val="fr-FR"/>
              </w:rPr>
              <w:t>é</w:t>
            </w:r>
            <w:r w:rsidRPr="0006518C">
              <w:rPr>
                <w:rFonts w:eastAsia="Arial Unicode MS" w:cs="Arial Unicode MS"/>
                <w:color w:val="000000"/>
                <w:bdr w:val="nil"/>
              </w:rPr>
              <w:t>nický č</w:t>
            </w:r>
            <w:r w:rsidRPr="0006518C">
              <w:rPr>
                <w:rFonts w:eastAsia="Arial Unicode MS" w:cs="Arial Unicode MS"/>
                <w:color w:val="000000"/>
                <w:bdr w:val="nil"/>
                <w:lang w:val="es-ES_tradnl"/>
              </w:rPr>
              <w:t xml:space="preserve">as, </w:t>
            </w:r>
            <w:r w:rsidRPr="0006518C">
              <w:rPr>
                <w:rFonts w:eastAsia="Arial Unicode MS" w:cs="Arial Unicode MS"/>
                <w:color w:val="000000"/>
                <w:bdr w:val="nil"/>
              </w:rPr>
              <w:t xml:space="preserve">nebo u instalace prostorovou dramaturgii. Student se pokusí </w:t>
            </w:r>
            <w:r w:rsidRPr="0006518C">
              <w:rPr>
                <w:rFonts w:eastAsia="Arial Unicode MS" w:cs="Arial Unicode MS"/>
                <w:color w:val="000000"/>
                <w:bdr w:val="nil"/>
                <w:lang w:val="it-IT"/>
              </w:rPr>
              <w:t>o ur</w:t>
            </w:r>
            <w:r w:rsidRPr="0006518C">
              <w:rPr>
                <w:rFonts w:eastAsia="Arial Unicode MS" w:cs="Arial Unicode MS"/>
                <w:color w:val="000000"/>
                <w:bdr w:val="nil"/>
              </w:rPr>
              <w:t>čení záměru autora a určení obsahu a významu díla.</w:t>
            </w:r>
          </w:p>
        </w:tc>
      </w:tr>
      <w:tr w:rsidR="0006518C" w:rsidRPr="0006518C" w:rsidTr="00A527E7">
        <w:trPr>
          <w:trHeight w:val="265"/>
        </w:trPr>
        <w:tc>
          <w:tcPr>
            <w:tcW w:w="3653" w:type="dxa"/>
            <w:gridSpan w:val="2"/>
            <w:tcBorders>
              <w:top w:val="nil"/>
            </w:tcBorders>
            <w:shd w:val="clear" w:color="auto" w:fill="F7CAAC"/>
          </w:tcPr>
          <w:p w:rsidR="0006518C" w:rsidRPr="0006518C" w:rsidRDefault="0006518C" w:rsidP="0006518C">
            <w:pPr>
              <w:jc w:val="both"/>
            </w:pPr>
            <w:r w:rsidRPr="0006518C">
              <w:rPr>
                <w:b/>
              </w:rPr>
              <w:t>Studijní literatura a studijní pomůcky</w:t>
            </w:r>
          </w:p>
        </w:tc>
        <w:tc>
          <w:tcPr>
            <w:tcW w:w="6202" w:type="dxa"/>
            <w:gridSpan w:val="6"/>
            <w:tcBorders>
              <w:top w:val="nil"/>
              <w:bottom w:val="nil"/>
            </w:tcBorders>
          </w:tcPr>
          <w:p w:rsidR="0006518C" w:rsidRPr="0006518C" w:rsidRDefault="0006518C" w:rsidP="0006518C">
            <w:pPr>
              <w:jc w:val="both"/>
            </w:pPr>
          </w:p>
        </w:tc>
      </w:tr>
      <w:tr w:rsidR="00912337" w:rsidRPr="0006518C" w:rsidTr="00322EC0">
        <w:trPr>
          <w:trHeight w:val="708"/>
        </w:trPr>
        <w:tc>
          <w:tcPr>
            <w:tcW w:w="9855" w:type="dxa"/>
            <w:gridSpan w:val="8"/>
            <w:tcBorders>
              <w:top w:val="nil"/>
            </w:tcBorders>
          </w:tcPr>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912337" w:rsidRPr="0011774B"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Povinná: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912337" w:rsidRPr="0011774B"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Doporučená: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912337" w:rsidRDefault="00912337" w:rsidP="00912337">
            <w:pPr>
              <w:pStyle w:val="Vchoz"/>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912337" w:rsidRDefault="00912337" w:rsidP="00912337">
            <w:pPr>
              <w:pStyle w:val="Vchoz"/>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912337" w:rsidRPr="00FA4A0D"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lastRenderedPageBreak/>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tc>
      </w:tr>
      <w:tr w:rsidR="0006518C" w:rsidRPr="0006518C"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6518C" w:rsidRPr="0006518C" w:rsidRDefault="0006518C" w:rsidP="0006518C">
            <w:pPr>
              <w:jc w:val="center"/>
              <w:rPr>
                <w:b/>
              </w:rPr>
            </w:pPr>
            <w:r w:rsidRPr="0006518C">
              <w:rPr>
                <w:b/>
              </w:rPr>
              <w:lastRenderedPageBreak/>
              <w:t>Informace ke kombinované nebo distanční formě</w:t>
            </w:r>
          </w:p>
        </w:tc>
      </w:tr>
      <w:tr w:rsidR="0006518C" w:rsidRPr="0006518C" w:rsidTr="00A527E7">
        <w:tc>
          <w:tcPr>
            <w:tcW w:w="4787" w:type="dxa"/>
            <w:gridSpan w:val="3"/>
            <w:tcBorders>
              <w:top w:val="single" w:sz="2" w:space="0" w:color="auto"/>
            </w:tcBorders>
            <w:shd w:val="clear" w:color="auto" w:fill="F7CAAC"/>
          </w:tcPr>
          <w:p w:rsidR="0006518C" w:rsidRPr="0006518C" w:rsidRDefault="0006518C" w:rsidP="0006518C">
            <w:pPr>
              <w:autoSpaceDE w:val="0"/>
              <w:autoSpaceDN w:val="0"/>
              <w:adjustRightInd w:val="0"/>
            </w:pPr>
            <w:r w:rsidRPr="0006518C">
              <w:rPr>
                <w:b/>
              </w:rPr>
              <w:t>Rozsah konzultací (soustředění)</w:t>
            </w:r>
            <w:r w:rsidRPr="0006518C">
              <w:rPr>
                <w:rFonts w:eastAsia="Calibri"/>
                <w:sz w:val="24"/>
                <w:szCs w:val="24"/>
              </w:rPr>
              <w:t xml:space="preserve"> </w:t>
            </w:r>
          </w:p>
        </w:tc>
        <w:tc>
          <w:tcPr>
            <w:tcW w:w="889" w:type="dxa"/>
            <w:tcBorders>
              <w:top w:val="single" w:sz="2" w:space="0" w:color="auto"/>
            </w:tcBorders>
          </w:tcPr>
          <w:p w:rsidR="0006518C" w:rsidRPr="0006518C" w:rsidRDefault="0006518C" w:rsidP="0006518C">
            <w:pPr>
              <w:jc w:val="both"/>
            </w:pPr>
            <w:r w:rsidRPr="0006518C">
              <w:t>8</w:t>
            </w:r>
          </w:p>
        </w:tc>
        <w:tc>
          <w:tcPr>
            <w:tcW w:w="4179" w:type="dxa"/>
            <w:gridSpan w:val="4"/>
            <w:tcBorders>
              <w:top w:val="single" w:sz="2" w:space="0" w:color="auto"/>
            </w:tcBorders>
            <w:shd w:val="clear" w:color="auto" w:fill="F7CAAC"/>
          </w:tcPr>
          <w:p w:rsidR="0006518C" w:rsidRPr="0006518C" w:rsidRDefault="0006518C" w:rsidP="0006518C">
            <w:pPr>
              <w:jc w:val="both"/>
              <w:rPr>
                <w:b/>
              </w:rPr>
            </w:pPr>
            <w:r w:rsidRPr="0006518C">
              <w:rPr>
                <w:b/>
              </w:rPr>
              <w:t xml:space="preserve">hodin </w:t>
            </w:r>
          </w:p>
        </w:tc>
      </w:tr>
      <w:tr w:rsidR="0006518C" w:rsidRPr="0006518C" w:rsidTr="00A527E7">
        <w:tc>
          <w:tcPr>
            <w:tcW w:w="9855" w:type="dxa"/>
            <w:gridSpan w:val="8"/>
            <w:shd w:val="clear" w:color="auto" w:fill="F7CAAC"/>
          </w:tcPr>
          <w:p w:rsidR="0006518C" w:rsidRPr="0006518C" w:rsidRDefault="0006518C" w:rsidP="0006518C">
            <w:pPr>
              <w:jc w:val="both"/>
              <w:rPr>
                <w:b/>
              </w:rPr>
            </w:pPr>
            <w:r w:rsidRPr="0006518C">
              <w:rPr>
                <w:b/>
              </w:rPr>
              <w:t>Informace o způsobu kontaktu s vyučujícím</w:t>
            </w:r>
          </w:p>
        </w:tc>
      </w:tr>
      <w:tr w:rsidR="0006518C" w:rsidRPr="0006518C" w:rsidTr="00A527E7">
        <w:trPr>
          <w:trHeight w:val="959"/>
        </w:trPr>
        <w:tc>
          <w:tcPr>
            <w:tcW w:w="9855" w:type="dxa"/>
            <w:gridSpan w:val="8"/>
          </w:tcPr>
          <w:p w:rsidR="0006518C" w:rsidRPr="0006518C" w:rsidRDefault="0006518C" w:rsidP="0006518C">
            <w:pPr>
              <w:autoSpaceDE w:val="0"/>
              <w:autoSpaceDN w:val="0"/>
              <w:adjustRightInd w:val="0"/>
              <w:rPr>
                <w:rFonts w:eastAsia="Calibri"/>
                <w:color w:val="FF0000"/>
                <w:sz w:val="16"/>
                <w:szCs w:val="16"/>
              </w:rPr>
            </w:pPr>
          </w:p>
          <w:p w:rsidR="0006518C" w:rsidRPr="0006518C" w:rsidRDefault="0006518C" w:rsidP="0006518C">
            <w:r w:rsidRPr="0006518C">
              <w:rPr>
                <w:rFonts w:eastAsia="Arial Unicode MS" w:cs="Arial Unicode MS"/>
                <w:u w:color="FF0000"/>
              </w:rPr>
              <w:t>osobně</w:t>
            </w:r>
          </w:p>
          <w:p w:rsidR="0006518C" w:rsidRPr="0006518C" w:rsidRDefault="0006518C" w:rsidP="0006518C">
            <w:pPr>
              <w:autoSpaceDE w:val="0"/>
              <w:autoSpaceDN w:val="0"/>
              <w:adjustRightInd w:val="0"/>
              <w:rPr>
                <w:rFonts w:eastAsia="Calibri"/>
                <w:color w:val="FF0000"/>
                <w:sz w:val="16"/>
                <w:szCs w:val="16"/>
              </w:rPr>
            </w:pPr>
            <w:r w:rsidRPr="0006518C">
              <w:rPr>
                <w:u w:color="FF0000"/>
              </w:rPr>
              <w:t>e-mailem</w:t>
            </w:r>
          </w:p>
        </w:tc>
      </w:tr>
    </w:tbl>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06518C" w:rsidRDefault="0006518C"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83A" w:rsidRPr="0093783A" w:rsidTr="00A527E7">
        <w:tc>
          <w:tcPr>
            <w:tcW w:w="9855" w:type="dxa"/>
            <w:gridSpan w:val="8"/>
            <w:tcBorders>
              <w:bottom w:val="double" w:sz="4" w:space="0" w:color="auto"/>
            </w:tcBorders>
            <w:shd w:val="clear" w:color="auto" w:fill="BDD6EE"/>
          </w:tcPr>
          <w:p w:rsidR="0093783A" w:rsidRPr="0093783A" w:rsidRDefault="0093783A" w:rsidP="0093783A">
            <w:pPr>
              <w:jc w:val="both"/>
              <w:rPr>
                <w:b/>
                <w:sz w:val="28"/>
              </w:rPr>
            </w:pPr>
            <w:r w:rsidRPr="0093783A">
              <w:lastRenderedPageBreak/>
              <w:br w:type="page"/>
            </w:r>
            <w:r w:rsidRPr="0093783A">
              <w:rPr>
                <w:b/>
                <w:sz w:val="28"/>
              </w:rPr>
              <w:t>B-III – Charakteristika studijního předmětu</w:t>
            </w:r>
          </w:p>
        </w:tc>
      </w:tr>
      <w:tr w:rsidR="0093783A" w:rsidRPr="0093783A" w:rsidTr="00A527E7">
        <w:tc>
          <w:tcPr>
            <w:tcW w:w="3086" w:type="dxa"/>
            <w:tcBorders>
              <w:top w:val="double" w:sz="4" w:space="0" w:color="auto"/>
            </w:tcBorders>
            <w:shd w:val="clear" w:color="auto" w:fill="F7CAAC"/>
          </w:tcPr>
          <w:p w:rsidR="0093783A" w:rsidRPr="0093783A" w:rsidRDefault="0093783A" w:rsidP="0093783A">
            <w:pPr>
              <w:jc w:val="both"/>
              <w:rPr>
                <w:b/>
              </w:rPr>
            </w:pPr>
            <w:r w:rsidRPr="0093783A">
              <w:rPr>
                <w:b/>
              </w:rPr>
              <w:t>Název studijního předmětu</w:t>
            </w:r>
          </w:p>
        </w:tc>
        <w:tc>
          <w:tcPr>
            <w:tcW w:w="6769" w:type="dxa"/>
            <w:gridSpan w:val="7"/>
            <w:tcBorders>
              <w:top w:val="double" w:sz="4" w:space="0" w:color="auto"/>
            </w:tcBorders>
          </w:tcPr>
          <w:p w:rsidR="0093783A" w:rsidRPr="0093783A" w:rsidRDefault="0093783A" w:rsidP="0093783A">
            <w:pPr>
              <w:jc w:val="both"/>
              <w:rPr>
                <w:color w:val="1F497D"/>
              </w:rPr>
            </w:pPr>
            <w:r w:rsidRPr="0093783A">
              <w:t>Současné umění I</w:t>
            </w:r>
          </w:p>
        </w:tc>
      </w:tr>
      <w:tr w:rsidR="0093783A" w:rsidRPr="0093783A" w:rsidTr="00A527E7">
        <w:tc>
          <w:tcPr>
            <w:tcW w:w="3086" w:type="dxa"/>
            <w:shd w:val="clear" w:color="auto" w:fill="F7CAAC"/>
          </w:tcPr>
          <w:p w:rsidR="0093783A" w:rsidRPr="0093783A" w:rsidRDefault="0093783A" w:rsidP="0093783A">
            <w:pPr>
              <w:rPr>
                <w:b/>
              </w:rPr>
            </w:pPr>
            <w:r w:rsidRPr="0093783A">
              <w:rPr>
                <w:b/>
              </w:rPr>
              <w:t>Typ předmětu</w:t>
            </w:r>
          </w:p>
        </w:tc>
        <w:tc>
          <w:tcPr>
            <w:tcW w:w="3406" w:type="dxa"/>
            <w:gridSpan w:val="4"/>
          </w:tcPr>
          <w:p w:rsidR="0093783A" w:rsidRPr="0093783A" w:rsidRDefault="0093783A" w:rsidP="0093783A">
            <w:pPr>
              <w:autoSpaceDE w:val="0"/>
              <w:autoSpaceDN w:val="0"/>
              <w:adjustRightInd w:val="0"/>
            </w:pPr>
            <w:r w:rsidRPr="0093783A">
              <w:rPr>
                <w:rFonts w:eastAsia="Calibri"/>
              </w:rPr>
              <w:t xml:space="preserve">povinný, </w:t>
            </w:r>
            <w:r w:rsidRPr="0093783A">
              <w:rPr>
                <w:rFonts w:eastAsia="Calibri"/>
                <w:bCs/>
              </w:rPr>
              <w:t>ZT</w:t>
            </w:r>
          </w:p>
        </w:tc>
        <w:tc>
          <w:tcPr>
            <w:tcW w:w="2695" w:type="dxa"/>
            <w:gridSpan w:val="2"/>
            <w:shd w:val="clear" w:color="auto" w:fill="F7CAAC"/>
          </w:tcPr>
          <w:p w:rsidR="0093783A" w:rsidRPr="0093783A" w:rsidRDefault="0093783A" w:rsidP="0093783A">
            <w:pPr>
              <w:jc w:val="both"/>
            </w:pPr>
            <w:r w:rsidRPr="0093783A">
              <w:rPr>
                <w:b/>
              </w:rPr>
              <w:t>doporučený ročník/semestr</w:t>
            </w:r>
          </w:p>
        </w:tc>
        <w:tc>
          <w:tcPr>
            <w:tcW w:w="668" w:type="dxa"/>
          </w:tcPr>
          <w:p w:rsidR="0093783A" w:rsidRPr="0093783A" w:rsidRDefault="0093783A" w:rsidP="0093783A">
            <w:pPr>
              <w:jc w:val="both"/>
            </w:pPr>
            <w:r w:rsidRPr="0093783A">
              <w:t>1/ZS</w:t>
            </w:r>
          </w:p>
        </w:tc>
      </w:tr>
      <w:tr w:rsidR="0093783A" w:rsidRPr="0093783A" w:rsidTr="00A527E7">
        <w:tc>
          <w:tcPr>
            <w:tcW w:w="3086" w:type="dxa"/>
            <w:shd w:val="clear" w:color="auto" w:fill="F7CAAC"/>
          </w:tcPr>
          <w:p w:rsidR="0093783A" w:rsidRPr="0093783A" w:rsidRDefault="0093783A" w:rsidP="0093783A">
            <w:pPr>
              <w:jc w:val="both"/>
              <w:rPr>
                <w:b/>
              </w:rPr>
            </w:pPr>
            <w:r w:rsidRPr="0093783A">
              <w:rPr>
                <w:b/>
              </w:rPr>
              <w:t>Rozsah studijního předmětu</w:t>
            </w:r>
          </w:p>
        </w:tc>
        <w:tc>
          <w:tcPr>
            <w:tcW w:w="1701" w:type="dxa"/>
            <w:gridSpan w:val="2"/>
          </w:tcPr>
          <w:p w:rsidR="0093783A" w:rsidRPr="0093783A" w:rsidRDefault="0093783A" w:rsidP="0093783A">
            <w:pPr>
              <w:autoSpaceDE w:val="0"/>
              <w:autoSpaceDN w:val="0"/>
              <w:adjustRightInd w:val="0"/>
              <w:rPr>
                <w:color w:val="1F497D"/>
                <w:sz w:val="16"/>
                <w:szCs w:val="16"/>
              </w:rPr>
            </w:pPr>
            <w:r w:rsidRPr="0093783A">
              <w:rPr>
                <w:rFonts w:eastAsia="Calibri"/>
              </w:rPr>
              <w:t>13p</w:t>
            </w:r>
          </w:p>
        </w:tc>
        <w:tc>
          <w:tcPr>
            <w:tcW w:w="889" w:type="dxa"/>
            <w:shd w:val="clear" w:color="auto" w:fill="F7CAAC"/>
          </w:tcPr>
          <w:p w:rsidR="0093783A" w:rsidRPr="0093783A" w:rsidRDefault="0093783A" w:rsidP="0093783A">
            <w:pPr>
              <w:jc w:val="both"/>
              <w:rPr>
                <w:b/>
              </w:rPr>
            </w:pPr>
            <w:r w:rsidRPr="0093783A">
              <w:rPr>
                <w:b/>
              </w:rPr>
              <w:t xml:space="preserve">hod. </w:t>
            </w:r>
          </w:p>
        </w:tc>
        <w:tc>
          <w:tcPr>
            <w:tcW w:w="816" w:type="dxa"/>
          </w:tcPr>
          <w:p w:rsidR="0093783A" w:rsidRPr="0093783A" w:rsidRDefault="0093783A" w:rsidP="0093783A">
            <w:pPr>
              <w:jc w:val="both"/>
            </w:pPr>
            <w:r w:rsidRPr="0093783A">
              <w:t>13</w:t>
            </w:r>
          </w:p>
        </w:tc>
        <w:tc>
          <w:tcPr>
            <w:tcW w:w="2156" w:type="dxa"/>
            <w:shd w:val="clear" w:color="auto" w:fill="F7CAAC"/>
          </w:tcPr>
          <w:p w:rsidR="0093783A" w:rsidRPr="0093783A" w:rsidRDefault="0093783A" w:rsidP="0093783A">
            <w:pPr>
              <w:jc w:val="both"/>
              <w:rPr>
                <w:b/>
              </w:rPr>
            </w:pPr>
            <w:r w:rsidRPr="0093783A">
              <w:rPr>
                <w:b/>
              </w:rPr>
              <w:t>kreditů</w:t>
            </w:r>
          </w:p>
        </w:tc>
        <w:tc>
          <w:tcPr>
            <w:tcW w:w="1207" w:type="dxa"/>
            <w:gridSpan w:val="2"/>
          </w:tcPr>
          <w:p w:rsidR="0093783A" w:rsidRPr="0093783A" w:rsidRDefault="0093783A" w:rsidP="0093783A">
            <w:pPr>
              <w:jc w:val="both"/>
            </w:pPr>
            <w:r w:rsidRPr="0093783A">
              <w:t>3</w:t>
            </w:r>
          </w:p>
        </w:tc>
      </w:tr>
      <w:tr w:rsidR="0093783A" w:rsidRPr="0093783A" w:rsidTr="00A527E7">
        <w:tc>
          <w:tcPr>
            <w:tcW w:w="3086" w:type="dxa"/>
            <w:shd w:val="clear" w:color="auto" w:fill="F7CAAC"/>
          </w:tcPr>
          <w:p w:rsidR="0093783A" w:rsidRPr="0093783A" w:rsidRDefault="0093783A" w:rsidP="0093783A">
            <w:pPr>
              <w:rPr>
                <w:b/>
                <w:sz w:val="22"/>
              </w:rPr>
            </w:pPr>
            <w:r w:rsidRPr="0093783A">
              <w:rPr>
                <w:b/>
              </w:rPr>
              <w:t>Prerekvizity, korekvizity, ekvivalence</w:t>
            </w:r>
          </w:p>
        </w:tc>
        <w:tc>
          <w:tcPr>
            <w:tcW w:w="6769" w:type="dxa"/>
            <w:gridSpan w:val="7"/>
          </w:tcPr>
          <w:p w:rsidR="0093783A" w:rsidRPr="0093783A" w:rsidRDefault="0093783A" w:rsidP="0093783A">
            <w:pPr>
              <w:jc w:val="both"/>
              <w:rPr>
                <w:sz w:val="16"/>
                <w:szCs w:val="16"/>
              </w:rPr>
            </w:pPr>
          </w:p>
        </w:tc>
      </w:tr>
      <w:tr w:rsidR="0093783A" w:rsidRPr="0093783A" w:rsidTr="00A527E7">
        <w:tc>
          <w:tcPr>
            <w:tcW w:w="3086" w:type="dxa"/>
            <w:shd w:val="clear" w:color="auto" w:fill="F7CAAC"/>
          </w:tcPr>
          <w:p w:rsidR="0093783A" w:rsidRPr="0093783A" w:rsidRDefault="0093783A" w:rsidP="0093783A">
            <w:pPr>
              <w:rPr>
                <w:b/>
              </w:rPr>
            </w:pPr>
            <w:r w:rsidRPr="0093783A">
              <w:rPr>
                <w:b/>
              </w:rPr>
              <w:t>Způsob ověření studijních výsledků</w:t>
            </w:r>
          </w:p>
        </w:tc>
        <w:tc>
          <w:tcPr>
            <w:tcW w:w="3406" w:type="dxa"/>
            <w:gridSpan w:val="4"/>
          </w:tcPr>
          <w:p w:rsidR="0093783A" w:rsidRPr="0093783A" w:rsidRDefault="0093783A" w:rsidP="0093783A">
            <w:pPr>
              <w:jc w:val="both"/>
            </w:pPr>
            <w:r w:rsidRPr="0093783A">
              <w:rPr>
                <w:rFonts w:eastAsia="Calibri"/>
              </w:rPr>
              <w:t>zkouška</w:t>
            </w:r>
          </w:p>
        </w:tc>
        <w:tc>
          <w:tcPr>
            <w:tcW w:w="2156" w:type="dxa"/>
            <w:shd w:val="clear" w:color="auto" w:fill="F7CAAC"/>
          </w:tcPr>
          <w:p w:rsidR="0093783A" w:rsidRPr="0093783A" w:rsidRDefault="0093783A" w:rsidP="0093783A">
            <w:pPr>
              <w:jc w:val="both"/>
              <w:rPr>
                <w:b/>
              </w:rPr>
            </w:pPr>
            <w:r w:rsidRPr="0093783A">
              <w:rPr>
                <w:b/>
              </w:rPr>
              <w:t>Forma výuky</w:t>
            </w:r>
          </w:p>
        </w:tc>
        <w:tc>
          <w:tcPr>
            <w:tcW w:w="1207" w:type="dxa"/>
            <w:gridSpan w:val="2"/>
          </w:tcPr>
          <w:p w:rsidR="0093783A" w:rsidRPr="0093783A" w:rsidRDefault="0093783A" w:rsidP="0093783A">
            <w:pPr>
              <w:jc w:val="both"/>
            </w:pPr>
            <w:r w:rsidRPr="0093783A">
              <w:rPr>
                <w:rFonts w:eastAsia="Calibri"/>
              </w:rPr>
              <w:t>přednáška</w:t>
            </w:r>
          </w:p>
        </w:tc>
      </w:tr>
      <w:tr w:rsidR="0093783A" w:rsidRPr="0093783A" w:rsidTr="00A527E7">
        <w:tc>
          <w:tcPr>
            <w:tcW w:w="3086" w:type="dxa"/>
            <w:shd w:val="clear" w:color="auto" w:fill="F7CAAC"/>
          </w:tcPr>
          <w:p w:rsidR="0093783A" w:rsidRPr="0093783A" w:rsidRDefault="0093783A" w:rsidP="0093783A">
            <w:pPr>
              <w:rPr>
                <w:b/>
              </w:rPr>
            </w:pPr>
            <w:r w:rsidRPr="0093783A">
              <w:rPr>
                <w:b/>
              </w:rPr>
              <w:t>Forma způsobu ověření studijních výsledků a další požadavky na studenta</w:t>
            </w:r>
          </w:p>
        </w:tc>
        <w:tc>
          <w:tcPr>
            <w:tcW w:w="6769" w:type="dxa"/>
            <w:gridSpan w:val="7"/>
            <w:tcBorders>
              <w:bottom w:val="nil"/>
            </w:tcBorders>
          </w:tcPr>
          <w:p w:rsidR="0093783A" w:rsidRPr="0093783A" w:rsidRDefault="0093783A" w:rsidP="0093783A">
            <w:pPr>
              <w:jc w:val="both"/>
              <w:rPr>
                <w:color w:val="1F497D"/>
                <w:sz w:val="16"/>
                <w:szCs w:val="16"/>
              </w:rPr>
            </w:pPr>
            <w:r w:rsidRPr="0093783A">
              <w:rPr>
                <w:u w:color="FF0000"/>
              </w:rPr>
              <w:t>zkouška bude spočívat v rozpravě se studentem na vybrané téma</w:t>
            </w:r>
          </w:p>
        </w:tc>
      </w:tr>
      <w:tr w:rsidR="0093783A" w:rsidRPr="0093783A" w:rsidTr="00566EC1">
        <w:trPr>
          <w:trHeight w:val="250"/>
        </w:trPr>
        <w:tc>
          <w:tcPr>
            <w:tcW w:w="9855" w:type="dxa"/>
            <w:gridSpan w:val="8"/>
            <w:tcBorders>
              <w:top w:val="nil"/>
            </w:tcBorders>
          </w:tcPr>
          <w:p w:rsidR="0093783A" w:rsidRPr="0093783A" w:rsidRDefault="0093783A" w:rsidP="0093783A">
            <w:pPr>
              <w:jc w:val="both"/>
            </w:pPr>
          </w:p>
        </w:tc>
      </w:tr>
      <w:tr w:rsidR="0093783A" w:rsidRPr="0093783A" w:rsidTr="00A527E7">
        <w:trPr>
          <w:trHeight w:val="197"/>
        </w:trPr>
        <w:tc>
          <w:tcPr>
            <w:tcW w:w="3086" w:type="dxa"/>
            <w:tcBorders>
              <w:top w:val="nil"/>
            </w:tcBorders>
            <w:shd w:val="clear" w:color="auto" w:fill="F7CAAC"/>
          </w:tcPr>
          <w:p w:rsidR="0093783A" w:rsidRPr="0093783A" w:rsidRDefault="0093783A" w:rsidP="0093783A">
            <w:pPr>
              <w:jc w:val="both"/>
              <w:rPr>
                <w:b/>
              </w:rPr>
            </w:pPr>
            <w:r w:rsidRPr="0093783A">
              <w:rPr>
                <w:b/>
              </w:rPr>
              <w:t>Garant předmětu</w:t>
            </w:r>
          </w:p>
        </w:tc>
        <w:tc>
          <w:tcPr>
            <w:tcW w:w="6769" w:type="dxa"/>
            <w:gridSpan w:val="7"/>
            <w:tcBorders>
              <w:top w:val="nil"/>
            </w:tcBorders>
          </w:tcPr>
          <w:p w:rsidR="0093783A" w:rsidRPr="0093783A" w:rsidRDefault="0093783A" w:rsidP="0093783A">
            <w:pPr>
              <w:jc w:val="both"/>
            </w:pPr>
            <w:r w:rsidRPr="0093783A">
              <w:rPr>
                <w:rFonts w:eastAsia="Calibri"/>
              </w:rPr>
              <w:t>doc. MgA. Petr Stanický, M.F.A.</w:t>
            </w:r>
          </w:p>
        </w:tc>
      </w:tr>
      <w:tr w:rsidR="0093783A" w:rsidRPr="0093783A" w:rsidTr="00A527E7">
        <w:trPr>
          <w:trHeight w:val="243"/>
        </w:trPr>
        <w:tc>
          <w:tcPr>
            <w:tcW w:w="3086" w:type="dxa"/>
            <w:tcBorders>
              <w:top w:val="nil"/>
            </w:tcBorders>
            <w:shd w:val="clear" w:color="auto" w:fill="F7CAAC"/>
          </w:tcPr>
          <w:p w:rsidR="0093783A" w:rsidRPr="0093783A" w:rsidRDefault="0093783A" w:rsidP="0093783A">
            <w:pPr>
              <w:rPr>
                <w:b/>
              </w:rPr>
            </w:pPr>
            <w:r w:rsidRPr="0093783A">
              <w:rPr>
                <w:b/>
              </w:rPr>
              <w:t>Zapojení garanta do výuky předmětu</w:t>
            </w:r>
          </w:p>
        </w:tc>
        <w:tc>
          <w:tcPr>
            <w:tcW w:w="6769" w:type="dxa"/>
            <w:gridSpan w:val="7"/>
            <w:tcBorders>
              <w:top w:val="nil"/>
            </w:tcBorders>
          </w:tcPr>
          <w:p w:rsidR="0093783A" w:rsidRPr="0093783A" w:rsidRDefault="0093783A" w:rsidP="0093783A">
            <w:pPr>
              <w:jc w:val="both"/>
              <w:rPr>
                <w:color w:val="1F497D"/>
              </w:rPr>
            </w:pPr>
            <w:r w:rsidRPr="0093783A">
              <w:rPr>
                <w:rFonts w:eastAsia="Calibri"/>
              </w:rPr>
              <w:t>100 %</w:t>
            </w:r>
          </w:p>
        </w:tc>
      </w:tr>
      <w:tr w:rsidR="0093783A" w:rsidRPr="0093783A" w:rsidTr="00A527E7">
        <w:tc>
          <w:tcPr>
            <w:tcW w:w="3086" w:type="dxa"/>
            <w:shd w:val="clear" w:color="auto" w:fill="F7CAAC"/>
          </w:tcPr>
          <w:p w:rsidR="0093783A" w:rsidRPr="0093783A" w:rsidRDefault="0093783A" w:rsidP="0093783A">
            <w:pPr>
              <w:jc w:val="both"/>
              <w:rPr>
                <w:b/>
              </w:rPr>
            </w:pPr>
            <w:r w:rsidRPr="0093783A">
              <w:rPr>
                <w:b/>
              </w:rPr>
              <w:t>Vyučující</w:t>
            </w:r>
          </w:p>
        </w:tc>
        <w:tc>
          <w:tcPr>
            <w:tcW w:w="6769" w:type="dxa"/>
            <w:gridSpan w:val="7"/>
            <w:tcBorders>
              <w:bottom w:val="nil"/>
            </w:tcBorders>
          </w:tcPr>
          <w:p w:rsidR="0093783A" w:rsidRPr="0093783A" w:rsidRDefault="0093783A" w:rsidP="0093783A">
            <w:pPr>
              <w:jc w:val="both"/>
            </w:pPr>
            <w:r w:rsidRPr="0093783A">
              <w:rPr>
                <w:rFonts w:eastAsia="Calibri"/>
              </w:rPr>
              <w:t>doc. MgA. Petr Stanický, M.F.A.</w:t>
            </w:r>
          </w:p>
        </w:tc>
      </w:tr>
      <w:tr w:rsidR="0093783A" w:rsidRPr="0093783A" w:rsidTr="00566EC1">
        <w:trPr>
          <w:trHeight w:val="324"/>
        </w:trPr>
        <w:tc>
          <w:tcPr>
            <w:tcW w:w="9855" w:type="dxa"/>
            <w:gridSpan w:val="8"/>
            <w:tcBorders>
              <w:top w:val="nil"/>
            </w:tcBorders>
          </w:tcPr>
          <w:p w:rsidR="0093783A" w:rsidRPr="0093783A" w:rsidRDefault="0093783A" w:rsidP="0093783A">
            <w:pPr>
              <w:jc w:val="both"/>
            </w:pPr>
          </w:p>
        </w:tc>
      </w:tr>
      <w:tr w:rsidR="0093783A" w:rsidRPr="0093783A" w:rsidTr="00A527E7">
        <w:tc>
          <w:tcPr>
            <w:tcW w:w="3086" w:type="dxa"/>
            <w:shd w:val="clear" w:color="auto" w:fill="F7CAAC"/>
          </w:tcPr>
          <w:p w:rsidR="0093783A" w:rsidRPr="0093783A" w:rsidRDefault="0093783A" w:rsidP="0093783A">
            <w:pPr>
              <w:jc w:val="both"/>
              <w:rPr>
                <w:b/>
              </w:rPr>
            </w:pPr>
            <w:r w:rsidRPr="0093783A">
              <w:rPr>
                <w:b/>
              </w:rPr>
              <w:t>Stručná anotace předmětu</w:t>
            </w:r>
          </w:p>
        </w:tc>
        <w:tc>
          <w:tcPr>
            <w:tcW w:w="6769" w:type="dxa"/>
            <w:gridSpan w:val="7"/>
            <w:tcBorders>
              <w:bottom w:val="nil"/>
            </w:tcBorders>
          </w:tcPr>
          <w:p w:rsidR="0093783A" w:rsidRPr="0093783A" w:rsidRDefault="0093783A" w:rsidP="0093783A">
            <w:pPr>
              <w:jc w:val="both"/>
              <w:rPr>
                <w:sz w:val="16"/>
                <w:szCs w:val="16"/>
              </w:rPr>
            </w:pPr>
            <w:r w:rsidRPr="0093783A">
              <w:rPr>
                <w:rFonts w:eastAsia="Calibri"/>
                <w:color w:val="FF0000"/>
                <w:sz w:val="16"/>
                <w:szCs w:val="16"/>
              </w:rPr>
              <w:t>.</w:t>
            </w:r>
          </w:p>
        </w:tc>
      </w:tr>
      <w:tr w:rsidR="0093783A" w:rsidRPr="0093783A" w:rsidTr="005966BF">
        <w:trPr>
          <w:trHeight w:val="3578"/>
        </w:trPr>
        <w:tc>
          <w:tcPr>
            <w:tcW w:w="9855" w:type="dxa"/>
            <w:gridSpan w:val="8"/>
            <w:tcBorders>
              <w:top w:val="nil"/>
              <w:bottom w:val="single" w:sz="12" w:space="0" w:color="auto"/>
            </w:tcBorders>
          </w:tcPr>
          <w:p w:rsidR="0093783A" w:rsidRPr="0093783A" w:rsidRDefault="0093783A" w:rsidP="0093783A">
            <w:pPr>
              <w:jc w:val="both"/>
            </w:pP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93783A">
              <w:rPr>
                <w:rFonts w:eastAsia="Arial Unicode MS" w:cs="Arial Unicode MS"/>
                <w:color w:val="000000"/>
                <w:bdr w:val="nil"/>
              </w:rPr>
              <w:t>Cílem předmětu je seznámení studenta s teoretickými otázkami provozu současn</w:t>
            </w:r>
            <w:r w:rsidRPr="0093783A">
              <w:rPr>
                <w:rFonts w:eastAsia="Arial Unicode MS" w:cs="Arial Unicode MS"/>
                <w:color w:val="000000"/>
                <w:bdr w:val="nil"/>
                <w:lang w:val="fr-FR"/>
              </w:rPr>
              <w:t>é</w:t>
            </w:r>
            <w:r w:rsidRPr="0093783A">
              <w:rPr>
                <w:rFonts w:eastAsia="Arial Unicode MS" w:cs="Arial Unicode MS"/>
                <w:color w:val="000000"/>
                <w:bdr w:val="nil"/>
                <w:lang w:val="pt-PT"/>
              </w:rPr>
              <w:t>ho um</w:t>
            </w:r>
            <w:r w:rsidRPr="0093783A">
              <w:rPr>
                <w:rFonts w:eastAsia="Arial Unicode MS" w:cs="Arial Unicode MS"/>
                <w:color w:val="000000"/>
                <w:bdr w:val="nil"/>
              </w:rPr>
              <w:t>ění a aktuálním uměleck</w:t>
            </w:r>
            <w:r w:rsidRPr="0093783A">
              <w:rPr>
                <w:rFonts w:eastAsia="Arial Unicode MS" w:cs="Arial Unicode MS"/>
                <w:color w:val="000000"/>
                <w:bdr w:val="nil"/>
                <w:lang w:val="fr-FR"/>
              </w:rPr>
              <w:t xml:space="preserve">ým </w:t>
            </w:r>
            <w:r w:rsidRPr="0093783A">
              <w:rPr>
                <w:rFonts w:eastAsia="Arial Unicode MS" w:cs="Arial Unicode MS"/>
                <w:color w:val="000000"/>
                <w:bdr w:val="nil"/>
              </w:rPr>
              <w:t>děním, seznámení s důležitými institucemi, seznámení se základy zprostředkování umění.</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Přednášky a exkurze veřejných i soukromých institucí z oblasti současn</w:t>
            </w:r>
            <w:r w:rsidRPr="0093783A">
              <w:rPr>
                <w:rFonts w:eastAsia="Arial Unicode MS" w:cs="Arial Unicode MS"/>
                <w:color w:val="000000"/>
                <w:bdr w:val="nil"/>
                <w:shd w:val="clear" w:color="auto" w:fill="FFFFFF"/>
                <w:lang w:val="fr-FR"/>
              </w:rPr>
              <w:t>é</w:t>
            </w:r>
            <w:r w:rsidRPr="0093783A">
              <w:rPr>
                <w:rFonts w:eastAsia="Arial Unicode MS" w:cs="Arial Unicode MS"/>
                <w:color w:val="000000"/>
                <w:bdr w:val="nil"/>
                <w:shd w:val="clear" w:color="auto" w:fill="FFFFFF"/>
                <w:lang w:val="pt-PT"/>
              </w:rPr>
              <w:t>ho um</w:t>
            </w:r>
            <w:r w:rsidRPr="0093783A">
              <w:rPr>
                <w:rFonts w:eastAsia="Arial Unicode MS" w:cs="Arial Unicode MS"/>
                <w:color w:val="000000"/>
                <w:bdr w:val="nil"/>
                <w:shd w:val="clear" w:color="auto" w:fill="FFFFFF"/>
              </w:rPr>
              <w:t>ění.</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 xml:space="preserve">1. blok </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Úvod do problematiky, historiografie.</w:t>
            </w:r>
          </w:p>
          <w:p w:rsid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rFonts w:eastAsia="Arial Unicode MS" w:cs="Arial Unicode MS"/>
                <w:color w:val="000000"/>
                <w:bdr w:val="nil"/>
                <w:shd w:val="clear" w:color="auto" w:fill="FFFFFF"/>
              </w:rPr>
            </w:pPr>
            <w:r w:rsidRPr="0093783A">
              <w:rPr>
                <w:rFonts w:eastAsia="Arial Unicode MS" w:cs="Arial Unicode MS"/>
                <w:color w:val="000000"/>
                <w:bdr w:val="nil"/>
                <w:shd w:val="clear" w:color="auto" w:fill="FFFFFF"/>
              </w:rPr>
              <w:t>Co je současné umění, témata a souvislosti.</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2. blok</w:t>
            </w:r>
          </w:p>
          <w:p w:rsid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rFonts w:eastAsia="Arial Unicode MS" w:cs="Arial Unicode MS"/>
                <w:color w:val="000000"/>
                <w:bdr w:val="nil"/>
                <w:shd w:val="clear" w:color="auto" w:fill="FFFFFF"/>
              </w:rPr>
            </w:pPr>
            <w:r w:rsidRPr="0093783A">
              <w:rPr>
                <w:rFonts w:eastAsia="Arial Unicode MS" w:cs="Arial Unicode MS"/>
                <w:color w:val="000000"/>
                <w:bdr w:val="nil"/>
                <w:shd w:val="clear" w:color="auto" w:fill="FFFFFF"/>
              </w:rPr>
              <w:t>Vývoj umění v 80. letech 20. století.</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3. blok</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Přednáška v galerii na vybrané téma, práce a úkoly v dané galerii.</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Přednáška hosta</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4. blok</w:t>
            </w:r>
          </w:p>
          <w:p w:rsidR="0093783A" w:rsidRPr="0093783A" w:rsidRDefault="0093783A" w:rsidP="0093783A">
            <w:pPr>
              <w:jc w:val="both"/>
              <w:rPr>
                <w:shd w:val="clear" w:color="auto" w:fill="FFFFFF"/>
              </w:rPr>
            </w:pPr>
            <w:r w:rsidRPr="0093783A">
              <w:rPr>
                <w:shd w:val="clear" w:color="auto" w:fill="FFFFFF"/>
              </w:rPr>
              <w:t>Návštěvy a přednášky v ateliérech současných umělců.</w:t>
            </w:r>
          </w:p>
          <w:p w:rsidR="0093783A" w:rsidRPr="0093783A" w:rsidRDefault="0093783A" w:rsidP="0093783A">
            <w:pPr>
              <w:jc w:val="both"/>
            </w:pPr>
          </w:p>
        </w:tc>
      </w:tr>
      <w:tr w:rsidR="0093783A" w:rsidRPr="0093783A" w:rsidTr="00A527E7">
        <w:trPr>
          <w:trHeight w:val="265"/>
        </w:trPr>
        <w:tc>
          <w:tcPr>
            <w:tcW w:w="3653" w:type="dxa"/>
            <w:gridSpan w:val="2"/>
            <w:tcBorders>
              <w:top w:val="nil"/>
            </w:tcBorders>
            <w:shd w:val="clear" w:color="auto" w:fill="F7CAAC"/>
          </w:tcPr>
          <w:p w:rsidR="0093783A" w:rsidRPr="0093783A" w:rsidRDefault="0093783A" w:rsidP="0093783A">
            <w:pPr>
              <w:jc w:val="both"/>
            </w:pPr>
            <w:r w:rsidRPr="0093783A">
              <w:rPr>
                <w:b/>
              </w:rPr>
              <w:t>Studijní literatura a studijní pomůcky</w:t>
            </w:r>
          </w:p>
        </w:tc>
        <w:tc>
          <w:tcPr>
            <w:tcW w:w="6202" w:type="dxa"/>
            <w:gridSpan w:val="6"/>
            <w:tcBorders>
              <w:top w:val="nil"/>
              <w:bottom w:val="nil"/>
            </w:tcBorders>
          </w:tcPr>
          <w:p w:rsidR="0093783A" w:rsidRPr="0093783A" w:rsidRDefault="0093783A" w:rsidP="0093783A">
            <w:pPr>
              <w:jc w:val="both"/>
            </w:pPr>
          </w:p>
        </w:tc>
      </w:tr>
      <w:tr w:rsidR="0093783A" w:rsidRPr="0093783A" w:rsidTr="00A527E7">
        <w:trPr>
          <w:trHeight w:val="1497"/>
        </w:trPr>
        <w:tc>
          <w:tcPr>
            <w:tcW w:w="9855" w:type="dxa"/>
            <w:gridSpan w:val="8"/>
            <w:tcBorders>
              <w:top w:val="nil"/>
            </w:tcBorders>
          </w:tcPr>
          <w:p w:rsidR="0093783A" w:rsidRPr="0093783A" w:rsidRDefault="0093783A" w:rsidP="0093783A">
            <w:pPr>
              <w:jc w:val="both"/>
            </w:pPr>
          </w:p>
          <w:p w:rsidR="00912337" w:rsidRPr="005016BA" w:rsidRDefault="00912337" w:rsidP="00912337">
            <w:pPr>
              <w:rPr>
                <w:b/>
                <w:u w:color="FF0000"/>
                <w:lang w:val="en-US"/>
              </w:rPr>
            </w:pPr>
            <w:r w:rsidRPr="005016BA">
              <w:rPr>
                <w:b/>
                <w:u w:color="FF0000"/>
                <w:lang w:val="en-US"/>
              </w:rPr>
              <w:t>Povinná:</w:t>
            </w:r>
          </w:p>
          <w:p w:rsidR="00912337" w:rsidRDefault="00912337" w:rsidP="00912337">
            <w:pPr>
              <w:rPr>
                <w:u w:color="FF0000"/>
              </w:rPr>
            </w:pPr>
            <w:r>
              <w:rPr>
                <w:u w:color="FF0000"/>
                <w:lang w:val="en-US"/>
              </w:rPr>
              <w:t>ARADA, J., KUAN WOOD, J., VIDOKLE, A. (ed.) What is Contemporary Art? Berlin 2010.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912337" w:rsidRDefault="00912337" w:rsidP="00912337">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Fonts w:ascii="Times New Roman" w:hAnsi="Times New Roman"/>
                <w:sz w:val="20"/>
                <w:szCs w:val="20"/>
              </w:rPr>
              <w:t>. 1. vyd. Praha: Státní pedagogick</w:t>
            </w:r>
            <w:r>
              <w:rPr>
                <w:rFonts w:ascii="Times New Roman" w:hAnsi="Times New Roman"/>
                <w:sz w:val="20"/>
                <w:szCs w:val="20"/>
                <w:lang w:val="fr-FR"/>
              </w:rPr>
              <w:t xml:space="preserve">é </w:t>
            </w:r>
            <w:r>
              <w:rPr>
                <w:rFonts w:ascii="Times New Roman" w:hAnsi="Times New Roman"/>
                <w:sz w:val="20"/>
                <w:szCs w:val="20"/>
              </w:rPr>
              <w:t>nakladatelství, 1992. 165</w:t>
            </w:r>
            <w:r w:rsidR="005966BF">
              <w:rPr>
                <w:rFonts w:ascii="Times New Roman" w:hAnsi="Times New Roman"/>
                <w:sz w:val="20"/>
                <w:szCs w:val="20"/>
              </w:rPr>
              <w:t xml:space="preserve"> s. ISBN 8004255558</w:t>
            </w:r>
          </w:p>
          <w:p w:rsidR="00912337" w:rsidRPr="005016BA"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016BA">
              <w:rPr>
                <w:rFonts w:ascii="Times New Roman" w:hAnsi="Times New Roman"/>
                <w:b/>
                <w:sz w:val="20"/>
                <w:szCs w:val="20"/>
              </w:rPr>
              <w:t>Doporučená: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912337" w:rsidRDefault="00FB00E8"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hyperlink r:id="rId62" w:history="1">
              <w:r w:rsidR="00912337">
                <w:rPr>
                  <w:rStyle w:val="Hyperlink0"/>
                </w:rPr>
                <w:t>KESNER, Ladislav</w:t>
              </w:r>
            </w:hyperlink>
            <w:r w:rsidR="00912337">
              <w:rPr>
                <w:rStyle w:val="Hyperlink0"/>
              </w:rPr>
              <w:t xml:space="preserve">. </w:t>
            </w:r>
            <w:r w:rsidR="00912337">
              <w:rPr>
                <w:rFonts w:ascii="Times New Roman" w:hAnsi="Times New Roman"/>
                <w:i/>
                <w:iCs/>
                <w:sz w:val="20"/>
                <w:szCs w:val="20"/>
              </w:rPr>
              <w:t>Muzeum umění v digitální době. Vnímání obrazů a prožitek umění v soudob</w:t>
            </w:r>
            <w:r w:rsidR="00912337">
              <w:rPr>
                <w:rFonts w:ascii="Times New Roman" w:hAnsi="Times New Roman"/>
                <w:i/>
                <w:iCs/>
                <w:sz w:val="20"/>
                <w:szCs w:val="20"/>
                <w:lang w:val="fr-FR"/>
              </w:rPr>
              <w:t>é</w:t>
            </w:r>
            <w:r w:rsidR="00912337">
              <w:rPr>
                <w:rStyle w:val="Hyperlink0"/>
              </w:rPr>
              <w:t>. Praha: ARGO a NG, 2000. 259 s. ISBN 80-7203-252-6</w:t>
            </w:r>
          </w:p>
          <w:p w:rsidR="00566EC1" w:rsidRPr="0093783A" w:rsidRDefault="00566EC1" w:rsidP="0093783A">
            <w:pPr>
              <w:jc w:val="both"/>
            </w:pPr>
          </w:p>
        </w:tc>
      </w:tr>
      <w:tr w:rsidR="0093783A" w:rsidRPr="009378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83A" w:rsidRPr="0093783A" w:rsidRDefault="0093783A" w:rsidP="0093783A">
            <w:pPr>
              <w:jc w:val="center"/>
              <w:rPr>
                <w:b/>
              </w:rPr>
            </w:pPr>
            <w:r w:rsidRPr="0093783A">
              <w:rPr>
                <w:b/>
              </w:rPr>
              <w:t>Informace ke kombinované nebo distanční formě</w:t>
            </w:r>
          </w:p>
        </w:tc>
      </w:tr>
      <w:tr w:rsidR="0093783A" w:rsidRPr="0093783A" w:rsidTr="00A527E7">
        <w:tc>
          <w:tcPr>
            <w:tcW w:w="4787" w:type="dxa"/>
            <w:gridSpan w:val="3"/>
            <w:tcBorders>
              <w:top w:val="single" w:sz="2" w:space="0" w:color="auto"/>
            </w:tcBorders>
            <w:shd w:val="clear" w:color="auto" w:fill="F7CAAC"/>
          </w:tcPr>
          <w:p w:rsidR="0093783A" w:rsidRPr="0093783A" w:rsidRDefault="0093783A" w:rsidP="0093783A">
            <w:pPr>
              <w:autoSpaceDE w:val="0"/>
              <w:autoSpaceDN w:val="0"/>
              <w:adjustRightInd w:val="0"/>
            </w:pPr>
            <w:r w:rsidRPr="0093783A">
              <w:rPr>
                <w:b/>
              </w:rPr>
              <w:t>Rozsah konzultací (soustředění)</w:t>
            </w:r>
            <w:r w:rsidRPr="0093783A">
              <w:rPr>
                <w:rFonts w:eastAsia="Calibri"/>
                <w:sz w:val="24"/>
                <w:szCs w:val="24"/>
              </w:rPr>
              <w:t xml:space="preserve"> </w:t>
            </w:r>
          </w:p>
        </w:tc>
        <w:tc>
          <w:tcPr>
            <w:tcW w:w="889" w:type="dxa"/>
            <w:tcBorders>
              <w:top w:val="single" w:sz="2" w:space="0" w:color="auto"/>
            </w:tcBorders>
          </w:tcPr>
          <w:p w:rsidR="0093783A" w:rsidRPr="0093783A" w:rsidRDefault="0093783A" w:rsidP="0093783A">
            <w:pPr>
              <w:jc w:val="both"/>
            </w:pPr>
            <w:r w:rsidRPr="0093783A">
              <w:t>13</w:t>
            </w:r>
          </w:p>
        </w:tc>
        <w:tc>
          <w:tcPr>
            <w:tcW w:w="4179" w:type="dxa"/>
            <w:gridSpan w:val="4"/>
            <w:tcBorders>
              <w:top w:val="single" w:sz="2" w:space="0" w:color="auto"/>
            </w:tcBorders>
            <w:shd w:val="clear" w:color="auto" w:fill="F7CAAC"/>
          </w:tcPr>
          <w:p w:rsidR="0093783A" w:rsidRPr="0093783A" w:rsidRDefault="0093783A" w:rsidP="0093783A">
            <w:pPr>
              <w:jc w:val="both"/>
              <w:rPr>
                <w:b/>
              </w:rPr>
            </w:pPr>
            <w:r w:rsidRPr="0093783A">
              <w:rPr>
                <w:b/>
              </w:rPr>
              <w:t xml:space="preserve">hodin </w:t>
            </w:r>
          </w:p>
        </w:tc>
      </w:tr>
      <w:tr w:rsidR="0093783A" w:rsidRPr="0093783A" w:rsidTr="00A527E7">
        <w:tc>
          <w:tcPr>
            <w:tcW w:w="9855" w:type="dxa"/>
            <w:gridSpan w:val="8"/>
            <w:shd w:val="clear" w:color="auto" w:fill="F7CAAC"/>
          </w:tcPr>
          <w:p w:rsidR="0093783A" w:rsidRPr="0093783A" w:rsidRDefault="0093783A" w:rsidP="0093783A">
            <w:pPr>
              <w:jc w:val="both"/>
              <w:rPr>
                <w:b/>
              </w:rPr>
            </w:pPr>
            <w:r w:rsidRPr="0093783A">
              <w:rPr>
                <w:b/>
              </w:rPr>
              <w:t>Informace o způsobu kontaktu s vyučujícím</w:t>
            </w:r>
          </w:p>
        </w:tc>
      </w:tr>
      <w:tr w:rsidR="0093783A" w:rsidRPr="0093783A" w:rsidTr="005966BF">
        <w:trPr>
          <w:trHeight w:val="708"/>
        </w:trPr>
        <w:tc>
          <w:tcPr>
            <w:tcW w:w="9855" w:type="dxa"/>
            <w:gridSpan w:val="8"/>
          </w:tcPr>
          <w:p w:rsidR="0093783A" w:rsidRPr="0093783A" w:rsidRDefault="0093783A" w:rsidP="0093783A">
            <w:pPr>
              <w:autoSpaceDE w:val="0"/>
              <w:autoSpaceDN w:val="0"/>
              <w:adjustRightInd w:val="0"/>
              <w:rPr>
                <w:rFonts w:eastAsia="Calibri"/>
                <w:color w:val="FF0000"/>
                <w:sz w:val="16"/>
                <w:szCs w:val="16"/>
              </w:rPr>
            </w:pPr>
          </w:p>
          <w:p w:rsidR="0093783A" w:rsidRPr="005966BF" w:rsidRDefault="0093783A" w:rsidP="005966BF">
            <w:r w:rsidRPr="0093783A">
              <w:rPr>
                <w:u w:color="FF0000"/>
              </w:rPr>
              <w:t>osobní kontakt</w:t>
            </w:r>
            <w:r w:rsidR="005966BF">
              <w:t xml:space="preserve">, </w:t>
            </w:r>
            <w:r w:rsidRPr="0093783A">
              <w:rPr>
                <w:u w:color="FF0000"/>
              </w:rPr>
              <w:t>mailem</w:t>
            </w:r>
          </w:p>
        </w:tc>
      </w:tr>
      <w:tr w:rsidR="008B50CE" w:rsidRPr="008B50CE" w:rsidTr="00A527E7">
        <w:tc>
          <w:tcPr>
            <w:tcW w:w="9855" w:type="dxa"/>
            <w:gridSpan w:val="8"/>
            <w:tcBorders>
              <w:bottom w:val="double" w:sz="4" w:space="0" w:color="auto"/>
            </w:tcBorders>
            <w:shd w:val="clear" w:color="auto" w:fill="BDD6EE"/>
          </w:tcPr>
          <w:p w:rsidR="008B50CE" w:rsidRPr="008B50CE" w:rsidRDefault="008B50CE" w:rsidP="008B50CE">
            <w:pPr>
              <w:jc w:val="both"/>
              <w:rPr>
                <w:b/>
                <w:sz w:val="28"/>
              </w:rPr>
            </w:pPr>
            <w:r w:rsidRPr="008B50CE">
              <w:lastRenderedPageBreak/>
              <w:br w:type="page"/>
            </w:r>
            <w:r w:rsidRPr="008B50CE">
              <w:rPr>
                <w:b/>
                <w:sz w:val="28"/>
              </w:rPr>
              <w:t>B-III – Charakteristika studijního předmětu</w:t>
            </w:r>
          </w:p>
        </w:tc>
      </w:tr>
      <w:tr w:rsidR="008B50CE" w:rsidRPr="008B50CE" w:rsidTr="00A527E7">
        <w:tc>
          <w:tcPr>
            <w:tcW w:w="3086" w:type="dxa"/>
            <w:tcBorders>
              <w:top w:val="double" w:sz="4" w:space="0" w:color="auto"/>
            </w:tcBorders>
            <w:shd w:val="clear" w:color="auto" w:fill="F7CAAC"/>
          </w:tcPr>
          <w:p w:rsidR="008B50CE" w:rsidRPr="008B50CE" w:rsidRDefault="008B50CE" w:rsidP="008B50CE">
            <w:pPr>
              <w:jc w:val="both"/>
              <w:rPr>
                <w:b/>
              </w:rPr>
            </w:pPr>
            <w:r w:rsidRPr="008B50CE">
              <w:rPr>
                <w:b/>
              </w:rPr>
              <w:t>Název studijního předmětu</w:t>
            </w:r>
          </w:p>
        </w:tc>
        <w:tc>
          <w:tcPr>
            <w:tcW w:w="6769" w:type="dxa"/>
            <w:gridSpan w:val="7"/>
            <w:tcBorders>
              <w:top w:val="double" w:sz="4" w:space="0" w:color="auto"/>
            </w:tcBorders>
          </w:tcPr>
          <w:p w:rsidR="008B50CE" w:rsidRPr="008B50CE" w:rsidRDefault="008B50CE" w:rsidP="008B50CE">
            <w:pPr>
              <w:jc w:val="both"/>
              <w:rPr>
                <w:color w:val="1F497D"/>
              </w:rPr>
            </w:pPr>
            <w:r w:rsidRPr="008B50CE">
              <w:t>Současné umění II</w:t>
            </w:r>
          </w:p>
        </w:tc>
      </w:tr>
      <w:tr w:rsidR="008B50CE" w:rsidRPr="008B50CE" w:rsidTr="00A527E7">
        <w:tc>
          <w:tcPr>
            <w:tcW w:w="3086" w:type="dxa"/>
            <w:shd w:val="clear" w:color="auto" w:fill="F7CAAC"/>
          </w:tcPr>
          <w:p w:rsidR="008B50CE" w:rsidRPr="008B50CE" w:rsidRDefault="008B50CE" w:rsidP="008B50CE">
            <w:pPr>
              <w:rPr>
                <w:b/>
              </w:rPr>
            </w:pPr>
            <w:r w:rsidRPr="008B50CE">
              <w:rPr>
                <w:b/>
              </w:rPr>
              <w:t>Typ předmětu</w:t>
            </w:r>
          </w:p>
        </w:tc>
        <w:tc>
          <w:tcPr>
            <w:tcW w:w="3406" w:type="dxa"/>
            <w:gridSpan w:val="4"/>
          </w:tcPr>
          <w:p w:rsidR="008B50CE" w:rsidRPr="008B50CE" w:rsidRDefault="008B50CE" w:rsidP="008B50CE">
            <w:pPr>
              <w:autoSpaceDE w:val="0"/>
              <w:autoSpaceDN w:val="0"/>
              <w:adjustRightInd w:val="0"/>
            </w:pPr>
            <w:r w:rsidRPr="008B50CE">
              <w:rPr>
                <w:rFonts w:eastAsia="Calibri"/>
              </w:rPr>
              <w:t xml:space="preserve">povinný, </w:t>
            </w:r>
            <w:r w:rsidRPr="008B50CE">
              <w:rPr>
                <w:rFonts w:eastAsia="Calibri"/>
                <w:bCs/>
              </w:rPr>
              <w:t>ZT</w:t>
            </w:r>
          </w:p>
        </w:tc>
        <w:tc>
          <w:tcPr>
            <w:tcW w:w="2695" w:type="dxa"/>
            <w:gridSpan w:val="2"/>
            <w:shd w:val="clear" w:color="auto" w:fill="F7CAAC"/>
          </w:tcPr>
          <w:p w:rsidR="008B50CE" w:rsidRPr="008B50CE" w:rsidRDefault="008B50CE" w:rsidP="008B50CE">
            <w:pPr>
              <w:jc w:val="both"/>
            </w:pPr>
            <w:r w:rsidRPr="008B50CE">
              <w:rPr>
                <w:b/>
              </w:rPr>
              <w:t>doporučený ročník/semestr</w:t>
            </w:r>
          </w:p>
        </w:tc>
        <w:tc>
          <w:tcPr>
            <w:tcW w:w="668" w:type="dxa"/>
          </w:tcPr>
          <w:p w:rsidR="008B50CE" w:rsidRPr="008B50CE" w:rsidRDefault="008B50CE" w:rsidP="008B50CE">
            <w:pPr>
              <w:jc w:val="both"/>
            </w:pPr>
            <w:r w:rsidRPr="008B50CE">
              <w:t>1/LS</w:t>
            </w:r>
          </w:p>
        </w:tc>
      </w:tr>
      <w:tr w:rsidR="008B50CE" w:rsidRPr="008B50CE" w:rsidTr="00A527E7">
        <w:tc>
          <w:tcPr>
            <w:tcW w:w="3086" w:type="dxa"/>
            <w:shd w:val="clear" w:color="auto" w:fill="F7CAAC"/>
          </w:tcPr>
          <w:p w:rsidR="008B50CE" w:rsidRPr="008B50CE" w:rsidRDefault="008B50CE" w:rsidP="008B50CE">
            <w:pPr>
              <w:jc w:val="both"/>
              <w:rPr>
                <w:b/>
              </w:rPr>
            </w:pPr>
            <w:r w:rsidRPr="008B50CE">
              <w:rPr>
                <w:b/>
              </w:rPr>
              <w:t>Rozsah studijního předmětu</w:t>
            </w:r>
          </w:p>
        </w:tc>
        <w:tc>
          <w:tcPr>
            <w:tcW w:w="1701" w:type="dxa"/>
            <w:gridSpan w:val="2"/>
          </w:tcPr>
          <w:p w:rsidR="008B50CE" w:rsidRPr="008B50CE" w:rsidRDefault="008B50CE" w:rsidP="008B50CE">
            <w:pPr>
              <w:autoSpaceDE w:val="0"/>
              <w:autoSpaceDN w:val="0"/>
              <w:adjustRightInd w:val="0"/>
              <w:rPr>
                <w:color w:val="1F497D"/>
                <w:sz w:val="16"/>
                <w:szCs w:val="16"/>
              </w:rPr>
            </w:pPr>
            <w:r w:rsidRPr="008B50CE">
              <w:rPr>
                <w:rFonts w:eastAsia="Calibri"/>
              </w:rPr>
              <w:t>13p</w:t>
            </w:r>
          </w:p>
        </w:tc>
        <w:tc>
          <w:tcPr>
            <w:tcW w:w="889" w:type="dxa"/>
            <w:shd w:val="clear" w:color="auto" w:fill="F7CAAC"/>
          </w:tcPr>
          <w:p w:rsidR="008B50CE" w:rsidRPr="008B50CE" w:rsidRDefault="008B50CE" w:rsidP="008B50CE">
            <w:pPr>
              <w:jc w:val="both"/>
              <w:rPr>
                <w:b/>
              </w:rPr>
            </w:pPr>
            <w:r w:rsidRPr="008B50CE">
              <w:rPr>
                <w:b/>
              </w:rPr>
              <w:t xml:space="preserve">hod. </w:t>
            </w:r>
          </w:p>
        </w:tc>
        <w:tc>
          <w:tcPr>
            <w:tcW w:w="816" w:type="dxa"/>
          </w:tcPr>
          <w:p w:rsidR="008B50CE" w:rsidRPr="008B50CE" w:rsidRDefault="008B50CE" w:rsidP="008B50CE">
            <w:pPr>
              <w:jc w:val="both"/>
            </w:pPr>
            <w:r w:rsidRPr="008B50CE">
              <w:t xml:space="preserve">13 </w:t>
            </w:r>
          </w:p>
        </w:tc>
        <w:tc>
          <w:tcPr>
            <w:tcW w:w="2156" w:type="dxa"/>
            <w:shd w:val="clear" w:color="auto" w:fill="F7CAAC"/>
          </w:tcPr>
          <w:p w:rsidR="008B50CE" w:rsidRPr="008B50CE" w:rsidRDefault="008B50CE" w:rsidP="008B50CE">
            <w:pPr>
              <w:jc w:val="both"/>
              <w:rPr>
                <w:b/>
              </w:rPr>
            </w:pPr>
            <w:r w:rsidRPr="008B50CE">
              <w:rPr>
                <w:b/>
              </w:rPr>
              <w:t>kreditů</w:t>
            </w:r>
          </w:p>
        </w:tc>
        <w:tc>
          <w:tcPr>
            <w:tcW w:w="1207" w:type="dxa"/>
            <w:gridSpan w:val="2"/>
          </w:tcPr>
          <w:p w:rsidR="008B50CE" w:rsidRPr="008B50CE" w:rsidRDefault="008B50CE" w:rsidP="008B50CE">
            <w:pPr>
              <w:jc w:val="both"/>
            </w:pPr>
            <w:r w:rsidRPr="008B50CE">
              <w:t>3</w:t>
            </w:r>
          </w:p>
        </w:tc>
      </w:tr>
      <w:tr w:rsidR="008B50CE" w:rsidRPr="008B50CE" w:rsidTr="00A527E7">
        <w:tc>
          <w:tcPr>
            <w:tcW w:w="3086" w:type="dxa"/>
            <w:shd w:val="clear" w:color="auto" w:fill="F7CAAC"/>
          </w:tcPr>
          <w:p w:rsidR="008B50CE" w:rsidRPr="008B50CE" w:rsidRDefault="008B50CE" w:rsidP="008B50CE">
            <w:pPr>
              <w:rPr>
                <w:b/>
                <w:sz w:val="22"/>
              </w:rPr>
            </w:pPr>
            <w:r w:rsidRPr="008B50CE">
              <w:rPr>
                <w:b/>
              </w:rPr>
              <w:t>Prerekvizity, korekvizity, ekvivalence</w:t>
            </w:r>
          </w:p>
        </w:tc>
        <w:tc>
          <w:tcPr>
            <w:tcW w:w="6769" w:type="dxa"/>
            <w:gridSpan w:val="7"/>
          </w:tcPr>
          <w:p w:rsidR="008B50CE" w:rsidRPr="008B50CE" w:rsidRDefault="008B50CE" w:rsidP="008B50CE">
            <w:pPr>
              <w:jc w:val="both"/>
              <w:rPr>
                <w:sz w:val="16"/>
                <w:szCs w:val="16"/>
              </w:rPr>
            </w:pPr>
          </w:p>
        </w:tc>
      </w:tr>
      <w:tr w:rsidR="008B50CE" w:rsidRPr="008B50CE" w:rsidTr="00A527E7">
        <w:tc>
          <w:tcPr>
            <w:tcW w:w="3086" w:type="dxa"/>
            <w:shd w:val="clear" w:color="auto" w:fill="F7CAAC"/>
          </w:tcPr>
          <w:p w:rsidR="008B50CE" w:rsidRPr="008B50CE" w:rsidRDefault="008B50CE" w:rsidP="008B50CE">
            <w:pPr>
              <w:rPr>
                <w:b/>
              </w:rPr>
            </w:pPr>
            <w:r w:rsidRPr="008B50CE">
              <w:rPr>
                <w:b/>
              </w:rPr>
              <w:t>Způsob ověření studijních výsledků</w:t>
            </w:r>
          </w:p>
        </w:tc>
        <w:tc>
          <w:tcPr>
            <w:tcW w:w="3406" w:type="dxa"/>
            <w:gridSpan w:val="4"/>
          </w:tcPr>
          <w:p w:rsidR="008B50CE" w:rsidRPr="008B50CE" w:rsidRDefault="008B50CE" w:rsidP="008B50CE">
            <w:pPr>
              <w:jc w:val="both"/>
            </w:pPr>
            <w:r w:rsidRPr="008B50CE">
              <w:rPr>
                <w:rFonts w:eastAsia="Calibri"/>
              </w:rPr>
              <w:t>zkouška</w:t>
            </w:r>
          </w:p>
        </w:tc>
        <w:tc>
          <w:tcPr>
            <w:tcW w:w="2156" w:type="dxa"/>
            <w:shd w:val="clear" w:color="auto" w:fill="F7CAAC"/>
          </w:tcPr>
          <w:p w:rsidR="008B50CE" w:rsidRPr="008B50CE" w:rsidRDefault="008B50CE" w:rsidP="008B50CE">
            <w:pPr>
              <w:jc w:val="both"/>
              <w:rPr>
                <w:b/>
              </w:rPr>
            </w:pPr>
            <w:r w:rsidRPr="008B50CE">
              <w:rPr>
                <w:b/>
              </w:rPr>
              <w:t>Forma výuky</w:t>
            </w:r>
          </w:p>
        </w:tc>
        <w:tc>
          <w:tcPr>
            <w:tcW w:w="1207" w:type="dxa"/>
            <w:gridSpan w:val="2"/>
          </w:tcPr>
          <w:p w:rsidR="008B50CE" w:rsidRPr="008B50CE" w:rsidRDefault="008B50CE" w:rsidP="008B50CE">
            <w:pPr>
              <w:jc w:val="both"/>
            </w:pPr>
            <w:r w:rsidRPr="008B50CE">
              <w:rPr>
                <w:rFonts w:eastAsia="Calibri"/>
              </w:rPr>
              <w:t>přednáška</w:t>
            </w:r>
          </w:p>
        </w:tc>
      </w:tr>
      <w:tr w:rsidR="008B50CE" w:rsidRPr="008B50CE" w:rsidTr="00A527E7">
        <w:tc>
          <w:tcPr>
            <w:tcW w:w="3086" w:type="dxa"/>
            <w:shd w:val="clear" w:color="auto" w:fill="F7CAAC"/>
          </w:tcPr>
          <w:p w:rsidR="008B50CE" w:rsidRPr="008B50CE" w:rsidRDefault="008B50CE" w:rsidP="008B50CE">
            <w:pPr>
              <w:rPr>
                <w:b/>
              </w:rPr>
            </w:pPr>
            <w:r w:rsidRPr="008B50CE">
              <w:rPr>
                <w:b/>
              </w:rPr>
              <w:t>Forma způsobu ověření studijních výsledků a další požadavky na studenta</w:t>
            </w:r>
          </w:p>
        </w:tc>
        <w:tc>
          <w:tcPr>
            <w:tcW w:w="6769" w:type="dxa"/>
            <w:gridSpan w:val="7"/>
            <w:tcBorders>
              <w:bottom w:val="nil"/>
            </w:tcBorders>
          </w:tcPr>
          <w:p w:rsidR="008B50CE" w:rsidRPr="008B50CE" w:rsidRDefault="008B50CE" w:rsidP="008B50CE">
            <w:r w:rsidRPr="008B50CE">
              <w:rPr>
                <w:u w:color="FF0000"/>
              </w:rPr>
              <w:t>zkouška bude spočívat v rozpravě se studentem na vybrané téma</w:t>
            </w:r>
          </w:p>
        </w:tc>
      </w:tr>
      <w:tr w:rsidR="008B50CE" w:rsidRPr="008B50CE" w:rsidTr="00566EC1">
        <w:trPr>
          <w:trHeight w:val="250"/>
        </w:trPr>
        <w:tc>
          <w:tcPr>
            <w:tcW w:w="9855" w:type="dxa"/>
            <w:gridSpan w:val="8"/>
            <w:tcBorders>
              <w:top w:val="nil"/>
            </w:tcBorders>
          </w:tcPr>
          <w:p w:rsidR="008B50CE" w:rsidRPr="008B50CE" w:rsidRDefault="008B50CE" w:rsidP="008B50CE">
            <w:pPr>
              <w:jc w:val="both"/>
            </w:pPr>
          </w:p>
        </w:tc>
      </w:tr>
      <w:tr w:rsidR="008B50CE" w:rsidRPr="008B50CE" w:rsidTr="00A527E7">
        <w:trPr>
          <w:trHeight w:val="197"/>
        </w:trPr>
        <w:tc>
          <w:tcPr>
            <w:tcW w:w="3086" w:type="dxa"/>
            <w:tcBorders>
              <w:top w:val="nil"/>
            </w:tcBorders>
            <w:shd w:val="clear" w:color="auto" w:fill="F7CAAC"/>
          </w:tcPr>
          <w:p w:rsidR="008B50CE" w:rsidRPr="008B50CE" w:rsidRDefault="008B50CE" w:rsidP="008B50CE">
            <w:pPr>
              <w:jc w:val="both"/>
              <w:rPr>
                <w:b/>
              </w:rPr>
            </w:pPr>
            <w:r w:rsidRPr="008B50CE">
              <w:rPr>
                <w:b/>
              </w:rPr>
              <w:t>Garant předmětu</w:t>
            </w:r>
          </w:p>
        </w:tc>
        <w:tc>
          <w:tcPr>
            <w:tcW w:w="6769" w:type="dxa"/>
            <w:gridSpan w:val="7"/>
            <w:tcBorders>
              <w:top w:val="nil"/>
            </w:tcBorders>
          </w:tcPr>
          <w:p w:rsidR="008B50CE" w:rsidRPr="008B50CE" w:rsidRDefault="008B50CE" w:rsidP="008B50CE">
            <w:pPr>
              <w:jc w:val="both"/>
            </w:pPr>
            <w:r w:rsidRPr="008B50CE">
              <w:rPr>
                <w:rFonts w:eastAsia="Calibri"/>
              </w:rPr>
              <w:t>doc. MgA. Petr Stanický, M.F.A.</w:t>
            </w:r>
          </w:p>
        </w:tc>
      </w:tr>
      <w:tr w:rsidR="008B50CE" w:rsidRPr="008B50CE" w:rsidTr="00A527E7">
        <w:trPr>
          <w:trHeight w:val="243"/>
        </w:trPr>
        <w:tc>
          <w:tcPr>
            <w:tcW w:w="3086" w:type="dxa"/>
            <w:tcBorders>
              <w:top w:val="nil"/>
            </w:tcBorders>
            <w:shd w:val="clear" w:color="auto" w:fill="F7CAAC"/>
          </w:tcPr>
          <w:p w:rsidR="008B50CE" w:rsidRPr="008B50CE" w:rsidRDefault="008B50CE" w:rsidP="008B50CE">
            <w:pPr>
              <w:rPr>
                <w:b/>
              </w:rPr>
            </w:pPr>
            <w:r w:rsidRPr="008B50CE">
              <w:rPr>
                <w:b/>
              </w:rPr>
              <w:t>Zapojení garanta do výuky předmětu</w:t>
            </w:r>
          </w:p>
        </w:tc>
        <w:tc>
          <w:tcPr>
            <w:tcW w:w="6769" w:type="dxa"/>
            <w:gridSpan w:val="7"/>
            <w:tcBorders>
              <w:top w:val="nil"/>
            </w:tcBorders>
          </w:tcPr>
          <w:p w:rsidR="008B50CE" w:rsidRPr="008B50CE" w:rsidRDefault="008B50CE" w:rsidP="008B50CE">
            <w:pPr>
              <w:jc w:val="both"/>
              <w:rPr>
                <w:color w:val="1F497D"/>
              </w:rPr>
            </w:pPr>
            <w:r w:rsidRPr="008B50CE">
              <w:rPr>
                <w:rFonts w:eastAsia="Calibri"/>
              </w:rPr>
              <w:t>100 %</w:t>
            </w:r>
          </w:p>
        </w:tc>
      </w:tr>
      <w:tr w:rsidR="008B50CE" w:rsidRPr="008B50CE" w:rsidTr="00A527E7">
        <w:tc>
          <w:tcPr>
            <w:tcW w:w="3086" w:type="dxa"/>
            <w:shd w:val="clear" w:color="auto" w:fill="F7CAAC"/>
          </w:tcPr>
          <w:p w:rsidR="008B50CE" w:rsidRPr="008B50CE" w:rsidRDefault="008B50CE" w:rsidP="008B50CE">
            <w:pPr>
              <w:jc w:val="both"/>
              <w:rPr>
                <w:b/>
              </w:rPr>
            </w:pPr>
            <w:r w:rsidRPr="008B50CE">
              <w:rPr>
                <w:b/>
              </w:rPr>
              <w:t>Vyučující</w:t>
            </w:r>
          </w:p>
        </w:tc>
        <w:tc>
          <w:tcPr>
            <w:tcW w:w="6769" w:type="dxa"/>
            <w:gridSpan w:val="7"/>
            <w:tcBorders>
              <w:bottom w:val="nil"/>
            </w:tcBorders>
          </w:tcPr>
          <w:p w:rsidR="008B50CE" w:rsidRPr="008B50CE" w:rsidRDefault="008B50CE" w:rsidP="008B50CE">
            <w:pPr>
              <w:jc w:val="both"/>
            </w:pPr>
            <w:r w:rsidRPr="008B50CE">
              <w:rPr>
                <w:rFonts w:eastAsia="Calibri"/>
              </w:rPr>
              <w:t>doc. MgA. Petr Stanický, M.F.A.</w:t>
            </w:r>
          </w:p>
        </w:tc>
      </w:tr>
      <w:tr w:rsidR="008B50CE" w:rsidRPr="008B50CE" w:rsidTr="000B39D7">
        <w:trPr>
          <w:trHeight w:val="480"/>
        </w:trPr>
        <w:tc>
          <w:tcPr>
            <w:tcW w:w="9855" w:type="dxa"/>
            <w:gridSpan w:val="8"/>
            <w:tcBorders>
              <w:top w:val="nil"/>
            </w:tcBorders>
          </w:tcPr>
          <w:p w:rsidR="008B50CE" w:rsidRPr="008B50CE" w:rsidRDefault="008B50CE" w:rsidP="008B50CE">
            <w:pPr>
              <w:jc w:val="both"/>
            </w:pPr>
          </w:p>
        </w:tc>
      </w:tr>
      <w:tr w:rsidR="008B50CE" w:rsidRPr="008B50CE" w:rsidTr="00A527E7">
        <w:tc>
          <w:tcPr>
            <w:tcW w:w="3086" w:type="dxa"/>
            <w:shd w:val="clear" w:color="auto" w:fill="F7CAAC"/>
          </w:tcPr>
          <w:p w:rsidR="008B50CE" w:rsidRPr="008B50CE" w:rsidRDefault="008B50CE" w:rsidP="008B50CE">
            <w:pPr>
              <w:jc w:val="both"/>
              <w:rPr>
                <w:b/>
              </w:rPr>
            </w:pPr>
            <w:r w:rsidRPr="008B50CE">
              <w:rPr>
                <w:b/>
              </w:rPr>
              <w:t>Stručná anotace předmětu</w:t>
            </w:r>
          </w:p>
        </w:tc>
        <w:tc>
          <w:tcPr>
            <w:tcW w:w="6769" w:type="dxa"/>
            <w:gridSpan w:val="7"/>
            <w:tcBorders>
              <w:bottom w:val="nil"/>
            </w:tcBorders>
          </w:tcPr>
          <w:p w:rsidR="008B50CE" w:rsidRPr="008B50CE" w:rsidRDefault="008B50CE" w:rsidP="008B50CE">
            <w:pPr>
              <w:jc w:val="both"/>
              <w:rPr>
                <w:sz w:val="16"/>
                <w:szCs w:val="16"/>
              </w:rPr>
            </w:pPr>
          </w:p>
        </w:tc>
      </w:tr>
      <w:tr w:rsidR="008B50CE" w:rsidRPr="008B50CE" w:rsidTr="00566EC1">
        <w:trPr>
          <w:trHeight w:val="3472"/>
        </w:trPr>
        <w:tc>
          <w:tcPr>
            <w:tcW w:w="9855" w:type="dxa"/>
            <w:gridSpan w:val="8"/>
            <w:tcBorders>
              <w:top w:val="nil"/>
              <w:bottom w:val="single" w:sz="12" w:space="0" w:color="auto"/>
            </w:tcBorders>
          </w:tcPr>
          <w:p w:rsidR="008B50CE" w:rsidRPr="008B50CE" w:rsidRDefault="008B50CE" w:rsidP="008B50CE">
            <w:pPr>
              <w:jc w:val="both"/>
            </w:pP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rPr>
            </w:pPr>
            <w:r w:rsidRPr="008B50CE">
              <w:rPr>
                <w:rFonts w:eastAsia="Arial Unicode MS" w:cs="Arial Unicode MS"/>
                <w:color w:val="000000"/>
                <w:u w:color="000000"/>
                <w:bdr w:val="nil"/>
              </w:rPr>
              <w:t>Cílem předmětu je seznámení studenta s teoretickými otázkami provozu současn</w:t>
            </w:r>
            <w:r w:rsidRPr="008B50CE">
              <w:rPr>
                <w:rFonts w:eastAsia="Arial Unicode MS" w:cs="Arial Unicode MS"/>
                <w:color w:val="000000"/>
                <w:u w:color="000000"/>
                <w:bdr w:val="nil"/>
                <w:lang w:val="fr-FR"/>
              </w:rPr>
              <w:t>é</w:t>
            </w:r>
            <w:r w:rsidRPr="008B50CE">
              <w:rPr>
                <w:rFonts w:eastAsia="Arial Unicode MS" w:cs="Arial Unicode MS"/>
                <w:color w:val="000000"/>
                <w:u w:color="000000"/>
                <w:bdr w:val="nil"/>
                <w:lang w:val="pt-PT"/>
              </w:rPr>
              <w:t>ho um</w:t>
            </w:r>
            <w:r w:rsidRPr="008B50CE">
              <w:rPr>
                <w:rFonts w:eastAsia="Arial Unicode MS" w:cs="Arial Unicode MS"/>
                <w:color w:val="000000"/>
                <w:u w:color="000000"/>
                <w:bdr w:val="nil"/>
              </w:rPr>
              <w:t>ění a aktuálním uměleckým</w:t>
            </w:r>
            <w:r w:rsidRPr="008B50CE">
              <w:rPr>
                <w:rFonts w:eastAsia="Arial Unicode MS" w:cs="Arial Unicode MS"/>
                <w:color w:val="000000"/>
                <w:u w:color="000000"/>
                <w:bdr w:val="nil"/>
                <w:lang w:val="fr-FR"/>
              </w:rPr>
              <w:t xml:space="preserve"> </w:t>
            </w:r>
            <w:r w:rsidRPr="008B50CE">
              <w:rPr>
                <w:rFonts w:eastAsia="Arial Unicode MS" w:cs="Arial Unicode MS"/>
                <w:color w:val="000000"/>
                <w:u w:color="000000"/>
                <w:bdr w:val="nil"/>
              </w:rPr>
              <w:t>děním, seznámení s důležitými institucemi, seznámení se základy zprostředkování umění.</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Přednášky a exkurze veřejných i soukromých institucí z oblasti současn</w:t>
            </w:r>
            <w:r w:rsidRPr="008B50CE">
              <w:rPr>
                <w:rFonts w:eastAsia="Arial Unicode MS" w:cs="Arial Unicode MS"/>
                <w:color w:val="000000"/>
                <w:u w:color="000000"/>
                <w:bdr w:val="nil"/>
                <w:shd w:val="clear" w:color="auto" w:fill="FFFFFF"/>
                <w:lang w:val="fr-FR"/>
              </w:rPr>
              <w:t>é</w:t>
            </w:r>
            <w:r w:rsidRPr="008B50CE">
              <w:rPr>
                <w:rFonts w:eastAsia="Arial Unicode MS" w:cs="Arial Unicode MS"/>
                <w:color w:val="000000"/>
                <w:u w:color="000000"/>
                <w:bdr w:val="nil"/>
                <w:shd w:val="clear" w:color="auto" w:fill="FFFFFF"/>
                <w:lang w:val="pt-PT"/>
              </w:rPr>
              <w:t>ho um</w:t>
            </w:r>
            <w:r w:rsidRPr="008B50CE">
              <w:rPr>
                <w:rFonts w:eastAsia="Arial Unicode MS" w:cs="Arial Unicode MS"/>
                <w:color w:val="000000"/>
                <w:u w:color="000000"/>
                <w:bdr w:val="nil"/>
                <w:shd w:val="clear" w:color="auto" w:fill="FFFFFF"/>
              </w:rPr>
              <w:t>ění.</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 xml:space="preserve">1. blok </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Vývoj umění po roce 2000.</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2. blok</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Přehlídky současného umění, soutěže, ceny etc.</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3. blok</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Přednáška v galerii na vybran</w:t>
            </w:r>
            <w:r w:rsidRPr="008B50CE">
              <w:rPr>
                <w:rFonts w:eastAsia="Arial Unicode MS" w:cs="Arial Unicode MS"/>
                <w:color w:val="000000"/>
                <w:u w:color="000000"/>
                <w:bdr w:val="nil"/>
                <w:shd w:val="clear" w:color="auto" w:fill="FFFFFF"/>
                <w:lang w:val="fr-FR"/>
              </w:rPr>
              <w:t xml:space="preserve">é </w:t>
            </w:r>
            <w:r w:rsidRPr="008B50CE">
              <w:rPr>
                <w:rFonts w:eastAsia="Arial Unicode MS" w:cs="Arial Unicode MS"/>
                <w:color w:val="000000"/>
                <w:u w:color="000000"/>
                <w:bdr w:val="nil"/>
                <w:shd w:val="clear" w:color="auto" w:fill="FFFFFF"/>
              </w:rPr>
              <w:t>t</w:t>
            </w:r>
            <w:r w:rsidRPr="008B50CE">
              <w:rPr>
                <w:rFonts w:eastAsia="Arial Unicode MS" w:cs="Arial Unicode MS"/>
                <w:color w:val="000000"/>
                <w:u w:color="000000"/>
                <w:bdr w:val="nil"/>
                <w:shd w:val="clear" w:color="auto" w:fill="FFFFFF"/>
                <w:lang w:val="fr-FR"/>
              </w:rPr>
              <w:t>é</w:t>
            </w:r>
            <w:r w:rsidRPr="008B50CE">
              <w:rPr>
                <w:rFonts w:eastAsia="Arial Unicode MS" w:cs="Arial Unicode MS"/>
                <w:color w:val="000000"/>
                <w:u w:color="000000"/>
                <w:bdr w:val="nil"/>
                <w:shd w:val="clear" w:color="auto" w:fill="FFFFFF"/>
              </w:rPr>
              <w:t>ma, prá</w:t>
            </w:r>
            <w:r w:rsidRPr="008B50CE">
              <w:rPr>
                <w:rFonts w:eastAsia="Arial Unicode MS" w:cs="Arial Unicode MS"/>
                <w:color w:val="000000"/>
                <w:u w:color="000000"/>
                <w:bdr w:val="nil"/>
                <w:shd w:val="clear" w:color="auto" w:fill="FFFFFF"/>
                <w:lang w:val="en-US"/>
              </w:rPr>
              <w:t xml:space="preserve">ce a </w:t>
            </w:r>
            <w:r w:rsidRPr="008B50CE">
              <w:rPr>
                <w:rFonts w:eastAsia="Arial Unicode MS" w:cs="Arial Unicode MS"/>
                <w:color w:val="000000"/>
                <w:u w:color="000000"/>
                <w:bdr w:val="nil"/>
                <w:shd w:val="clear" w:color="auto" w:fill="FFFFFF"/>
              </w:rPr>
              <w:t>úkoly v dan</w:t>
            </w:r>
            <w:r w:rsidRPr="008B50CE">
              <w:rPr>
                <w:rFonts w:eastAsia="Arial Unicode MS" w:cs="Arial Unicode MS"/>
                <w:color w:val="000000"/>
                <w:u w:color="000000"/>
                <w:bdr w:val="nil"/>
                <w:shd w:val="clear" w:color="auto" w:fill="FFFFFF"/>
                <w:lang w:val="fr-FR"/>
              </w:rPr>
              <w:t xml:space="preserve">é </w:t>
            </w:r>
            <w:r w:rsidRPr="008B50CE">
              <w:rPr>
                <w:rFonts w:eastAsia="Arial Unicode MS" w:cs="Arial Unicode MS"/>
                <w:color w:val="000000"/>
                <w:u w:color="000000"/>
                <w:bdr w:val="nil"/>
                <w:shd w:val="clear" w:color="auto" w:fill="FFFFFF"/>
              </w:rPr>
              <w:t>galerii.</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Přednáška hosta</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4. blok</w:t>
            </w:r>
          </w:p>
          <w:p w:rsidR="008B50CE" w:rsidRPr="008B50CE" w:rsidRDefault="008B50CE" w:rsidP="008B50CE">
            <w:pPr>
              <w:jc w:val="both"/>
              <w:rPr>
                <w:u w:color="000000"/>
                <w:shd w:val="clear" w:color="auto" w:fill="FFFFFF"/>
              </w:rPr>
            </w:pPr>
            <w:r w:rsidRPr="008B50CE">
              <w:rPr>
                <w:u w:color="000000"/>
                <w:shd w:val="clear" w:color="auto" w:fill="FFFFFF"/>
              </w:rPr>
              <w:t>Návštěvy a přednášky v ateli</w:t>
            </w:r>
            <w:r w:rsidRPr="008B50CE">
              <w:rPr>
                <w:u w:color="000000"/>
                <w:shd w:val="clear" w:color="auto" w:fill="FFFFFF"/>
                <w:lang w:val="fr-FR"/>
              </w:rPr>
              <w:t>é</w:t>
            </w:r>
            <w:r w:rsidRPr="008B50CE">
              <w:rPr>
                <w:u w:color="000000"/>
                <w:shd w:val="clear" w:color="auto" w:fill="FFFFFF"/>
              </w:rPr>
              <w:t>rech současný</w:t>
            </w:r>
            <w:r w:rsidRPr="008B50CE">
              <w:rPr>
                <w:u w:color="000000"/>
                <w:shd w:val="clear" w:color="auto" w:fill="FFFFFF"/>
                <w:lang w:val="de-DE"/>
              </w:rPr>
              <w:t>ch um</w:t>
            </w:r>
            <w:r w:rsidRPr="008B50CE">
              <w:rPr>
                <w:u w:color="000000"/>
                <w:shd w:val="clear" w:color="auto" w:fill="FFFFFF"/>
              </w:rPr>
              <w:t>ě</w:t>
            </w:r>
            <w:r w:rsidRPr="008B50CE">
              <w:rPr>
                <w:u w:color="000000"/>
                <w:shd w:val="clear" w:color="auto" w:fill="FFFFFF"/>
                <w:lang w:val="de-DE"/>
              </w:rPr>
              <w:t>lc</w:t>
            </w:r>
            <w:r w:rsidRPr="008B50CE">
              <w:rPr>
                <w:u w:color="000000"/>
                <w:shd w:val="clear" w:color="auto" w:fill="FFFFFF"/>
              </w:rPr>
              <w:t>ů.</w:t>
            </w:r>
          </w:p>
          <w:p w:rsidR="008B50CE" w:rsidRPr="008B50CE" w:rsidRDefault="008B50CE" w:rsidP="008B50CE">
            <w:pPr>
              <w:jc w:val="both"/>
            </w:pPr>
          </w:p>
        </w:tc>
      </w:tr>
      <w:tr w:rsidR="008B50CE" w:rsidRPr="008B50CE" w:rsidTr="00A527E7">
        <w:trPr>
          <w:trHeight w:val="265"/>
        </w:trPr>
        <w:tc>
          <w:tcPr>
            <w:tcW w:w="3653" w:type="dxa"/>
            <w:gridSpan w:val="2"/>
            <w:tcBorders>
              <w:top w:val="nil"/>
            </w:tcBorders>
            <w:shd w:val="clear" w:color="auto" w:fill="F7CAAC"/>
          </w:tcPr>
          <w:p w:rsidR="008B50CE" w:rsidRPr="008B50CE" w:rsidRDefault="008B50CE" w:rsidP="008B50CE">
            <w:pPr>
              <w:jc w:val="both"/>
            </w:pPr>
            <w:r w:rsidRPr="008B50CE">
              <w:rPr>
                <w:b/>
              </w:rPr>
              <w:t>Studijní literatura a studijní pomůcky</w:t>
            </w:r>
          </w:p>
        </w:tc>
        <w:tc>
          <w:tcPr>
            <w:tcW w:w="6202" w:type="dxa"/>
            <w:gridSpan w:val="6"/>
            <w:tcBorders>
              <w:top w:val="nil"/>
              <w:bottom w:val="nil"/>
            </w:tcBorders>
          </w:tcPr>
          <w:p w:rsidR="008B50CE" w:rsidRPr="008B50CE" w:rsidRDefault="008B50CE" w:rsidP="008B50CE">
            <w:pPr>
              <w:jc w:val="both"/>
            </w:pPr>
          </w:p>
        </w:tc>
      </w:tr>
      <w:tr w:rsidR="008B50CE" w:rsidRPr="008B50CE" w:rsidTr="00A527E7">
        <w:trPr>
          <w:trHeight w:val="1497"/>
        </w:trPr>
        <w:tc>
          <w:tcPr>
            <w:tcW w:w="9855" w:type="dxa"/>
            <w:gridSpan w:val="8"/>
            <w:tcBorders>
              <w:top w:val="nil"/>
            </w:tcBorders>
          </w:tcPr>
          <w:p w:rsidR="008B50CE" w:rsidRPr="008B50CE" w:rsidRDefault="008B50CE" w:rsidP="008B50CE">
            <w:pPr>
              <w:rPr>
                <w:u w:color="FF0000"/>
                <w:lang w:val="en-US"/>
              </w:rPr>
            </w:pPr>
          </w:p>
          <w:p w:rsidR="00A964FC" w:rsidRPr="005016BA" w:rsidRDefault="00A964FC" w:rsidP="00A964FC">
            <w:pPr>
              <w:rPr>
                <w:b/>
                <w:u w:color="FF0000"/>
                <w:lang w:val="en-US"/>
              </w:rPr>
            </w:pPr>
            <w:r w:rsidRPr="005016BA">
              <w:rPr>
                <w:b/>
                <w:u w:color="FF0000"/>
                <w:lang w:val="en-US"/>
              </w:rPr>
              <w:t>Povinná:</w:t>
            </w:r>
          </w:p>
          <w:p w:rsidR="00A964FC" w:rsidRDefault="00A964FC" w:rsidP="00A964FC">
            <w:pPr>
              <w:rPr>
                <w:u w:color="FF0000"/>
              </w:rPr>
            </w:pPr>
            <w:r>
              <w:rPr>
                <w:u w:color="FF0000"/>
                <w:lang w:val="en-US"/>
              </w:rPr>
              <w:t>ARADA, J., KUAN WOOD, J., VIDOKLE, A. (ed.) What is Contemporary Art? Berlin 2010.</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A964FC" w:rsidRDefault="00A964FC" w:rsidP="00A964FC">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Fonts w:ascii="Times New Roman" w:hAnsi="Times New Roman"/>
                <w:sz w:val="20"/>
                <w:szCs w:val="20"/>
              </w:rPr>
              <w:t>. 1. vyd. Praha: Státní pedagogick</w:t>
            </w:r>
            <w:r>
              <w:rPr>
                <w:rFonts w:ascii="Times New Roman" w:hAnsi="Times New Roman"/>
                <w:sz w:val="20"/>
                <w:szCs w:val="20"/>
                <w:lang w:val="fr-FR"/>
              </w:rPr>
              <w:t xml:space="preserve">é </w:t>
            </w:r>
            <w:r>
              <w:rPr>
                <w:rFonts w:ascii="Times New Roman" w:hAnsi="Times New Roman"/>
                <w:sz w:val="20"/>
                <w:szCs w:val="20"/>
              </w:rPr>
              <w:t>nakladatelstv</w:t>
            </w:r>
            <w:r w:rsidR="000B39D7">
              <w:rPr>
                <w:rFonts w:ascii="Times New Roman" w:hAnsi="Times New Roman"/>
                <w:sz w:val="20"/>
                <w:szCs w:val="20"/>
              </w:rPr>
              <w:t>í, 1992. 165 s. ISBN 8004255558</w:t>
            </w:r>
          </w:p>
          <w:p w:rsidR="00A964FC" w:rsidRPr="005016BA" w:rsidRDefault="00A964FC" w:rsidP="00A964FC">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016BA">
              <w:rPr>
                <w:rFonts w:ascii="Times New Roman" w:hAnsi="Times New Roman"/>
                <w:b/>
                <w:sz w:val="20"/>
                <w:szCs w:val="20"/>
              </w:rPr>
              <w:t>Doporučená:</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A964FC" w:rsidRDefault="00FB00E8"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hyperlink r:id="rId63" w:history="1">
              <w:r w:rsidR="00A964FC">
                <w:rPr>
                  <w:rStyle w:val="Hyperlink0"/>
                </w:rPr>
                <w:t>KESNER, Ladislav</w:t>
              </w:r>
            </w:hyperlink>
            <w:r w:rsidR="00A964FC">
              <w:rPr>
                <w:rStyle w:val="Hyperlink0"/>
              </w:rPr>
              <w:t xml:space="preserve">. </w:t>
            </w:r>
            <w:r w:rsidR="00A964FC">
              <w:rPr>
                <w:rFonts w:ascii="Times New Roman" w:hAnsi="Times New Roman"/>
                <w:i/>
                <w:iCs/>
                <w:sz w:val="20"/>
                <w:szCs w:val="20"/>
              </w:rPr>
              <w:t>Muzeum umění v digitální době. Vnímání obrazů a prožitek umění v soudob</w:t>
            </w:r>
            <w:r w:rsidR="00A964FC">
              <w:rPr>
                <w:rFonts w:ascii="Times New Roman" w:hAnsi="Times New Roman"/>
                <w:i/>
                <w:iCs/>
                <w:sz w:val="20"/>
                <w:szCs w:val="20"/>
                <w:lang w:val="fr-FR"/>
              </w:rPr>
              <w:t>é</w:t>
            </w:r>
            <w:r w:rsidR="00A964FC">
              <w:rPr>
                <w:rStyle w:val="Hyperlink0"/>
              </w:rPr>
              <w:t>. Praha: ARGO a NG, 2000. 259 s. ISBN 80-7203-252-6</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ascii="Helvetica Neue" w:eastAsia="Arial Unicode MS" w:hAnsi="Helvetica Neue" w:cs="Arial Unicode MS"/>
                <w:color w:val="000000"/>
                <w:sz w:val="22"/>
                <w:szCs w:val="22"/>
                <w:bdr w:val="nil"/>
              </w:rPr>
            </w:pPr>
          </w:p>
        </w:tc>
      </w:tr>
      <w:tr w:rsidR="008B50CE" w:rsidRPr="008B50C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B50CE" w:rsidRPr="008B50CE" w:rsidRDefault="008B50CE" w:rsidP="008B50CE">
            <w:pPr>
              <w:jc w:val="center"/>
              <w:rPr>
                <w:rFonts w:eastAsia="Calibri"/>
                <w:color w:val="FF0000"/>
                <w:sz w:val="16"/>
                <w:szCs w:val="16"/>
              </w:rPr>
            </w:pPr>
            <w:r w:rsidRPr="008B50CE">
              <w:rPr>
                <w:b/>
              </w:rPr>
              <w:t>Informace ke kombinované nebo distanční formě</w:t>
            </w:r>
          </w:p>
        </w:tc>
      </w:tr>
      <w:tr w:rsidR="008B50CE" w:rsidRPr="008B50CE" w:rsidTr="00A527E7">
        <w:tc>
          <w:tcPr>
            <w:tcW w:w="4787" w:type="dxa"/>
            <w:gridSpan w:val="3"/>
            <w:tcBorders>
              <w:top w:val="single" w:sz="2" w:space="0" w:color="auto"/>
            </w:tcBorders>
            <w:shd w:val="clear" w:color="auto" w:fill="F7CAAC"/>
          </w:tcPr>
          <w:p w:rsidR="008B50CE" w:rsidRPr="008B50CE" w:rsidRDefault="008B50CE" w:rsidP="008B50CE">
            <w:pPr>
              <w:autoSpaceDE w:val="0"/>
              <w:autoSpaceDN w:val="0"/>
              <w:adjustRightInd w:val="0"/>
            </w:pPr>
            <w:r w:rsidRPr="008B50CE">
              <w:rPr>
                <w:b/>
              </w:rPr>
              <w:t>Rozsah konzultací (soustředění)</w:t>
            </w:r>
          </w:p>
        </w:tc>
        <w:tc>
          <w:tcPr>
            <w:tcW w:w="889" w:type="dxa"/>
            <w:tcBorders>
              <w:top w:val="single" w:sz="2" w:space="0" w:color="auto"/>
            </w:tcBorders>
          </w:tcPr>
          <w:p w:rsidR="008B50CE" w:rsidRPr="008B50CE" w:rsidRDefault="008B50CE" w:rsidP="008B50CE">
            <w:pPr>
              <w:jc w:val="both"/>
            </w:pPr>
            <w:r w:rsidRPr="008B50CE">
              <w:t>13</w:t>
            </w:r>
          </w:p>
        </w:tc>
        <w:tc>
          <w:tcPr>
            <w:tcW w:w="4179" w:type="dxa"/>
            <w:gridSpan w:val="4"/>
            <w:tcBorders>
              <w:top w:val="single" w:sz="2" w:space="0" w:color="auto"/>
            </w:tcBorders>
            <w:shd w:val="clear" w:color="auto" w:fill="F7CAAC"/>
          </w:tcPr>
          <w:p w:rsidR="008B50CE" w:rsidRPr="008B50CE" w:rsidRDefault="008B50CE" w:rsidP="008B50CE">
            <w:pPr>
              <w:jc w:val="both"/>
              <w:rPr>
                <w:b/>
              </w:rPr>
            </w:pPr>
            <w:r w:rsidRPr="008B50CE">
              <w:rPr>
                <w:b/>
              </w:rPr>
              <w:t xml:space="preserve">hodin </w:t>
            </w:r>
          </w:p>
        </w:tc>
      </w:tr>
      <w:tr w:rsidR="008B50CE" w:rsidRPr="008B50CE" w:rsidTr="00A527E7">
        <w:tc>
          <w:tcPr>
            <w:tcW w:w="9855" w:type="dxa"/>
            <w:gridSpan w:val="8"/>
            <w:shd w:val="clear" w:color="auto" w:fill="F7CAAC"/>
          </w:tcPr>
          <w:p w:rsidR="008B50CE" w:rsidRPr="008B50CE" w:rsidRDefault="008B50CE" w:rsidP="008B50CE">
            <w:pPr>
              <w:jc w:val="both"/>
              <w:rPr>
                <w:b/>
              </w:rPr>
            </w:pPr>
            <w:r w:rsidRPr="008B50CE">
              <w:rPr>
                <w:b/>
              </w:rPr>
              <w:t>Informace o způsobu kontaktu s vyučujícím</w:t>
            </w:r>
          </w:p>
        </w:tc>
      </w:tr>
      <w:tr w:rsidR="008B50CE" w:rsidRPr="008B50CE" w:rsidTr="000B39D7">
        <w:trPr>
          <w:trHeight w:val="708"/>
        </w:trPr>
        <w:tc>
          <w:tcPr>
            <w:tcW w:w="9855" w:type="dxa"/>
            <w:gridSpan w:val="8"/>
          </w:tcPr>
          <w:p w:rsidR="00566EC1" w:rsidRDefault="00566EC1" w:rsidP="008B50CE">
            <w:pPr>
              <w:rPr>
                <w:u w:color="FF0000"/>
              </w:rPr>
            </w:pPr>
          </w:p>
          <w:p w:rsidR="008B50CE" w:rsidRPr="000B39D7" w:rsidRDefault="008B50CE" w:rsidP="000B39D7">
            <w:r w:rsidRPr="008B50CE">
              <w:rPr>
                <w:u w:color="FF0000"/>
              </w:rPr>
              <w:t>osobní kontakt</w:t>
            </w:r>
            <w:r w:rsidR="000B39D7">
              <w:t xml:space="preserve">, </w:t>
            </w:r>
            <w:r w:rsidRPr="008B50CE">
              <w:rPr>
                <w:u w:color="FF0000"/>
              </w:rPr>
              <w:t>mailem</w:t>
            </w:r>
          </w:p>
        </w:tc>
      </w:tr>
      <w:tr w:rsidR="006B09D7" w:rsidRPr="006B09D7" w:rsidTr="00A527E7">
        <w:tc>
          <w:tcPr>
            <w:tcW w:w="9855" w:type="dxa"/>
            <w:gridSpan w:val="8"/>
            <w:tcBorders>
              <w:bottom w:val="double" w:sz="4" w:space="0" w:color="auto"/>
            </w:tcBorders>
            <w:shd w:val="clear" w:color="auto" w:fill="BDD6EE"/>
          </w:tcPr>
          <w:p w:rsidR="006B09D7" w:rsidRPr="006B09D7" w:rsidRDefault="006B09D7" w:rsidP="006B09D7">
            <w:pPr>
              <w:jc w:val="both"/>
              <w:rPr>
                <w:b/>
                <w:sz w:val="28"/>
              </w:rPr>
            </w:pPr>
            <w:r w:rsidRPr="006B09D7">
              <w:lastRenderedPageBreak/>
              <w:br w:type="page"/>
            </w:r>
            <w:r w:rsidRPr="006B09D7">
              <w:rPr>
                <w:b/>
                <w:sz w:val="28"/>
              </w:rPr>
              <w:t>B-III – Charakteristika studijního předmětu</w:t>
            </w:r>
          </w:p>
        </w:tc>
      </w:tr>
      <w:tr w:rsidR="006B09D7" w:rsidRPr="006B09D7" w:rsidTr="00A527E7">
        <w:tc>
          <w:tcPr>
            <w:tcW w:w="3086" w:type="dxa"/>
            <w:tcBorders>
              <w:top w:val="double" w:sz="4" w:space="0" w:color="auto"/>
            </w:tcBorders>
            <w:shd w:val="clear" w:color="auto" w:fill="F7CAAC"/>
          </w:tcPr>
          <w:p w:rsidR="006B09D7" w:rsidRPr="006B09D7" w:rsidRDefault="006B09D7" w:rsidP="006B09D7">
            <w:pPr>
              <w:jc w:val="both"/>
              <w:rPr>
                <w:b/>
              </w:rPr>
            </w:pPr>
            <w:r w:rsidRPr="006B09D7">
              <w:rPr>
                <w:b/>
              </w:rPr>
              <w:t>Název studijního předmětu</w:t>
            </w:r>
          </w:p>
        </w:tc>
        <w:tc>
          <w:tcPr>
            <w:tcW w:w="6769" w:type="dxa"/>
            <w:gridSpan w:val="7"/>
            <w:tcBorders>
              <w:top w:val="double" w:sz="4" w:space="0" w:color="auto"/>
            </w:tcBorders>
          </w:tcPr>
          <w:p w:rsidR="006B09D7" w:rsidRPr="006B09D7" w:rsidRDefault="006B09D7" w:rsidP="006B09D7">
            <w:pPr>
              <w:jc w:val="both"/>
              <w:rPr>
                <w:color w:val="1F497D"/>
              </w:rPr>
            </w:pPr>
            <w:r w:rsidRPr="006B09D7">
              <w:t>Autorské právo</w:t>
            </w:r>
          </w:p>
        </w:tc>
      </w:tr>
      <w:tr w:rsidR="006B09D7" w:rsidRPr="006B09D7" w:rsidTr="00A527E7">
        <w:tc>
          <w:tcPr>
            <w:tcW w:w="3086" w:type="dxa"/>
            <w:shd w:val="clear" w:color="auto" w:fill="F7CAAC"/>
          </w:tcPr>
          <w:p w:rsidR="006B09D7" w:rsidRPr="006B09D7" w:rsidRDefault="006B09D7" w:rsidP="006B09D7">
            <w:pPr>
              <w:rPr>
                <w:b/>
              </w:rPr>
            </w:pPr>
            <w:r w:rsidRPr="006B09D7">
              <w:rPr>
                <w:b/>
              </w:rPr>
              <w:t>Typ předmětu</w:t>
            </w:r>
          </w:p>
        </w:tc>
        <w:tc>
          <w:tcPr>
            <w:tcW w:w="3406" w:type="dxa"/>
            <w:gridSpan w:val="4"/>
          </w:tcPr>
          <w:p w:rsidR="006B09D7" w:rsidRPr="006B09D7" w:rsidRDefault="006B09D7" w:rsidP="006B09D7">
            <w:pPr>
              <w:autoSpaceDE w:val="0"/>
              <w:autoSpaceDN w:val="0"/>
              <w:adjustRightInd w:val="0"/>
            </w:pPr>
            <w:r w:rsidRPr="006B09D7">
              <w:rPr>
                <w:rFonts w:eastAsia="Calibri"/>
              </w:rPr>
              <w:t>povinný, PZ</w:t>
            </w:r>
          </w:p>
        </w:tc>
        <w:tc>
          <w:tcPr>
            <w:tcW w:w="2695" w:type="dxa"/>
            <w:gridSpan w:val="2"/>
            <w:shd w:val="clear" w:color="auto" w:fill="F7CAAC"/>
          </w:tcPr>
          <w:p w:rsidR="006B09D7" w:rsidRPr="006B09D7" w:rsidRDefault="006B09D7" w:rsidP="006B09D7">
            <w:pPr>
              <w:jc w:val="both"/>
            </w:pPr>
            <w:r w:rsidRPr="006B09D7">
              <w:rPr>
                <w:b/>
              </w:rPr>
              <w:t>doporučený ročník/semestr</w:t>
            </w:r>
          </w:p>
        </w:tc>
        <w:tc>
          <w:tcPr>
            <w:tcW w:w="668" w:type="dxa"/>
          </w:tcPr>
          <w:p w:rsidR="006B09D7" w:rsidRPr="006B09D7" w:rsidRDefault="006B09D7" w:rsidP="006B09D7">
            <w:pPr>
              <w:jc w:val="both"/>
            </w:pPr>
            <w:r w:rsidRPr="006B09D7">
              <w:t>2/ZS</w:t>
            </w:r>
          </w:p>
        </w:tc>
      </w:tr>
      <w:tr w:rsidR="006B09D7" w:rsidRPr="006B09D7" w:rsidTr="00A527E7">
        <w:tc>
          <w:tcPr>
            <w:tcW w:w="3086" w:type="dxa"/>
            <w:shd w:val="clear" w:color="auto" w:fill="F7CAAC"/>
          </w:tcPr>
          <w:p w:rsidR="006B09D7" w:rsidRPr="006B09D7" w:rsidRDefault="006B09D7" w:rsidP="006B09D7">
            <w:pPr>
              <w:jc w:val="both"/>
              <w:rPr>
                <w:b/>
              </w:rPr>
            </w:pPr>
            <w:r w:rsidRPr="006B09D7">
              <w:rPr>
                <w:b/>
              </w:rPr>
              <w:t>Rozsah studijního předmětu</w:t>
            </w:r>
          </w:p>
        </w:tc>
        <w:tc>
          <w:tcPr>
            <w:tcW w:w="1701" w:type="dxa"/>
            <w:gridSpan w:val="2"/>
          </w:tcPr>
          <w:p w:rsidR="006B09D7" w:rsidRPr="006B09D7" w:rsidRDefault="006B09D7" w:rsidP="006B09D7">
            <w:pPr>
              <w:autoSpaceDE w:val="0"/>
              <w:autoSpaceDN w:val="0"/>
              <w:adjustRightInd w:val="0"/>
              <w:rPr>
                <w:color w:val="1F497D"/>
                <w:sz w:val="16"/>
                <w:szCs w:val="16"/>
              </w:rPr>
            </w:pPr>
            <w:r w:rsidRPr="006B09D7">
              <w:rPr>
                <w:rFonts w:eastAsia="Calibri"/>
              </w:rPr>
              <w:t>8p</w:t>
            </w:r>
          </w:p>
        </w:tc>
        <w:tc>
          <w:tcPr>
            <w:tcW w:w="889" w:type="dxa"/>
            <w:shd w:val="clear" w:color="auto" w:fill="F7CAAC"/>
          </w:tcPr>
          <w:p w:rsidR="006B09D7" w:rsidRPr="006B09D7" w:rsidRDefault="006B09D7" w:rsidP="006B09D7">
            <w:pPr>
              <w:jc w:val="both"/>
              <w:rPr>
                <w:b/>
              </w:rPr>
            </w:pPr>
            <w:r w:rsidRPr="006B09D7">
              <w:rPr>
                <w:b/>
              </w:rPr>
              <w:t xml:space="preserve">hod. </w:t>
            </w:r>
          </w:p>
        </w:tc>
        <w:tc>
          <w:tcPr>
            <w:tcW w:w="816" w:type="dxa"/>
          </w:tcPr>
          <w:p w:rsidR="006B09D7" w:rsidRPr="006B09D7" w:rsidRDefault="006B09D7" w:rsidP="006B09D7">
            <w:pPr>
              <w:jc w:val="both"/>
            </w:pPr>
            <w:r w:rsidRPr="006B09D7">
              <w:t xml:space="preserve">8 </w:t>
            </w:r>
          </w:p>
        </w:tc>
        <w:tc>
          <w:tcPr>
            <w:tcW w:w="2156" w:type="dxa"/>
            <w:shd w:val="clear" w:color="auto" w:fill="F7CAAC"/>
          </w:tcPr>
          <w:p w:rsidR="006B09D7" w:rsidRPr="006B09D7" w:rsidRDefault="006B09D7" w:rsidP="006B09D7">
            <w:pPr>
              <w:jc w:val="both"/>
              <w:rPr>
                <w:b/>
              </w:rPr>
            </w:pPr>
            <w:r w:rsidRPr="006B09D7">
              <w:rPr>
                <w:b/>
              </w:rPr>
              <w:t>kreditů</w:t>
            </w:r>
          </w:p>
        </w:tc>
        <w:tc>
          <w:tcPr>
            <w:tcW w:w="1207" w:type="dxa"/>
            <w:gridSpan w:val="2"/>
          </w:tcPr>
          <w:p w:rsidR="006B09D7" w:rsidRPr="006B09D7" w:rsidRDefault="006B09D7" w:rsidP="006B09D7">
            <w:pPr>
              <w:jc w:val="both"/>
            </w:pPr>
            <w:r w:rsidRPr="006B09D7">
              <w:t>3</w:t>
            </w:r>
          </w:p>
        </w:tc>
      </w:tr>
      <w:tr w:rsidR="006B09D7" w:rsidRPr="006B09D7" w:rsidTr="00A527E7">
        <w:tc>
          <w:tcPr>
            <w:tcW w:w="3086" w:type="dxa"/>
            <w:shd w:val="clear" w:color="auto" w:fill="F7CAAC"/>
          </w:tcPr>
          <w:p w:rsidR="006B09D7" w:rsidRPr="006B09D7" w:rsidRDefault="006B09D7" w:rsidP="006B09D7">
            <w:pPr>
              <w:rPr>
                <w:b/>
                <w:sz w:val="22"/>
              </w:rPr>
            </w:pPr>
            <w:r w:rsidRPr="006B09D7">
              <w:rPr>
                <w:b/>
              </w:rPr>
              <w:t>Prerekvizity, korekvizity, ekvivalence</w:t>
            </w:r>
          </w:p>
        </w:tc>
        <w:tc>
          <w:tcPr>
            <w:tcW w:w="6769" w:type="dxa"/>
            <w:gridSpan w:val="7"/>
          </w:tcPr>
          <w:p w:rsidR="006B09D7" w:rsidRPr="006B09D7" w:rsidRDefault="006B09D7" w:rsidP="006B09D7">
            <w:pPr>
              <w:jc w:val="both"/>
              <w:rPr>
                <w:sz w:val="16"/>
                <w:szCs w:val="16"/>
              </w:rPr>
            </w:pPr>
            <w:r w:rsidRPr="006B09D7">
              <w:rPr>
                <w:rFonts w:eastAsia="Calibri"/>
                <w:sz w:val="16"/>
                <w:szCs w:val="16"/>
              </w:rPr>
              <w:t>-</w:t>
            </w:r>
          </w:p>
        </w:tc>
      </w:tr>
      <w:tr w:rsidR="006B09D7" w:rsidRPr="006B09D7" w:rsidTr="00A527E7">
        <w:tc>
          <w:tcPr>
            <w:tcW w:w="3086" w:type="dxa"/>
            <w:shd w:val="clear" w:color="auto" w:fill="F7CAAC"/>
          </w:tcPr>
          <w:p w:rsidR="006B09D7" w:rsidRPr="006B09D7" w:rsidRDefault="006B09D7" w:rsidP="006B09D7">
            <w:pPr>
              <w:rPr>
                <w:b/>
              </w:rPr>
            </w:pPr>
            <w:r w:rsidRPr="006B09D7">
              <w:rPr>
                <w:b/>
              </w:rPr>
              <w:t>Způsob ověření studijních výsledků</w:t>
            </w:r>
          </w:p>
        </w:tc>
        <w:tc>
          <w:tcPr>
            <w:tcW w:w="3406" w:type="dxa"/>
            <w:gridSpan w:val="4"/>
          </w:tcPr>
          <w:p w:rsidR="006B09D7" w:rsidRPr="006B09D7" w:rsidRDefault="006B09D7" w:rsidP="006B09D7">
            <w:pPr>
              <w:jc w:val="both"/>
            </w:pPr>
            <w:r w:rsidRPr="006B09D7">
              <w:rPr>
                <w:rFonts w:eastAsia="Calibri"/>
              </w:rPr>
              <w:t>zkouška</w:t>
            </w:r>
          </w:p>
        </w:tc>
        <w:tc>
          <w:tcPr>
            <w:tcW w:w="2156" w:type="dxa"/>
            <w:shd w:val="clear" w:color="auto" w:fill="F7CAAC"/>
          </w:tcPr>
          <w:p w:rsidR="006B09D7" w:rsidRPr="006B09D7" w:rsidRDefault="006B09D7" w:rsidP="006B09D7">
            <w:pPr>
              <w:jc w:val="both"/>
              <w:rPr>
                <w:b/>
              </w:rPr>
            </w:pPr>
            <w:r w:rsidRPr="006B09D7">
              <w:rPr>
                <w:b/>
              </w:rPr>
              <w:t>Forma výuky</w:t>
            </w:r>
          </w:p>
        </w:tc>
        <w:tc>
          <w:tcPr>
            <w:tcW w:w="1207" w:type="dxa"/>
            <w:gridSpan w:val="2"/>
          </w:tcPr>
          <w:p w:rsidR="006B09D7" w:rsidRPr="006B09D7" w:rsidRDefault="006B09D7" w:rsidP="006B09D7">
            <w:pPr>
              <w:jc w:val="both"/>
            </w:pPr>
            <w:r w:rsidRPr="006B09D7">
              <w:rPr>
                <w:rFonts w:eastAsia="Calibri"/>
              </w:rPr>
              <w:t>přednáška</w:t>
            </w:r>
          </w:p>
        </w:tc>
      </w:tr>
      <w:tr w:rsidR="006B09D7" w:rsidRPr="006B09D7" w:rsidTr="00A527E7">
        <w:tc>
          <w:tcPr>
            <w:tcW w:w="3086" w:type="dxa"/>
            <w:shd w:val="clear" w:color="auto" w:fill="F7CAAC"/>
          </w:tcPr>
          <w:p w:rsidR="006B09D7" w:rsidRPr="006B09D7" w:rsidRDefault="006B09D7" w:rsidP="006B09D7">
            <w:pPr>
              <w:rPr>
                <w:b/>
              </w:rPr>
            </w:pPr>
            <w:r w:rsidRPr="006B09D7">
              <w:rPr>
                <w:b/>
              </w:rPr>
              <w:t>Forma způsobu ověření studijních výsledků a další požadavky na studenta</w:t>
            </w:r>
          </w:p>
        </w:tc>
        <w:tc>
          <w:tcPr>
            <w:tcW w:w="6769" w:type="dxa"/>
            <w:gridSpan w:val="7"/>
            <w:tcBorders>
              <w:bottom w:val="nil"/>
            </w:tcBorders>
          </w:tcPr>
          <w:p w:rsidR="006B09D7" w:rsidRPr="006B09D7" w:rsidRDefault="006B09D7" w:rsidP="006B09D7">
            <w:pPr>
              <w:jc w:val="both"/>
              <w:rPr>
                <w:color w:val="1F497D"/>
                <w:sz w:val="16"/>
                <w:szCs w:val="16"/>
              </w:rPr>
            </w:pPr>
          </w:p>
        </w:tc>
      </w:tr>
      <w:tr w:rsidR="006B09D7" w:rsidRPr="006B09D7" w:rsidTr="00A527E7">
        <w:trPr>
          <w:trHeight w:val="554"/>
        </w:trPr>
        <w:tc>
          <w:tcPr>
            <w:tcW w:w="9855" w:type="dxa"/>
            <w:gridSpan w:val="8"/>
            <w:tcBorders>
              <w:top w:val="nil"/>
            </w:tcBorders>
          </w:tcPr>
          <w:p w:rsidR="006B09D7" w:rsidRPr="006B09D7" w:rsidRDefault="006B09D7" w:rsidP="006B09D7">
            <w:pPr>
              <w:jc w:val="both"/>
            </w:pPr>
          </w:p>
          <w:p w:rsidR="006B09D7" w:rsidRPr="006B09D7" w:rsidRDefault="006B09D7" w:rsidP="006B09D7">
            <w:pPr>
              <w:jc w:val="both"/>
            </w:pPr>
            <w:r w:rsidRPr="006B09D7">
              <w:t>Kromě povinné docházky student vypracuje praktické plnění či seminární práci z tematické oblasti, kterou si vybere, a to po odsouhlasení ze strany vyučujícího pro danou oblast, a toto praktické plnění odprezentuje na zkoušce. Kromě toho bude student povinen úspěšně složit zkušební test složený z 5 otevřených otázek.</w:t>
            </w:r>
          </w:p>
          <w:p w:rsidR="006B09D7" w:rsidRPr="006B09D7" w:rsidRDefault="006B09D7" w:rsidP="006B09D7">
            <w:pPr>
              <w:jc w:val="both"/>
            </w:pPr>
          </w:p>
        </w:tc>
      </w:tr>
      <w:tr w:rsidR="006B09D7" w:rsidRPr="006B09D7" w:rsidTr="00A527E7">
        <w:trPr>
          <w:trHeight w:val="197"/>
        </w:trPr>
        <w:tc>
          <w:tcPr>
            <w:tcW w:w="3086" w:type="dxa"/>
            <w:tcBorders>
              <w:top w:val="nil"/>
            </w:tcBorders>
            <w:shd w:val="clear" w:color="auto" w:fill="F7CAAC"/>
          </w:tcPr>
          <w:p w:rsidR="006B09D7" w:rsidRPr="006B09D7" w:rsidRDefault="006B09D7" w:rsidP="006B09D7">
            <w:pPr>
              <w:jc w:val="both"/>
              <w:rPr>
                <w:b/>
              </w:rPr>
            </w:pPr>
            <w:r w:rsidRPr="006B09D7">
              <w:rPr>
                <w:b/>
              </w:rPr>
              <w:t>Garant předmětu</w:t>
            </w:r>
          </w:p>
        </w:tc>
        <w:tc>
          <w:tcPr>
            <w:tcW w:w="6769" w:type="dxa"/>
            <w:gridSpan w:val="7"/>
            <w:tcBorders>
              <w:top w:val="nil"/>
            </w:tcBorders>
          </w:tcPr>
          <w:p w:rsidR="006B09D7" w:rsidRPr="006B09D7" w:rsidRDefault="006B09D7" w:rsidP="006B09D7">
            <w:pPr>
              <w:jc w:val="both"/>
            </w:pPr>
            <w:r w:rsidRPr="006B09D7">
              <w:rPr>
                <w:rFonts w:eastAsia="Calibri"/>
              </w:rPr>
              <w:t>JUDr. Bc. Markéta Štěpáníková, Ph.D.</w:t>
            </w:r>
          </w:p>
        </w:tc>
      </w:tr>
      <w:tr w:rsidR="006B09D7" w:rsidRPr="006B09D7" w:rsidTr="00A527E7">
        <w:trPr>
          <w:trHeight w:val="243"/>
        </w:trPr>
        <w:tc>
          <w:tcPr>
            <w:tcW w:w="3086" w:type="dxa"/>
            <w:tcBorders>
              <w:top w:val="nil"/>
            </w:tcBorders>
            <w:shd w:val="clear" w:color="auto" w:fill="F7CAAC"/>
          </w:tcPr>
          <w:p w:rsidR="006B09D7" w:rsidRPr="006B09D7" w:rsidRDefault="006B09D7" w:rsidP="006B09D7">
            <w:pPr>
              <w:rPr>
                <w:b/>
              </w:rPr>
            </w:pPr>
            <w:r w:rsidRPr="006B09D7">
              <w:rPr>
                <w:b/>
              </w:rPr>
              <w:t>Zapojení garanta do výuky předmětu</w:t>
            </w:r>
          </w:p>
        </w:tc>
        <w:tc>
          <w:tcPr>
            <w:tcW w:w="6769" w:type="dxa"/>
            <w:gridSpan w:val="7"/>
            <w:tcBorders>
              <w:top w:val="nil"/>
            </w:tcBorders>
          </w:tcPr>
          <w:p w:rsidR="006B09D7" w:rsidRPr="006B09D7" w:rsidRDefault="006B09D7" w:rsidP="006B09D7">
            <w:pPr>
              <w:jc w:val="both"/>
              <w:rPr>
                <w:color w:val="1F497D"/>
              </w:rPr>
            </w:pPr>
            <w:r w:rsidRPr="006B09D7">
              <w:rPr>
                <w:rFonts w:eastAsia="Calibri"/>
              </w:rPr>
              <w:t>50%</w:t>
            </w:r>
          </w:p>
        </w:tc>
      </w:tr>
      <w:tr w:rsidR="006B09D7" w:rsidRPr="006B09D7" w:rsidTr="00A527E7">
        <w:tc>
          <w:tcPr>
            <w:tcW w:w="3086" w:type="dxa"/>
            <w:shd w:val="clear" w:color="auto" w:fill="F7CAAC"/>
          </w:tcPr>
          <w:p w:rsidR="006B09D7" w:rsidRPr="006B09D7" w:rsidRDefault="006B09D7" w:rsidP="006B09D7">
            <w:pPr>
              <w:jc w:val="both"/>
              <w:rPr>
                <w:b/>
              </w:rPr>
            </w:pPr>
            <w:r w:rsidRPr="006B09D7">
              <w:rPr>
                <w:b/>
              </w:rPr>
              <w:t>Vyučující</w:t>
            </w:r>
          </w:p>
        </w:tc>
        <w:tc>
          <w:tcPr>
            <w:tcW w:w="6769" w:type="dxa"/>
            <w:gridSpan w:val="7"/>
            <w:tcBorders>
              <w:bottom w:val="nil"/>
            </w:tcBorders>
          </w:tcPr>
          <w:p w:rsidR="006B09D7" w:rsidRPr="006B09D7" w:rsidRDefault="006B09D7" w:rsidP="006B09D7">
            <w:pPr>
              <w:jc w:val="both"/>
            </w:pPr>
            <w:r w:rsidRPr="006B09D7">
              <w:rPr>
                <w:rFonts w:eastAsia="Calibri"/>
              </w:rPr>
              <w:t>Mgr. Jan Zibner (zapojení 50% - témata 4-6 a 7-9)</w:t>
            </w:r>
          </w:p>
        </w:tc>
      </w:tr>
      <w:tr w:rsidR="006B09D7" w:rsidRPr="006B09D7" w:rsidTr="00A527E7">
        <w:trPr>
          <w:trHeight w:val="554"/>
        </w:trPr>
        <w:tc>
          <w:tcPr>
            <w:tcW w:w="9855" w:type="dxa"/>
            <w:gridSpan w:val="8"/>
            <w:tcBorders>
              <w:top w:val="nil"/>
            </w:tcBorders>
          </w:tcPr>
          <w:p w:rsidR="006B09D7" w:rsidRPr="006B09D7" w:rsidRDefault="006B09D7" w:rsidP="006B09D7">
            <w:pPr>
              <w:jc w:val="both"/>
            </w:pPr>
          </w:p>
        </w:tc>
      </w:tr>
      <w:tr w:rsidR="006B09D7" w:rsidRPr="006B09D7" w:rsidTr="00A527E7">
        <w:tc>
          <w:tcPr>
            <w:tcW w:w="3086" w:type="dxa"/>
            <w:shd w:val="clear" w:color="auto" w:fill="F7CAAC"/>
          </w:tcPr>
          <w:p w:rsidR="006B09D7" w:rsidRPr="006B09D7" w:rsidRDefault="006B09D7" w:rsidP="006B09D7">
            <w:pPr>
              <w:jc w:val="both"/>
              <w:rPr>
                <w:b/>
              </w:rPr>
            </w:pPr>
            <w:r w:rsidRPr="006B09D7">
              <w:rPr>
                <w:b/>
              </w:rPr>
              <w:t>Stručná anotace předmětu</w:t>
            </w:r>
          </w:p>
        </w:tc>
        <w:tc>
          <w:tcPr>
            <w:tcW w:w="6769" w:type="dxa"/>
            <w:gridSpan w:val="7"/>
            <w:tcBorders>
              <w:bottom w:val="nil"/>
            </w:tcBorders>
          </w:tcPr>
          <w:p w:rsidR="006B09D7" w:rsidRPr="006B09D7" w:rsidRDefault="006B09D7" w:rsidP="006B09D7">
            <w:pPr>
              <w:jc w:val="both"/>
              <w:rPr>
                <w:sz w:val="16"/>
                <w:szCs w:val="16"/>
              </w:rPr>
            </w:pPr>
          </w:p>
        </w:tc>
      </w:tr>
      <w:tr w:rsidR="006B09D7" w:rsidRPr="006B09D7" w:rsidTr="00A527E7">
        <w:trPr>
          <w:trHeight w:val="3938"/>
        </w:trPr>
        <w:tc>
          <w:tcPr>
            <w:tcW w:w="9855" w:type="dxa"/>
            <w:gridSpan w:val="8"/>
            <w:tcBorders>
              <w:top w:val="nil"/>
              <w:bottom w:val="single" w:sz="12" w:space="0" w:color="auto"/>
            </w:tcBorders>
          </w:tcPr>
          <w:p w:rsidR="006B09D7" w:rsidRPr="006B09D7" w:rsidRDefault="006B09D7" w:rsidP="006B09D7">
            <w:pPr>
              <w:jc w:val="both"/>
            </w:pPr>
          </w:p>
          <w:p w:rsidR="006B09D7" w:rsidRPr="006B09D7" w:rsidRDefault="006B09D7" w:rsidP="006B09D7">
            <w:pPr>
              <w:jc w:val="both"/>
            </w:pPr>
            <w:r w:rsidRPr="006B09D7">
              <w:t>1. téma: Úvod do Art práva, kulturní politika jako podklad právní úpravy umění a evropské a mezinárodní aspekty právní  úpravy umění</w:t>
            </w:r>
          </w:p>
          <w:p w:rsidR="006B09D7" w:rsidRPr="006B09D7" w:rsidRDefault="006B09D7" w:rsidP="006B09D7">
            <w:pPr>
              <w:jc w:val="both"/>
            </w:pPr>
            <w:r w:rsidRPr="006B09D7">
              <w:t>2. téma: Právo duševního vlastnictví v umění I</w:t>
            </w:r>
          </w:p>
          <w:p w:rsidR="006B09D7" w:rsidRPr="006B09D7" w:rsidRDefault="006B09D7" w:rsidP="006B09D7">
            <w:pPr>
              <w:jc w:val="both"/>
            </w:pPr>
            <w:r w:rsidRPr="006B09D7">
              <w:t>3. téma: Právo duševního vlastnictví v umění II</w:t>
            </w:r>
          </w:p>
          <w:p w:rsidR="006B09D7" w:rsidRPr="006B09D7" w:rsidRDefault="006B09D7" w:rsidP="006B09D7">
            <w:pPr>
              <w:jc w:val="both"/>
            </w:pPr>
            <w:r w:rsidRPr="006B09D7">
              <w:t>4. téma: Právní úprava živého umění a veřejnoprávní aspekty právní úpravy umění</w:t>
            </w:r>
          </w:p>
          <w:p w:rsidR="006B09D7" w:rsidRPr="006B09D7" w:rsidRDefault="006B09D7" w:rsidP="006B09D7">
            <w:pPr>
              <w:jc w:val="both"/>
            </w:pPr>
          </w:p>
          <w:p w:rsidR="006B09D7" w:rsidRPr="006B09D7" w:rsidRDefault="006B09D7" w:rsidP="006B09D7">
            <w:pPr>
              <w:jc w:val="both"/>
            </w:pPr>
            <w:r w:rsidRPr="006B09D7">
              <w:t>Vzhledem k tomu, že právní úprava umění je specifickou oblastí, která je v českém prostředí teoreticky jen velmi málo</w:t>
            </w:r>
          </w:p>
          <w:p w:rsidR="006B09D7" w:rsidRPr="006B09D7" w:rsidRDefault="006B09D7" w:rsidP="006B09D7">
            <w:pPr>
              <w:jc w:val="both"/>
            </w:pPr>
            <w:r w:rsidRPr="006B09D7">
              <w:t>zpracována, nebyla jí dosud v právním ani uměleckém vzdělávání věnována dostatečná pozornost. Začala tak vznikat mezera potřebami praxe a nabídkou výuky. Úkolem předmětu je tudíž reagovat na potřeby kulturního a uměleckého světa, volajícího po vyšší právní informovanosti zainteresovaných pracovníků.</w:t>
            </w:r>
          </w:p>
          <w:p w:rsidR="006B09D7" w:rsidRPr="006B09D7" w:rsidRDefault="006B09D7" w:rsidP="006B09D7">
            <w:pPr>
              <w:jc w:val="both"/>
            </w:pPr>
          </w:p>
          <w:p w:rsidR="006B09D7" w:rsidRPr="006B09D7" w:rsidRDefault="006B09D7" w:rsidP="006B09D7">
            <w:pPr>
              <w:jc w:val="both"/>
            </w:pPr>
            <w:r w:rsidRPr="006B09D7">
              <w:t>Výstupy z učení</w:t>
            </w:r>
          </w:p>
          <w:p w:rsidR="006B09D7" w:rsidRPr="006B09D7" w:rsidRDefault="006B09D7" w:rsidP="006B09D7">
            <w:pPr>
              <w:jc w:val="both"/>
            </w:pPr>
            <w:r w:rsidRPr="006B09D7">
              <w:t>Student bude po absolvování předmětu schopen:</w:t>
            </w:r>
          </w:p>
          <w:p w:rsidR="006B09D7" w:rsidRPr="006B09D7" w:rsidRDefault="006B09D7" w:rsidP="006B09D7">
            <w:pPr>
              <w:jc w:val="both"/>
            </w:pPr>
            <w:r w:rsidRPr="006B09D7">
              <w:t>- nalézt a vykládat právní úpravu uměleckých disciplín;</w:t>
            </w:r>
          </w:p>
          <w:p w:rsidR="006B09D7" w:rsidRPr="006B09D7" w:rsidRDefault="006B09D7" w:rsidP="006B09D7">
            <w:pPr>
              <w:jc w:val="both"/>
            </w:pPr>
            <w:r w:rsidRPr="006B09D7">
              <w:t>- pochopit politický, ekonomický a společenský kontext takové úpravy;</w:t>
            </w:r>
          </w:p>
          <w:p w:rsidR="006B09D7" w:rsidRPr="006B09D7" w:rsidRDefault="006B09D7" w:rsidP="006B09D7">
            <w:pPr>
              <w:jc w:val="both"/>
            </w:pPr>
            <w:r w:rsidRPr="006B09D7">
              <w:t>- aplikovat získané poznatky na řešení praktických problémů z umělecké praxe.</w:t>
            </w:r>
          </w:p>
          <w:p w:rsidR="006B09D7" w:rsidRPr="006B09D7" w:rsidRDefault="006B09D7" w:rsidP="006B09D7">
            <w:pPr>
              <w:jc w:val="both"/>
            </w:pPr>
          </w:p>
          <w:p w:rsidR="006B09D7" w:rsidRPr="006B09D7" w:rsidRDefault="006B09D7" w:rsidP="006B09D7">
            <w:pPr>
              <w:jc w:val="both"/>
            </w:pPr>
            <w:r w:rsidRPr="006B09D7">
              <w:t>Informace učitele</w:t>
            </w:r>
          </w:p>
          <w:p w:rsidR="006B09D7" w:rsidRPr="006B09D7" w:rsidRDefault="006B09D7" w:rsidP="006B09D7">
            <w:pPr>
              <w:jc w:val="both"/>
            </w:pPr>
            <w:r w:rsidRPr="006B09D7">
              <w:t>Cílem předmětu je příprava studentů zejména na praktické řešení právních aspektů umělecké činnosti včetně otázek řízení</w:t>
            </w:r>
          </w:p>
          <w:p w:rsidR="006B09D7" w:rsidRPr="006B09D7" w:rsidRDefault="006B09D7" w:rsidP="006B09D7">
            <w:pPr>
              <w:jc w:val="both"/>
            </w:pPr>
            <w:r w:rsidRPr="006B09D7">
              <w:t>uměleckých institucí. Tyto aspekty jsou zásadní součástí kulturních a kreativních průmyslů, a tedy mají i významný</w:t>
            </w:r>
          </w:p>
          <w:p w:rsidR="006B09D7" w:rsidRPr="006B09D7" w:rsidRDefault="006B09D7" w:rsidP="006B09D7">
            <w:pPr>
              <w:jc w:val="both"/>
            </w:pPr>
            <w:r w:rsidRPr="006B09D7">
              <w:t xml:space="preserve">ekonomický potenciál jak v českém, tak i v evropském měřítku. Úspěšné vedení umělecké instituce je podmíněno kombinací právních znalostí a dovedností uměleckého a kulturního managementu. I EU zdůrazňuje, že kulturní a kreativní průmysly jsou velmi perspektivním odvětvím, kde se dlouhodobě zvyšují ekonomické přínosy. </w:t>
            </w:r>
          </w:p>
          <w:p w:rsidR="006B09D7" w:rsidRPr="006B09D7" w:rsidRDefault="006B09D7" w:rsidP="006B09D7">
            <w:pPr>
              <w:jc w:val="both"/>
            </w:pPr>
          </w:p>
        </w:tc>
      </w:tr>
      <w:tr w:rsidR="006B09D7" w:rsidRPr="006B09D7" w:rsidTr="00A527E7">
        <w:trPr>
          <w:gridAfter w:val="6"/>
          <w:wAfter w:w="6202" w:type="dxa"/>
          <w:trHeight w:val="265"/>
        </w:trPr>
        <w:tc>
          <w:tcPr>
            <w:tcW w:w="3653" w:type="dxa"/>
            <w:gridSpan w:val="2"/>
            <w:tcBorders>
              <w:top w:val="nil"/>
            </w:tcBorders>
            <w:shd w:val="clear" w:color="auto" w:fill="F7CAAC"/>
          </w:tcPr>
          <w:p w:rsidR="006B09D7" w:rsidRPr="006B09D7" w:rsidRDefault="006B09D7" w:rsidP="006B09D7">
            <w:pPr>
              <w:jc w:val="both"/>
            </w:pPr>
            <w:r w:rsidRPr="006B09D7">
              <w:rPr>
                <w:b/>
              </w:rPr>
              <w:t>Studijní literatura a studijní pomůcky</w:t>
            </w:r>
          </w:p>
        </w:tc>
      </w:tr>
      <w:tr w:rsidR="006B09D7" w:rsidRPr="006B09D7" w:rsidTr="000B39D7">
        <w:trPr>
          <w:trHeight w:val="70"/>
        </w:trPr>
        <w:tc>
          <w:tcPr>
            <w:tcW w:w="9855" w:type="dxa"/>
            <w:gridSpan w:val="8"/>
            <w:tcBorders>
              <w:top w:val="nil"/>
            </w:tcBorders>
          </w:tcPr>
          <w:p w:rsidR="006B09D7" w:rsidRPr="006B09D7" w:rsidRDefault="006B09D7" w:rsidP="006B09D7">
            <w:pPr>
              <w:jc w:val="both"/>
            </w:pPr>
          </w:p>
          <w:p w:rsidR="006B09D7" w:rsidRPr="000B08D8" w:rsidRDefault="006B09D7" w:rsidP="006B09D7">
            <w:pPr>
              <w:jc w:val="both"/>
              <w:rPr>
                <w:b/>
              </w:rPr>
            </w:pPr>
            <w:r w:rsidRPr="000B08D8">
              <w:rPr>
                <w:b/>
              </w:rPr>
              <w:t xml:space="preserve">Povinná: </w:t>
            </w:r>
          </w:p>
          <w:p w:rsidR="006B09D7" w:rsidRPr="006B09D7" w:rsidRDefault="006B09D7" w:rsidP="006B09D7">
            <w:pPr>
              <w:jc w:val="both"/>
            </w:pPr>
            <w:r w:rsidRPr="006B09D7">
              <w:t>ŠTĚPÁNÍKOVÁ, Markéta. Vybrané otázky z art práva. Brno: Masarykova univerzita, 2017. Spisy Právnické fakulty Masarykovy univerzity. ISBN 978-80-210-8679-1.</w:t>
            </w:r>
          </w:p>
          <w:p w:rsidR="006B09D7" w:rsidRPr="006B09D7" w:rsidRDefault="006B09D7" w:rsidP="006B09D7">
            <w:pPr>
              <w:jc w:val="both"/>
            </w:pPr>
          </w:p>
          <w:p w:rsidR="006B09D7" w:rsidRPr="000B08D8" w:rsidRDefault="006B09D7" w:rsidP="006B09D7">
            <w:pPr>
              <w:jc w:val="both"/>
              <w:rPr>
                <w:b/>
              </w:rPr>
            </w:pPr>
            <w:r w:rsidRPr="000B08D8">
              <w:rPr>
                <w:b/>
              </w:rPr>
              <w:t>Doporučená:</w:t>
            </w:r>
          </w:p>
          <w:p w:rsidR="006B09D7" w:rsidRDefault="006B09D7" w:rsidP="006B09D7">
            <w:pPr>
              <w:jc w:val="both"/>
            </w:pPr>
            <w:r w:rsidRPr="006B09D7">
              <w:t>SRSTKA, Jiří, Jan BARTÁK, Tomáš DOBŘICHOVSKÝ, et al. Autorské právo a práva související: vysokoškolská učebnice. Praha: Leges, 2017. Student. ISBN 978-80-7502-240-0.</w:t>
            </w:r>
          </w:p>
          <w:p w:rsidR="006B09D7" w:rsidRPr="006B09D7" w:rsidRDefault="006B09D7" w:rsidP="006B09D7">
            <w:pPr>
              <w:jc w:val="both"/>
            </w:pPr>
          </w:p>
        </w:tc>
      </w:tr>
      <w:tr w:rsidR="006B09D7" w:rsidRPr="006B09D7"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B09D7" w:rsidRPr="006B09D7" w:rsidRDefault="006B09D7" w:rsidP="006B09D7">
            <w:pPr>
              <w:jc w:val="center"/>
              <w:rPr>
                <w:b/>
              </w:rPr>
            </w:pPr>
            <w:r w:rsidRPr="006B09D7">
              <w:rPr>
                <w:b/>
              </w:rPr>
              <w:lastRenderedPageBreak/>
              <w:t>Informace ke kombinované nebo distanční formě</w:t>
            </w:r>
          </w:p>
        </w:tc>
      </w:tr>
      <w:tr w:rsidR="006B09D7" w:rsidRPr="006B09D7" w:rsidTr="00A527E7">
        <w:tc>
          <w:tcPr>
            <w:tcW w:w="4787" w:type="dxa"/>
            <w:gridSpan w:val="3"/>
            <w:tcBorders>
              <w:top w:val="single" w:sz="2" w:space="0" w:color="auto"/>
            </w:tcBorders>
            <w:shd w:val="clear" w:color="auto" w:fill="F7CAAC"/>
          </w:tcPr>
          <w:p w:rsidR="006B09D7" w:rsidRPr="006B09D7" w:rsidRDefault="006B09D7" w:rsidP="006B09D7">
            <w:pPr>
              <w:autoSpaceDE w:val="0"/>
              <w:autoSpaceDN w:val="0"/>
              <w:adjustRightInd w:val="0"/>
            </w:pPr>
            <w:r w:rsidRPr="006B09D7">
              <w:rPr>
                <w:b/>
              </w:rPr>
              <w:t>Rozsah konzultací (soustředění)</w:t>
            </w:r>
            <w:r w:rsidRPr="006B09D7">
              <w:rPr>
                <w:rFonts w:eastAsia="Calibri"/>
                <w:sz w:val="24"/>
                <w:szCs w:val="24"/>
              </w:rPr>
              <w:t xml:space="preserve"> </w:t>
            </w:r>
          </w:p>
        </w:tc>
        <w:tc>
          <w:tcPr>
            <w:tcW w:w="889" w:type="dxa"/>
            <w:tcBorders>
              <w:top w:val="single" w:sz="2" w:space="0" w:color="auto"/>
            </w:tcBorders>
          </w:tcPr>
          <w:p w:rsidR="006B09D7" w:rsidRPr="006B09D7" w:rsidRDefault="00233972" w:rsidP="006B09D7">
            <w:pPr>
              <w:jc w:val="both"/>
            </w:pPr>
            <w:r>
              <w:t>8</w:t>
            </w:r>
          </w:p>
        </w:tc>
        <w:tc>
          <w:tcPr>
            <w:tcW w:w="4179" w:type="dxa"/>
            <w:gridSpan w:val="4"/>
            <w:tcBorders>
              <w:top w:val="single" w:sz="2" w:space="0" w:color="auto"/>
            </w:tcBorders>
            <w:shd w:val="clear" w:color="auto" w:fill="F7CAAC"/>
          </w:tcPr>
          <w:p w:rsidR="006B09D7" w:rsidRPr="006B09D7" w:rsidRDefault="006B09D7" w:rsidP="006B09D7">
            <w:pPr>
              <w:jc w:val="both"/>
              <w:rPr>
                <w:b/>
              </w:rPr>
            </w:pPr>
            <w:r w:rsidRPr="006B09D7">
              <w:rPr>
                <w:b/>
              </w:rPr>
              <w:t xml:space="preserve">hodin </w:t>
            </w:r>
          </w:p>
        </w:tc>
      </w:tr>
      <w:tr w:rsidR="006B09D7" w:rsidRPr="006B09D7" w:rsidTr="00A527E7">
        <w:tc>
          <w:tcPr>
            <w:tcW w:w="9855" w:type="dxa"/>
            <w:gridSpan w:val="8"/>
            <w:shd w:val="clear" w:color="auto" w:fill="F7CAAC"/>
          </w:tcPr>
          <w:p w:rsidR="006B09D7" w:rsidRPr="006B09D7" w:rsidRDefault="006B09D7" w:rsidP="006B09D7">
            <w:pPr>
              <w:jc w:val="both"/>
              <w:rPr>
                <w:b/>
              </w:rPr>
            </w:pPr>
            <w:r w:rsidRPr="006B09D7">
              <w:rPr>
                <w:b/>
              </w:rPr>
              <w:t>Informace o způsobu kontaktu s vyučujícím</w:t>
            </w:r>
          </w:p>
        </w:tc>
      </w:tr>
      <w:tr w:rsidR="006B09D7" w:rsidRPr="006B09D7" w:rsidTr="00233972">
        <w:trPr>
          <w:trHeight w:val="676"/>
        </w:trPr>
        <w:tc>
          <w:tcPr>
            <w:tcW w:w="9855" w:type="dxa"/>
            <w:gridSpan w:val="8"/>
          </w:tcPr>
          <w:p w:rsidR="00233972" w:rsidRDefault="00233972" w:rsidP="00233972">
            <w:pPr>
              <w:jc w:val="both"/>
            </w:pPr>
          </w:p>
          <w:p w:rsidR="00233972" w:rsidRDefault="00233972" w:rsidP="00233972">
            <w:pPr>
              <w:jc w:val="both"/>
            </w:pPr>
            <w:r>
              <w:t>E-</w:t>
            </w:r>
            <w:r w:rsidRPr="0004481D">
              <w:t>mailem</w:t>
            </w:r>
            <w:r>
              <w:t>.</w:t>
            </w:r>
          </w:p>
          <w:p w:rsidR="006B09D7" w:rsidRPr="006B09D7" w:rsidRDefault="006B09D7" w:rsidP="006B09D7">
            <w:pPr>
              <w:autoSpaceDE w:val="0"/>
              <w:autoSpaceDN w:val="0"/>
              <w:adjustRightInd w:val="0"/>
              <w:rPr>
                <w:rFonts w:eastAsia="Calibri"/>
                <w:color w:val="FF0000"/>
                <w:sz w:val="16"/>
                <w:szCs w:val="16"/>
              </w:rPr>
            </w:pPr>
          </w:p>
        </w:tc>
      </w:tr>
    </w:tbl>
    <w:p w:rsidR="00C1759F" w:rsidRDefault="00C1759F"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C5E" w:rsidRPr="00937C5E" w:rsidTr="00A527E7">
        <w:tc>
          <w:tcPr>
            <w:tcW w:w="9855" w:type="dxa"/>
            <w:gridSpan w:val="8"/>
            <w:tcBorders>
              <w:bottom w:val="double" w:sz="4" w:space="0" w:color="auto"/>
            </w:tcBorders>
            <w:shd w:val="clear" w:color="auto" w:fill="BDD6EE"/>
          </w:tcPr>
          <w:p w:rsidR="00937C5E" w:rsidRPr="00937C5E" w:rsidRDefault="00937C5E" w:rsidP="00937C5E">
            <w:pPr>
              <w:jc w:val="both"/>
              <w:rPr>
                <w:b/>
                <w:sz w:val="28"/>
              </w:rPr>
            </w:pPr>
            <w:r w:rsidRPr="00937C5E">
              <w:lastRenderedPageBreak/>
              <w:br w:type="page"/>
            </w:r>
            <w:r w:rsidRPr="00937C5E">
              <w:rPr>
                <w:b/>
                <w:sz w:val="28"/>
              </w:rPr>
              <w:t>B-III – Charakteristika studijního předmětu</w:t>
            </w:r>
          </w:p>
        </w:tc>
      </w:tr>
      <w:tr w:rsidR="00937C5E" w:rsidRPr="00937C5E" w:rsidTr="00A527E7">
        <w:tc>
          <w:tcPr>
            <w:tcW w:w="3086" w:type="dxa"/>
            <w:tcBorders>
              <w:top w:val="double" w:sz="4" w:space="0" w:color="auto"/>
            </w:tcBorders>
            <w:shd w:val="clear" w:color="auto" w:fill="F7CAAC"/>
          </w:tcPr>
          <w:p w:rsidR="00937C5E" w:rsidRPr="00937C5E" w:rsidRDefault="00937C5E" w:rsidP="00937C5E">
            <w:pPr>
              <w:jc w:val="both"/>
              <w:rPr>
                <w:b/>
              </w:rPr>
            </w:pPr>
            <w:r w:rsidRPr="00937C5E">
              <w:rPr>
                <w:b/>
              </w:rPr>
              <w:t>Název studijního předmětu</w:t>
            </w:r>
          </w:p>
        </w:tc>
        <w:tc>
          <w:tcPr>
            <w:tcW w:w="6769" w:type="dxa"/>
            <w:gridSpan w:val="7"/>
            <w:tcBorders>
              <w:top w:val="double" w:sz="4" w:space="0" w:color="auto"/>
            </w:tcBorders>
          </w:tcPr>
          <w:p w:rsidR="00937C5E" w:rsidRPr="00937C5E" w:rsidRDefault="00937C5E" w:rsidP="00937C5E">
            <w:pPr>
              <w:jc w:val="both"/>
              <w:rPr>
                <w:color w:val="1F497D"/>
              </w:rPr>
            </w:pPr>
            <w:r w:rsidRPr="00937C5E">
              <w:t>Business modely v kulturních a kreativních odvětvích</w:t>
            </w:r>
          </w:p>
        </w:tc>
      </w:tr>
      <w:tr w:rsidR="00937C5E" w:rsidRPr="00937C5E" w:rsidTr="00A527E7">
        <w:tc>
          <w:tcPr>
            <w:tcW w:w="3086" w:type="dxa"/>
            <w:shd w:val="clear" w:color="auto" w:fill="F7CAAC"/>
          </w:tcPr>
          <w:p w:rsidR="00937C5E" w:rsidRPr="00937C5E" w:rsidRDefault="00937C5E" w:rsidP="00937C5E">
            <w:pPr>
              <w:rPr>
                <w:b/>
              </w:rPr>
            </w:pPr>
            <w:r w:rsidRPr="00937C5E">
              <w:rPr>
                <w:b/>
              </w:rPr>
              <w:t>Typ předmětu</w:t>
            </w:r>
          </w:p>
        </w:tc>
        <w:tc>
          <w:tcPr>
            <w:tcW w:w="3406" w:type="dxa"/>
            <w:gridSpan w:val="4"/>
          </w:tcPr>
          <w:p w:rsidR="00937C5E" w:rsidRPr="00937C5E" w:rsidRDefault="00937C5E" w:rsidP="00937C5E">
            <w:pPr>
              <w:autoSpaceDE w:val="0"/>
              <w:autoSpaceDN w:val="0"/>
              <w:adjustRightInd w:val="0"/>
            </w:pPr>
            <w:r w:rsidRPr="00937C5E">
              <w:rPr>
                <w:rFonts w:eastAsia="Calibri"/>
              </w:rPr>
              <w:t xml:space="preserve">povinný, </w:t>
            </w:r>
            <w:r w:rsidRPr="00937C5E">
              <w:rPr>
                <w:rFonts w:eastAsia="Calibri"/>
                <w:bCs/>
              </w:rPr>
              <w:t>PZ</w:t>
            </w:r>
          </w:p>
        </w:tc>
        <w:tc>
          <w:tcPr>
            <w:tcW w:w="2695" w:type="dxa"/>
            <w:gridSpan w:val="2"/>
            <w:shd w:val="clear" w:color="auto" w:fill="F7CAAC"/>
          </w:tcPr>
          <w:p w:rsidR="00937C5E" w:rsidRPr="00937C5E" w:rsidRDefault="00937C5E" w:rsidP="00937C5E">
            <w:pPr>
              <w:jc w:val="both"/>
            </w:pPr>
            <w:r w:rsidRPr="00937C5E">
              <w:rPr>
                <w:b/>
              </w:rPr>
              <w:t>doporučený ročník/semestr</w:t>
            </w:r>
          </w:p>
        </w:tc>
        <w:tc>
          <w:tcPr>
            <w:tcW w:w="668" w:type="dxa"/>
          </w:tcPr>
          <w:p w:rsidR="00937C5E" w:rsidRPr="00937C5E" w:rsidRDefault="00937C5E" w:rsidP="00937C5E">
            <w:pPr>
              <w:jc w:val="both"/>
            </w:pPr>
            <w:r w:rsidRPr="00937C5E">
              <w:t>1/ZS</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Rozsah studijního předmětu</w:t>
            </w:r>
          </w:p>
        </w:tc>
        <w:tc>
          <w:tcPr>
            <w:tcW w:w="1701" w:type="dxa"/>
            <w:gridSpan w:val="2"/>
          </w:tcPr>
          <w:p w:rsidR="00937C5E" w:rsidRPr="00937C5E" w:rsidRDefault="00C64C57" w:rsidP="00937C5E">
            <w:pPr>
              <w:autoSpaceDE w:val="0"/>
              <w:autoSpaceDN w:val="0"/>
              <w:adjustRightInd w:val="0"/>
              <w:rPr>
                <w:color w:val="1F497D"/>
                <w:sz w:val="16"/>
                <w:szCs w:val="16"/>
              </w:rPr>
            </w:pPr>
            <w:ins w:id="597" w:author="Ponížilová Hana" w:date="2019-05-21T10:41:00Z">
              <w:r>
                <w:rPr>
                  <w:rFonts w:eastAsia="Calibri"/>
                </w:rPr>
                <w:t>8s+</w:t>
              </w:r>
            </w:ins>
            <w:r w:rsidR="00937C5E" w:rsidRPr="00937C5E">
              <w:rPr>
                <w:rFonts w:eastAsia="Calibri"/>
              </w:rPr>
              <w:t>8c</w:t>
            </w:r>
          </w:p>
        </w:tc>
        <w:tc>
          <w:tcPr>
            <w:tcW w:w="889" w:type="dxa"/>
            <w:shd w:val="clear" w:color="auto" w:fill="F7CAAC"/>
          </w:tcPr>
          <w:p w:rsidR="00937C5E" w:rsidRPr="00937C5E" w:rsidRDefault="00937C5E" w:rsidP="00937C5E">
            <w:pPr>
              <w:jc w:val="both"/>
              <w:rPr>
                <w:b/>
              </w:rPr>
            </w:pPr>
            <w:r w:rsidRPr="00937C5E">
              <w:rPr>
                <w:b/>
              </w:rPr>
              <w:t xml:space="preserve">hod. </w:t>
            </w:r>
          </w:p>
        </w:tc>
        <w:tc>
          <w:tcPr>
            <w:tcW w:w="816" w:type="dxa"/>
          </w:tcPr>
          <w:p w:rsidR="00937C5E" w:rsidRPr="00937C5E" w:rsidRDefault="00937C5E" w:rsidP="00937C5E">
            <w:pPr>
              <w:jc w:val="both"/>
            </w:pPr>
            <w:r w:rsidRPr="00937C5E">
              <w:t xml:space="preserve">8 </w:t>
            </w:r>
          </w:p>
        </w:tc>
        <w:tc>
          <w:tcPr>
            <w:tcW w:w="2156" w:type="dxa"/>
            <w:shd w:val="clear" w:color="auto" w:fill="F7CAAC"/>
          </w:tcPr>
          <w:p w:rsidR="00937C5E" w:rsidRPr="00937C5E" w:rsidRDefault="00937C5E" w:rsidP="00937C5E">
            <w:pPr>
              <w:jc w:val="both"/>
              <w:rPr>
                <w:b/>
              </w:rPr>
            </w:pPr>
            <w:r w:rsidRPr="00937C5E">
              <w:rPr>
                <w:b/>
              </w:rPr>
              <w:t>kreditů</w:t>
            </w:r>
          </w:p>
        </w:tc>
        <w:tc>
          <w:tcPr>
            <w:tcW w:w="1207" w:type="dxa"/>
            <w:gridSpan w:val="2"/>
          </w:tcPr>
          <w:p w:rsidR="00937C5E" w:rsidRPr="00937C5E" w:rsidRDefault="00937C5E" w:rsidP="00937C5E">
            <w:pPr>
              <w:jc w:val="both"/>
            </w:pPr>
            <w:r w:rsidRPr="00937C5E">
              <w:t>2</w:t>
            </w:r>
          </w:p>
        </w:tc>
      </w:tr>
      <w:tr w:rsidR="00937C5E" w:rsidRPr="00937C5E" w:rsidTr="00A527E7">
        <w:tc>
          <w:tcPr>
            <w:tcW w:w="3086" w:type="dxa"/>
            <w:shd w:val="clear" w:color="auto" w:fill="F7CAAC"/>
          </w:tcPr>
          <w:p w:rsidR="00937C5E" w:rsidRPr="00937C5E" w:rsidRDefault="00937C5E" w:rsidP="00937C5E">
            <w:pPr>
              <w:rPr>
                <w:b/>
                <w:sz w:val="22"/>
              </w:rPr>
            </w:pPr>
            <w:r w:rsidRPr="00937C5E">
              <w:rPr>
                <w:b/>
              </w:rPr>
              <w:t>Prerekvizity, korekvizity, ekvivalence</w:t>
            </w:r>
          </w:p>
        </w:tc>
        <w:tc>
          <w:tcPr>
            <w:tcW w:w="6769" w:type="dxa"/>
            <w:gridSpan w:val="7"/>
          </w:tcPr>
          <w:p w:rsidR="00937C5E" w:rsidRPr="00937C5E" w:rsidRDefault="00937C5E" w:rsidP="00937C5E">
            <w:pPr>
              <w:jc w:val="both"/>
              <w:rPr>
                <w:sz w:val="16"/>
                <w:szCs w:val="16"/>
              </w:rPr>
            </w:pPr>
          </w:p>
        </w:tc>
      </w:tr>
      <w:tr w:rsidR="00937C5E" w:rsidRPr="00937C5E" w:rsidTr="00A527E7">
        <w:tc>
          <w:tcPr>
            <w:tcW w:w="3086" w:type="dxa"/>
            <w:shd w:val="clear" w:color="auto" w:fill="F7CAAC"/>
          </w:tcPr>
          <w:p w:rsidR="00937C5E" w:rsidRPr="00937C5E" w:rsidRDefault="00937C5E" w:rsidP="00937C5E">
            <w:pPr>
              <w:rPr>
                <w:b/>
              </w:rPr>
            </w:pPr>
            <w:r w:rsidRPr="00937C5E">
              <w:rPr>
                <w:b/>
              </w:rPr>
              <w:t>Způsob ověření studijních výsledků</w:t>
            </w:r>
          </w:p>
        </w:tc>
        <w:tc>
          <w:tcPr>
            <w:tcW w:w="3406" w:type="dxa"/>
            <w:gridSpan w:val="4"/>
          </w:tcPr>
          <w:p w:rsidR="00937C5E" w:rsidRPr="00937C5E" w:rsidRDefault="00937C5E" w:rsidP="00937C5E">
            <w:pPr>
              <w:jc w:val="both"/>
            </w:pPr>
            <w:r w:rsidRPr="00937C5E">
              <w:rPr>
                <w:rFonts w:eastAsia="Calibri"/>
              </w:rPr>
              <w:t>klasifikovaný zápočet</w:t>
            </w:r>
          </w:p>
        </w:tc>
        <w:tc>
          <w:tcPr>
            <w:tcW w:w="2156" w:type="dxa"/>
            <w:shd w:val="clear" w:color="auto" w:fill="F7CAAC"/>
          </w:tcPr>
          <w:p w:rsidR="00937C5E" w:rsidRPr="00937C5E" w:rsidRDefault="00937C5E" w:rsidP="00937C5E">
            <w:pPr>
              <w:jc w:val="both"/>
              <w:rPr>
                <w:b/>
              </w:rPr>
            </w:pPr>
            <w:r w:rsidRPr="00937C5E">
              <w:rPr>
                <w:b/>
              </w:rPr>
              <w:t>Forma výuky</w:t>
            </w:r>
          </w:p>
        </w:tc>
        <w:tc>
          <w:tcPr>
            <w:tcW w:w="1207" w:type="dxa"/>
            <w:gridSpan w:val="2"/>
          </w:tcPr>
          <w:p w:rsidR="00937C5E" w:rsidRPr="00937C5E" w:rsidRDefault="00937C5E" w:rsidP="00937C5E">
            <w:pPr>
              <w:jc w:val="both"/>
            </w:pPr>
            <w:r w:rsidRPr="00937C5E">
              <w:rPr>
                <w:rFonts w:eastAsia="Calibri"/>
              </w:rPr>
              <w:t>cvičení</w:t>
            </w:r>
          </w:p>
        </w:tc>
      </w:tr>
      <w:tr w:rsidR="00937C5E" w:rsidRPr="00937C5E" w:rsidTr="00A527E7">
        <w:tc>
          <w:tcPr>
            <w:tcW w:w="3086" w:type="dxa"/>
            <w:shd w:val="clear" w:color="auto" w:fill="F7CAAC"/>
          </w:tcPr>
          <w:p w:rsidR="00937C5E" w:rsidRPr="00937C5E" w:rsidRDefault="00937C5E" w:rsidP="00937C5E">
            <w:pPr>
              <w:rPr>
                <w:b/>
              </w:rPr>
            </w:pPr>
            <w:r w:rsidRPr="00937C5E">
              <w:rPr>
                <w:b/>
              </w:rPr>
              <w:t>Forma způsobu ověření studijních výsledků a další požadavky na studenta</w:t>
            </w:r>
          </w:p>
        </w:tc>
        <w:tc>
          <w:tcPr>
            <w:tcW w:w="6769" w:type="dxa"/>
            <w:gridSpan w:val="7"/>
            <w:tcBorders>
              <w:bottom w:val="nil"/>
            </w:tcBorders>
          </w:tcPr>
          <w:p w:rsidR="00937C5E" w:rsidRPr="00937C5E" w:rsidRDefault="00937C5E" w:rsidP="00937C5E">
            <w:pPr>
              <w:jc w:val="both"/>
              <w:rPr>
                <w:color w:val="1F497D"/>
                <w:sz w:val="16"/>
                <w:szCs w:val="16"/>
              </w:rPr>
            </w:pPr>
            <w:r w:rsidRPr="00937C5E">
              <w:t>Splnění zadání seminární práce. Vytvoření vlastního business modelu. Ústní zkouška, rozprava nad modelem, kolokvium.</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rPr>
          <w:trHeight w:val="197"/>
        </w:trPr>
        <w:tc>
          <w:tcPr>
            <w:tcW w:w="3086" w:type="dxa"/>
            <w:tcBorders>
              <w:top w:val="nil"/>
            </w:tcBorders>
            <w:shd w:val="clear" w:color="auto" w:fill="F7CAAC"/>
          </w:tcPr>
          <w:p w:rsidR="00937C5E" w:rsidRPr="00937C5E" w:rsidRDefault="00937C5E" w:rsidP="00937C5E">
            <w:pPr>
              <w:jc w:val="both"/>
              <w:rPr>
                <w:b/>
              </w:rPr>
            </w:pPr>
            <w:r w:rsidRPr="00937C5E">
              <w:rPr>
                <w:b/>
              </w:rPr>
              <w:t>Garant předmětu</w:t>
            </w:r>
          </w:p>
        </w:tc>
        <w:tc>
          <w:tcPr>
            <w:tcW w:w="6769" w:type="dxa"/>
            <w:gridSpan w:val="7"/>
            <w:tcBorders>
              <w:top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243"/>
        </w:trPr>
        <w:tc>
          <w:tcPr>
            <w:tcW w:w="3086" w:type="dxa"/>
            <w:tcBorders>
              <w:top w:val="nil"/>
            </w:tcBorders>
            <w:shd w:val="clear" w:color="auto" w:fill="F7CAAC"/>
          </w:tcPr>
          <w:p w:rsidR="00937C5E" w:rsidRPr="00937C5E" w:rsidRDefault="00937C5E" w:rsidP="00937C5E">
            <w:pPr>
              <w:rPr>
                <w:b/>
              </w:rPr>
            </w:pPr>
            <w:r w:rsidRPr="00937C5E">
              <w:rPr>
                <w:b/>
              </w:rPr>
              <w:t>Zapojení garanta do výuky předmětu</w:t>
            </w:r>
          </w:p>
        </w:tc>
        <w:tc>
          <w:tcPr>
            <w:tcW w:w="6769" w:type="dxa"/>
            <w:gridSpan w:val="7"/>
            <w:tcBorders>
              <w:top w:val="nil"/>
            </w:tcBorders>
          </w:tcPr>
          <w:p w:rsidR="00937C5E" w:rsidRPr="00937C5E" w:rsidRDefault="00937C5E" w:rsidP="00937C5E">
            <w:pPr>
              <w:jc w:val="both"/>
              <w:rPr>
                <w:color w:val="1F497D"/>
              </w:rPr>
            </w:pPr>
            <w:r w:rsidRPr="00937C5E">
              <w:rPr>
                <w:rFonts w:eastAsia="Calibri"/>
              </w:rPr>
              <w:t>100 %</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Vyučující</w:t>
            </w:r>
          </w:p>
        </w:tc>
        <w:tc>
          <w:tcPr>
            <w:tcW w:w="6769" w:type="dxa"/>
            <w:gridSpan w:val="7"/>
            <w:tcBorders>
              <w:bottom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Stručná anotace předmětu</w:t>
            </w:r>
          </w:p>
        </w:tc>
        <w:tc>
          <w:tcPr>
            <w:tcW w:w="6769" w:type="dxa"/>
            <w:gridSpan w:val="7"/>
            <w:tcBorders>
              <w:bottom w:val="nil"/>
            </w:tcBorders>
          </w:tcPr>
          <w:p w:rsidR="00937C5E" w:rsidRPr="00937C5E" w:rsidRDefault="00937C5E" w:rsidP="00937C5E">
            <w:pPr>
              <w:jc w:val="both"/>
              <w:rPr>
                <w:sz w:val="16"/>
                <w:szCs w:val="16"/>
              </w:rPr>
            </w:pPr>
          </w:p>
        </w:tc>
      </w:tr>
      <w:tr w:rsidR="00937C5E" w:rsidRPr="00937C5E" w:rsidTr="00A527E7">
        <w:trPr>
          <w:trHeight w:val="3938"/>
        </w:trPr>
        <w:tc>
          <w:tcPr>
            <w:tcW w:w="9855" w:type="dxa"/>
            <w:gridSpan w:val="8"/>
            <w:tcBorders>
              <w:top w:val="nil"/>
              <w:bottom w:val="single" w:sz="12" w:space="0" w:color="auto"/>
            </w:tcBorders>
          </w:tcPr>
          <w:p w:rsidR="00937C5E" w:rsidRPr="00937C5E" w:rsidRDefault="00937C5E" w:rsidP="00937C5E">
            <w:pPr>
              <w:jc w:val="both"/>
            </w:pPr>
          </w:p>
          <w:p w:rsidR="00937C5E" w:rsidRPr="00937C5E" w:rsidRDefault="00937C5E" w:rsidP="00937C5E">
            <w:pPr>
              <w:jc w:val="both"/>
            </w:pPr>
            <w:r w:rsidRPr="00937C5E">
              <w:t>Během výuky tohoto předmětu lektor pracuje v převážné míře s nástroji systémového myšlení, vizualizacemi a myšlenkovým mapováním. Výuka předmětu probíhá pomocí zapojení studentů do procesu tvorby business modelu. Ve výuce se používá plátno business modelu CANVAS jako nástroj, na kterém lze porovnat různé přístupy k business modelu a navrhnout jejich úpravy. Vzory business modelů, které jsou ve výuce použity, jsou z prostředí kulturních a kreativních odvětví.</w:t>
            </w:r>
            <w:ins w:id="598" w:author="Ponížilová Hana" w:date="2019-05-21T10:42:00Z">
              <w:r w:rsidR="00C64C57">
                <w:t xml:space="preserve"> </w:t>
              </w:r>
              <w:r w:rsidR="00C64C57" w:rsidRPr="00E16CB7">
                <w:rPr>
                  <w:color w:val="FF0000"/>
                </w:rPr>
                <w:t xml:space="preserve">V popředí pozornosti je analýza zdrojů příjmů včetně ochoty zákazníků zaplatit za dodanou hodnotu produktu nebo služby, dále způsoby, jakým zákazníci platí nyní a jak by rádi platili. Komplexní pozornost je věnována struktuře nákladů, jejich důležitosti, analýze klíčových nákladových položek business modelu. </w:t>
              </w:r>
            </w:ins>
            <w:r w:rsidRPr="00937C5E">
              <w:t xml:space="preserve"> </w:t>
            </w:r>
          </w:p>
          <w:p w:rsidR="00937C5E" w:rsidRPr="00937C5E" w:rsidRDefault="00937C5E" w:rsidP="00937C5E">
            <w:pPr>
              <w:jc w:val="both"/>
            </w:pPr>
          </w:p>
          <w:p w:rsidR="00937C5E" w:rsidRPr="00937C5E" w:rsidRDefault="00937C5E" w:rsidP="00937C5E">
            <w:pPr>
              <w:jc w:val="both"/>
            </w:pPr>
            <w:r w:rsidRPr="00937C5E">
              <w:t>Bloky výuky:</w:t>
            </w:r>
          </w:p>
          <w:p w:rsidR="00937C5E" w:rsidRPr="00937C5E" w:rsidRDefault="00937C5E" w:rsidP="00700C85">
            <w:pPr>
              <w:numPr>
                <w:ilvl w:val="0"/>
                <w:numId w:val="27"/>
              </w:numPr>
              <w:contextualSpacing/>
              <w:jc w:val="both"/>
            </w:pPr>
            <w:r w:rsidRPr="00937C5E">
              <w:t xml:space="preserve">Definice business modelu, definice stavebních prvků pro business model, jejich popis, smysl, plátno CANVAS, struktura plátna CANVAS a použití stavebních prvků v modelu. </w:t>
            </w:r>
          </w:p>
          <w:p w:rsidR="00937C5E" w:rsidRPr="00937C5E" w:rsidRDefault="00937C5E" w:rsidP="00700C85">
            <w:pPr>
              <w:numPr>
                <w:ilvl w:val="0"/>
                <w:numId w:val="27"/>
              </w:numPr>
              <w:contextualSpacing/>
              <w:jc w:val="both"/>
            </w:pPr>
            <w:r w:rsidRPr="00937C5E">
              <w:t>Zákaznické segmenty, pro koho vytváříme hodnotu, kdo jsou naši nejdůležitější zákazníci. Hodnotové nabídky, jakou hodnotu zákazníkovi poskytujeme, který z problémů zákazníka pomáháme vyřešit.</w:t>
            </w:r>
          </w:p>
          <w:p w:rsidR="00937C5E" w:rsidRPr="00937C5E" w:rsidRDefault="00937C5E" w:rsidP="00700C85">
            <w:pPr>
              <w:numPr>
                <w:ilvl w:val="0"/>
                <w:numId w:val="27"/>
              </w:numPr>
              <w:contextualSpacing/>
              <w:jc w:val="both"/>
            </w:pPr>
            <w:r w:rsidRPr="00937C5E">
              <w:t>Distribuce zboží a služby k zákazníkovi, jejich nákladová efektivnost, harmonizace distribuce zboží a služeb se zvyklostmi zákazníků. Vztahy se zákazníky, typy vztahů, jejich náročnost z pohledu úsilí a financí, začlenění mezi ostatní prvky business modelu</w:t>
            </w:r>
          </w:p>
          <w:p w:rsidR="00937C5E" w:rsidRPr="00937C5E" w:rsidRDefault="00937C5E" w:rsidP="00700C85">
            <w:pPr>
              <w:numPr>
                <w:ilvl w:val="0"/>
                <w:numId w:val="27"/>
              </w:numPr>
              <w:contextualSpacing/>
              <w:jc w:val="both"/>
            </w:pPr>
            <w:r w:rsidRPr="00937C5E">
              <w:t>Zdroje příjmů, za jakou hodnotu jsou zákazníci ochotni zaplatit, jak platí, jak by platit chtěli, jak jsou příjmy strukturované. Klíčové zdroje, aktiva, která jsou nutná k tomu, aby business model fungoval.</w:t>
            </w:r>
          </w:p>
          <w:p w:rsidR="00937C5E" w:rsidRPr="00937C5E" w:rsidRDefault="00937C5E" w:rsidP="00700C85">
            <w:pPr>
              <w:numPr>
                <w:ilvl w:val="0"/>
                <w:numId w:val="27"/>
              </w:numPr>
              <w:contextualSpacing/>
              <w:jc w:val="both"/>
            </w:pPr>
            <w:r w:rsidRPr="00937C5E">
              <w:t>Klíčová partnerství, kdo jsou klíčoví partneři, kdo jsou klíčoví dodavatelé, jaké zdroje získáváme od partnerů, jaké partneři vykonávají činnosti.</w:t>
            </w:r>
          </w:p>
          <w:p w:rsidR="00937C5E" w:rsidRPr="00937C5E" w:rsidRDefault="00937C5E" w:rsidP="00700C85">
            <w:pPr>
              <w:numPr>
                <w:ilvl w:val="0"/>
                <w:numId w:val="27"/>
              </w:numPr>
              <w:contextualSpacing/>
              <w:jc w:val="both"/>
            </w:pPr>
            <w:r w:rsidRPr="00937C5E">
              <w:t xml:space="preserve">Struktura nákladů, jaké náklady souvisejí s business modelem a které jsou nejdůležitější, které klíčové zdroje jsou nejdražší, které klíčové činnosti jsou nejdražší. </w:t>
            </w:r>
          </w:p>
          <w:p w:rsidR="00937C5E" w:rsidRPr="00937C5E" w:rsidRDefault="00937C5E" w:rsidP="00700C85">
            <w:pPr>
              <w:numPr>
                <w:ilvl w:val="0"/>
                <w:numId w:val="27"/>
              </w:numPr>
              <w:contextualSpacing/>
              <w:jc w:val="both"/>
            </w:pPr>
            <w:r w:rsidRPr="00937C5E">
              <w:t>Návrh vlastního business modelu. Techniky: empatická mapa, ideace, generování nápadů a jejich syntéza, otázky typu „co kdyby“, vizualizace pomocí samolepících papírků a nákresů, vyprávění vizuálního příběhu, prototypizace, tvorba příběhu, návrh business modelu na základě scénáře.</w:t>
            </w:r>
          </w:p>
          <w:p w:rsidR="00937C5E" w:rsidRPr="00937C5E" w:rsidRDefault="00937C5E" w:rsidP="00700C85">
            <w:pPr>
              <w:numPr>
                <w:ilvl w:val="0"/>
                <w:numId w:val="27"/>
              </w:numPr>
              <w:contextualSpacing/>
              <w:jc w:val="both"/>
            </w:pPr>
            <w:r w:rsidRPr="00937C5E">
              <w:t>Prostředí business modelu: kontext, ovlivňující faktory a překážky.</w:t>
            </w:r>
          </w:p>
          <w:p w:rsidR="00937C5E" w:rsidRPr="00937C5E" w:rsidRDefault="00937C5E" w:rsidP="00937C5E">
            <w:pPr>
              <w:ind w:left="720"/>
              <w:contextualSpacing/>
              <w:jc w:val="both"/>
            </w:pPr>
          </w:p>
        </w:tc>
      </w:tr>
      <w:tr w:rsidR="00937C5E" w:rsidRPr="00937C5E" w:rsidTr="00A527E7">
        <w:trPr>
          <w:trHeight w:val="265"/>
        </w:trPr>
        <w:tc>
          <w:tcPr>
            <w:tcW w:w="3653" w:type="dxa"/>
            <w:gridSpan w:val="2"/>
            <w:tcBorders>
              <w:top w:val="nil"/>
            </w:tcBorders>
            <w:shd w:val="clear" w:color="auto" w:fill="F7CAAC"/>
          </w:tcPr>
          <w:p w:rsidR="00937C5E" w:rsidRPr="00937C5E" w:rsidRDefault="00937C5E" w:rsidP="00937C5E">
            <w:pPr>
              <w:jc w:val="both"/>
            </w:pPr>
            <w:r w:rsidRPr="00937C5E">
              <w:rPr>
                <w:b/>
              </w:rPr>
              <w:t>Studijní literatura a studijní pomůcky</w:t>
            </w:r>
          </w:p>
        </w:tc>
        <w:tc>
          <w:tcPr>
            <w:tcW w:w="6202" w:type="dxa"/>
            <w:gridSpan w:val="6"/>
            <w:tcBorders>
              <w:top w:val="nil"/>
              <w:bottom w:val="nil"/>
            </w:tcBorders>
          </w:tcPr>
          <w:p w:rsidR="00937C5E" w:rsidRPr="00937C5E" w:rsidRDefault="00937C5E" w:rsidP="00937C5E">
            <w:pPr>
              <w:jc w:val="both"/>
            </w:pPr>
          </w:p>
        </w:tc>
      </w:tr>
      <w:tr w:rsidR="00937C5E" w:rsidRPr="00937C5E" w:rsidTr="00A527E7">
        <w:trPr>
          <w:trHeight w:val="841"/>
        </w:trPr>
        <w:tc>
          <w:tcPr>
            <w:tcW w:w="9855" w:type="dxa"/>
            <w:gridSpan w:val="8"/>
            <w:tcBorders>
              <w:top w:val="nil"/>
            </w:tcBorders>
          </w:tcPr>
          <w:p w:rsidR="00937C5E" w:rsidRPr="00937C5E" w:rsidRDefault="00937C5E" w:rsidP="00937C5E">
            <w:pPr>
              <w:jc w:val="both"/>
            </w:pPr>
          </w:p>
          <w:p w:rsidR="00937C5E" w:rsidRPr="000B08D8" w:rsidRDefault="00937C5E" w:rsidP="00937C5E">
            <w:pPr>
              <w:jc w:val="both"/>
              <w:rPr>
                <w:b/>
              </w:rPr>
            </w:pPr>
            <w:r w:rsidRPr="000B08D8">
              <w:rPr>
                <w:b/>
              </w:rPr>
              <w:t>Povinná:</w:t>
            </w:r>
          </w:p>
          <w:p w:rsidR="00937C5E" w:rsidRPr="00937C5E" w:rsidRDefault="00937C5E" w:rsidP="00937C5E">
            <w:pPr>
              <w:jc w:val="both"/>
            </w:pPr>
            <w:r w:rsidRPr="00937C5E">
              <w:t xml:space="preserve">OSTERWALDER, Alexander, Yves PIGNEUR, Greg BERNARDA a Alan SMITH. </w:t>
            </w:r>
            <w:r w:rsidRPr="00937C5E">
              <w:rPr>
                <w:i/>
                <w:iCs/>
              </w:rPr>
              <w:t>Vydělávejte svými nápady: vytvářejte produkty a služby, po kterých zákazníci touží</w:t>
            </w:r>
            <w:r w:rsidRPr="00937C5E">
              <w:t>. V Brně: BizBooks, 2016, 298 stran, 12 nečíslovaných. ISBN 978-80-265-0452-8.</w:t>
            </w:r>
          </w:p>
          <w:p w:rsidR="00937C5E" w:rsidRPr="00937C5E" w:rsidRDefault="00937C5E" w:rsidP="00937C5E">
            <w:pPr>
              <w:jc w:val="both"/>
            </w:pPr>
            <w:r w:rsidRPr="00937C5E">
              <w:t xml:space="preserve">HAZDRA, Adam. </w:t>
            </w:r>
            <w:r w:rsidRPr="00937C5E">
              <w:rPr>
                <w:i/>
                <w:iCs/>
              </w:rPr>
              <w:t>Skvělé služby: jak dělat služby, které vaše zákazníky nadchnou</w:t>
            </w:r>
            <w:r w:rsidRPr="00937C5E">
              <w:t>. Praha: Grada, 2013, 160 s. ISBN 978-80-247-4711-8.</w:t>
            </w:r>
          </w:p>
          <w:p w:rsidR="00937C5E" w:rsidRDefault="00937C5E" w:rsidP="00937C5E">
            <w:pPr>
              <w:jc w:val="both"/>
              <w:rPr>
                <w:ins w:id="599" w:author="Ponížilová Hana" w:date="2019-05-21T10:42:00Z"/>
              </w:rPr>
            </w:pPr>
          </w:p>
          <w:p w:rsidR="00C64C57" w:rsidRPr="00937C5E" w:rsidRDefault="00C64C57" w:rsidP="00937C5E">
            <w:pPr>
              <w:jc w:val="both"/>
            </w:pPr>
          </w:p>
          <w:p w:rsidR="00937C5E" w:rsidRPr="000B08D8" w:rsidRDefault="00937C5E" w:rsidP="00937C5E">
            <w:pPr>
              <w:jc w:val="both"/>
              <w:rPr>
                <w:b/>
              </w:rPr>
            </w:pPr>
            <w:r w:rsidRPr="000B08D8">
              <w:rPr>
                <w:b/>
              </w:rPr>
              <w:lastRenderedPageBreak/>
              <w:t>Doporučená:</w:t>
            </w:r>
          </w:p>
          <w:p w:rsidR="00937C5E" w:rsidRPr="00937C5E" w:rsidRDefault="00937C5E" w:rsidP="00937C5E">
            <w:pPr>
              <w:jc w:val="both"/>
            </w:pPr>
            <w:r w:rsidRPr="00937C5E">
              <w:t xml:space="preserve">ZELINSKÝ, Miroslav. </w:t>
            </w:r>
            <w:r w:rsidRPr="00937C5E">
              <w:rPr>
                <w:i/>
                <w:iCs/>
              </w:rPr>
              <w:t>Teorie a praxe kulturních průmyslů</w:t>
            </w:r>
            <w:r w:rsidRPr="00937C5E">
              <w:t>. Bratislava: EuroKódex, 2012, 248 s. ISBN 978-80-89447-83-1.</w:t>
            </w:r>
          </w:p>
          <w:p w:rsidR="00937C5E" w:rsidRPr="00937C5E" w:rsidRDefault="00937C5E" w:rsidP="00937C5E">
            <w:pPr>
              <w:jc w:val="both"/>
            </w:pPr>
            <w:r w:rsidRPr="00937C5E">
              <w:t xml:space="preserve">OSTERWALDER, Alexander, Yves PIGNEUR, Greg BERNARDA a Alan SMITH. </w:t>
            </w:r>
            <w:r w:rsidRPr="00937C5E">
              <w:rPr>
                <w:i/>
                <w:iCs/>
              </w:rPr>
              <w:t>Vydělávejte svými nápady: vytvářejte produkty a služby, po kterých zákazníci touží</w:t>
            </w:r>
            <w:r w:rsidRPr="00937C5E">
              <w:t>. V Brně: BizBooks, 2016, 298 stran, 12 nečíslovaných. ISBN 978-80-265-0452-8.</w:t>
            </w:r>
          </w:p>
          <w:p w:rsidR="00937C5E" w:rsidRPr="00937C5E" w:rsidRDefault="00937C5E" w:rsidP="00937C5E">
            <w:pPr>
              <w:jc w:val="both"/>
            </w:pPr>
          </w:p>
        </w:tc>
      </w:tr>
      <w:tr w:rsidR="00937C5E" w:rsidRPr="00937C5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C5E" w:rsidRPr="00937C5E" w:rsidRDefault="00937C5E" w:rsidP="00937C5E">
            <w:pPr>
              <w:jc w:val="center"/>
              <w:rPr>
                <w:b/>
              </w:rPr>
            </w:pPr>
            <w:r w:rsidRPr="00937C5E">
              <w:rPr>
                <w:b/>
              </w:rPr>
              <w:lastRenderedPageBreak/>
              <w:t>Informace ke kombinované nebo distanční formě</w:t>
            </w:r>
          </w:p>
        </w:tc>
      </w:tr>
      <w:tr w:rsidR="00937C5E" w:rsidRPr="00937C5E" w:rsidTr="00A527E7">
        <w:tc>
          <w:tcPr>
            <w:tcW w:w="4787" w:type="dxa"/>
            <w:gridSpan w:val="3"/>
            <w:tcBorders>
              <w:top w:val="single" w:sz="2" w:space="0" w:color="auto"/>
            </w:tcBorders>
            <w:shd w:val="clear" w:color="auto" w:fill="F7CAAC"/>
          </w:tcPr>
          <w:p w:rsidR="00937C5E" w:rsidRPr="00937C5E" w:rsidRDefault="00937C5E" w:rsidP="00BE579A">
            <w:pPr>
              <w:autoSpaceDE w:val="0"/>
              <w:autoSpaceDN w:val="0"/>
              <w:adjustRightInd w:val="0"/>
            </w:pPr>
            <w:r w:rsidRPr="00937C5E">
              <w:rPr>
                <w:b/>
              </w:rPr>
              <w:t>Rozsah konzultací (soustředění)</w:t>
            </w:r>
            <w:r w:rsidRPr="00937C5E">
              <w:rPr>
                <w:rFonts w:eastAsia="Calibri"/>
                <w:sz w:val="24"/>
                <w:szCs w:val="24"/>
              </w:rPr>
              <w:t xml:space="preserve"> </w:t>
            </w:r>
          </w:p>
        </w:tc>
        <w:tc>
          <w:tcPr>
            <w:tcW w:w="889" w:type="dxa"/>
            <w:tcBorders>
              <w:top w:val="single" w:sz="2" w:space="0" w:color="auto"/>
            </w:tcBorders>
          </w:tcPr>
          <w:p w:rsidR="00937C5E" w:rsidRPr="00937C5E" w:rsidRDefault="00937C5E" w:rsidP="00937C5E">
            <w:pPr>
              <w:jc w:val="both"/>
            </w:pPr>
            <w:r w:rsidRPr="00937C5E">
              <w:t>8</w:t>
            </w:r>
          </w:p>
        </w:tc>
        <w:tc>
          <w:tcPr>
            <w:tcW w:w="4179" w:type="dxa"/>
            <w:gridSpan w:val="4"/>
            <w:tcBorders>
              <w:top w:val="single" w:sz="2" w:space="0" w:color="auto"/>
            </w:tcBorders>
            <w:shd w:val="clear" w:color="auto" w:fill="F7CAAC"/>
          </w:tcPr>
          <w:p w:rsidR="00937C5E" w:rsidRPr="00937C5E" w:rsidRDefault="00937C5E" w:rsidP="00937C5E">
            <w:pPr>
              <w:jc w:val="both"/>
              <w:rPr>
                <w:b/>
              </w:rPr>
            </w:pPr>
            <w:r w:rsidRPr="00937C5E">
              <w:rPr>
                <w:b/>
              </w:rPr>
              <w:t xml:space="preserve">hodin </w:t>
            </w:r>
          </w:p>
        </w:tc>
      </w:tr>
      <w:tr w:rsidR="00937C5E" w:rsidRPr="00937C5E" w:rsidTr="00A527E7">
        <w:tc>
          <w:tcPr>
            <w:tcW w:w="9855" w:type="dxa"/>
            <w:gridSpan w:val="8"/>
            <w:shd w:val="clear" w:color="auto" w:fill="F7CAAC"/>
          </w:tcPr>
          <w:p w:rsidR="00937C5E" w:rsidRPr="00937C5E" w:rsidRDefault="00937C5E" w:rsidP="00937C5E">
            <w:pPr>
              <w:jc w:val="both"/>
              <w:rPr>
                <w:b/>
              </w:rPr>
            </w:pPr>
            <w:r w:rsidRPr="00937C5E">
              <w:rPr>
                <w:b/>
              </w:rPr>
              <w:t>Informace o způsobu kontaktu s vyučujícím</w:t>
            </w:r>
          </w:p>
        </w:tc>
      </w:tr>
      <w:tr w:rsidR="00937C5E" w:rsidRPr="00937C5E" w:rsidTr="000B39D7">
        <w:trPr>
          <w:trHeight w:val="805"/>
        </w:trPr>
        <w:tc>
          <w:tcPr>
            <w:tcW w:w="9855" w:type="dxa"/>
            <w:gridSpan w:val="8"/>
          </w:tcPr>
          <w:p w:rsidR="00937C5E" w:rsidRPr="00937C5E" w:rsidRDefault="00937C5E" w:rsidP="00937C5E">
            <w:pPr>
              <w:autoSpaceDE w:val="0"/>
              <w:autoSpaceDN w:val="0"/>
              <w:adjustRightInd w:val="0"/>
            </w:pPr>
          </w:p>
          <w:p w:rsidR="00937C5E" w:rsidRPr="00937C5E" w:rsidRDefault="00937C5E" w:rsidP="00937C5E">
            <w:pPr>
              <w:autoSpaceDE w:val="0"/>
              <w:autoSpaceDN w:val="0"/>
              <w:adjustRightInd w:val="0"/>
              <w:rPr>
                <w:rFonts w:eastAsia="Calibri"/>
                <w:color w:val="FF0000"/>
                <w:sz w:val="16"/>
                <w:szCs w:val="16"/>
              </w:rPr>
            </w:pPr>
            <w:r w:rsidRPr="00937C5E">
              <w:t>Osobní (případně virtuální) konzultace s vyučujícím, rozprava nad návrhem business modelu, mentoring studenta.</w:t>
            </w:r>
          </w:p>
        </w:tc>
      </w:tr>
    </w:tbl>
    <w:p w:rsidR="006B09D7" w:rsidRDefault="006B09D7"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BE579A" w:rsidRDefault="00BE579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C5E" w:rsidRPr="00937C5E" w:rsidTr="00A527E7">
        <w:tc>
          <w:tcPr>
            <w:tcW w:w="9855" w:type="dxa"/>
            <w:gridSpan w:val="8"/>
            <w:tcBorders>
              <w:bottom w:val="double" w:sz="4" w:space="0" w:color="auto"/>
            </w:tcBorders>
            <w:shd w:val="clear" w:color="auto" w:fill="BDD6EE"/>
          </w:tcPr>
          <w:p w:rsidR="00937C5E" w:rsidRPr="00937C5E" w:rsidRDefault="00937C5E" w:rsidP="00937C5E">
            <w:pPr>
              <w:jc w:val="both"/>
              <w:rPr>
                <w:b/>
                <w:sz w:val="28"/>
              </w:rPr>
            </w:pPr>
            <w:r w:rsidRPr="00937C5E">
              <w:lastRenderedPageBreak/>
              <w:br w:type="page"/>
            </w:r>
            <w:r w:rsidRPr="00937C5E">
              <w:rPr>
                <w:b/>
                <w:sz w:val="28"/>
              </w:rPr>
              <w:t>B-III – Charakteristika studijního předmětu</w:t>
            </w:r>
          </w:p>
        </w:tc>
      </w:tr>
      <w:tr w:rsidR="00937C5E" w:rsidRPr="00937C5E" w:rsidTr="00A527E7">
        <w:tc>
          <w:tcPr>
            <w:tcW w:w="3086" w:type="dxa"/>
            <w:tcBorders>
              <w:top w:val="double" w:sz="4" w:space="0" w:color="auto"/>
            </w:tcBorders>
            <w:shd w:val="clear" w:color="auto" w:fill="F7CAAC"/>
          </w:tcPr>
          <w:p w:rsidR="00937C5E" w:rsidRPr="00937C5E" w:rsidRDefault="00937C5E" w:rsidP="00937C5E">
            <w:pPr>
              <w:jc w:val="both"/>
              <w:rPr>
                <w:b/>
              </w:rPr>
            </w:pPr>
            <w:r w:rsidRPr="00937C5E">
              <w:rPr>
                <w:b/>
              </w:rPr>
              <w:t>Název studijního předmětu</w:t>
            </w:r>
          </w:p>
        </w:tc>
        <w:tc>
          <w:tcPr>
            <w:tcW w:w="6769" w:type="dxa"/>
            <w:gridSpan w:val="7"/>
            <w:tcBorders>
              <w:top w:val="double" w:sz="4" w:space="0" w:color="auto"/>
            </w:tcBorders>
          </w:tcPr>
          <w:p w:rsidR="00937C5E" w:rsidRPr="00937C5E" w:rsidRDefault="00937C5E" w:rsidP="00937C5E">
            <w:pPr>
              <w:jc w:val="both"/>
              <w:rPr>
                <w:color w:val="1F497D"/>
              </w:rPr>
            </w:pPr>
            <w:r w:rsidRPr="00937C5E">
              <w:t>Dotační management I</w:t>
            </w:r>
          </w:p>
        </w:tc>
      </w:tr>
      <w:tr w:rsidR="00937C5E" w:rsidRPr="00937C5E" w:rsidTr="00A527E7">
        <w:tc>
          <w:tcPr>
            <w:tcW w:w="3086" w:type="dxa"/>
            <w:shd w:val="clear" w:color="auto" w:fill="F7CAAC"/>
          </w:tcPr>
          <w:p w:rsidR="00937C5E" w:rsidRPr="00937C5E" w:rsidRDefault="00937C5E" w:rsidP="00937C5E">
            <w:pPr>
              <w:rPr>
                <w:b/>
              </w:rPr>
            </w:pPr>
            <w:r w:rsidRPr="00937C5E">
              <w:rPr>
                <w:b/>
              </w:rPr>
              <w:t>Typ předmětu</w:t>
            </w:r>
          </w:p>
        </w:tc>
        <w:tc>
          <w:tcPr>
            <w:tcW w:w="3406" w:type="dxa"/>
            <w:gridSpan w:val="4"/>
          </w:tcPr>
          <w:p w:rsidR="00937C5E" w:rsidRPr="00937C5E" w:rsidRDefault="00937C5E" w:rsidP="00937C5E">
            <w:pPr>
              <w:autoSpaceDE w:val="0"/>
              <w:autoSpaceDN w:val="0"/>
              <w:adjustRightInd w:val="0"/>
            </w:pPr>
            <w:r w:rsidRPr="00937C5E">
              <w:rPr>
                <w:rFonts w:eastAsia="Calibri"/>
              </w:rPr>
              <w:t xml:space="preserve">povinný, </w:t>
            </w:r>
            <w:r w:rsidRPr="00937C5E">
              <w:rPr>
                <w:rFonts w:eastAsia="Calibri"/>
                <w:bCs/>
              </w:rPr>
              <w:t>PZ</w:t>
            </w:r>
          </w:p>
        </w:tc>
        <w:tc>
          <w:tcPr>
            <w:tcW w:w="2695" w:type="dxa"/>
            <w:gridSpan w:val="2"/>
            <w:shd w:val="clear" w:color="auto" w:fill="F7CAAC"/>
          </w:tcPr>
          <w:p w:rsidR="00937C5E" w:rsidRPr="00937C5E" w:rsidRDefault="00937C5E" w:rsidP="00937C5E">
            <w:pPr>
              <w:jc w:val="both"/>
            </w:pPr>
            <w:r w:rsidRPr="00937C5E">
              <w:rPr>
                <w:b/>
              </w:rPr>
              <w:t>doporučený ročník/semestr</w:t>
            </w:r>
          </w:p>
        </w:tc>
        <w:tc>
          <w:tcPr>
            <w:tcW w:w="668" w:type="dxa"/>
          </w:tcPr>
          <w:p w:rsidR="00937C5E" w:rsidRPr="00937C5E" w:rsidRDefault="00937C5E" w:rsidP="00937C5E">
            <w:pPr>
              <w:jc w:val="both"/>
            </w:pPr>
            <w:r w:rsidRPr="00937C5E">
              <w:t>2/ZS</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Rozsah studijního předmětu</w:t>
            </w:r>
          </w:p>
        </w:tc>
        <w:tc>
          <w:tcPr>
            <w:tcW w:w="1701" w:type="dxa"/>
            <w:gridSpan w:val="2"/>
          </w:tcPr>
          <w:p w:rsidR="00937C5E" w:rsidRPr="00937C5E" w:rsidRDefault="00937C5E" w:rsidP="00937C5E">
            <w:pPr>
              <w:autoSpaceDE w:val="0"/>
              <w:autoSpaceDN w:val="0"/>
              <w:adjustRightInd w:val="0"/>
              <w:rPr>
                <w:color w:val="1F497D"/>
                <w:sz w:val="16"/>
                <w:szCs w:val="16"/>
              </w:rPr>
            </w:pPr>
            <w:r w:rsidRPr="00937C5E">
              <w:rPr>
                <w:rFonts w:eastAsia="Calibri"/>
              </w:rPr>
              <w:t>8s</w:t>
            </w:r>
          </w:p>
        </w:tc>
        <w:tc>
          <w:tcPr>
            <w:tcW w:w="889" w:type="dxa"/>
            <w:shd w:val="clear" w:color="auto" w:fill="F7CAAC"/>
          </w:tcPr>
          <w:p w:rsidR="00937C5E" w:rsidRPr="00937C5E" w:rsidRDefault="00937C5E" w:rsidP="00937C5E">
            <w:pPr>
              <w:jc w:val="both"/>
              <w:rPr>
                <w:b/>
              </w:rPr>
            </w:pPr>
            <w:r w:rsidRPr="00937C5E">
              <w:rPr>
                <w:b/>
              </w:rPr>
              <w:t xml:space="preserve">hod. </w:t>
            </w:r>
          </w:p>
        </w:tc>
        <w:tc>
          <w:tcPr>
            <w:tcW w:w="816" w:type="dxa"/>
          </w:tcPr>
          <w:p w:rsidR="00937C5E" w:rsidRPr="00937C5E" w:rsidRDefault="00937C5E" w:rsidP="00937C5E">
            <w:pPr>
              <w:jc w:val="both"/>
            </w:pPr>
            <w:r w:rsidRPr="00937C5E">
              <w:t xml:space="preserve">8 </w:t>
            </w:r>
          </w:p>
        </w:tc>
        <w:tc>
          <w:tcPr>
            <w:tcW w:w="2156" w:type="dxa"/>
            <w:shd w:val="clear" w:color="auto" w:fill="F7CAAC"/>
          </w:tcPr>
          <w:p w:rsidR="00937C5E" w:rsidRPr="00937C5E" w:rsidRDefault="00937C5E" w:rsidP="00937C5E">
            <w:pPr>
              <w:jc w:val="both"/>
              <w:rPr>
                <w:b/>
              </w:rPr>
            </w:pPr>
            <w:r w:rsidRPr="00937C5E">
              <w:rPr>
                <w:b/>
              </w:rPr>
              <w:t>kreditů</w:t>
            </w:r>
          </w:p>
        </w:tc>
        <w:tc>
          <w:tcPr>
            <w:tcW w:w="1207" w:type="dxa"/>
            <w:gridSpan w:val="2"/>
          </w:tcPr>
          <w:p w:rsidR="00937C5E" w:rsidRPr="00937C5E" w:rsidRDefault="00937C5E" w:rsidP="00937C5E">
            <w:pPr>
              <w:jc w:val="both"/>
            </w:pPr>
            <w:r w:rsidRPr="00937C5E">
              <w:t>2</w:t>
            </w:r>
          </w:p>
        </w:tc>
      </w:tr>
      <w:tr w:rsidR="00937C5E" w:rsidRPr="00937C5E" w:rsidTr="00A527E7">
        <w:tc>
          <w:tcPr>
            <w:tcW w:w="3086" w:type="dxa"/>
            <w:shd w:val="clear" w:color="auto" w:fill="F7CAAC"/>
          </w:tcPr>
          <w:p w:rsidR="00937C5E" w:rsidRPr="00937C5E" w:rsidRDefault="00937C5E" w:rsidP="00937C5E">
            <w:pPr>
              <w:rPr>
                <w:b/>
                <w:sz w:val="22"/>
              </w:rPr>
            </w:pPr>
            <w:r w:rsidRPr="00937C5E">
              <w:rPr>
                <w:b/>
              </w:rPr>
              <w:t>Prerekvizity, korekvizity, ekvivalence</w:t>
            </w:r>
          </w:p>
        </w:tc>
        <w:tc>
          <w:tcPr>
            <w:tcW w:w="6769" w:type="dxa"/>
            <w:gridSpan w:val="7"/>
          </w:tcPr>
          <w:p w:rsidR="00937C5E" w:rsidRPr="00937C5E" w:rsidRDefault="00937C5E" w:rsidP="00937C5E">
            <w:pPr>
              <w:jc w:val="both"/>
              <w:rPr>
                <w:sz w:val="16"/>
                <w:szCs w:val="16"/>
              </w:rPr>
            </w:pPr>
            <w:r w:rsidRPr="00937C5E">
              <w:rPr>
                <w:rFonts w:eastAsia="Calibri"/>
              </w:rPr>
              <w:t>Prerekvizita: Kreativní projektový management</w:t>
            </w:r>
          </w:p>
        </w:tc>
      </w:tr>
      <w:tr w:rsidR="00937C5E" w:rsidRPr="00937C5E" w:rsidTr="00A527E7">
        <w:tc>
          <w:tcPr>
            <w:tcW w:w="3086" w:type="dxa"/>
            <w:shd w:val="clear" w:color="auto" w:fill="F7CAAC"/>
          </w:tcPr>
          <w:p w:rsidR="00937C5E" w:rsidRPr="00937C5E" w:rsidRDefault="00937C5E" w:rsidP="00937C5E">
            <w:pPr>
              <w:rPr>
                <w:b/>
              </w:rPr>
            </w:pPr>
            <w:r w:rsidRPr="00937C5E">
              <w:rPr>
                <w:b/>
              </w:rPr>
              <w:t>Způsob ověření studijních výsledků</w:t>
            </w:r>
          </w:p>
        </w:tc>
        <w:tc>
          <w:tcPr>
            <w:tcW w:w="3406" w:type="dxa"/>
            <w:gridSpan w:val="4"/>
          </w:tcPr>
          <w:p w:rsidR="00937C5E" w:rsidRPr="00937C5E" w:rsidRDefault="00937C5E" w:rsidP="00937C5E">
            <w:pPr>
              <w:jc w:val="both"/>
            </w:pPr>
            <w:r w:rsidRPr="00937C5E">
              <w:rPr>
                <w:rFonts w:eastAsia="Calibri"/>
              </w:rPr>
              <w:t>klasifikovaný zápočet</w:t>
            </w:r>
          </w:p>
        </w:tc>
        <w:tc>
          <w:tcPr>
            <w:tcW w:w="2156" w:type="dxa"/>
            <w:shd w:val="clear" w:color="auto" w:fill="F7CAAC"/>
          </w:tcPr>
          <w:p w:rsidR="00937C5E" w:rsidRPr="00937C5E" w:rsidRDefault="00937C5E" w:rsidP="00937C5E">
            <w:pPr>
              <w:jc w:val="both"/>
              <w:rPr>
                <w:b/>
              </w:rPr>
            </w:pPr>
            <w:r w:rsidRPr="00937C5E">
              <w:rPr>
                <w:b/>
              </w:rPr>
              <w:t>Forma výuky</w:t>
            </w:r>
          </w:p>
        </w:tc>
        <w:tc>
          <w:tcPr>
            <w:tcW w:w="1207" w:type="dxa"/>
            <w:gridSpan w:val="2"/>
          </w:tcPr>
          <w:p w:rsidR="00937C5E" w:rsidRPr="00937C5E" w:rsidRDefault="00937C5E" w:rsidP="00937C5E">
            <w:pPr>
              <w:jc w:val="both"/>
            </w:pPr>
            <w:r w:rsidRPr="00937C5E">
              <w:rPr>
                <w:rFonts w:eastAsia="Calibri"/>
              </w:rPr>
              <w:t>seminář</w:t>
            </w:r>
          </w:p>
        </w:tc>
      </w:tr>
      <w:tr w:rsidR="00937C5E" w:rsidRPr="00937C5E" w:rsidTr="00A527E7">
        <w:tc>
          <w:tcPr>
            <w:tcW w:w="3086" w:type="dxa"/>
            <w:shd w:val="clear" w:color="auto" w:fill="F7CAAC"/>
          </w:tcPr>
          <w:p w:rsidR="00937C5E" w:rsidRPr="00937C5E" w:rsidRDefault="00937C5E" w:rsidP="00937C5E">
            <w:pPr>
              <w:rPr>
                <w:b/>
              </w:rPr>
            </w:pPr>
            <w:r w:rsidRPr="00937C5E">
              <w:rPr>
                <w:b/>
              </w:rPr>
              <w:t>Forma způsobu ověření studijních výsledků a další požadavky na studenta</w:t>
            </w:r>
          </w:p>
        </w:tc>
        <w:tc>
          <w:tcPr>
            <w:tcW w:w="6769" w:type="dxa"/>
            <w:gridSpan w:val="7"/>
            <w:tcBorders>
              <w:bottom w:val="nil"/>
            </w:tcBorders>
          </w:tcPr>
          <w:p w:rsidR="00937C5E" w:rsidRPr="00937C5E" w:rsidRDefault="00937C5E" w:rsidP="00937C5E">
            <w:pPr>
              <w:jc w:val="both"/>
              <w:rPr>
                <w:color w:val="1F497D"/>
                <w:sz w:val="16"/>
                <w:szCs w:val="16"/>
              </w:rPr>
            </w:pPr>
            <w:r w:rsidRPr="00937C5E">
              <w:rPr>
                <w:rFonts w:eastAsia="Calibri"/>
              </w:rPr>
              <w:t xml:space="preserve">Ústní zkouška, pro zkoušku jsou studenti obeznámeni s okruhy pro ověření znalostí, které vycházejí z osnovy předmětu a ze studijní opory k předmětu. Zkouškou ověřuje zkoušející hloubku znalostí studentů a pochopení problematiky kulturních a kreativních průmyslů. </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rPr>
          <w:trHeight w:val="197"/>
        </w:trPr>
        <w:tc>
          <w:tcPr>
            <w:tcW w:w="3086" w:type="dxa"/>
            <w:tcBorders>
              <w:top w:val="nil"/>
            </w:tcBorders>
            <w:shd w:val="clear" w:color="auto" w:fill="F7CAAC"/>
          </w:tcPr>
          <w:p w:rsidR="00937C5E" w:rsidRPr="00937C5E" w:rsidRDefault="00937C5E" w:rsidP="00937C5E">
            <w:pPr>
              <w:jc w:val="both"/>
              <w:rPr>
                <w:b/>
              </w:rPr>
            </w:pPr>
            <w:r w:rsidRPr="00937C5E">
              <w:rPr>
                <w:b/>
              </w:rPr>
              <w:t>Garant předmětu</w:t>
            </w:r>
          </w:p>
        </w:tc>
        <w:tc>
          <w:tcPr>
            <w:tcW w:w="6769" w:type="dxa"/>
            <w:gridSpan w:val="7"/>
            <w:tcBorders>
              <w:top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243"/>
        </w:trPr>
        <w:tc>
          <w:tcPr>
            <w:tcW w:w="3086" w:type="dxa"/>
            <w:tcBorders>
              <w:top w:val="nil"/>
            </w:tcBorders>
            <w:shd w:val="clear" w:color="auto" w:fill="F7CAAC"/>
          </w:tcPr>
          <w:p w:rsidR="00937C5E" w:rsidRPr="00937C5E" w:rsidRDefault="00937C5E" w:rsidP="00937C5E">
            <w:pPr>
              <w:rPr>
                <w:b/>
              </w:rPr>
            </w:pPr>
            <w:r w:rsidRPr="00937C5E">
              <w:rPr>
                <w:b/>
              </w:rPr>
              <w:t>Zapojení garanta do výuky předmětu</w:t>
            </w:r>
          </w:p>
        </w:tc>
        <w:tc>
          <w:tcPr>
            <w:tcW w:w="6769" w:type="dxa"/>
            <w:gridSpan w:val="7"/>
            <w:tcBorders>
              <w:top w:val="nil"/>
            </w:tcBorders>
          </w:tcPr>
          <w:p w:rsidR="00937C5E" w:rsidRPr="00937C5E" w:rsidRDefault="00937C5E" w:rsidP="00937C5E">
            <w:pPr>
              <w:jc w:val="both"/>
              <w:rPr>
                <w:color w:val="1F497D"/>
              </w:rPr>
            </w:pPr>
            <w:r w:rsidRPr="00937C5E">
              <w:rPr>
                <w:rFonts w:eastAsia="Calibri"/>
              </w:rPr>
              <w:t>100 %</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Vyučující</w:t>
            </w:r>
          </w:p>
        </w:tc>
        <w:tc>
          <w:tcPr>
            <w:tcW w:w="6769" w:type="dxa"/>
            <w:gridSpan w:val="7"/>
            <w:tcBorders>
              <w:bottom w:val="nil"/>
            </w:tcBorders>
          </w:tcPr>
          <w:p w:rsidR="00937C5E" w:rsidRPr="00937C5E" w:rsidRDefault="00937C5E" w:rsidP="00937C5E">
            <w:pPr>
              <w:jc w:val="both"/>
            </w:pPr>
            <w:r w:rsidRPr="00937C5E">
              <w:rPr>
                <w:rFonts w:eastAsia="Calibri"/>
              </w:rPr>
              <w:t>Ing. Eva Šviráková, Ph.D.</w:t>
            </w:r>
          </w:p>
        </w:tc>
      </w:tr>
      <w:tr w:rsidR="00937C5E" w:rsidRPr="00937C5E" w:rsidTr="000B39D7">
        <w:trPr>
          <w:trHeight w:val="502"/>
        </w:trPr>
        <w:tc>
          <w:tcPr>
            <w:tcW w:w="9855" w:type="dxa"/>
            <w:gridSpan w:val="8"/>
            <w:tcBorders>
              <w:top w:val="nil"/>
            </w:tcBorders>
          </w:tcPr>
          <w:p w:rsidR="00937C5E" w:rsidRPr="00937C5E" w:rsidRDefault="00937C5E" w:rsidP="00937C5E">
            <w:pPr>
              <w:jc w:val="both"/>
            </w:pP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Stručná anotace předmětu</w:t>
            </w:r>
          </w:p>
        </w:tc>
        <w:tc>
          <w:tcPr>
            <w:tcW w:w="6769" w:type="dxa"/>
            <w:gridSpan w:val="7"/>
            <w:tcBorders>
              <w:bottom w:val="nil"/>
            </w:tcBorders>
          </w:tcPr>
          <w:p w:rsidR="00937C5E" w:rsidRPr="00937C5E" w:rsidRDefault="00937C5E" w:rsidP="00937C5E">
            <w:pPr>
              <w:jc w:val="both"/>
              <w:rPr>
                <w:sz w:val="16"/>
                <w:szCs w:val="16"/>
              </w:rPr>
            </w:pPr>
          </w:p>
        </w:tc>
      </w:tr>
      <w:tr w:rsidR="00937C5E" w:rsidRPr="00937C5E" w:rsidTr="00A527E7">
        <w:trPr>
          <w:trHeight w:val="3938"/>
        </w:trPr>
        <w:tc>
          <w:tcPr>
            <w:tcW w:w="9855" w:type="dxa"/>
            <w:gridSpan w:val="8"/>
            <w:tcBorders>
              <w:top w:val="nil"/>
              <w:bottom w:val="single" w:sz="12" w:space="0" w:color="auto"/>
            </w:tcBorders>
          </w:tcPr>
          <w:p w:rsidR="00937C5E" w:rsidRPr="00937C5E" w:rsidRDefault="00937C5E" w:rsidP="00937C5E">
            <w:pPr>
              <w:jc w:val="both"/>
              <w:rPr>
                <w:rFonts w:eastAsia="Calibri"/>
              </w:rPr>
            </w:pPr>
          </w:p>
          <w:p w:rsidR="00937C5E" w:rsidRPr="00937C5E" w:rsidRDefault="00937C5E" w:rsidP="00937C5E">
            <w:pPr>
              <w:jc w:val="both"/>
              <w:rPr>
                <w:rFonts w:eastAsia="Calibri"/>
              </w:rPr>
            </w:pPr>
            <w:r w:rsidRPr="00937C5E">
              <w:rPr>
                <w:rFonts w:eastAsia="Calibri"/>
              </w:rPr>
              <w:t>Cílem předmětu je zvýšit připravenost studentů pro zpracování projektu v souladu s programovými cíli aktuální výzvy. Studenti budou seznámeni se základy kreativní ekonomiky a získají základní pohled na rozdělení a výkon kulturních a kreativních průmyslů v ČR a v evropském prostředí. Studenti si osvojí význam strategie pro rozvoj kulturních a kreativních průmyslů ve městech a regionech ČR i Evropy. Studenti budou seznámeni se situací ve Zlíně pomocí případových studií.</w:t>
            </w:r>
            <w:ins w:id="600" w:author="Ponížilová Hana" w:date="2019-05-21T10:45:00Z">
              <w:r w:rsidR="00AA6724">
                <w:rPr>
                  <w:rFonts w:eastAsia="Calibri"/>
                </w:rPr>
                <w:t xml:space="preserve"> </w:t>
              </w:r>
              <w:r w:rsidR="00AA6724" w:rsidRPr="00D77910">
                <w:rPr>
                  <w:rFonts w:eastAsia="Calibri"/>
                  <w:color w:val="FF0000"/>
                </w:rPr>
                <w:t>Zvláštní pozornost je věnována ekonomickým modelům</w:t>
              </w:r>
              <w:r w:rsidR="00AA6724">
                <w:rPr>
                  <w:rFonts w:eastAsia="Calibri"/>
                  <w:color w:val="FF0000"/>
                </w:rPr>
                <w:t>, které mohou být uplatněny v</w:t>
              </w:r>
              <w:r w:rsidR="00AA6724" w:rsidRPr="00D77910">
                <w:rPr>
                  <w:rFonts w:eastAsia="Calibri"/>
                  <w:color w:val="FF0000"/>
                </w:rPr>
                <w:t xml:space="preserve"> přihláš</w:t>
              </w:r>
              <w:r w:rsidR="00AA6724">
                <w:rPr>
                  <w:rFonts w:eastAsia="Calibri"/>
                  <w:color w:val="FF0000"/>
                </w:rPr>
                <w:t>kách</w:t>
              </w:r>
              <w:r w:rsidR="00AA6724" w:rsidRPr="00D77910">
                <w:rPr>
                  <w:rFonts w:eastAsia="Calibri"/>
                  <w:color w:val="FF0000"/>
                </w:rPr>
                <w:t xml:space="preserve"> projektů podle programů a organizací, </w:t>
              </w:r>
              <w:r w:rsidR="00AA6724">
                <w:rPr>
                  <w:rFonts w:eastAsia="Calibri"/>
                  <w:color w:val="FF0000"/>
                </w:rPr>
                <w:t xml:space="preserve">jež </w:t>
              </w:r>
              <w:r w:rsidR="00AA6724" w:rsidRPr="00D77910">
                <w:rPr>
                  <w:rFonts w:eastAsia="Calibri"/>
                  <w:color w:val="FF0000"/>
                </w:rPr>
                <w:t>jsou nositeli grantových výzev (GAČR, TAČR, CzechInvest, API, Creative Europe).</w:t>
              </w:r>
            </w:ins>
          </w:p>
          <w:p w:rsidR="00937C5E" w:rsidRPr="00937C5E" w:rsidRDefault="00937C5E" w:rsidP="00937C5E">
            <w:pPr>
              <w:jc w:val="both"/>
              <w:rPr>
                <w:rFonts w:eastAsia="Calibri"/>
              </w:rPr>
            </w:pPr>
            <w:r w:rsidRPr="00937C5E">
              <w:rPr>
                <w:rFonts w:eastAsia="Calibri"/>
              </w:rPr>
              <w:t xml:space="preserve"> </w:t>
            </w:r>
          </w:p>
          <w:p w:rsidR="00937C5E" w:rsidRPr="00937C5E" w:rsidRDefault="00937C5E" w:rsidP="00937C5E">
            <w:pPr>
              <w:autoSpaceDE w:val="0"/>
              <w:autoSpaceDN w:val="0"/>
              <w:adjustRightInd w:val="0"/>
              <w:rPr>
                <w:rFonts w:eastAsia="Calibri"/>
              </w:rPr>
            </w:pPr>
            <w:r w:rsidRPr="00937C5E">
              <w:rPr>
                <w:rFonts w:eastAsia="Calibri"/>
              </w:rPr>
              <w:t>Bloky výuky:</w:t>
            </w:r>
          </w:p>
          <w:p w:rsidR="00937C5E" w:rsidRPr="00937C5E" w:rsidRDefault="00937C5E" w:rsidP="00700C85">
            <w:pPr>
              <w:numPr>
                <w:ilvl w:val="0"/>
                <w:numId w:val="28"/>
              </w:numPr>
              <w:contextualSpacing/>
              <w:jc w:val="both"/>
            </w:pPr>
            <w:r w:rsidRPr="00937C5E">
              <w:t>Trojsektorové členění kultury, kulturní sektor: divadla, muzea, knihovny, galerie; kulturní průmysly: film a video, knihy, videohry; kreativní průmysly: architektura, reklama, design.</w:t>
            </w:r>
          </w:p>
          <w:p w:rsidR="00937C5E" w:rsidRPr="00937C5E" w:rsidRDefault="00937C5E" w:rsidP="00700C85">
            <w:pPr>
              <w:numPr>
                <w:ilvl w:val="0"/>
                <w:numId w:val="28"/>
              </w:numPr>
              <w:contextualSpacing/>
              <w:jc w:val="both"/>
            </w:pPr>
            <w:r w:rsidRPr="00937C5E">
              <w:t>Hodnota kultury, teorie veřejné kultury a kulturní organizace.</w:t>
            </w:r>
          </w:p>
          <w:p w:rsidR="00937C5E" w:rsidRPr="00937C5E" w:rsidRDefault="00937C5E" w:rsidP="00700C85">
            <w:pPr>
              <w:numPr>
                <w:ilvl w:val="0"/>
                <w:numId w:val="28"/>
              </w:numPr>
              <w:contextualSpacing/>
              <w:jc w:val="both"/>
            </w:pPr>
            <w:r w:rsidRPr="00937C5E">
              <w:t xml:space="preserve">Kreativní třída – Richard Florida; kreativita jako řídící síla ekonomického růstu, nemateriální spotřeba, posuzování kvality místa. </w:t>
            </w:r>
          </w:p>
          <w:p w:rsidR="00937C5E" w:rsidRPr="00937C5E" w:rsidRDefault="00937C5E" w:rsidP="00700C85">
            <w:pPr>
              <w:numPr>
                <w:ilvl w:val="0"/>
                <w:numId w:val="28"/>
              </w:numPr>
              <w:contextualSpacing/>
              <w:jc w:val="both"/>
            </w:pPr>
            <w:r w:rsidRPr="00937C5E">
              <w:t>Image kreativních center, kultura vytváří image, kultura vytváří nová pracovní místa.</w:t>
            </w:r>
          </w:p>
          <w:p w:rsidR="00937C5E" w:rsidRPr="00937C5E" w:rsidRDefault="00937C5E" w:rsidP="00700C85">
            <w:pPr>
              <w:numPr>
                <w:ilvl w:val="0"/>
                <w:numId w:val="28"/>
              </w:numPr>
              <w:contextualSpacing/>
              <w:jc w:val="both"/>
            </w:pPr>
            <w:r w:rsidRPr="00937C5E">
              <w:t>Participace občanů na tvorbě politiky, institucionální inovace a občanství.</w:t>
            </w:r>
          </w:p>
          <w:p w:rsidR="00937C5E" w:rsidRPr="00937C5E" w:rsidRDefault="00937C5E" w:rsidP="00700C85">
            <w:pPr>
              <w:numPr>
                <w:ilvl w:val="0"/>
                <w:numId w:val="28"/>
              </w:numPr>
              <w:contextualSpacing/>
              <w:jc w:val="both"/>
            </w:pPr>
            <w:r w:rsidRPr="00937C5E">
              <w:t>Rozvoj místní kulturní politiky (Poznejte město, Poznejte obyvatele, Analýza města, Cíle pro město, Městský akční plán, Programy, projekty a aktivity, Vyhodnocení).</w:t>
            </w:r>
          </w:p>
          <w:p w:rsidR="00937C5E" w:rsidRPr="00937C5E" w:rsidRDefault="00937C5E" w:rsidP="00700C85">
            <w:pPr>
              <w:numPr>
                <w:ilvl w:val="0"/>
                <w:numId w:val="28"/>
              </w:numPr>
              <w:contextualSpacing/>
              <w:jc w:val="both"/>
            </w:pPr>
            <w:r w:rsidRPr="00937C5E">
              <w:t xml:space="preserve">Kreativní klastr, případová studie kreativní klastr Letná, Zlínský kreativní klastr. </w:t>
            </w:r>
          </w:p>
          <w:p w:rsidR="00937C5E" w:rsidRPr="00937C5E" w:rsidRDefault="00937C5E" w:rsidP="00700C85">
            <w:pPr>
              <w:numPr>
                <w:ilvl w:val="0"/>
                <w:numId w:val="28"/>
              </w:numPr>
              <w:contextualSpacing/>
              <w:jc w:val="both"/>
            </w:pPr>
            <w:r w:rsidRPr="00937C5E">
              <w:t>Mapování kulturních a kreativních průmyslů, zřízení komise Kreativní Zlín a další kroky.</w:t>
            </w:r>
          </w:p>
          <w:p w:rsidR="00937C5E" w:rsidRPr="00937C5E" w:rsidRDefault="00937C5E" w:rsidP="00937C5E">
            <w:pPr>
              <w:jc w:val="both"/>
            </w:pPr>
          </w:p>
        </w:tc>
      </w:tr>
      <w:tr w:rsidR="00937C5E" w:rsidRPr="00937C5E" w:rsidTr="00A527E7">
        <w:trPr>
          <w:trHeight w:val="265"/>
        </w:trPr>
        <w:tc>
          <w:tcPr>
            <w:tcW w:w="3653" w:type="dxa"/>
            <w:gridSpan w:val="2"/>
            <w:tcBorders>
              <w:top w:val="nil"/>
            </w:tcBorders>
            <w:shd w:val="clear" w:color="auto" w:fill="F7CAAC"/>
          </w:tcPr>
          <w:p w:rsidR="00937C5E" w:rsidRPr="00937C5E" w:rsidRDefault="00937C5E" w:rsidP="00937C5E">
            <w:pPr>
              <w:jc w:val="both"/>
            </w:pPr>
            <w:r w:rsidRPr="00937C5E">
              <w:rPr>
                <w:b/>
              </w:rPr>
              <w:t>Studijní literatura a studijní pomůcky</w:t>
            </w:r>
          </w:p>
        </w:tc>
        <w:tc>
          <w:tcPr>
            <w:tcW w:w="6202" w:type="dxa"/>
            <w:gridSpan w:val="6"/>
            <w:tcBorders>
              <w:top w:val="nil"/>
              <w:bottom w:val="nil"/>
            </w:tcBorders>
          </w:tcPr>
          <w:p w:rsidR="00937C5E" w:rsidRPr="00937C5E" w:rsidRDefault="00937C5E" w:rsidP="00937C5E">
            <w:pPr>
              <w:jc w:val="both"/>
            </w:pPr>
          </w:p>
        </w:tc>
      </w:tr>
      <w:tr w:rsidR="00937C5E" w:rsidRPr="00937C5E" w:rsidTr="00A527E7">
        <w:trPr>
          <w:trHeight w:val="1497"/>
        </w:trPr>
        <w:tc>
          <w:tcPr>
            <w:tcW w:w="9855" w:type="dxa"/>
            <w:gridSpan w:val="8"/>
            <w:tcBorders>
              <w:top w:val="nil"/>
            </w:tcBorders>
          </w:tcPr>
          <w:p w:rsidR="00937C5E" w:rsidRPr="00937C5E" w:rsidRDefault="00937C5E" w:rsidP="00937C5E">
            <w:pPr>
              <w:jc w:val="both"/>
              <w:rPr>
                <w:iCs/>
              </w:rPr>
            </w:pPr>
          </w:p>
          <w:p w:rsidR="00937C5E" w:rsidRPr="00D71E8B" w:rsidRDefault="00D71E8B" w:rsidP="00937C5E">
            <w:pPr>
              <w:jc w:val="both"/>
              <w:rPr>
                <w:b/>
                <w:iCs/>
              </w:rPr>
            </w:pPr>
            <w:r w:rsidRPr="00D71E8B">
              <w:rPr>
                <w:b/>
                <w:iCs/>
              </w:rPr>
              <w:t>Povinná</w:t>
            </w:r>
            <w:r w:rsidR="00937C5E" w:rsidRPr="00D71E8B">
              <w:rPr>
                <w:b/>
                <w:iCs/>
              </w:rPr>
              <w:t>:</w:t>
            </w:r>
          </w:p>
          <w:p w:rsidR="00937C5E" w:rsidRPr="00937C5E" w:rsidRDefault="00937C5E" w:rsidP="00937C5E">
            <w:pPr>
              <w:jc w:val="both"/>
            </w:pPr>
            <w:r w:rsidRPr="00937C5E">
              <w:rPr>
                <w:i/>
                <w:iCs/>
              </w:rPr>
              <w:t>Příručka rozvoje místní kulturní politiky: kroky, nástroje, případové studie</w:t>
            </w:r>
            <w:r w:rsidRPr="00937C5E">
              <w:t>. Brno: Barrister &amp; Principal, 2016, 146 s. Kulturní politika &amp; arts management. ISBN 978-80-7008-368-0.</w:t>
            </w:r>
          </w:p>
          <w:p w:rsidR="00937C5E" w:rsidRPr="00937C5E" w:rsidRDefault="00937C5E" w:rsidP="00937C5E">
            <w:pPr>
              <w:jc w:val="both"/>
            </w:pPr>
            <w:r w:rsidRPr="00937C5E">
              <w:t xml:space="preserve">MATARASSO, François a Charles LANDRY. </w:t>
            </w:r>
            <w:r w:rsidRPr="00937C5E">
              <w:rPr>
                <w:i/>
                <w:iCs/>
              </w:rPr>
              <w:t>Hledání rovnováhy: 21 strategických dilemat v kulturní politice</w:t>
            </w:r>
            <w:r w:rsidRPr="00937C5E">
              <w:t>. Brno: Barrister &amp; Principal, 2015, 86 s. Kultura &amp; arts management. ISBN 978-80-7485-047-9.</w:t>
            </w:r>
          </w:p>
          <w:p w:rsidR="00937C5E" w:rsidRPr="00937C5E" w:rsidRDefault="00937C5E" w:rsidP="00937C5E">
            <w:pPr>
              <w:jc w:val="both"/>
            </w:pPr>
            <w:r w:rsidRPr="00937C5E">
              <w:t xml:space="preserve">O'BRIEN, Dave. </w:t>
            </w:r>
            <w:r w:rsidRPr="00937C5E">
              <w:rPr>
                <w:i/>
                <w:iCs/>
              </w:rPr>
              <w:t>Kulturní politika: management, hodnoty a modernita v kreativních průmyslech</w:t>
            </w:r>
            <w:r w:rsidRPr="00937C5E">
              <w:t>. Brno: Barrister &amp; Principal, 2015, 262 s. Kultura &amp; arts mana</w:t>
            </w:r>
            <w:r w:rsidR="000B39D7">
              <w:t>gement. ISBN 978-80-7008-356-7.</w:t>
            </w:r>
          </w:p>
          <w:p w:rsidR="000B39D7" w:rsidRDefault="000B39D7" w:rsidP="00937C5E">
            <w:pPr>
              <w:jc w:val="both"/>
              <w:rPr>
                <w:b/>
              </w:rPr>
            </w:pPr>
          </w:p>
          <w:p w:rsidR="00937C5E" w:rsidRPr="00D71E8B" w:rsidRDefault="00D71E8B" w:rsidP="00937C5E">
            <w:pPr>
              <w:jc w:val="both"/>
              <w:rPr>
                <w:b/>
              </w:rPr>
            </w:pPr>
            <w:r w:rsidRPr="00D71E8B">
              <w:rPr>
                <w:b/>
              </w:rPr>
              <w:t>Doporučená</w:t>
            </w:r>
            <w:r w:rsidR="00937C5E" w:rsidRPr="00D71E8B">
              <w:rPr>
                <w:b/>
              </w:rPr>
              <w:t>:</w:t>
            </w:r>
          </w:p>
          <w:p w:rsidR="00937C5E" w:rsidRPr="00937C5E" w:rsidRDefault="00937C5E" w:rsidP="00937C5E">
            <w:pPr>
              <w:jc w:val="both"/>
            </w:pPr>
            <w:r w:rsidRPr="00937C5E">
              <w:t xml:space="preserve">VOJÍK, Vladimír. </w:t>
            </w:r>
            <w:r w:rsidRPr="00937C5E">
              <w:rPr>
                <w:i/>
              </w:rPr>
              <w:t>Podnikání v kultuře a umění.</w:t>
            </w:r>
            <w:r w:rsidRPr="00937C5E">
              <w:t xml:space="preserve"> Praha: ASPI, 2008, 183 s. ISBN 978-80-7357-402-4.</w:t>
            </w:r>
          </w:p>
          <w:p w:rsidR="00937C5E" w:rsidRPr="00937C5E" w:rsidRDefault="00937C5E" w:rsidP="00937C5E">
            <w:pPr>
              <w:rPr>
                <w:color w:val="000000"/>
              </w:rPr>
            </w:pPr>
            <w:r w:rsidRPr="00937C5E">
              <w:rPr>
                <w:color w:val="000000"/>
              </w:rPr>
              <w:t>HONNEF, Klaus. </w:t>
            </w:r>
            <w:r w:rsidRPr="00937C5E">
              <w:rPr>
                <w:i/>
                <w:iCs/>
                <w:color w:val="000000"/>
              </w:rPr>
              <w:t>Andy Warhol: 1928-1987: umění jako byznys</w:t>
            </w:r>
            <w:r w:rsidRPr="00937C5E">
              <w:rPr>
                <w:color w:val="000000"/>
              </w:rPr>
              <w:t>. Köln: Benedikt Taschen, c2000, 95 s. ISBN 3-8228-6696-2.</w:t>
            </w:r>
          </w:p>
          <w:p w:rsidR="00EA334E" w:rsidRDefault="00EA334E" w:rsidP="00937C5E">
            <w:pPr>
              <w:rPr>
                <w:color w:val="000000"/>
              </w:rPr>
            </w:pPr>
          </w:p>
          <w:p w:rsidR="000B39D7" w:rsidRPr="00937C5E" w:rsidRDefault="000B39D7" w:rsidP="00937C5E">
            <w:pPr>
              <w:rPr>
                <w:color w:val="000000"/>
              </w:rPr>
            </w:pPr>
          </w:p>
        </w:tc>
      </w:tr>
      <w:tr w:rsidR="00937C5E" w:rsidRPr="00937C5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C5E" w:rsidRPr="00937C5E" w:rsidRDefault="00937C5E" w:rsidP="00937C5E">
            <w:pPr>
              <w:jc w:val="center"/>
              <w:rPr>
                <w:rFonts w:eastAsia="Calibri"/>
                <w:color w:val="FF0000"/>
                <w:sz w:val="16"/>
                <w:szCs w:val="16"/>
              </w:rPr>
            </w:pPr>
            <w:r w:rsidRPr="00937C5E">
              <w:rPr>
                <w:b/>
              </w:rPr>
              <w:lastRenderedPageBreak/>
              <w:t>Informace ke kombinované nebo distanční formě</w:t>
            </w:r>
          </w:p>
        </w:tc>
      </w:tr>
      <w:tr w:rsidR="00937C5E" w:rsidRPr="00937C5E" w:rsidTr="00A527E7">
        <w:tc>
          <w:tcPr>
            <w:tcW w:w="4787" w:type="dxa"/>
            <w:gridSpan w:val="3"/>
            <w:tcBorders>
              <w:top w:val="single" w:sz="2" w:space="0" w:color="auto"/>
            </w:tcBorders>
            <w:shd w:val="clear" w:color="auto" w:fill="F7CAAC"/>
          </w:tcPr>
          <w:p w:rsidR="00937C5E" w:rsidRPr="00937C5E" w:rsidRDefault="00937C5E" w:rsidP="00937C5E">
            <w:pPr>
              <w:autoSpaceDE w:val="0"/>
              <w:autoSpaceDN w:val="0"/>
              <w:adjustRightInd w:val="0"/>
            </w:pPr>
            <w:r w:rsidRPr="00937C5E">
              <w:rPr>
                <w:b/>
              </w:rPr>
              <w:t>Rozsah konzultací (soustředění)</w:t>
            </w:r>
            <w:r w:rsidRPr="00937C5E">
              <w:rPr>
                <w:rFonts w:eastAsia="Calibri"/>
                <w:sz w:val="24"/>
                <w:szCs w:val="24"/>
              </w:rPr>
              <w:t xml:space="preserve"> </w:t>
            </w:r>
          </w:p>
        </w:tc>
        <w:tc>
          <w:tcPr>
            <w:tcW w:w="889" w:type="dxa"/>
            <w:tcBorders>
              <w:top w:val="single" w:sz="2" w:space="0" w:color="auto"/>
            </w:tcBorders>
          </w:tcPr>
          <w:p w:rsidR="00937C5E" w:rsidRPr="00937C5E" w:rsidRDefault="00937C5E" w:rsidP="00937C5E">
            <w:pPr>
              <w:jc w:val="both"/>
            </w:pPr>
            <w:r w:rsidRPr="00937C5E">
              <w:t>8</w:t>
            </w:r>
          </w:p>
        </w:tc>
        <w:tc>
          <w:tcPr>
            <w:tcW w:w="4179" w:type="dxa"/>
            <w:gridSpan w:val="4"/>
            <w:tcBorders>
              <w:top w:val="single" w:sz="2" w:space="0" w:color="auto"/>
            </w:tcBorders>
            <w:shd w:val="clear" w:color="auto" w:fill="F7CAAC"/>
          </w:tcPr>
          <w:p w:rsidR="00937C5E" w:rsidRPr="00937C5E" w:rsidRDefault="00937C5E" w:rsidP="00937C5E">
            <w:pPr>
              <w:jc w:val="both"/>
              <w:rPr>
                <w:b/>
              </w:rPr>
            </w:pPr>
            <w:r w:rsidRPr="00937C5E">
              <w:rPr>
                <w:b/>
              </w:rPr>
              <w:t xml:space="preserve">hodin </w:t>
            </w:r>
          </w:p>
        </w:tc>
      </w:tr>
      <w:tr w:rsidR="00937C5E" w:rsidRPr="00937C5E" w:rsidTr="00A527E7">
        <w:tc>
          <w:tcPr>
            <w:tcW w:w="9855" w:type="dxa"/>
            <w:gridSpan w:val="8"/>
            <w:shd w:val="clear" w:color="auto" w:fill="F7CAAC"/>
          </w:tcPr>
          <w:p w:rsidR="00937C5E" w:rsidRPr="00937C5E" w:rsidRDefault="00937C5E" w:rsidP="00937C5E">
            <w:pPr>
              <w:jc w:val="both"/>
              <w:rPr>
                <w:b/>
              </w:rPr>
            </w:pPr>
            <w:r w:rsidRPr="00937C5E">
              <w:rPr>
                <w:b/>
              </w:rPr>
              <w:t>Informace o způsobu kontaktu s vyučujícím</w:t>
            </w:r>
          </w:p>
        </w:tc>
      </w:tr>
      <w:tr w:rsidR="00937C5E" w:rsidRPr="00937C5E" w:rsidTr="000B39D7">
        <w:trPr>
          <w:trHeight w:val="708"/>
        </w:trPr>
        <w:tc>
          <w:tcPr>
            <w:tcW w:w="9855" w:type="dxa"/>
            <w:gridSpan w:val="8"/>
          </w:tcPr>
          <w:p w:rsidR="00937C5E" w:rsidRPr="00937C5E" w:rsidRDefault="00937C5E" w:rsidP="00937C5E">
            <w:pPr>
              <w:autoSpaceDE w:val="0"/>
              <w:autoSpaceDN w:val="0"/>
              <w:adjustRightInd w:val="0"/>
            </w:pPr>
          </w:p>
          <w:p w:rsidR="00937C5E" w:rsidRPr="00937C5E" w:rsidRDefault="00937C5E" w:rsidP="00937C5E">
            <w:pPr>
              <w:autoSpaceDE w:val="0"/>
              <w:autoSpaceDN w:val="0"/>
              <w:adjustRightInd w:val="0"/>
              <w:rPr>
                <w:rFonts w:eastAsia="Calibri"/>
                <w:color w:val="FF0000"/>
                <w:sz w:val="16"/>
                <w:szCs w:val="16"/>
              </w:rPr>
            </w:pPr>
            <w:r w:rsidRPr="00937C5E">
              <w:t xml:space="preserve">Osobní (případně virtuální) konzultace s vyučujícím, mentoring studenta. </w:t>
            </w:r>
          </w:p>
        </w:tc>
      </w:tr>
    </w:tbl>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C5E" w:rsidRPr="00937C5E" w:rsidTr="00A527E7">
        <w:tc>
          <w:tcPr>
            <w:tcW w:w="9855" w:type="dxa"/>
            <w:gridSpan w:val="8"/>
            <w:tcBorders>
              <w:bottom w:val="double" w:sz="4" w:space="0" w:color="auto"/>
            </w:tcBorders>
            <w:shd w:val="clear" w:color="auto" w:fill="BDD6EE"/>
          </w:tcPr>
          <w:p w:rsidR="00937C5E" w:rsidRPr="00937C5E" w:rsidRDefault="00937C5E" w:rsidP="00937C5E">
            <w:pPr>
              <w:jc w:val="both"/>
              <w:rPr>
                <w:b/>
                <w:sz w:val="28"/>
              </w:rPr>
            </w:pPr>
            <w:r w:rsidRPr="00937C5E">
              <w:lastRenderedPageBreak/>
              <w:br w:type="page"/>
            </w:r>
            <w:r w:rsidRPr="00937C5E">
              <w:rPr>
                <w:b/>
                <w:sz w:val="28"/>
              </w:rPr>
              <w:t>B-III – Charakteristika studijního předmětu</w:t>
            </w:r>
          </w:p>
        </w:tc>
      </w:tr>
      <w:tr w:rsidR="00937C5E" w:rsidRPr="00937C5E" w:rsidTr="00A527E7">
        <w:tc>
          <w:tcPr>
            <w:tcW w:w="3086" w:type="dxa"/>
            <w:tcBorders>
              <w:top w:val="double" w:sz="4" w:space="0" w:color="auto"/>
            </w:tcBorders>
            <w:shd w:val="clear" w:color="auto" w:fill="F7CAAC"/>
          </w:tcPr>
          <w:p w:rsidR="00937C5E" w:rsidRPr="00937C5E" w:rsidRDefault="00937C5E" w:rsidP="00937C5E">
            <w:pPr>
              <w:jc w:val="both"/>
              <w:rPr>
                <w:b/>
              </w:rPr>
            </w:pPr>
            <w:r w:rsidRPr="00937C5E">
              <w:rPr>
                <w:b/>
              </w:rPr>
              <w:t>Název studijního předmětu</w:t>
            </w:r>
          </w:p>
        </w:tc>
        <w:tc>
          <w:tcPr>
            <w:tcW w:w="6769" w:type="dxa"/>
            <w:gridSpan w:val="7"/>
            <w:tcBorders>
              <w:top w:val="double" w:sz="4" w:space="0" w:color="auto"/>
            </w:tcBorders>
          </w:tcPr>
          <w:p w:rsidR="00937C5E" w:rsidRPr="00937C5E" w:rsidRDefault="00937C5E" w:rsidP="00937C5E">
            <w:pPr>
              <w:jc w:val="both"/>
              <w:rPr>
                <w:color w:val="1F497D"/>
              </w:rPr>
            </w:pPr>
            <w:r w:rsidRPr="00937C5E">
              <w:t>Dotační management II</w:t>
            </w:r>
          </w:p>
        </w:tc>
      </w:tr>
      <w:tr w:rsidR="00937C5E" w:rsidRPr="00937C5E" w:rsidTr="00A527E7">
        <w:tc>
          <w:tcPr>
            <w:tcW w:w="3086" w:type="dxa"/>
            <w:shd w:val="clear" w:color="auto" w:fill="F7CAAC"/>
          </w:tcPr>
          <w:p w:rsidR="00937C5E" w:rsidRPr="00937C5E" w:rsidRDefault="00937C5E" w:rsidP="00937C5E">
            <w:pPr>
              <w:rPr>
                <w:b/>
              </w:rPr>
            </w:pPr>
            <w:r w:rsidRPr="00937C5E">
              <w:rPr>
                <w:b/>
              </w:rPr>
              <w:t>Typ předmětu</w:t>
            </w:r>
          </w:p>
        </w:tc>
        <w:tc>
          <w:tcPr>
            <w:tcW w:w="3406" w:type="dxa"/>
            <w:gridSpan w:val="4"/>
          </w:tcPr>
          <w:p w:rsidR="00937C5E" w:rsidRPr="00937C5E" w:rsidRDefault="00937C5E" w:rsidP="00937C5E">
            <w:pPr>
              <w:autoSpaceDE w:val="0"/>
              <w:autoSpaceDN w:val="0"/>
              <w:adjustRightInd w:val="0"/>
            </w:pPr>
            <w:r w:rsidRPr="00937C5E">
              <w:rPr>
                <w:rFonts w:eastAsia="Calibri"/>
              </w:rPr>
              <w:t xml:space="preserve">povinný, </w:t>
            </w:r>
            <w:r w:rsidRPr="00937C5E">
              <w:rPr>
                <w:rFonts w:eastAsia="Calibri"/>
                <w:bCs/>
              </w:rPr>
              <w:t>PZ</w:t>
            </w:r>
          </w:p>
        </w:tc>
        <w:tc>
          <w:tcPr>
            <w:tcW w:w="2695" w:type="dxa"/>
            <w:gridSpan w:val="2"/>
            <w:shd w:val="clear" w:color="auto" w:fill="F7CAAC"/>
          </w:tcPr>
          <w:p w:rsidR="00937C5E" w:rsidRPr="00937C5E" w:rsidRDefault="00937C5E" w:rsidP="00937C5E">
            <w:pPr>
              <w:jc w:val="both"/>
            </w:pPr>
            <w:r w:rsidRPr="00937C5E">
              <w:rPr>
                <w:b/>
              </w:rPr>
              <w:t>doporučený ročník/semestr</w:t>
            </w:r>
          </w:p>
        </w:tc>
        <w:tc>
          <w:tcPr>
            <w:tcW w:w="668" w:type="dxa"/>
          </w:tcPr>
          <w:p w:rsidR="00937C5E" w:rsidRPr="00937C5E" w:rsidRDefault="00937C5E" w:rsidP="00937C5E">
            <w:pPr>
              <w:jc w:val="both"/>
            </w:pPr>
            <w:r w:rsidRPr="00937C5E">
              <w:t>2/LS</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Rozsah studijního předmětu</w:t>
            </w:r>
          </w:p>
        </w:tc>
        <w:tc>
          <w:tcPr>
            <w:tcW w:w="1701" w:type="dxa"/>
            <w:gridSpan w:val="2"/>
          </w:tcPr>
          <w:p w:rsidR="00937C5E" w:rsidRPr="00937C5E" w:rsidRDefault="00937C5E" w:rsidP="00937C5E">
            <w:pPr>
              <w:autoSpaceDE w:val="0"/>
              <w:autoSpaceDN w:val="0"/>
              <w:adjustRightInd w:val="0"/>
              <w:rPr>
                <w:color w:val="1F497D"/>
                <w:sz w:val="16"/>
                <w:szCs w:val="16"/>
              </w:rPr>
            </w:pPr>
            <w:r w:rsidRPr="00937C5E">
              <w:rPr>
                <w:rFonts w:eastAsia="Calibri"/>
              </w:rPr>
              <w:t>8s</w:t>
            </w:r>
          </w:p>
        </w:tc>
        <w:tc>
          <w:tcPr>
            <w:tcW w:w="889" w:type="dxa"/>
            <w:shd w:val="clear" w:color="auto" w:fill="F7CAAC"/>
          </w:tcPr>
          <w:p w:rsidR="00937C5E" w:rsidRPr="00937C5E" w:rsidRDefault="00937C5E" w:rsidP="00937C5E">
            <w:pPr>
              <w:jc w:val="both"/>
              <w:rPr>
                <w:b/>
              </w:rPr>
            </w:pPr>
            <w:r w:rsidRPr="00937C5E">
              <w:rPr>
                <w:b/>
              </w:rPr>
              <w:t xml:space="preserve">hod. </w:t>
            </w:r>
          </w:p>
        </w:tc>
        <w:tc>
          <w:tcPr>
            <w:tcW w:w="816" w:type="dxa"/>
          </w:tcPr>
          <w:p w:rsidR="00937C5E" w:rsidRPr="00937C5E" w:rsidRDefault="00937C5E" w:rsidP="00937C5E">
            <w:pPr>
              <w:jc w:val="both"/>
            </w:pPr>
            <w:r w:rsidRPr="00937C5E">
              <w:t>8</w:t>
            </w:r>
          </w:p>
        </w:tc>
        <w:tc>
          <w:tcPr>
            <w:tcW w:w="2156" w:type="dxa"/>
            <w:shd w:val="clear" w:color="auto" w:fill="F7CAAC"/>
          </w:tcPr>
          <w:p w:rsidR="00937C5E" w:rsidRPr="00937C5E" w:rsidRDefault="00937C5E" w:rsidP="00937C5E">
            <w:pPr>
              <w:jc w:val="both"/>
              <w:rPr>
                <w:b/>
              </w:rPr>
            </w:pPr>
            <w:r w:rsidRPr="00937C5E">
              <w:rPr>
                <w:b/>
              </w:rPr>
              <w:t>kreditů</w:t>
            </w:r>
          </w:p>
        </w:tc>
        <w:tc>
          <w:tcPr>
            <w:tcW w:w="1207" w:type="dxa"/>
            <w:gridSpan w:val="2"/>
          </w:tcPr>
          <w:p w:rsidR="00937C5E" w:rsidRPr="00937C5E" w:rsidRDefault="00937C5E" w:rsidP="00937C5E">
            <w:pPr>
              <w:jc w:val="both"/>
            </w:pPr>
            <w:r w:rsidRPr="00937C5E">
              <w:t>2</w:t>
            </w:r>
          </w:p>
        </w:tc>
      </w:tr>
      <w:tr w:rsidR="00937C5E" w:rsidRPr="00937C5E" w:rsidTr="00A527E7">
        <w:tc>
          <w:tcPr>
            <w:tcW w:w="3086" w:type="dxa"/>
            <w:shd w:val="clear" w:color="auto" w:fill="F7CAAC"/>
          </w:tcPr>
          <w:p w:rsidR="00937C5E" w:rsidRPr="00937C5E" w:rsidRDefault="00937C5E" w:rsidP="00937C5E">
            <w:pPr>
              <w:rPr>
                <w:b/>
                <w:sz w:val="22"/>
              </w:rPr>
            </w:pPr>
            <w:r w:rsidRPr="00937C5E">
              <w:rPr>
                <w:b/>
              </w:rPr>
              <w:t>Prerekvizity, korekvizity, ekvivalence</w:t>
            </w:r>
          </w:p>
        </w:tc>
        <w:tc>
          <w:tcPr>
            <w:tcW w:w="6769" w:type="dxa"/>
            <w:gridSpan w:val="7"/>
          </w:tcPr>
          <w:p w:rsidR="00937C5E" w:rsidRPr="00937C5E" w:rsidRDefault="00937C5E" w:rsidP="00937C5E">
            <w:pPr>
              <w:jc w:val="both"/>
              <w:rPr>
                <w:sz w:val="16"/>
                <w:szCs w:val="16"/>
              </w:rPr>
            </w:pPr>
            <w:r w:rsidRPr="00937C5E">
              <w:rPr>
                <w:rFonts w:eastAsia="Calibri"/>
              </w:rPr>
              <w:t>Prerekvizita: Dotační management I</w:t>
            </w:r>
          </w:p>
        </w:tc>
      </w:tr>
      <w:tr w:rsidR="00937C5E" w:rsidRPr="00937C5E" w:rsidTr="00A527E7">
        <w:tc>
          <w:tcPr>
            <w:tcW w:w="3086" w:type="dxa"/>
            <w:shd w:val="clear" w:color="auto" w:fill="F7CAAC"/>
          </w:tcPr>
          <w:p w:rsidR="00937C5E" w:rsidRPr="00937C5E" w:rsidRDefault="00937C5E" w:rsidP="00937C5E">
            <w:pPr>
              <w:rPr>
                <w:b/>
              </w:rPr>
            </w:pPr>
            <w:r w:rsidRPr="00937C5E">
              <w:rPr>
                <w:b/>
              </w:rPr>
              <w:t>Způsob ověření studijních výsledků</w:t>
            </w:r>
          </w:p>
        </w:tc>
        <w:tc>
          <w:tcPr>
            <w:tcW w:w="3406" w:type="dxa"/>
            <w:gridSpan w:val="4"/>
          </w:tcPr>
          <w:p w:rsidR="00937C5E" w:rsidRPr="00937C5E" w:rsidRDefault="00937C5E" w:rsidP="00937C5E">
            <w:pPr>
              <w:jc w:val="both"/>
            </w:pPr>
            <w:r w:rsidRPr="00937C5E">
              <w:rPr>
                <w:rFonts w:eastAsia="Calibri"/>
              </w:rPr>
              <w:t>klasifikovaný zápočet</w:t>
            </w:r>
          </w:p>
        </w:tc>
        <w:tc>
          <w:tcPr>
            <w:tcW w:w="2156" w:type="dxa"/>
            <w:shd w:val="clear" w:color="auto" w:fill="F7CAAC"/>
          </w:tcPr>
          <w:p w:rsidR="00937C5E" w:rsidRPr="00937C5E" w:rsidRDefault="00937C5E" w:rsidP="00937C5E">
            <w:pPr>
              <w:jc w:val="both"/>
              <w:rPr>
                <w:b/>
              </w:rPr>
            </w:pPr>
            <w:r w:rsidRPr="00937C5E">
              <w:rPr>
                <w:b/>
              </w:rPr>
              <w:t>Forma výuky</w:t>
            </w:r>
          </w:p>
        </w:tc>
        <w:tc>
          <w:tcPr>
            <w:tcW w:w="1207" w:type="dxa"/>
            <w:gridSpan w:val="2"/>
          </w:tcPr>
          <w:p w:rsidR="00937C5E" w:rsidRPr="00937C5E" w:rsidRDefault="00937C5E" w:rsidP="00937C5E">
            <w:pPr>
              <w:jc w:val="both"/>
            </w:pPr>
            <w:r w:rsidRPr="00937C5E">
              <w:rPr>
                <w:rFonts w:eastAsia="Calibri"/>
              </w:rPr>
              <w:t>seminář</w:t>
            </w:r>
          </w:p>
        </w:tc>
      </w:tr>
      <w:tr w:rsidR="00937C5E" w:rsidRPr="00937C5E" w:rsidTr="00A527E7">
        <w:tc>
          <w:tcPr>
            <w:tcW w:w="3086" w:type="dxa"/>
            <w:shd w:val="clear" w:color="auto" w:fill="F7CAAC"/>
          </w:tcPr>
          <w:p w:rsidR="00937C5E" w:rsidRPr="00937C5E" w:rsidRDefault="00937C5E" w:rsidP="00937C5E">
            <w:pPr>
              <w:rPr>
                <w:b/>
              </w:rPr>
            </w:pPr>
            <w:r w:rsidRPr="00937C5E">
              <w:rPr>
                <w:b/>
              </w:rPr>
              <w:t>Forma způsobu ověření studijních výsledků a další požadavky na studenta</w:t>
            </w:r>
          </w:p>
        </w:tc>
        <w:tc>
          <w:tcPr>
            <w:tcW w:w="6769" w:type="dxa"/>
            <w:gridSpan w:val="7"/>
            <w:tcBorders>
              <w:bottom w:val="nil"/>
            </w:tcBorders>
          </w:tcPr>
          <w:p w:rsidR="00937C5E" w:rsidRPr="00937C5E" w:rsidRDefault="00937C5E" w:rsidP="00937C5E">
            <w:pPr>
              <w:jc w:val="both"/>
              <w:rPr>
                <w:rFonts w:eastAsia="Calibri"/>
              </w:rPr>
            </w:pPr>
            <w:r w:rsidRPr="00937C5E">
              <w:rPr>
                <w:rFonts w:eastAsia="Calibri"/>
              </w:rPr>
              <w:t xml:space="preserve">Ústní zkouška z předem definovaných znalostí podle okruhů, které vycházejí z osnovy předmětu a ze studijní opory k předmětu. Zkouškou ověřuje zkoušející hloubku znalostí studentů a pochopení problematiky kulturních a kreativních průmyslů. Ke zkoušce předkládá student návrh projektu, který vychází z dané problematiky.  </w:t>
            </w:r>
          </w:p>
        </w:tc>
      </w:tr>
      <w:tr w:rsidR="00937C5E" w:rsidRPr="00937C5E" w:rsidTr="00A527E7">
        <w:trPr>
          <w:trHeight w:val="382"/>
        </w:trPr>
        <w:tc>
          <w:tcPr>
            <w:tcW w:w="9855" w:type="dxa"/>
            <w:gridSpan w:val="8"/>
            <w:tcBorders>
              <w:top w:val="nil"/>
            </w:tcBorders>
          </w:tcPr>
          <w:p w:rsidR="00937C5E" w:rsidRPr="00937C5E" w:rsidRDefault="00937C5E" w:rsidP="00937C5E">
            <w:pPr>
              <w:jc w:val="both"/>
            </w:pPr>
          </w:p>
        </w:tc>
      </w:tr>
      <w:tr w:rsidR="00937C5E" w:rsidRPr="00937C5E" w:rsidTr="00A527E7">
        <w:trPr>
          <w:trHeight w:val="197"/>
        </w:trPr>
        <w:tc>
          <w:tcPr>
            <w:tcW w:w="3086" w:type="dxa"/>
            <w:tcBorders>
              <w:top w:val="nil"/>
            </w:tcBorders>
            <w:shd w:val="clear" w:color="auto" w:fill="F7CAAC"/>
          </w:tcPr>
          <w:p w:rsidR="00937C5E" w:rsidRPr="00937C5E" w:rsidRDefault="00937C5E" w:rsidP="00937C5E">
            <w:pPr>
              <w:jc w:val="both"/>
              <w:rPr>
                <w:b/>
              </w:rPr>
            </w:pPr>
            <w:r w:rsidRPr="00937C5E">
              <w:rPr>
                <w:b/>
              </w:rPr>
              <w:t>Garant předmětu</w:t>
            </w:r>
          </w:p>
        </w:tc>
        <w:tc>
          <w:tcPr>
            <w:tcW w:w="6769" w:type="dxa"/>
            <w:gridSpan w:val="7"/>
            <w:tcBorders>
              <w:top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243"/>
        </w:trPr>
        <w:tc>
          <w:tcPr>
            <w:tcW w:w="3086" w:type="dxa"/>
            <w:tcBorders>
              <w:top w:val="nil"/>
            </w:tcBorders>
            <w:shd w:val="clear" w:color="auto" w:fill="F7CAAC"/>
          </w:tcPr>
          <w:p w:rsidR="00937C5E" w:rsidRPr="00937C5E" w:rsidRDefault="00937C5E" w:rsidP="00937C5E">
            <w:pPr>
              <w:rPr>
                <w:b/>
              </w:rPr>
            </w:pPr>
            <w:r w:rsidRPr="00937C5E">
              <w:rPr>
                <w:b/>
              </w:rPr>
              <w:t>Zapojení garanta do výuky předmětu</w:t>
            </w:r>
          </w:p>
        </w:tc>
        <w:tc>
          <w:tcPr>
            <w:tcW w:w="6769" w:type="dxa"/>
            <w:gridSpan w:val="7"/>
            <w:tcBorders>
              <w:top w:val="nil"/>
            </w:tcBorders>
          </w:tcPr>
          <w:p w:rsidR="00937C5E" w:rsidRPr="00937C5E" w:rsidRDefault="00937C5E" w:rsidP="00937C5E">
            <w:pPr>
              <w:jc w:val="both"/>
              <w:rPr>
                <w:color w:val="1F497D"/>
              </w:rPr>
            </w:pPr>
            <w:r w:rsidRPr="00937C5E">
              <w:rPr>
                <w:rFonts w:eastAsia="Calibri"/>
              </w:rPr>
              <w:t>100 %</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Vyučující</w:t>
            </w:r>
          </w:p>
        </w:tc>
        <w:tc>
          <w:tcPr>
            <w:tcW w:w="6769" w:type="dxa"/>
            <w:gridSpan w:val="7"/>
            <w:tcBorders>
              <w:bottom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Stručná anotace předmětu</w:t>
            </w:r>
          </w:p>
        </w:tc>
        <w:tc>
          <w:tcPr>
            <w:tcW w:w="6769" w:type="dxa"/>
            <w:gridSpan w:val="7"/>
            <w:tcBorders>
              <w:bottom w:val="nil"/>
            </w:tcBorders>
          </w:tcPr>
          <w:p w:rsidR="00937C5E" w:rsidRPr="00937C5E" w:rsidRDefault="00937C5E" w:rsidP="00937C5E">
            <w:pPr>
              <w:jc w:val="both"/>
              <w:rPr>
                <w:sz w:val="16"/>
                <w:szCs w:val="16"/>
              </w:rPr>
            </w:pPr>
          </w:p>
        </w:tc>
      </w:tr>
      <w:tr w:rsidR="00937C5E" w:rsidRPr="00937C5E" w:rsidTr="00A527E7">
        <w:trPr>
          <w:trHeight w:val="3938"/>
        </w:trPr>
        <w:tc>
          <w:tcPr>
            <w:tcW w:w="9855" w:type="dxa"/>
            <w:gridSpan w:val="8"/>
            <w:tcBorders>
              <w:top w:val="nil"/>
              <w:bottom w:val="single" w:sz="12" w:space="0" w:color="auto"/>
            </w:tcBorders>
          </w:tcPr>
          <w:p w:rsidR="00937C5E" w:rsidRPr="00937C5E" w:rsidRDefault="00937C5E" w:rsidP="00937C5E">
            <w:pPr>
              <w:jc w:val="both"/>
              <w:rPr>
                <w:rFonts w:eastAsia="Calibri"/>
              </w:rPr>
            </w:pPr>
          </w:p>
          <w:p w:rsidR="00EA334E" w:rsidRDefault="00937C5E" w:rsidP="00EA334E">
            <w:pPr>
              <w:jc w:val="both"/>
              <w:rPr>
                <w:ins w:id="601" w:author="Ponížilová Hana" w:date="2019-05-21T10:46:00Z"/>
                <w:rFonts w:eastAsia="Calibri"/>
              </w:rPr>
            </w:pPr>
            <w:r w:rsidRPr="00937C5E">
              <w:rPr>
                <w:rFonts w:eastAsia="Calibri"/>
              </w:rPr>
              <w:t>Studenti se zaměřují na projekty v oblasti kultury, které jsou umístěny zejména do veřejného prostoru. K předmětu jsou vypracovány pracovní listy, které studenty provedou celým procesem přípravy kvalitního projektu v prostředí kulturních a kreativních průmyslů.</w:t>
            </w:r>
            <w:ins w:id="602" w:author="Ponížilová Hana" w:date="2019-05-21T10:46:00Z">
              <w:r w:rsidR="00EA334E">
                <w:rPr>
                  <w:rFonts w:eastAsia="Calibri"/>
                </w:rPr>
                <w:t xml:space="preserve"> </w:t>
              </w:r>
              <w:r w:rsidR="00EA334E" w:rsidRPr="00430016">
                <w:rPr>
                  <w:rFonts w:eastAsia="Calibri"/>
                  <w:color w:val="FF0000"/>
                </w:rPr>
                <w:t>Studenti jsou seznámeni zejména s pravidly managementu pro fundraisingové</w:t>
              </w:r>
              <w:r w:rsidR="00EA334E">
                <w:rPr>
                  <w:rFonts w:eastAsia="Calibri"/>
                  <w:color w:val="FF0000"/>
                </w:rPr>
                <w:t xml:space="preserve"> aktivity</w:t>
              </w:r>
              <w:r w:rsidR="00EA334E" w:rsidRPr="00430016">
                <w:rPr>
                  <w:rFonts w:eastAsia="Calibri"/>
                  <w:color w:val="FF0000"/>
                </w:rPr>
                <w:t xml:space="preserve"> kulturních projektů a s principy úlev na dani z příjmů, které jsou dostupné pro dárce, kteří pocházejí z komerčního sektoru ekonomiky</w:t>
              </w:r>
              <w:r w:rsidR="00EA334E">
                <w:rPr>
                  <w:rFonts w:eastAsia="Calibri"/>
                </w:rPr>
                <w:t>.</w:t>
              </w:r>
            </w:ins>
          </w:p>
          <w:p w:rsidR="00937C5E" w:rsidRPr="00937C5E" w:rsidRDefault="00937C5E" w:rsidP="00937C5E">
            <w:pPr>
              <w:jc w:val="both"/>
              <w:rPr>
                <w:rFonts w:eastAsia="Calibri"/>
              </w:rPr>
            </w:pPr>
          </w:p>
          <w:p w:rsidR="00937C5E" w:rsidRPr="00937C5E" w:rsidRDefault="00937C5E" w:rsidP="00937C5E">
            <w:pPr>
              <w:autoSpaceDE w:val="0"/>
              <w:autoSpaceDN w:val="0"/>
              <w:adjustRightInd w:val="0"/>
              <w:rPr>
                <w:rFonts w:eastAsia="Calibri"/>
              </w:rPr>
            </w:pPr>
            <w:r w:rsidRPr="00937C5E">
              <w:rPr>
                <w:rFonts w:eastAsia="Calibri"/>
              </w:rPr>
              <w:t>Bloky výuky:</w:t>
            </w:r>
          </w:p>
          <w:p w:rsidR="00937C5E" w:rsidRPr="00937C5E" w:rsidRDefault="00937C5E" w:rsidP="00700C85">
            <w:pPr>
              <w:numPr>
                <w:ilvl w:val="0"/>
                <w:numId w:val="29"/>
              </w:numPr>
              <w:contextualSpacing/>
              <w:jc w:val="both"/>
            </w:pPr>
            <w:r w:rsidRPr="00937C5E">
              <w:t>Kulturní a kreativní rozvojová spolupráce, příklady; atraktivní a kreativní regiony, příklady.</w:t>
            </w:r>
          </w:p>
          <w:p w:rsidR="00937C5E" w:rsidRPr="00937C5E" w:rsidRDefault="00937C5E" w:rsidP="00700C85">
            <w:pPr>
              <w:numPr>
                <w:ilvl w:val="0"/>
                <w:numId w:val="29"/>
              </w:numPr>
              <w:contextualSpacing/>
              <w:jc w:val="both"/>
            </w:pPr>
            <w:r w:rsidRPr="00937C5E">
              <w:t>Šest témat a prioritních indikátorů pro rozvoj kultury ve městě.</w:t>
            </w:r>
          </w:p>
          <w:p w:rsidR="00937C5E" w:rsidRPr="00937C5E" w:rsidRDefault="00937C5E" w:rsidP="00700C85">
            <w:pPr>
              <w:numPr>
                <w:ilvl w:val="0"/>
                <w:numId w:val="29"/>
              </w:numPr>
              <w:contextualSpacing/>
              <w:jc w:val="both"/>
            </w:pPr>
            <w:r w:rsidRPr="00937C5E">
              <w:t>Výstup, výsledek, přínos kreativního projektu, jak napsat kvalitní projektovou žádost</w:t>
            </w:r>
          </w:p>
          <w:p w:rsidR="00937C5E" w:rsidRPr="00937C5E" w:rsidRDefault="00937C5E" w:rsidP="00700C85">
            <w:pPr>
              <w:numPr>
                <w:ilvl w:val="0"/>
                <w:numId w:val="29"/>
              </w:numPr>
              <w:contextualSpacing/>
              <w:jc w:val="both"/>
            </w:pPr>
            <w:r w:rsidRPr="00937C5E">
              <w:t>Pracovní listy: Jak se stát kulturním manažerem (osobní cíle, poznejte sami sebe a své okolí, jak by měla vypadat ideální budoucnost, výzvy pro změnu veřejného prostoru).</w:t>
            </w:r>
          </w:p>
          <w:p w:rsidR="00937C5E" w:rsidRPr="00937C5E" w:rsidRDefault="00937C5E" w:rsidP="00700C85">
            <w:pPr>
              <w:numPr>
                <w:ilvl w:val="0"/>
                <w:numId w:val="29"/>
              </w:numPr>
              <w:contextualSpacing/>
              <w:jc w:val="both"/>
            </w:pPr>
            <w:r w:rsidRPr="00937C5E">
              <w:t>Pracovní listy: Vícezdrojové financování projektu, veřejné zdroje, vyhodnocení úspěšnosti projektu.</w:t>
            </w:r>
          </w:p>
          <w:p w:rsidR="00937C5E" w:rsidRPr="00937C5E" w:rsidRDefault="00937C5E" w:rsidP="00700C85">
            <w:pPr>
              <w:numPr>
                <w:ilvl w:val="0"/>
                <w:numId w:val="29"/>
              </w:numPr>
              <w:contextualSpacing/>
              <w:jc w:val="both"/>
            </w:pPr>
            <w:r w:rsidRPr="00937C5E">
              <w:t>Pracovní listy: Advokacie kulturních projektů a pozitivní ekonomické dopady projektů do veřejných rozpočtů, metodika a výpočet ekonomických dopadů.</w:t>
            </w:r>
          </w:p>
          <w:p w:rsidR="00937C5E" w:rsidRPr="00937C5E" w:rsidRDefault="00937C5E" w:rsidP="00700C85">
            <w:pPr>
              <w:numPr>
                <w:ilvl w:val="0"/>
                <w:numId w:val="29"/>
              </w:numPr>
              <w:contextualSpacing/>
              <w:jc w:val="both"/>
            </w:pPr>
            <w:r w:rsidRPr="00937C5E">
              <w:t>Pracovní listy: Fundraising a umění jednat s komerční sférou, vize kulturního manažera a naplnění potřeb sponzorů a donátorů; nové trendy v získávání zdrojů (Crowdfunding).</w:t>
            </w:r>
          </w:p>
          <w:p w:rsidR="00937C5E" w:rsidRPr="00937C5E" w:rsidRDefault="00937C5E" w:rsidP="00700C85">
            <w:pPr>
              <w:numPr>
                <w:ilvl w:val="0"/>
                <w:numId w:val="29"/>
              </w:numPr>
              <w:contextualSpacing/>
              <w:jc w:val="both"/>
            </w:pPr>
            <w:r w:rsidRPr="00937C5E">
              <w:t>Pracovní listy: Zákazník kulturního projektu, jak vnímá projekt jeho publikum, co může kulturní manažer udělat pro své zákazníky.</w:t>
            </w:r>
          </w:p>
          <w:p w:rsidR="00937C5E" w:rsidRPr="00937C5E" w:rsidRDefault="00937C5E" w:rsidP="00937C5E">
            <w:pPr>
              <w:ind w:left="720"/>
              <w:contextualSpacing/>
              <w:jc w:val="both"/>
            </w:pPr>
          </w:p>
        </w:tc>
      </w:tr>
      <w:tr w:rsidR="00937C5E" w:rsidRPr="00937C5E" w:rsidTr="00A527E7">
        <w:trPr>
          <w:trHeight w:val="265"/>
        </w:trPr>
        <w:tc>
          <w:tcPr>
            <w:tcW w:w="3653" w:type="dxa"/>
            <w:gridSpan w:val="2"/>
            <w:tcBorders>
              <w:top w:val="nil"/>
            </w:tcBorders>
            <w:shd w:val="clear" w:color="auto" w:fill="F7CAAC"/>
          </w:tcPr>
          <w:p w:rsidR="00937C5E" w:rsidRPr="00937C5E" w:rsidRDefault="00937C5E" w:rsidP="00937C5E">
            <w:pPr>
              <w:jc w:val="both"/>
            </w:pPr>
            <w:r w:rsidRPr="00937C5E">
              <w:rPr>
                <w:b/>
              </w:rPr>
              <w:t>Studijní literatura a studijní pomůcky</w:t>
            </w:r>
          </w:p>
        </w:tc>
        <w:tc>
          <w:tcPr>
            <w:tcW w:w="6202" w:type="dxa"/>
            <w:gridSpan w:val="6"/>
            <w:tcBorders>
              <w:top w:val="nil"/>
              <w:bottom w:val="nil"/>
            </w:tcBorders>
          </w:tcPr>
          <w:p w:rsidR="00937C5E" w:rsidRPr="00937C5E" w:rsidRDefault="00937C5E" w:rsidP="00937C5E">
            <w:pPr>
              <w:jc w:val="both"/>
            </w:pPr>
          </w:p>
        </w:tc>
      </w:tr>
      <w:tr w:rsidR="00937C5E" w:rsidRPr="00937C5E" w:rsidTr="00A527E7">
        <w:trPr>
          <w:trHeight w:val="1497"/>
        </w:trPr>
        <w:tc>
          <w:tcPr>
            <w:tcW w:w="9855" w:type="dxa"/>
            <w:gridSpan w:val="8"/>
            <w:tcBorders>
              <w:top w:val="nil"/>
            </w:tcBorders>
          </w:tcPr>
          <w:p w:rsidR="00937C5E" w:rsidRPr="00937C5E" w:rsidRDefault="00937C5E" w:rsidP="00937C5E">
            <w:pPr>
              <w:jc w:val="both"/>
              <w:rPr>
                <w:iCs/>
              </w:rPr>
            </w:pPr>
          </w:p>
          <w:p w:rsidR="00937C5E" w:rsidRPr="00D71E8B" w:rsidRDefault="00937C5E" w:rsidP="00937C5E">
            <w:pPr>
              <w:jc w:val="both"/>
              <w:rPr>
                <w:b/>
                <w:iCs/>
              </w:rPr>
            </w:pPr>
            <w:r w:rsidRPr="00D71E8B">
              <w:rPr>
                <w:b/>
                <w:iCs/>
              </w:rPr>
              <w:t>Povinná:</w:t>
            </w:r>
          </w:p>
          <w:p w:rsidR="00937C5E" w:rsidRPr="00937C5E" w:rsidRDefault="00937C5E" w:rsidP="00937C5E">
            <w:pPr>
              <w:jc w:val="both"/>
            </w:pPr>
            <w:r w:rsidRPr="00937C5E">
              <w:rPr>
                <w:i/>
                <w:iCs/>
              </w:rPr>
              <w:t>Příručka rozvoje místní kulturní politiky: kroky, nástroje, případové studie</w:t>
            </w:r>
            <w:r w:rsidRPr="00937C5E">
              <w:t>. Brno: Barrister &amp; Principal, 2016, 146 s. Kulturní politika &amp; arts management. ISBN 978-80-7008-368-0.</w:t>
            </w:r>
          </w:p>
          <w:p w:rsidR="00937C5E" w:rsidRPr="00937C5E" w:rsidRDefault="00937C5E" w:rsidP="00937C5E">
            <w:pPr>
              <w:jc w:val="both"/>
            </w:pPr>
            <w:r w:rsidRPr="00937C5E">
              <w:t xml:space="preserve">MATARASSO, François a Charles LANDRY. </w:t>
            </w:r>
            <w:r w:rsidRPr="00937C5E">
              <w:rPr>
                <w:i/>
                <w:iCs/>
              </w:rPr>
              <w:t>Hledání rovnováhy: 21 strategických dilemat v kulturní politice</w:t>
            </w:r>
            <w:r w:rsidRPr="00937C5E">
              <w:t>. Brno: Barrister &amp; Principal, 2015, 86 s. Kultura &amp; arts management. ISBN 978-80-7485-047-9.</w:t>
            </w:r>
          </w:p>
          <w:p w:rsidR="00937C5E" w:rsidRPr="00937C5E" w:rsidRDefault="00937C5E" w:rsidP="00937C5E">
            <w:pPr>
              <w:jc w:val="both"/>
            </w:pPr>
            <w:r w:rsidRPr="00937C5E">
              <w:t xml:space="preserve">O'BRIEN, Dave. </w:t>
            </w:r>
            <w:r w:rsidRPr="00937C5E">
              <w:rPr>
                <w:i/>
                <w:iCs/>
              </w:rPr>
              <w:t>Kulturní politika: management, hodnoty a modernita v kreativních průmyslech</w:t>
            </w:r>
            <w:r w:rsidRPr="00937C5E">
              <w:t>. Brno: Barrister &amp; Principal, 2015, 262 s. Kultura &amp; arts management. ISBN 978-80-7008-356-7.</w:t>
            </w:r>
          </w:p>
          <w:p w:rsidR="00937C5E" w:rsidRPr="00937C5E" w:rsidRDefault="00937C5E" w:rsidP="00937C5E">
            <w:pPr>
              <w:jc w:val="both"/>
            </w:pPr>
          </w:p>
          <w:p w:rsidR="00937C5E" w:rsidRPr="00D71E8B" w:rsidRDefault="00D71E8B" w:rsidP="00937C5E">
            <w:pPr>
              <w:jc w:val="both"/>
              <w:rPr>
                <w:b/>
              </w:rPr>
            </w:pPr>
            <w:r w:rsidRPr="00D71E8B">
              <w:rPr>
                <w:b/>
              </w:rPr>
              <w:t>Doporučená</w:t>
            </w:r>
            <w:r w:rsidR="00937C5E" w:rsidRPr="00D71E8B">
              <w:rPr>
                <w:b/>
              </w:rPr>
              <w:t>:</w:t>
            </w:r>
          </w:p>
          <w:p w:rsidR="00937C5E" w:rsidRPr="00937C5E" w:rsidRDefault="00937C5E" w:rsidP="00937C5E">
            <w:pPr>
              <w:jc w:val="both"/>
            </w:pPr>
            <w:r w:rsidRPr="00937C5E">
              <w:t xml:space="preserve">VOJÍK, Vladimír. </w:t>
            </w:r>
            <w:r w:rsidRPr="00937C5E">
              <w:rPr>
                <w:i/>
              </w:rPr>
              <w:t>Podnikání v kultuře a umění.</w:t>
            </w:r>
            <w:r w:rsidRPr="00937C5E">
              <w:t xml:space="preserve"> Praha: ASPI, 2008, 183 s. ISBN 978-80-7357-402-4.</w:t>
            </w:r>
          </w:p>
          <w:p w:rsidR="00937C5E" w:rsidRPr="00937C5E" w:rsidRDefault="00937C5E" w:rsidP="00937C5E">
            <w:pPr>
              <w:rPr>
                <w:color w:val="000000"/>
              </w:rPr>
            </w:pPr>
            <w:r w:rsidRPr="00937C5E">
              <w:rPr>
                <w:color w:val="000000"/>
              </w:rPr>
              <w:t>HONNEF, Klaus. </w:t>
            </w:r>
            <w:r w:rsidRPr="00937C5E">
              <w:rPr>
                <w:i/>
                <w:iCs/>
                <w:color w:val="000000"/>
              </w:rPr>
              <w:t>Andy Warhol: 1928-1987 : umění jako byznys</w:t>
            </w:r>
            <w:r w:rsidRPr="00937C5E">
              <w:rPr>
                <w:color w:val="000000"/>
              </w:rPr>
              <w:t>. Köln: Benedikt Taschen, c2000, 95 s. ISBN 3-8228-6696-2.</w:t>
            </w:r>
          </w:p>
          <w:p w:rsidR="00937C5E" w:rsidRDefault="00937C5E" w:rsidP="00937C5E">
            <w:pPr>
              <w:rPr>
                <w:color w:val="000000"/>
              </w:rPr>
            </w:pPr>
          </w:p>
          <w:p w:rsidR="000B39D7" w:rsidRPr="00937C5E" w:rsidRDefault="000B39D7" w:rsidP="00937C5E">
            <w:pPr>
              <w:rPr>
                <w:color w:val="000000"/>
              </w:rPr>
            </w:pPr>
          </w:p>
        </w:tc>
      </w:tr>
      <w:tr w:rsidR="00937C5E" w:rsidRPr="00937C5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C5E" w:rsidRPr="00937C5E" w:rsidRDefault="00937C5E" w:rsidP="00937C5E">
            <w:pPr>
              <w:jc w:val="center"/>
              <w:rPr>
                <w:rFonts w:eastAsia="Calibri"/>
                <w:color w:val="FF0000"/>
                <w:sz w:val="16"/>
                <w:szCs w:val="16"/>
              </w:rPr>
            </w:pPr>
            <w:r w:rsidRPr="00937C5E">
              <w:rPr>
                <w:b/>
              </w:rPr>
              <w:lastRenderedPageBreak/>
              <w:t>Informace ke kombinované nebo distanční formě</w:t>
            </w:r>
          </w:p>
        </w:tc>
      </w:tr>
      <w:tr w:rsidR="00937C5E" w:rsidRPr="00937C5E" w:rsidTr="00A527E7">
        <w:tc>
          <w:tcPr>
            <w:tcW w:w="4787" w:type="dxa"/>
            <w:gridSpan w:val="3"/>
            <w:tcBorders>
              <w:top w:val="single" w:sz="2" w:space="0" w:color="auto"/>
            </w:tcBorders>
            <w:shd w:val="clear" w:color="auto" w:fill="F7CAAC"/>
          </w:tcPr>
          <w:p w:rsidR="00937C5E" w:rsidRPr="00937C5E" w:rsidRDefault="00937C5E" w:rsidP="00937C5E">
            <w:pPr>
              <w:autoSpaceDE w:val="0"/>
              <w:autoSpaceDN w:val="0"/>
              <w:adjustRightInd w:val="0"/>
            </w:pPr>
            <w:r w:rsidRPr="00937C5E">
              <w:rPr>
                <w:b/>
              </w:rPr>
              <w:t>Rozsah konzultací (soustředění)</w:t>
            </w:r>
            <w:r w:rsidRPr="00937C5E">
              <w:rPr>
                <w:rFonts w:eastAsia="Calibri"/>
                <w:sz w:val="24"/>
                <w:szCs w:val="24"/>
              </w:rPr>
              <w:t xml:space="preserve"> </w:t>
            </w:r>
          </w:p>
        </w:tc>
        <w:tc>
          <w:tcPr>
            <w:tcW w:w="889" w:type="dxa"/>
            <w:tcBorders>
              <w:top w:val="single" w:sz="2" w:space="0" w:color="auto"/>
            </w:tcBorders>
          </w:tcPr>
          <w:p w:rsidR="00937C5E" w:rsidRPr="00937C5E" w:rsidRDefault="00937C5E" w:rsidP="00937C5E">
            <w:pPr>
              <w:jc w:val="both"/>
            </w:pPr>
            <w:r w:rsidRPr="00937C5E">
              <w:t>8</w:t>
            </w:r>
          </w:p>
        </w:tc>
        <w:tc>
          <w:tcPr>
            <w:tcW w:w="4179" w:type="dxa"/>
            <w:gridSpan w:val="4"/>
            <w:tcBorders>
              <w:top w:val="single" w:sz="2" w:space="0" w:color="auto"/>
            </w:tcBorders>
            <w:shd w:val="clear" w:color="auto" w:fill="F7CAAC"/>
          </w:tcPr>
          <w:p w:rsidR="00937C5E" w:rsidRPr="00937C5E" w:rsidRDefault="00937C5E" w:rsidP="00937C5E">
            <w:pPr>
              <w:jc w:val="both"/>
              <w:rPr>
                <w:b/>
              </w:rPr>
            </w:pPr>
            <w:r w:rsidRPr="00937C5E">
              <w:rPr>
                <w:b/>
              </w:rPr>
              <w:t xml:space="preserve">hodin </w:t>
            </w:r>
          </w:p>
        </w:tc>
      </w:tr>
      <w:tr w:rsidR="00937C5E" w:rsidRPr="00937C5E" w:rsidTr="00A527E7">
        <w:tc>
          <w:tcPr>
            <w:tcW w:w="9855" w:type="dxa"/>
            <w:gridSpan w:val="8"/>
            <w:shd w:val="clear" w:color="auto" w:fill="F7CAAC"/>
          </w:tcPr>
          <w:p w:rsidR="00937C5E" w:rsidRPr="00937C5E" w:rsidRDefault="00937C5E" w:rsidP="00937C5E">
            <w:pPr>
              <w:jc w:val="both"/>
              <w:rPr>
                <w:b/>
              </w:rPr>
            </w:pPr>
            <w:r w:rsidRPr="00937C5E">
              <w:rPr>
                <w:b/>
              </w:rPr>
              <w:t>Informace o způsobu kontaktu s vyučujícím</w:t>
            </w:r>
          </w:p>
        </w:tc>
      </w:tr>
      <w:tr w:rsidR="00937C5E" w:rsidRPr="00937C5E" w:rsidTr="000B39D7">
        <w:trPr>
          <w:trHeight w:val="1243"/>
        </w:trPr>
        <w:tc>
          <w:tcPr>
            <w:tcW w:w="9855" w:type="dxa"/>
            <w:gridSpan w:val="8"/>
          </w:tcPr>
          <w:p w:rsidR="00937C5E" w:rsidRPr="00937C5E" w:rsidRDefault="00937C5E" w:rsidP="00937C5E">
            <w:pPr>
              <w:autoSpaceDE w:val="0"/>
              <w:autoSpaceDN w:val="0"/>
              <w:adjustRightInd w:val="0"/>
            </w:pPr>
          </w:p>
          <w:p w:rsidR="00937C5E" w:rsidRPr="00937C5E" w:rsidRDefault="00937C5E" w:rsidP="00937C5E">
            <w:pPr>
              <w:autoSpaceDE w:val="0"/>
              <w:autoSpaceDN w:val="0"/>
              <w:adjustRightInd w:val="0"/>
              <w:rPr>
                <w:rFonts w:eastAsia="Calibri"/>
                <w:color w:val="FF0000"/>
                <w:sz w:val="16"/>
                <w:szCs w:val="16"/>
              </w:rPr>
            </w:pPr>
            <w:r w:rsidRPr="00937C5E">
              <w:t>Zaslání rozpracovaného projektu, který je umístěn do veřejného prostoru a je sestaven na základě konkrétní výzvy (oblast kulturních a kreativních průmyslů). Osobní (případně virtuální) konzultace s vyučujícím, rozprava nad návrhem projektu, mentoring studenta.</w:t>
            </w:r>
          </w:p>
        </w:tc>
      </w:tr>
    </w:tbl>
    <w:p w:rsidR="00937C5E" w:rsidRDefault="00937C5E"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5F5B" w:rsidRPr="00225F5B" w:rsidTr="00A527E7">
        <w:tc>
          <w:tcPr>
            <w:tcW w:w="9855" w:type="dxa"/>
            <w:gridSpan w:val="8"/>
            <w:tcBorders>
              <w:bottom w:val="double" w:sz="4" w:space="0" w:color="auto"/>
            </w:tcBorders>
            <w:shd w:val="clear" w:color="auto" w:fill="BDD6EE"/>
          </w:tcPr>
          <w:p w:rsidR="00225F5B" w:rsidRPr="00225F5B" w:rsidRDefault="00225F5B" w:rsidP="00225F5B">
            <w:pPr>
              <w:jc w:val="both"/>
              <w:rPr>
                <w:b/>
                <w:sz w:val="28"/>
              </w:rPr>
            </w:pPr>
            <w:r w:rsidRPr="00225F5B">
              <w:lastRenderedPageBreak/>
              <w:br w:type="page"/>
            </w:r>
            <w:r w:rsidRPr="00225F5B">
              <w:rPr>
                <w:b/>
                <w:sz w:val="28"/>
              </w:rPr>
              <w:t>B-III – Charakteristika studijního předmětu</w:t>
            </w:r>
          </w:p>
        </w:tc>
      </w:tr>
      <w:tr w:rsidR="00225F5B" w:rsidRPr="00225F5B" w:rsidTr="00A527E7">
        <w:tc>
          <w:tcPr>
            <w:tcW w:w="3086" w:type="dxa"/>
            <w:tcBorders>
              <w:top w:val="double" w:sz="4" w:space="0" w:color="auto"/>
            </w:tcBorders>
            <w:shd w:val="clear" w:color="auto" w:fill="F7CAAC"/>
          </w:tcPr>
          <w:p w:rsidR="00225F5B" w:rsidRPr="00225F5B" w:rsidRDefault="00225F5B" w:rsidP="00225F5B">
            <w:pPr>
              <w:jc w:val="both"/>
              <w:rPr>
                <w:b/>
              </w:rPr>
            </w:pPr>
            <w:r w:rsidRPr="00225F5B">
              <w:rPr>
                <w:b/>
              </w:rPr>
              <w:t>Název studijního předmětu</w:t>
            </w:r>
          </w:p>
        </w:tc>
        <w:tc>
          <w:tcPr>
            <w:tcW w:w="6769" w:type="dxa"/>
            <w:gridSpan w:val="7"/>
            <w:tcBorders>
              <w:top w:val="double" w:sz="4" w:space="0" w:color="auto"/>
            </w:tcBorders>
          </w:tcPr>
          <w:p w:rsidR="00225F5B" w:rsidRPr="00225F5B" w:rsidRDefault="00225F5B" w:rsidP="00225F5B">
            <w:pPr>
              <w:jc w:val="both"/>
              <w:rPr>
                <w:color w:val="1F497D"/>
              </w:rPr>
            </w:pPr>
            <w:r w:rsidRPr="00225F5B">
              <w:t>Kreativní projektový management</w:t>
            </w:r>
          </w:p>
        </w:tc>
      </w:tr>
      <w:tr w:rsidR="00225F5B" w:rsidRPr="00225F5B" w:rsidTr="00A527E7">
        <w:tc>
          <w:tcPr>
            <w:tcW w:w="3086" w:type="dxa"/>
            <w:shd w:val="clear" w:color="auto" w:fill="F7CAAC"/>
          </w:tcPr>
          <w:p w:rsidR="00225F5B" w:rsidRPr="00225F5B" w:rsidRDefault="00225F5B" w:rsidP="00225F5B">
            <w:pPr>
              <w:rPr>
                <w:b/>
              </w:rPr>
            </w:pPr>
            <w:r w:rsidRPr="00225F5B">
              <w:rPr>
                <w:b/>
              </w:rPr>
              <w:t>Typ předmětu</w:t>
            </w:r>
          </w:p>
        </w:tc>
        <w:tc>
          <w:tcPr>
            <w:tcW w:w="3406" w:type="dxa"/>
            <w:gridSpan w:val="4"/>
          </w:tcPr>
          <w:p w:rsidR="00225F5B" w:rsidRPr="00225F5B" w:rsidRDefault="00225F5B" w:rsidP="00225F5B">
            <w:pPr>
              <w:autoSpaceDE w:val="0"/>
              <w:autoSpaceDN w:val="0"/>
              <w:adjustRightInd w:val="0"/>
            </w:pPr>
            <w:r w:rsidRPr="00225F5B">
              <w:rPr>
                <w:rFonts w:eastAsia="Calibri"/>
              </w:rPr>
              <w:t>povinn</w:t>
            </w:r>
            <w:ins w:id="603" w:author="Ponížilová Hana" w:date="2019-05-31T07:49:00Z">
              <w:r w:rsidR="008C16BB">
                <w:rPr>
                  <w:rFonts w:eastAsia="Calibri"/>
                </w:rPr>
                <w:t>ý</w:t>
              </w:r>
            </w:ins>
            <w:del w:id="604" w:author="Ponížilová Hana" w:date="2019-05-31T07:49:00Z">
              <w:r w:rsidRPr="00225F5B" w:rsidDel="008C16BB">
                <w:rPr>
                  <w:rFonts w:eastAsia="Calibri"/>
                </w:rPr>
                <w:delText>ě volitelný</w:delText>
              </w:r>
            </w:del>
            <w:r w:rsidRPr="00225F5B">
              <w:rPr>
                <w:rFonts w:eastAsia="Calibri"/>
              </w:rPr>
              <w:t xml:space="preserve">, </w:t>
            </w:r>
            <w:r w:rsidRPr="00225F5B">
              <w:rPr>
                <w:rFonts w:eastAsia="Calibri"/>
                <w:bCs/>
              </w:rPr>
              <w:t>PZ</w:t>
            </w:r>
          </w:p>
        </w:tc>
        <w:tc>
          <w:tcPr>
            <w:tcW w:w="2695" w:type="dxa"/>
            <w:gridSpan w:val="2"/>
            <w:shd w:val="clear" w:color="auto" w:fill="F7CAAC"/>
          </w:tcPr>
          <w:p w:rsidR="00225F5B" w:rsidRPr="00225F5B" w:rsidRDefault="00225F5B" w:rsidP="00225F5B">
            <w:pPr>
              <w:jc w:val="both"/>
            </w:pPr>
            <w:r w:rsidRPr="00225F5B">
              <w:rPr>
                <w:b/>
              </w:rPr>
              <w:t>doporučený ročník/semestr</w:t>
            </w:r>
          </w:p>
        </w:tc>
        <w:tc>
          <w:tcPr>
            <w:tcW w:w="668" w:type="dxa"/>
          </w:tcPr>
          <w:p w:rsidR="00225F5B" w:rsidRPr="00225F5B" w:rsidRDefault="00225F5B" w:rsidP="00225F5B">
            <w:pPr>
              <w:jc w:val="both"/>
            </w:pPr>
            <w:r w:rsidRPr="00225F5B">
              <w:t>1/ZS</w:t>
            </w:r>
          </w:p>
        </w:tc>
      </w:tr>
      <w:tr w:rsidR="00225F5B" w:rsidRPr="00225F5B" w:rsidTr="00A527E7">
        <w:tc>
          <w:tcPr>
            <w:tcW w:w="3086" w:type="dxa"/>
            <w:shd w:val="clear" w:color="auto" w:fill="F7CAAC"/>
          </w:tcPr>
          <w:p w:rsidR="00225F5B" w:rsidRPr="00225F5B" w:rsidRDefault="00225F5B" w:rsidP="00225F5B">
            <w:pPr>
              <w:jc w:val="both"/>
              <w:rPr>
                <w:b/>
              </w:rPr>
            </w:pPr>
            <w:r w:rsidRPr="00225F5B">
              <w:rPr>
                <w:b/>
              </w:rPr>
              <w:t>Rozsah studijního předmětu</w:t>
            </w:r>
          </w:p>
        </w:tc>
        <w:tc>
          <w:tcPr>
            <w:tcW w:w="1701" w:type="dxa"/>
            <w:gridSpan w:val="2"/>
          </w:tcPr>
          <w:p w:rsidR="00225F5B" w:rsidRPr="00225F5B" w:rsidRDefault="00225F5B" w:rsidP="00225F5B">
            <w:pPr>
              <w:autoSpaceDE w:val="0"/>
              <w:autoSpaceDN w:val="0"/>
              <w:adjustRightInd w:val="0"/>
              <w:rPr>
                <w:color w:val="1F497D"/>
                <w:sz w:val="16"/>
                <w:szCs w:val="16"/>
              </w:rPr>
            </w:pPr>
            <w:r w:rsidRPr="00225F5B">
              <w:rPr>
                <w:rFonts w:eastAsia="Calibri"/>
              </w:rPr>
              <w:t>8c</w:t>
            </w:r>
          </w:p>
        </w:tc>
        <w:tc>
          <w:tcPr>
            <w:tcW w:w="889" w:type="dxa"/>
            <w:shd w:val="clear" w:color="auto" w:fill="F7CAAC"/>
          </w:tcPr>
          <w:p w:rsidR="00225F5B" w:rsidRPr="00225F5B" w:rsidRDefault="00225F5B" w:rsidP="00225F5B">
            <w:pPr>
              <w:jc w:val="both"/>
              <w:rPr>
                <w:b/>
              </w:rPr>
            </w:pPr>
            <w:r w:rsidRPr="00225F5B">
              <w:rPr>
                <w:b/>
              </w:rPr>
              <w:t xml:space="preserve">hod. </w:t>
            </w:r>
          </w:p>
        </w:tc>
        <w:tc>
          <w:tcPr>
            <w:tcW w:w="816" w:type="dxa"/>
          </w:tcPr>
          <w:p w:rsidR="00225F5B" w:rsidRPr="00225F5B" w:rsidRDefault="00225F5B" w:rsidP="00225F5B">
            <w:pPr>
              <w:jc w:val="both"/>
            </w:pPr>
            <w:r w:rsidRPr="00225F5B">
              <w:t xml:space="preserve">8 </w:t>
            </w:r>
          </w:p>
        </w:tc>
        <w:tc>
          <w:tcPr>
            <w:tcW w:w="2156" w:type="dxa"/>
            <w:shd w:val="clear" w:color="auto" w:fill="F7CAAC"/>
          </w:tcPr>
          <w:p w:rsidR="00225F5B" w:rsidRPr="00225F5B" w:rsidRDefault="00225F5B" w:rsidP="00225F5B">
            <w:pPr>
              <w:jc w:val="both"/>
              <w:rPr>
                <w:b/>
              </w:rPr>
            </w:pPr>
            <w:r w:rsidRPr="00225F5B">
              <w:rPr>
                <w:b/>
              </w:rPr>
              <w:t>kreditů</w:t>
            </w:r>
          </w:p>
        </w:tc>
        <w:tc>
          <w:tcPr>
            <w:tcW w:w="1207" w:type="dxa"/>
            <w:gridSpan w:val="2"/>
          </w:tcPr>
          <w:p w:rsidR="00225F5B" w:rsidRPr="00225F5B" w:rsidRDefault="00225F5B" w:rsidP="00225F5B">
            <w:pPr>
              <w:jc w:val="both"/>
            </w:pPr>
            <w:r w:rsidRPr="00225F5B">
              <w:t>2</w:t>
            </w:r>
          </w:p>
        </w:tc>
      </w:tr>
      <w:tr w:rsidR="00225F5B" w:rsidRPr="00225F5B" w:rsidTr="00A527E7">
        <w:tc>
          <w:tcPr>
            <w:tcW w:w="3086" w:type="dxa"/>
            <w:shd w:val="clear" w:color="auto" w:fill="F7CAAC"/>
          </w:tcPr>
          <w:p w:rsidR="00225F5B" w:rsidRPr="00225F5B" w:rsidRDefault="00225F5B" w:rsidP="00225F5B">
            <w:pPr>
              <w:rPr>
                <w:b/>
                <w:sz w:val="22"/>
              </w:rPr>
            </w:pPr>
            <w:r w:rsidRPr="00225F5B">
              <w:rPr>
                <w:b/>
              </w:rPr>
              <w:t>Prerekvizity, korekvizity, ekvivalence</w:t>
            </w:r>
          </w:p>
        </w:tc>
        <w:tc>
          <w:tcPr>
            <w:tcW w:w="6769" w:type="dxa"/>
            <w:gridSpan w:val="7"/>
          </w:tcPr>
          <w:p w:rsidR="00225F5B" w:rsidRPr="00225F5B" w:rsidRDefault="00225F5B" w:rsidP="00225F5B">
            <w:pPr>
              <w:jc w:val="both"/>
              <w:rPr>
                <w:sz w:val="16"/>
                <w:szCs w:val="16"/>
              </w:rPr>
            </w:pPr>
          </w:p>
        </w:tc>
      </w:tr>
      <w:tr w:rsidR="00225F5B" w:rsidRPr="00225F5B" w:rsidTr="00A527E7">
        <w:tc>
          <w:tcPr>
            <w:tcW w:w="3086" w:type="dxa"/>
            <w:shd w:val="clear" w:color="auto" w:fill="F7CAAC"/>
          </w:tcPr>
          <w:p w:rsidR="00225F5B" w:rsidRPr="00225F5B" w:rsidRDefault="00225F5B" w:rsidP="00225F5B">
            <w:pPr>
              <w:rPr>
                <w:b/>
              </w:rPr>
            </w:pPr>
            <w:r w:rsidRPr="00225F5B">
              <w:rPr>
                <w:b/>
              </w:rPr>
              <w:t>Způsob ověření studijních výsledků</w:t>
            </w:r>
          </w:p>
        </w:tc>
        <w:tc>
          <w:tcPr>
            <w:tcW w:w="3406" w:type="dxa"/>
            <w:gridSpan w:val="4"/>
          </w:tcPr>
          <w:p w:rsidR="00225F5B" w:rsidRPr="00225F5B" w:rsidRDefault="00225F5B" w:rsidP="00225F5B">
            <w:pPr>
              <w:jc w:val="both"/>
            </w:pPr>
            <w:r w:rsidRPr="00225F5B">
              <w:rPr>
                <w:rFonts w:eastAsia="Calibri"/>
              </w:rPr>
              <w:t>klasifikovaný zápočet</w:t>
            </w:r>
          </w:p>
        </w:tc>
        <w:tc>
          <w:tcPr>
            <w:tcW w:w="2156" w:type="dxa"/>
            <w:shd w:val="clear" w:color="auto" w:fill="F7CAAC"/>
          </w:tcPr>
          <w:p w:rsidR="00225F5B" w:rsidRPr="00225F5B" w:rsidRDefault="00225F5B" w:rsidP="00225F5B">
            <w:pPr>
              <w:jc w:val="both"/>
              <w:rPr>
                <w:b/>
              </w:rPr>
            </w:pPr>
            <w:r w:rsidRPr="00225F5B">
              <w:rPr>
                <w:b/>
              </w:rPr>
              <w:t>Forma výuky</w:t>
            </w:r>
          </w:p>
        </w:tc>
        <w:tc>
          <w:tcPr>
            <w:tcW w:w="1207" w:type="dxa"/>
            <w:gridSpan w:val="2"/>
          </w:tcPr>
          <w:p w:rsidR="00225F5B" w:rsidRPr="00225F5B" w:rsidRDefault="00225F5B" w:rsidP="00225F5B">
            <w:pPr>
              <w:jc w:val="both"/>
            </w:pPr>
            <w:r w:rsidRPr="00225F5B">
              <w:rPr>
                <w:rFonts w:eastAsia="Calibri"/>
              </w:rPr>
              <w:t>cvičení</w:t>
            </w:r>
          </w:p>
        </w:tc>
      </w:tr>
      <w:tr w:rsidR="00225F5B" w:rsidRPr="00225F5B" w:rsidTr="00A527E7">
        <w:tc>
          <w:tcPr>
            <w:tcW w:w="3086" w:type="dxa"/>
            <w:shd w:val="clear" w:color="auto" w:fill="F7CAAC"/>
          </w:tcPr>
          <w:p w:rsidR="00225F5B" w:rsidRPr="00225F5B" w:rsidRDefault="00225F5B" w:rsidP="00225F5B">
            <w:pPr>
              <w:rPr>
                <w:b/>
              </w:rPr>
            </w:pPr>
            <w:r w:rsidRPr="00225F5B">
              <w:rPr>
                <w:b/>
              </w:rPr>
              <w:t>Forma způsobu ověření studijních výsledků a další požadavky na studenta</w:t>
            </w:r>
          </w:p>
        </w:tc>
        <w:tc>
          <w:tcPr>
            <w:tcW w:w="6769" w:type="dxa"/>
            <w:gridSpan w:val="7"/>
            <w:tcBorders>
              <w:bottom w:val="nil"/>
            </w:tcBorders>
          </w:tcPr>
          <w:p w:rsidR="00225F5B" w:rsidRPr="00225F5B" w:rsidRDefault="00225F5B" w:rsidP="00225F5B">
            <w:pPr>
              <w:jc w:val="both"/>
              <w:rPr>
                <w:color w:val="1F497D"/>
                <w:sz w:val="16"/>
                <w:szCs w:val="16"/>
              </w:rPr>
            </w:pPr>
            <w:r w:rsidRPr="00225F5B">
              <w:rPr>
                <w:rFonts w:eastAsia="Calibri"/>
              </w:rPr>
              <w:t>Ústní zkouška testuje připravenost studentů v použití kreativních metod v projektu na případové studii, která je součástí zadání ústní zkoušky. Student během zkoušky spolupracuje s týmem a použije kreativní metody pro plánování projektu dle vlastního výběru, která je vhodné v konkrétní etapě životního cyklu projektu (předprojektová příprava, zahájení projektu, plánování projektu). Kolokvium, při zkoušce je důležitá interakce s ostatními studenty předmětu.</w:t>
            </w:r>
          </w:p>
        </w:tc>
      </w:tr>
      <w:tr w:rsidR="00225F5B" w:rsidRPr="00225F5B" w:rsidTr="00A527E7">
        <w:trPr>
          <w:trHeight w:val="554"/>
        </w:trPr>
        <w:tc>
          <w:tcPr>
            <w:tcW w:w="9855" w:type="dxa"/>
            <w:gridSpan w:val="8"/>
            <w:tcBorders>
              <w:top w:val="nil"/>
            </w:tcBorders>
          </w:tcPr>
          <w:p w:rsidR="00225F5B" w:rsidRPr="00225F5B" w:rsidRDefault="00225F5B" w:rsidP="00225F5B">
            <w:pPr>
              <w:jc w:val="both"/>
            </w:pPr>
          </w:p>
        </w:tc>
      </w:tr>
      <w:tr w:rsidR="00225F5B" w:rsidRPr="00225F5B" w:rsidTr="00A527E7">
        <w:trPr>
          <w:trHeight w:val="197"/>
        </w:trPr>
        <w:tc>
          <w:tcPr>
            <w:tcW w:w="3086" w:type="dxa"/>
            <w:tcBorders>
              <w:top w:val="nil"/>
            </w:tcBorders>
            <w:shd w:val="clear" w:color="auto" w:fill="F7CAAC"/>
          </w:tcPr>
          <w:p w:rsidR="00225F5B" w:rsidRPr="00225F5B" w:rsidRDefault="00225F5B" w:rsidP="00225F5B">
            <w:pPr>
              <w:jc w:val="both"/>
              <w:rPr>
                <w:b/>
              </w:rPr>
            </w:pPr>
            <w:r w:rsidRPr="00225F5B">
              <w:rPr>
                <w:b/>
              </w:rPr>
              <w:t>Garant předmětu</w:t>
            </w:r>
          </w:p>
        </w:tc>
        <w:tc>
          <w:tcPr>
            <w:tcW w:w="6769" w:type="dxa"/>
            <w:gridSpan w:val="7"/>
            <w:tcBorders>
              <w:top w:val="nil"/>
            </w:tcBorders>
          </w:tcPr>
          <w:p w:rsidR="00225F5B" w:rsidRPr="00225F5B" w:rsidRDefault="00225F5B" w:rsidP="00225F5B">
            <w:pPr>
              <w:jc w:val="both"/>
            </w:pPr>
            <w:r w:rsidRPr="00225F5B">
              <w:rPr>
                <w:rFonts w:eastAsia="Calibri"/>
              </w:rPr>
              <w:t>Ing. Eva Šviráková, Ph.D.</w:t>
            </w:r>
          </w:p>
        </w:tc>
      </w:tr>
      <w:tr w:rsidR="00225F5B" w:rsidRPr="00225F5B" w:rsidTr="00A527E7">
        <w:trPr>
          <w:trHeight w:val="243"/>
        </w:trPr>
        <w:tc>
          <w:tcPr>
            <w:tcW w:w="3086" w:type="dxa"/>
            <w:tcBorders>
              <w:top w:val="nil"/>
            </w:tcBorders>
            <w:shd w:val="clear" w:color="auto" w:fill="F7CAAC"/>
          </w:tcPr>
          <w:p w:rsidR="00225F5B" w:rsidRPr="00225F5B" w:rsidRDefault="00225F5B" w:rsidP="00225F5B">
            <w:pPr>
              <w:rPr>
                <w:b/>
              </w:rPr>
            </w:pPr>
            <w:r w:rsidRPr="00225F5B">
              <w:rPr>
                <w:b/>
              </w:rPr>
              <w:t>Zapojení garanta do výuky předmětu</w:t>
            </w:r>
          </w:p>
        </w:tc>
        <w:tc>
          <w:tcPr>
            <w:tcW w:w="6769" w:type="dxa"/>
            <w:gridSpan w:val="7"/>
            <w:tcBorders>
              <w:top w:val="nil"/>
            </w:tcBorders>
          </w:tcPr>
          <w:p w:rsidR="00225F5B" w:rsidRPr="00225F5B" w:rsidRDefault="00225F5B" w:rsidP="00225F5B">
            <w:pPr>
              <w:jc w:val="both"/>
              <w:rPr>
                <w:color w:val="1F497D"/>
              </w:rPr>
            </w:pPr>
            <w:r w:rsidRPr="00225F5B">
              <w:rPr>
                <w:rFonts w:eastAsia="Calibri"/>
              </w:rPr>
              <w:t>100 %</w:t>
            </w:r>
          </w:p>
        </w:tc>
      </w:tr>
      <w:tr w:rsidR="00225F5B" w:rsidRPr="00225F5B" w:rsidTr="00A527E7">
        <w:tc>
          <w:tcPr>
            <w:tcW w:w="3086" w:type="dxa"/>
            <w:shd w:val="clear" w:color="auto" w:fill="F7CAAC"/>
          </w:tcPr>
          <w:p w:rsidR="00225F5B" w:rsidRPr="00225F5B" w:rsidRDefault="00225F5B" w:rsidP="00225F5B">
            <w:pPr>
              <w:jc w:val="both"/>
              <w:rPr>
                <w:b/>
              </w:rPr>
            </w:pPr>
            <w:r w:rsidRPr="00225F5B">
              <w:rPr>
                <w:b/>
              </w:rPr>
              <w:t>Vyučující</w:t>
            </w:r>
          </w:p>
        </w:tc>
        <w:tc>
          <w:tcPr>
            <w:tcW w:w="6769" w:type="dxa"/>
            <w:gridSpan w:val="7"/>
            <w:tcBorders>
              <w:bottom w:val="nil"/>
            </w:tcBorders>
          </w:tcPr>
          <w:p w:rsidR="00225F5B" w:rsidRPr="00225F5B" w:rsidRDefault="00225F5B" w:rsidP="00225F5B">
            <w:pPr>
              <w:jc w:val="both"/>
            </w:pPr>
            <w:r w:rsidRPr="00225F5B">
              <w:rPr>
                <w:rFonts w:eastAsia="Calibri"/>
              </w:rPr>
              <w:t>Ing. Eva Šviráková, Ph.D.</w:t>
            </w:r>
          </w:p>
        </w:tc>
      </w:tr>
      <w:tr w:rsidR="00225F5B" w:rsidRPr="00225F5B" w:rsidTr="00A527E7">
        <w:trPr>
          <w:trHeight w:val="554"/>
        </w:trPr>
        <w:tc>
          <w:tcPr>
            <w:tcW w:w="9855" w:type="dxa"/>
            <w:gridSpan w:val="8"/>
            <w:tcBorders>
              <w:top w:val="nil"/>
            </w:tcBorders>
          </w:tcPr>
          <w:p w:rsidR="00225F5B" w:rsidRPr="00225F5B" w:rsidRDefault="00225F5B" w:rsidP="00225F5B">
            <w:pPr>
              <w:jc w:val="both"/>
            </w:pPr>
          </w:p>
        </w:tc>
      </w:tr>
      <w:tr w:rsidR="00225F5B" w:rsidRPr="00225F5B" w:rsidTr="00A527E7">
        <w:tc>
          <w:tcPr>
            <w:tcW w:w="3086" w:type="dxa"/>
            <w:shd w:val="clear" w:color="auto" w:fill="F7CAAC"/>
          </w:tcPr>
          <w:p w:rsidR="00225F5B" w:rsidRPr="00225F5B" w:rsidRDefault="00225F5B" w:rsidP="00225F5B">
            <w:pPr>
              <w:jc w:val="both"/>
              <w:rPr>
                <w:b/>
              </w:rPr>
            </w:pPr>
            <w:r w:rsidRPr="00225F5B">
              <w:rPr>
                <w:b/>
              </w:rPr>
              <w:t>Stručná anotace předmětu</w:t>
            </w:r>
          </w:p>
        </w:tc>
        <w:tc>
          <w:tcPr>
            <w:tcW w:w="6769" w:type="dxa"/>
            <w:gridSpan w:val="7"/>
            <w:tcBorders>
              <w:bottom w:val="nil"/>
            </w:tcBorders>
          </w:tcPr>
          <w:p w:rsidR="00225F5B" w:rsidRPr="00225F5B" w:rsidRDefault="00225F5B" w:rsidP="00225F5B">
            <w:pPr>
              <w:jc w:val="both"/>
              <w:rPr>
                <w:sz w:val="16"/>
                <w:szCs w:val="16"/>
              </w:rPr>
            </w:pPr>
          </w:p>
        </w:tc>
      </w:tr>
      <w:tr w:rsidR="00225F5B" w:rsidRPr="00225F5B" w:rsidTr="00A527E7">
        <w:trPr>
          <w:trHeight w:val="3938"/>
        </w:trPr>
        <w:tc>
          <w:tcPr>
            <w:tcW w:w="9855" w:type="dxa"/>
            <w:gridSpan w:val="8"/>
            <w:tcBorders>
              <w:top w:val="nil"/>
              <w:bottom w:val="single" w:sz="12" w:space="0" w:color="auto"/>
            </w:tcBorders>
          </w:tcPr>
          <w:p w:rsidR="00225F5B" w:rsidRPr="00225F5B" w:rsidRDefault="00225F5B" w:rsidP="00225F5B">
            <w:pPr>
              <w:autoSpaceDE w:val="0"/>
              <w:autoSpaceDN w:val="0"/>
              <w:adjustRightInd w:val="0"/>
              <w:rPr>
                <w:rFonts w:eastAsia="Calibri"/>
              </w:rPr>
            </w:pPr>
          </w:p>
          <w:p w:rsidR="00990419" w:rsidRPr="00990419" w:rsidRDefault="00225F5B" w:rsidP="00990419">
            <w:pPr>
              <w:pStyle w:val="Default"/>
              <w:rPr>
                <w:ins w:id="605" w:author="Ponížilová Hana" w:date="2019-05-21T10:50:00Z"/>
                <w:rFonts w:ascii="Times New Roman" w:hAnsi="Times New Roman" w:cs="Times New Roman"/>
                <w:color w:val="FF0000"/>
                <w:sz w:val="20"/>
                <w:szCs w:val="20"/>
              </w:rPr>
            </w:pPr>
            <w:r w:rsidRPr="00990419">
              <w:rPr>
                <w:rFonts w:ascii="Times New Roman" w:hAnsi="Times New Roman" w:cs="Times New Roman"/>
                <w:sz w:val="20"/>
                <w:szCs w:val="20"/>
              </w:rPr>
              <w:t xml:space="preserve">Výuka projektového řízení je zaměřena na projekty, které vznikají v prostředí kulturních a kreativních průmyslů. Ve výuce kreativního projektového managementu je použita řada technik a nástrojů ze světa designu, které pomáhají projektovým manažerům vytvořit takový projekt, který je zaměřen na zákazníka a má stanovený cíl v souladu s požadavky investora a zákazníka projektu. Kreativní techniky, které jsou ve výuce využity, pomáhají v tom, aby studenti přicházeli s novým řešením, objevovali nové cesty při plánování </w:t>
            </w:r>
            <w:ins w:id="606" w:author="Ponížilová Hana" w:date="2019-05-21T10:49:00Z">
              <w:r w:rsidR="00990419" w:rsidRPr="00990419">
                <w:rPr>
                  <w:rFonts w:ascii="Times New Roman" w:hAnsi="Times New Roman" w:cs="Times New Roman"/>
                  <w:sz w:val="20"/>
                  <w:szCs w:val="20"/>
                </w:rPr>
                <w:t xml:space="preserve">a realizaci </w:t>
              </w:r>
            </w:ins>
            <w:r w:rsidRPr="00990419">
              <w:rPr>
                <w:rFonts w:ascii="Times New Roman" w:hAnsi="Times New Roman" w:cs="Times New Roman"/>
                <w:sz w:val="20"/>
                <w:szCs w:val="20"/>
              </w:rPr>
              <w:t xml:space="preserve">projektů. </w:t>
            </w:r>
            <w:ins w:id="607" w:author="Ponížilová Hana" w:date="2019-05-21T10:50:00Z">
              <w:r w:rsidR="00990419" w:rsidRPr="00990419">
                <w:rPr>
                  <w:rFonts w:ascii="Times New Roman" w:hAnsi="Times New Roman" w:cs="Times New Roman"/>
                  <w:color w:val="FF0000"/>
                  <w:sz w:val="20"/>
                  <w:szCs w:val="20"/>
                </w:rPr>
                <w:t xml:space="preserve">Studenti jsou seznámeni s ekonomikou projektů formou zážitku, jejich úkolem je stanovit konkrétní rozpočet na projekt a to jak v oblasti nákladů na materiál a služby, tak i v oblasti osobních nákladů manažera a členů týmu. Jejich plány nákladů jsou ve fázi implementace / prototypizace výstupu projektu konfrontovány se skutečností. </w:t>
              </w:r>
            </w:ins>
          </w:p>
          <w:p w:rsidR="00225F5B" w:rsidRPr="00225F5B" w:rsidRDefault="00225F5B" w:rsidP="00225F5B">
            <w:pPr>
              <w:autoSpaceDE w:val="0"/>
              <w:autoSpaceDN w:val="0"/>
              <w:adjustRightInd w:val="0"/>
              <w:rPr>
                <w:rFonts w:eastAsia="Calibri"/>
              </w:rPr>
            </w:pPr>
          </w:p>
          <w:p w:rsidR="00225F5B" w:rsidRPr="00225F5B" w:rsidRDefault="00225F5B" w:rsidP="00225F5B">
            <w:pPr>
              <w:autoSpaceDE w:val="0"/>
              <w:autoSpaceDN w:val="0"/>
              <w:adjustRightInd w:val="0"/>
              <w:rPr>
                <w:rFonts w:eastAsia="Calibri"/>
              </w:rPr>
            </w:pPr>
            <w:r w:rsidRPr="00225F5B">
              <w:rPr>
                <w:rFonts w:eastAsia="Calibri"/>
              </w:rPr>
              <w:t>Bloky výuky:</w:t>
            </w:r>
          </w:p>
          <w:p w:rsidR="00225F5B" w:rsidRPr="00225F5B" w:rsidRDefault="00225F5B" w:rsidP="00225F5B">
            <w:pPr>
              <w:autoSpaceDE w:val="0"/>
              <w:autoSpaceDN w:val="0"/>
              <w:adjustRightInd w:val="0"/>
              <w:rPr>
                <w:rFonts w:eastAsia="Calibri"/>
              </w:rPr>
            </w:pPr>
            <w:r w:rsidRPr="00225F5B">
              <w:rPr>
                <w:rFonts w:eastAsia="Calibri"/>
              </w:rPr>
              <w:t xml:space="preserve">1. Projekt, program, portfolio, definice, vzájemný vztah těchto pojmů, projektové role. </w:t>
            </w:r>
          </w:p>
          <w:p w:rsidR="00225F5B" w:rsidRPr="00225F5B" w:rsidRDefault="00225F5B" w:rsidP="00225F5B">
            <w:pPr>
              <w:autoSpaceDE w:val="0"/>
              <w:autoSpaceDN w:val="0"/>
              <w:adjustRightInd w:val="0"/>
              <w:rPr>
                <w:rFonts w:eastAsia="Calibri"/>
              </w:rPr>
            </w:pPr>
            <w:r w:rsidRPr="00225F5B">
              <w:rPr>
                <w:rFonts w:eastAsia="Calibri"/>
              </w:rPr>
              <w:t>2. Předprojektová příprava, zdůvodnění projektu (business case), projektový rámec, logický rámec, Gameplan.</w:t>
            </w:r>
          </w:p>
          <w:p w:rsidR="00225F5B" w:rsidRPr="00225F5B" w:rsidRDefault="00225F5B" w:rsidP="00225F5B">
            <w:pPr>
              <w:autoSpaceDE w:val="0"/>
              <w:autoSpaceDN w:val="0"/>
              <w:adjustRightInd w:val="0"/>
              <w:rPr>
                <w:rFonts w:eastAsia="Calibri"/>
              </w:rPr>
            </w:pPr>
            <w:r w:rsidRPr="00225F5B">
              <w:rPr>
                <w:rFonts w:eastAsia="Calibri"/>
              </w:rPr>
              <w:t>3. Zahájení projektu, zakládací listina projektu, nastavení odpovědnosti a pravomoci projektových rolí, identifikace a zjištění zájmů a očekávání zainteresovaných stran, kreativní technika Stakeholder Analysis, hra Low-Tech Social Network.</w:t>
            </w:r>
          </w:p>
          <w:p w:rsidR="00225F5B" w:rsidRPr="00225F5B" w:rsidRDefault="00225F5B" w:rsidP="00225F5B">
            <w:pPr>
              <w:autoSpaceDE w:val="0"/>
              <w:autoSpaceDN w:val="0"/>
              <w:adjustRightInd w:val="0"/>
              <w:rPr>
                <w:rFonts w:eastAsia="Calibri"/>
              </w:rPr>
            </w:pPr>
            <w:r w:rsidRPr="00225F5B">
              <w:rPr>
                <w:rFonts w:eastAsia="Calibri"/>
              </w:rPr>
              <w:t>4. Plánování projektu, plánování věcného rozsahu projektu, sběr požadavků, sestavení WBS, popis pracovních balíků, kreativní technika Poster Session. Plánování času a nákladů, kreativní technika Projektový poker, seznamy činností, kritická cesta.</w:t>
            </w:r>
          </w:p>
          <w:p w:rsidR="00225F5B" w:rsidRPr="00225F5B" w:rsidRDefault="00225F5B" w:rsidP="00225F5B">
            <w:pPr>
              <w:autoSpaceDE w:val="0"/>
              <w:autoSpaceDN w:val="0"/>
              <w:adjustRightInd w:val="0"/>
              <w:rPr>
                <w:rFonts w:eastAsia="Calibri"/>
              </w:rPr>
            </w:pPr>
            <w:r w:rsidRPr="00225F5B">
              <w:rPr>
                <w:rFonts w:eastAsia="Calibri"/>
              </w:rPr>
              <w:t>5. Projektová rizika, kreativní techniky pro hledání rizikových událostí v projektu (Pre-Mortem).</w:t>
            </w:r>
          </w:p>
          <w:p w:rsidR="00225F5B" w:rsidRPr="00225F5B" w:rsidRDefault="00225F5B" w:rsidP="00225F5B">
            <w:pPr>
              <w:autoSpaceDE w:val="0"/>
              <w:autoSpaceDN w:val="0"/>
              <w:adjustRightInd w:val="0"/>
              <w:rPr>
                <w:rFonts w:eastAsia="Calibri"/>
              </w:rPr>
            </w:pPr>
            <w:r w:rsidRPr="00225F5B">
              <w:rPr>
                <w:rFonts w:eastAsia="Calibri"/>
              </w:rPr>
              <w:t xml:space="preserve">6. Realizace projektu, Kick off meeting, operativní řízení projektu, metody pro sledování skutečného průběhu projektu a porovnávání s plánem, kreativní metoda CreaTrack. </w:t>
            </w:r>
          </w:p>
          <w:p w:rsidR="00225F5B" w:rsidRPr="00225F5B" w:rsidRDefault="00225F5B" w:rsidP="00225F5B">
            <w:pPr>
              <w:autoSpaceDE w:val="0"/>
              <w:autoSpaceDN w:val="0"/>
              <w:adjustRightInd w:val="0"/>
              <w:rPr>
                <w:rFonts w:eastAsia="Calibri"/>
              </w:rPr>
            </w:pPr>
            <w:r w:rsidRPr="00225F5B">
              <w:rPr>
                <w:rFonts w:eastAsia="Calibri"/>
              </w:rPr>
              <w:t xml:space="preserve">7. Změny v projektu, krize v projektu a jejich řešení, ukončení a vyhodnocení projektu, kreativní metoda Campfire. </w:t>
            </w:r>
          </w:p>
          <w:p w:rsidR="00225F5B" w:rsidRPr="00225F5B" w:rsidRDefault="00225F5B" w:rsidP="00225F5B">
            <w:pPr>
              <w:jc w:val="both"/>
            </w:pPr>
            <w:r w:rsidRPr="00225F5B">
              <w:t>8. Prezentace vlastních projektových plánů, využití kreativních technik v designu projektu.</w:t>
            </w:r>
          </w:p>
          <w:p w:rsidR="00225F5B" w:rsidRPr="00225F5B" w:rsidRDefault="00225F5B" w:rsidP="00225F5B">
            <w:pPr>
              <w:jc w:val="both"/>
            </w:pPr>
          </w:p>
        </w:tc>
      </w:tr>
      <w:tr w:rsidR="00225F5B" w:rsidRPr="00225F5B" w:rsidTr="00A527E7">
        <w:trPr>
          <w:trHeight w:val="265"/>
        </w:trPr>
        <w:tc>
          <w:tcPr>
            <w:tcW w:w="3653" w:type="dxa"/>
            <w:gridSpan w:val="2"/>
            <w:tcBorders>
              <w:top w:val="nil"/>
            </w:tcBorders>
            <w:shd w:val="clear" w:color="auto" w:fill="F7CAAC"/>
          </w:tcPr>
          <w:p w:rsidR="00225F5B" w:rsidRPr="00225F5B" w:rsidRDefault="00225F5B" w:rsidP="00225F5B">
            <w:pPr>
              <w:jc w:val="both"/>
            </w:pPr>
            <w:r w:rsidRPr="00225F5B">
              <w:rPr>
                <w:b/>
              </w:rPr>
              <w:t>Studijní literatura a studijní pomůcky</w:t>
            </w:r>
          </w:p>
        </w:tc>
        <w:tc>
          <w:tcPr>
            <w:tcW w:w="6202" w:type="dxa"/>
            <w:gridSpan w:val="6"/>
            <w:tcBorders>
              <w:top w:val="nil"/>
              <w:bottom w:val="nil"/>
            </w:tcBorders>
          </w:tcPr>
          <w:p w:rsidR="00225F5B" w:rsidRPr="00225F5B" w:rsidRDefault="00225F5B" w:rsidP="00225F5B">
            <w:pPr>
              <w:jc w:val="both"/>
            </w:pPr>
          </w:p>
        </w:tc>
      </w:tr>
      <w:tr w:rsidR="00225F5B" w:rsidRPr="00225F5B" w:rsidTr="0027052F">
        <w:trPr>
          <w:trHeight w:val="850"/>
        </w:trPr>
        <w:tc>
          <w:tcPr>
            <w:tcW w:w="9855" w:type="dxa"/>
            <w:gridSpan w:val="8"/>
            <w:tcBorders>
              <w:top w:val="nil"/>
            </w:tcBorders>
          </w:tcPr>
          <w:p w:rsidR="00225F5B" w:rsidRPr="00225F5B" w:rsidRDefault="00225F5B" w:rsidP="00225F5B">
            <w:pPr>
              <w:jc w:val="both"/>
            </w:pPr>
          </w:p>
          <w:p w:rsidR="00225F5B" w:rsidRPr="00225F5B" w:rsidRDefault="00225F5B" w:rsidP="00225F5B">
            <w:pPr>
              <w:jc w:val="both"/>
            </w:pPr>
            <w:r w:rsidRPr="00D71E8B">
              <w:rPr>
                <w:b/>
              </w:rPr>
              <w:t>Povinná</w:t>
            </w:r>
            <w:r w:rsidRPr="00225F5B">
              <w:t>:</w:t>
            </w:r>
          </w:p>
          <w:p w:rsidR="00225F5B" w:rsidRPr="00225F5B" w:rsidRDefault="00225F5B" w:rsidP="00225F5B">
            <w:pPr>
              <w:jc w:val="both"/>
            </w:pPr>
            <w:r w:rsidRPr="00225F5B">
              <w:t xml:space="preserve">ŠVIRÁKOVÁ, Eva. </w:t>
            </w:r>
            <w:r w:rsidRPr="00225F5B">
              <w:rPr>
                <w:i/>
                <w:iCs/>
              </w:rPr>
              <w:t>Kreativní projektový management</w:t>
            </w:r>
            <w:r w:rsidRPr="00225F5B">
              <w:t>. Zlín: VeRBuM, 2014. ISBN 978-80-87500-58-3.</w:t>
            </w:r>
          </w:p>
          <w:p w:rsidR="00225F5B" w:rsidRPr="00225F5B" w:rsidRDefault="00225F5B" w:rsidP="00225F5B">
            <w:pPr>
              <w:jc w:val="both"/>
            </w:pPr>
            <w:r w:rsidRPr="00225F5B">
              <w:t xml:space="preserve">DOLEŽAL, Jan. </w:t>
            </w:r>
            <w:r w:rsidRPr="00225F5B">
              <w:rPr>
                <w:i/>
                <w:iCs/>
              </w:rPr>
              <w:t>Projektový management: komplexně, prakticky a podle světových standardů</w:t>
            </w:r>
            <w:r w:rsidRPr="00225F5B">
              <w:t>. Praha: Grada Publishing, 2016, 418 s. Expert. ISBN 978-80-247-5620-2.</w:t>
            </w:r>
          </w:p>
          <w:p w:rsidR="00225F5B" w:rsidRPr="00225F5B" w:rsidRDefault="00225F5B" w:rsidP="00225F5B">
            <w:pPr>
              <w:jc w:val="both"/>
            </w:pPr>
            <w:r w:rsidRPr="00225F5B">
              <w:t xml:space="preserve">GRAY, David, Sunni BROWN a James MACANUFO. </w:t>
            </w:r>
            <w:r w:rsidRPr="00225F5B">
              <w:rPr>
                <w:i/>
                <w:iCs/>
              </w:rPr>
              <w:t>Gamestorming: a playbook for innovators, rulebreakers and changemakers</w:t>
            </w:r>
            <w:r w:rsidRPr="00225F5B">
              <w:t>. Sebastopol: O'Reilly, 2010, xvii, 266 s. ISBN 978-0-596-80417-6.</w:t>
            </w:r>
          </w:p>
          <w:p w:rsidR="00225F5B" w:rsidRDefault="00225F5B" w:rsidP="00225F5B">
            <w:pPr>
              <w:jc w:val="both"/>
              <w:rPr>
                <w:ins w:id="608" w:author="Ponížilová Hana" w:date="2019-05-21T10:51:00Z"/>
              </w:rPr>
            </w:pPr>
          </w:p>
          <w:p w:rsidR="00990419" w:rsidRPr="00225F5B" w:rsidRDefault="00990419" w:rsidP="00225F5B">
            <w:pPr>
              <w:jc w:val="both"/>
            </w:pPr>
          </w:p>
          <w:p w:rsidR="00225F5B" w:rsidRPr="00D71E8B" w:rsidRDefault="00225F5B" w:rsidP="00225F5B">
            <w:pPr>
              <w:jc w:val="both"/>
              <w:rPr>
                <w:b/>
              </w:rPr>
            </w:pPr>
            <w:r w:rsidRPr="00D71E8B">
              <w:rPr>
                <w:b/>
              </w:rPr>
              <w:lastRenderedPageBreak/>
              <w:t>Doporučená:</w:t>
            </w:r>
          </w:p>
          <w:p w:rsidR="00225F5B" w:rsidRPr="00225F5B" w:rsidRDefault="00225F5B" w:rsidP="00225F5B">
            <w:pPr>
              <w:jc w:val="both"/>
            </w:pPr>
            <w:r w:rsidRPr="00225F5B">
              <w:t xml:space="preserve">DOLEŽAL, Jan a Jiří KRÁTKÝ. </w:t>
            </w:r>
            <w:r w:rsidRPr="00225F5B">
              <w:rPr>
                <w:i/>
                <w:iCs/>
              </w:rPr>
              <w:t>Projektový management v praxi: naučte se řídit projekty!</w:t>
            </w:r>
            <w:r w:rsidRPr="00225F5B">
              <w:t>. Praha: Grada, 2017. ISBN 978-80-247-5693-6.</w:t>
            </w:r>
          </w:p>
          <w:p w:rsidR="00225F5B" w:rsidRPr="00225F5B" w:rsidRDefault="00225F5B" w:rsidP="00225F5B">
            <w:pPr>
              <w:jc w:val="both"/>
            </w:pPr>
          </w:p>
        </w:tc>
      </w:tr>
      <w:tr w:rsidR="00225F5B" w:rsidRPr="00225F5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25F5B" w:rsidRPr="00225F5B" w:rsidRDefault="00225F5B" w:rsidP="00225F5B">
            <w:pPr>
              <w:jc w:val="center"/>
              <w:rPr>
                <w:b/>
              </w:rPr>
            </w:pPr>
            <w:r w:rsidRPr="00225F5B">
              <w:rPr>
                <w:b/>
              </w:rPr>
              <w:lastRenderedPageBreak/>
              <w:t>Informace ke kombinované nebo distanční formě</w:t>
            </w:r>
          </w:p>
        </w:tc>
      </w:tr>
      <w:tr w:rsidR="00225F5B" w:rsidRPr="00225F5B" w:rsidTr="00A527E7">
        <w:tc>
          <w:tcPr>
            <w:tcW w:w="4787" w:type="dxa"/>
            <w:gridSpan w:val="3"/>
            <w:tcBorders>
              <w:top w:val="single" w:sz="2" w:space="0" w:color="auto"/>
            </w:tcBorders>
            <w:shd w:val="clear" w:color="auto" w:fill="F7CAAC"/>
          </w:tcPr>
          <w:p w:rsidR="00225F5B" w:rsidRPr="00225F5B" w:rsidRDefault="00225F5B" w:rsidP="00225F5B">
            <w:pPr>
              <w:autoSpaceDE w:val="0"/>
              <w:autoSpaceDN w:val="0"/>
              <w:adjustRightInd w:val="0"/>
            </w:pPr>
            <w:r w:rsidRPr="00225F5B">
              <w:rPr>
                <w:b/>
              </w:rPr>
              <w:t>Rozsah konzultací (soustředění)</w:t>
            </w:r>
            <w:r w:rsidRPr="00225F5B">
              <w:rPr>
                <w:rFonts w:eastAsia="Calibri"/>
                <w:sz w:val="24"/>
                <w:szCs w:val="24"/>
              </w:rPr>
              <w:t xml:space="preserve"> </w:t>
            </w:r>
          </w:p>
        </w:tc>
        <w:tc>
          <w:tcPr>
            <w:tcW w:w="889" w:type="dxa"/>
            <w:tcBorders>
              <w:top w:val="single" w:sz="2" w:space="0" w:color="auto"/>
            </w:tcBorders>
          </w:tcPr>
          <w:p w:rsidR="00225F5B" w:rsidRPr="00225F5B" w:rsidRDefault="00225F5B" w:rsidP="00225F5B">
            <w:pPr>
              <w:jc w:val="both"/>
            </w:pPr>
            <w:r w:rsidRPr="00225F5B">
              <w:t>8</w:t>
            </w:r>
          </w:p>
        </w:tc>
        <w:tc>
          <w:tcPr>
            <w:tcW w:w="4179" w:type="dxa"/>
            <w:gridSpan w:val="4"/>
            <w:tcBorders>
              <w:top w:val="single" w:sz="2" w:space="0" w:color="auto"/>
            </w:tcBorders>
            <w:shd w:val="clear" w:color="auto" w:fill="F7CAAC"/>
          </w:tcPr>
          <w:p w:rsidR="00225F5B" w:rsidRPr="00225F5B" w:rsidRDefault="00225F5B" w:rsidP="00225F5B">
            <w:pPr>
              <w:jc w:val="both"/>
              <w:rPr>
                <w:b/>
              </w:rPr>
            </w:pPr>
            <w:r w:rsidRPr="00225F5B">
              <w:rPr>
                <w:b/>
              </w:rPr>
              <w:t xml:space="preserve">hodin </w:t>
            </w:r>
          </w:p>
        </w:tc>
      </w:tr>
      <w:tr w:rsidR="00225F5B" w:rsidRPr="00225F5B" w:rsidTr="00A527E7">
        <w:tc>
          <w:tcPr>
            <w:tcW w:w="9855" w:type="dxa"/>
            <w:gridSpan w:val="8"/>
            <w:shd w:val="clear" w:color="auto" w:fill="F7CAAC"/>
          </w:tcPr>
          <w:p w:rsidR="00225F5B" w:rsidRPr="00225F5B" w:rsidRDefault="00225F5B" w:rsidP="00225F5B">
            <w:pPr>
              <w:jc w:val="both"/>
              <w:rPr>
                <w:b/>
              </w:rPr>
            </w:pPr>
            <w:r w:rsidRPr="00225F5B">
              <w:rPr>
                <w:b/>
              </w:rPr>
              <w:t>Informace o způsobu kontaktu s vyučujícím</w:t>
            </w:r>
          </w:p>
        </w:tc>
      </w:tr>
      <w:tr w:rsidR="00225F5B" w:rsidRPr="00225F5B" w:rsidTr="00BE579A">
        <w:trPr>
          <w:trHeight w:val="1243"/>
        </w:trPr>
        <w:tc>
          <w:tcPr>
            <w:tcW w:w="9855" w:type="dxa"/>
            <w:gridSpan w:val="8"/>
          </w:tcPr>
          <w:p w:rsidR="00225F5B" w:rsidRPr="00225F5B" w:rsidRDefault="00225F5B" w:rsidP="00225F5B">
            <w:pPr>
              <w:autoSpaceDE w:val="0"/>
              <w:autoSpaceDN w:val="0"/>
              <w:adjustRightInd w:val="0"/>
              <w:rPr>
                <w:rFonts w:eastAsia="Calibri"/>
              </w:rPr>
            </w:pPr>
          </w:p>
          <w:p w:rsidR="00225F5B" w:rsidRPr="00225F5B" w:rsidRDefault="00225F5B" w:rsidP="00225F5B">
            <w:pPr>
              <w:autoSpaceDE w:val="0"/>
              <w:autoSpaceDN w:val="0"/>
              <w:adjustRightInd w:val="0"/>
              <w:rPr>
                <w:rFonts w:ascii="Calibri" w:eastAsia="Calibri" w:hAnsi="Calibri" w:cs="Calibri"/>
                <w:color w:val="FF0000"/>
                <w:sz w:val="16"/>
                <w:szCs w:val="16"/>
              </w:rPr>
            </w:pPr>
            <w:r w:rsidRPr="00225F5B">
              <w:rPr>
                <w:rFonts w:eastAsia="Calibri"/>
              </w:rPr>
              <w:t xml:space="preserve">Vyučující se studenty konzultuje situace v projektech, které studenti ve své praxi zažili. Konzultace jsou osobní, v případě potřeby jsou využity online nástroje pro komunikaci v projektových týmech (Microsoft Office 365 – Forms, Tasks, Planner, To-Do, Sharepoint). </w:t>
            </w:r>
          </w:p>
        </w:tc>
      </w:tr>
    </w:tbl>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0B07EE" w:rsidRDefault="000B07E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01E89" w:rsidRPr="00301E89" w:rsidTr="00A527E7">
        <w:tc>
          <w:tcPr>
            <w:tcW w:w="9855" w:type="dxa"/>
            <w:gridSpan w:val="8"/>
            <w:tcBorders>
              <w:bottom w:val="double" w:sz="4" w:space="0" w:color="auto"/>
            </w:tcBorders>
            <w:shd w:val="clear" w:color="auto" w:fill="BDD6EE"/>
          </w:tcPr>
          <w:p w:rsidR="00301E89" w:rsidRPr="00301E89" w:rsidRDefault="00301E89" w:rsidP="00301E89">
            <w:pPr>
              <w:jc w:val="both"/>
              <w:rPr>
                <w:b/>
                <w:sz w:val="28"/>
              </w:rPr>
            </w:pPr>
            <w:r w:rsidRPr="00301E89">
              <w:lastRenderedPageBreak/>
              <w:br w:type="page"/>
            </w:r>
            <w:r w:rsidRPr="00301E89">
              <w:rPr>
                <w:b/>
                <w:sz w:val="28"/>
              </w:rPr>
              <w:t>B-III – Charakteristika studijního předmětu</w:t>
            </w:r>
          </w:p>
        </w:tc>
      </w:tr>
      <w:tr w:rsidR="00301E89" w:rsidRPr="00301E89" w:rsidTr="00A527E7">
        <w:tc>
          <w:tcPr>
            <w:tcW w:w="3086" w:type="dxa"/>
            <w:tcBorders>
              <w:top w:val="double" w:sz="4" w:space="0" w:color="auto"/>
            </w:tcBorders>
            <w:shd w:val="clear" w:color="auto" w:fill="F7CAAC"/>
          </w:tcPr>
          <w:p w:rsidR="00301E89" w:rsidRPr="00301E89" w:rsidRDefault="00301E89" w:rsidP="00301E89">
            <w:pPr>
              <w:jc w:val="both"/>
              <w:rPr>
                <w:b/>
              </w:rPr>
            </w:pPr>
            <w:r w:rsidRPr="00301E89">
              <w:rPr>
                <w:b/>
              </w:rPr>
              <w:t>Název studijního předmětu</w:t>
            </w:r>
          </w:p>
        </w:tc>
        <w:tc>
          <w:tcPr>
            <w:tcW w:w="6769" w:type="dxa"/>
            <w:gridSpan w:val="7"/>
            <w:tcBorders>
              <w:top w:val="double" w:sz="4" w:space="0" w:color="auto"/>
            </w:tcBorders>
          </w:tcPr>
          <w:p w:rsidR="00301E89" w:rsidRPr="00301E89" w:rsidRDefault="00301E89" w:rsidP="00301E89">
            <w:pPr>
              <w:jc w:val="both"/>
              <w:rPr>
                <w:color w:val="1F497D"/>
              </w:rPr>
            </w:pPr>
            <w:r w:rsidRPr="00301E89">
              <w:t>Seminář k diplomové práci I</w:t>
            </w:r>
          </w:p>
        </w:tc>
      </w:tr>
      <w:tr w:rsidR="00301E89" w:rsidRPr="00301E89" w:rsidTr="00A527E7">
        <w:tc>
          <w:tcPr>
            <w:tcW w:w="3086" w:type="dxa"/>
            <w:shd w:val="clear" w:color="auto" w:fill="F7CAAC"/>
          </w:tcPr>
          <w:p w:rsidR="00301E89" w:rsidRPr="00301E89" w:rsidRDefault="00301E89" w:rsidP="00301E89">
            <w:pPr>
              <w:rPr>
                <w:b/>
              </w:rPr>
            </w:pPr>
            <w:r w:rsidRPr="00301E89">
              <w:rPr>
                <w:b/>
              </w:rPr>
              <w:t>Typ předmětu</w:t>
            </w:r>
          </w:p>
        </w:tc>
        <w:tc>
          <w:tcPr>
            <w:tcW w:w="3406" w:type="dxa"/>
            <w:gridSpan w:val="4"/>
          </w:tcPr>
          <w:p w:rsidR="00301E89" w:rsidRPr="00301E89" w:rsidRDefault="00301E89" w:rsidP="00301E89">
            <w:pPr>
              <w:autoSpaceDE w:val="0"/>
              <w:autoSpaceDN w:val="0"/>
              <w:adjustRightInd w:val="0"/>
            </w:pPr>
            <w:r w:rsidRPr="00301E89">
              <w:rPr>
                <w:rFonts w:eastAsia="Calibri"/>
              </w:rPr>
              <w:t>povinný</w:t>
            </w:r>
          </w:p>
        </w:tc>
        <w:tc>
          <w:tcPr>
            <w:tcW w:w="2695" w:type="dxa"/>
            <w:gridSpan w:val="2"/>
            <w:shd w:val="clear" w:color="auto" w:fill="F7CAAC"/>
          </w:tcPr>
          <w:p w:rsidR="00301E89" w:rsidRPr="00301E89" w:rsidRDefault="00301E89" w:rsidP="00301E89">
            <w:pPr>
              <w:jc w:val="both"/>
            </w:pPr>
            <w:r w:rsidRPr="00301E89">
              <w:rPr>
                <w:b/>
              </w:rPr>
              <w:t>doporučený ročník/semestr</w:t>
            </w:r>
          </w:p>
        </w:tc>
        <w:tc>
          <w:tcPr>
            <w:tcW w:w="668" w:type="dxa"/>
          </w:tcPr>
          <w:p w:rsidR="00301E89" w:rsidRPr="00301E89" w:rsidRDefault="00301E89" w:rsidP="00301E89">
            <w:pPr>
              <w:jc w:val="both"/>
            </w:pPr>
            <w:r w:rsidRPr="00301E89">
              <w:t>2/ZS</w:t>
            </w:r>
          </w:p>
        </w:tc>
      </w:tr>
      <w:tr w:rsidR="00301E89" w:rsidRPr="00301E89" w:rsidTr="00A527E7">
        <w:tc>
          <w:tcPr>
            <w:tcW w:w="3086" w:type="dxa"/>
            <w:shd w:val="clear" w:color="auto" w:fill="F7CAAC"/>
          </w:tcPr>
          <w:p w:rsidR="00301E89" w:rsidRPr="00301E89" w:rsidRDefault="00301E89" w:rsidP="00301E89">
            <w:pPr>
              <w:jc w:val="both"/>
              <w:rPr>
                <w:b/>
              </w:rPr>
            </w:pPr>
            <w:r w:rsidRPr="00301E89">
              <w:rPr>
                <w:b/>
              </w:rPr>
              <w:t>Rozsah studijního předmětu</w:t>
            </w:r>
          </w:p>
        </w:tc>
        <w:tc>
          <w:tcPr>
            <w:tcW w:w="1701" w:type="dxa"/>
            <w:gridSpan w:val="2"/>
          </w:tcPr>
          <w:p w:rsidR="00301E89" w:rsidRPr="00301E89" w:rsidRDefault="00301E89" w:rsidP="00301E89">
            <w:pPr>
              <w:autoSpaceDE w:val="0"/>
              <w:autoSpaceDN w:val="0"/>
              <w:adjustRightInd w:val="0"/>
              <w:rPr>
                <w:color w:val="1F497D"/>
                <w:sz w:val="16"/>
                <w:szCs w:val="16"/>
              </w:rPr>
            </w:pPr>
            <w:r w:rsidRPr="00301E89">
              <w:rPr>
                <w:rFonts w:eastAsia="Calibri"/>
              </w:rPr>
              <w:t>4s</w:t>
            </w:r>
          </w:p>
        </w:tc>
        <w:tc>
          <w:tcPr>
            <w:tcW w:w="889" w:type="dxa"/>
            <w:shd w:val="clear" w:color="auto" w:fill="F7CAAC"/>
          </w:tcPr>
          <w:p w:rsidR="00301E89" w:rsidRPr="00301E89" w:rsidRDefault="00301E89" w:rsidP="00301E89">
            <w:pPr>
              <w:jc w:val="both"/>
              <w:rPr>
                <w:b/>
              </w:rPr>
            </w:pPr>
            <w:r w:rsidRPr="00301E89">
              <w:rPr>
                <w:b/>
              </w:rPr>
              <w:t xml:space="preserve">hod. </w:t>
            </w:r>
          </w:p>
        </w:tc>
        <w:tc>
          <w:tcPr>
            <w:tcW w:w="816" w:type="dxa"/>
          </w:tcPr>
          <w:p w:rsidR="00301E89" w:rsidRPr="00301E89" w:rsidRDefault="00301E89" w:rsidP="00301E89">
            <w:pPr>
              <w:jc w:val="both"/>
            </w:pPr>
            <w:r w:rsidRPr="00301E89">
              <w:t>4</w:t>
            </w:r>
          </w:p>
        </w:tc>
        <w:tc>
          <w:tcPr>
            <w:tcW w:w="2156" w:type="dxa"/>
            <w:shd w:val="clear" w:color="auto" w:fill="F7CAAC"/>
          </w:tcPr>
          <w:p w:rsidR="00301E89" w:rsidRPr="00301E89" w:rsidRDefault="00301E89" w:rsidP="00301E89">
            <w:pPr>
              <w:jc w:val="both"/>
              <w:rPr>
                <w:b/>
              </w:rPr>
            </w:pPr>
            <w:r w:rsidRPr="00301E89">
              <w:rPr>
                <w:b/>
              </w:rPr>
              <w:t>kreditů</w:t>
            </w:r>
          </w:p>
        </w:tc>
        <w:tc>
          <w:tcPr>
            <w:tcW w:w="1207" w:type="dxa"/>
            <w:gridSpan w:val="2"/>
          </w:tcPr>
          <w:p w:rsidR="00301E89" w:rsidRPr="00301E89" w:rsidRDefault="00301E89" w:rsidP="00301E89">
            <w:pPr>
              <w:jc w:val="both"/>
            </w:pPr>
            <w:r w:rsidRPr="00301E89">
              <w:t>10</w:t>
            </w:r>
          </w:p>
        </w:tc>
      </w:tr>
      <w:tr w:rsidR="00301E89" w:rsidRPr="00301E89" w:rsidTr="00A527E7">
        <w:tc>
          <w:tcPr>
            <w:tcW w:w="3086" w:type="dxa"/>
            <w:shd w:val="clear" w:color="auto" w:fill="F7CAAC"/>
          </w:tcPr>
          <w:p w:rsidR="00301E89" w:rsidRPr="00301E89" w:rsidRDefault="00301E89" w:rsidP="00301E89">
            <w:pPr>
              <w:rPr>
                <w:b/>
                <w:sz w:val="22"/>
              </w:rPr>
            </w:pPr>
            <w:r w:rsidRPr="00301E89">
              <w:rPr>
                <w:b/>
              </w:rPr>
              <w:t>Prerekvizity, korekvizity, ekvivalence</w:t>
            </w:r>
          </w:p>
        </w:tc>
        <w:tc>
          <w:tcPr>
            <w:tcW w:w="6769" w:type="dxa"/>
            <w:gridSpan w:val="7"/>
          </w:tcPr>
          <w:p w:rsidR="00301E89" w:rsidRPr="00301E89" w:rsidRDefault="00301E89" w:rsidP="00301E89">
            <w:pPr>
              <w:jc w:val="both"/>
              <w:rPr>
                <w:sz w:val="16"/>
                <w:szCs w:val="16"/>
              </w:rPr>
            </w:pPr>
          </w:p>
        </w:tc>
      </w:tr>
      <w:tr w:rsidR="00301E89" w:rsidRPr="00301E89" w:rsidTr="00A527E7">
        <w:tc>
          <w:tcPr>
            <w:tcW w:w="3086" w:type="dxa"/>
            <w:shd w:val="clear" w:color="auto" w:fill="F7CAAC"/>
          </w:tcPr>
          <w:p w:rsidR="00301E89" w:rsidRPr="00301E89" w:rsidRDefault="00301E89" w:rsidP="00301E89">
            <w:pPr>
              <w:rPr>
                <w:b/>
              </w:rPr>
            </w:pPr>
            <w:r w:rsidRPr="00301E89">
              <w:rPr>
                <w:b/>
              </w:rPr>
              <w:t>Způsob ověření studijních výsledků</w:t>
            </w:r>
          </w:p>
        </w:tc>
        <w:tc>
          <w:tcPr>
            <w:tcW w:w="3406" w:type="dxa"/>
            <w:gridSpan w:val="4"/>
          </w:tcPr>
          <w:p w:rsidR="00301E89" w:rsidRPr="00301E89" w:rsidRDefault="00301E89" w:rsidP="00301E89">
            <w:pPr>
              <w:jc w:val="both"/>
            </w:pPr>
            <w:r w:rsidRPr="00301E89">
              <w:rPr>
                <w:rFonts w:eastAsia="Calibri"/>
              </w:rPr>
              <w:t>zápočet</w:t>
            </w:r>
          </w:p>
        </w:tc>
        <w:tc>
          <w:tcPr>
            <w:tcW w:w="2156" w:type="dxa"/>
            <w:shd w:val="clear" w:color="auto" w:fill="F7CAAC"/>
          </w:tcPr>
          <w:p w:rsidR="00301E89" w:rsidRPr="00301E89" w:rsidRDefault="00301E89" w:rsidP="00301E89">
            <w:pPr>
              <w:jc w:val="both"/>
              <w:rPr>
                <w:b/>
              </w:rPr>
            </w:pPr>
            <w:r w:rsidRPr="00301E89">
              <w:rPr>
                <w:b/>
              </w:rPr>
              <w:t>Forma výuky</w:t>
            </w:r>
          </w:p>
        </w:tc>
        <w:tc>
          <w:tcPr>
            <w:tcW w:w="1207" w:type="dxa"/>
            <w:gridSpan w:val="2"/>
          </w:tcPr>
          <w:p w:rsidR="00301E89" w:rsidRPr="00301E89" w:rsidRDefault="00301E89" w:rsidP="00301E89">
            <w:pPr>
              <w:jc w:val="both"/>
            </w:pPr>
            <w:r w:rsidRPr="00301E89">
              <w:rPr>
                <w:rFonts w:eastAsia="Calibri"/>
              </w:rPr>
              <w:t>seminář</w:t>
            </w:r>
          </w:p>
        </w:tc>
      </w:tr>
      <w:tr w:rsidR="00301E89" w:rsidRPr="00301E89" w:rsidTr="00A527E7">
        <w:tc>
          <w:tcPr>
            <w:tcW w:w="3086" w:type="dxa"/>
            <w:shd w:val="clear" w:color="auto" w:fill="F7CAAC"/>
          </w:tcPr>
          <w:p w:rsidR="00301E89" w:rsidRPr="00301E89" w:rsidRDefault="00301E89" w:rsidP="00301E89">
            <w:pPr>
              <w:rPr>
                <w:b/>
              </w:rPr>
            </w:pPr>
            <w:r w:rsidRPr="00301E89">
              <w:rPr>
                <w:b/>
              </w:rPr>
              <w:t>Forma způsobu ověření studijních výsledků a další požadavky na studenta</w:t>
            </w:r>
          </w:p>
        </w:tc>
        <w:tc>
          <w:tcPr>
            <w:tcW w:w="6769" w:type="dxa"/>
            <w:gridSpan w:val="7"/>
            <w:tcBorders>
              <w:bottom w:val="nil"/>
            </w:tcBorders>
          </w:tcPr>
          <w:p w:rsidR="00301E89" w:rsidRPr="00301E89" w:rsidRDefault="00301E89" w:rsidP="00301E89">
            <w:pPr>
              <w:jc w:val="both"/>
              <w:rPr>
                <w:color w:val="1F497D"/>
                <w:sz w:val="16"/>
                <w:szCs w:val="16"/>
              </w:rPr>
            </w:pPr>
            <w:r w:rsidRPr="00301E89">
              <w:rPr>
                <w:rFonts w:eastAsia="Calibri"/>
              </w:rPr>
              <w:t xml:space="preserve">Odevzdání rozpracované diplomové práce ve stadiu konceptu včetně osnovy a zpracování návrhu výzkumného projektu. Minimálně jedna povinná konzultace k odbornému stylu a jazykové stylistice diplomové práce s vyučujícím semináře k diplomové práci I.  </w:t>
            </w:r>
          </w:p>
        </w:tc>
      </w:tr>
      <w:tr w:rsidR="00301E89" w:rsidRPr="00301E89" w:rsidTr="00A527E7">
        <w:trPr>
          <w:trHeight w:val="554"/>
        </w:trPr>
        <w:tc>
          <w:tcPr>
            <w:tcW w:w="9855" w:type="dxa"/>
            <w:gridSpan w:val="8"/>
            <w:tcBorders>
              <w:top w:val="nil"/>
            </w:tcBorders>
          </w:tcPr>
          <w:p w:rsidR="00301E89" w:rsidRPr="00301E89" w:rsidRDefault="00301E89" w:rsidP="00301E89">
            <w:pPr>
              <w:jc w:val="both"/>
            </w:pPr>
          </w:p>
        </w:tc>
      </w:tr>
      <w:tr w:rsidR="00301E89" w:rsidRPr="00301E89" w:rsidTr="00A527E7">
        <w:trPr>
          <w:trHeight w:val="197"/>
        </w:trPr>
        <w:tc>
          <w:tcPr>
            <w:tcW w:w="3086" w:type="dxa"/>
            <w:tcBorders>
              <w:top w:val="nil"/>
            </w:tcBorders>
            <w:shd w:val="clear" w:color="auto" w:fill="F7CAAC"/>
          </w:tcPr>
          <w:p w:rsidR="00301E89" w:rsidRPr="00301E89" w:rsidRDefault="00301E89" w:rsidP="00301E89">
            <w:pPr>
              <w:jc w:val="both"/>
              <w:rPr>
                <w:b/>
              </w:rPr>
            </w:pPr>
            <w:r w:rsidRPr="00301E89">
              <w:rPr>
                <w:b/>
              </w:rPr>
              <w:t>Garant předmětu</w:t>
            </w:r>
          </w:p>
        </w:tc>
        <w:tc>
          <w:tcPr>
            <w:tcW w:w="6769" w:type="dxa"/>
            <w:gridSpan w:val="7"/>
            <w:tcBorders>
              <w:top w:val="nil"/>
            </w:tcBorders>
          </w:tcPr>
          <w:p w:rsidR="00301E89" w:rsidRPr="00301E89" w:rsidRDefault="00301E89" w:rsidP="00301E89">
            <w:pPr>
              <w:jc w:val="both"/>
            </w:pPr>
            <w:r w:rsidRPr="00301E89">
              <w:rPr>
                <w:rFonts w:eastAsia="Calibri"/>
              </w:rPr>
              <w:t>Ing. Eva Šviráková, Ph.D.</w:t>
            </w:r>
          </w:p>
        </w:tc>
      </w:tr>
      <w:tr w:rsidR="00301E89" w:rsidRPr="00301E89" w:rsidTr="00A527E7">
        <w:trPr>
          <w:trHeight w:val="243"/>
        </w:trPr>
        <w:tc>
          <w:tcPr>
            <w:tcW w:w="3086" w:type="dxa"/>
            <w:tcBorders>
              <w:top w:val="nil"/>
            </w:tcBorders>
            <w:shd w:val="clear" w:color="auto" w:fill="F7CAAC"/>
          </w:tcPr>
          <w:p w:rsidR="00301E89" w:rsidRPr="00301E89" w:rsidRDefault="00301E89" w:rsidP="00301E89">
            <w:pPr>
              <w:rPr>
                <w:b/>
              </w:rPr>
            </w:pPr>
            <w:r w:rsidRPr="00301E89">
              <w:rPr>
                <w:b/>
              </w:rPr>
              <w:t>Zapojení garanta do výuky předmětu</w:t>
            </w:r>
          </w:p>
        </w:tc>
        <w:tc>
          <w:tcPr>
            <w:tcW w:w="6769" w:type="dxa"/>
            <w:gridSpan w:val="7"/>
            <w:tcBorders>
              <w:top w:val="nil"/>
            </w:tcBorders>
          </w:tcPr>
          <w:p w:rsidR="00301E89" w:rsidRPr="00301E89" w:rsidRDefault="00301E89" w:rsidP="00301E89">
            <w:pPr>
              <w:jc w:val="both"/>
              <w:rPr>
                <w:color w:val="1F497D"/>
              </w:rPr>
            </w:pPr>
            <w:r w:rsidRPr="00301E89">
              <w:rPr>
                <w:rFonts w:eastAsia="Calibri"/>
              </w:rPr>
              <w:t>100 %</w:t>
            </w:r>
          </w:p>
        </w:tc>
      </w:tr>
      <w:tr w:rsidR="00301E89" w:rsidRPr="00301E89" w:rsidTr="00A527E7">
        <w:tc>
          <w:tcPr>
            <w:tcW w:w="3086" w:type="dxa"/>
            <w:shd w:val="clear" w:color="auto" w:fill="F7CAAC"/>
          </w:tcPr>
          <w:p w:rsidR="00301E89" w:rsidRPr="00301E89" w:rsidRDefault="00301E89" w:rsidP="00301E89">
            <w:pPr>
              <w:jc w:val="both"/>
              <w:rPr>
                <w:b/>
              </w:rPr>
            </w:pPr>
            <w:r w:rsidRPr="00301E89">
              <w:rPr>
                <w:b/>
              </w:rPr>
              <w:t>Vyučující</w:t>
            </w:r>
          </w:p>
        </w:tc>
        <w:tc>
          <w:tcPr>
            <w:tcW w:w="6769" w:type="dxa"/>
            <w:gridSpan w:val="7"/>
            <w:tcBorders>
              <w:bottom w:val="nil"/>
            </w:tcBorders>
          </w:tcPr>
          <w:p w:rsidR="00301E89" w:rsidRPr="00301E89" w:rsidRDefault="00301E89" w:rsidP="00301E89">
            <w:pPr>
              <w:jc w:val="both"/>
            </w:pPr>
            <w:r w:rsidRPr="00301E89">
              <w:rPr>
                <w:rFonts w:eastAsia="Calibri"/>
              </w:rPr>
              <w:t>Ing. Eva Šviráková, Ph.D.</w:t>
            </w:r>
          </w:p>
        </w:tc>
      </w:tr>
      <w:tr w:rsidR="00301E89" w:rsidRPr="00301E89" w:rsidTr="00A527E7">
        <w:trPr>
          <w:trHeight w:val="554"/>
        </w:trPr>
        <w:tc>
          <w:tcPr>
            <w:tcW w:w="9855" w:type="dxa"/>
            <w:gridSpan w:val="8"/>
            <w:tcBorders>
              <w:top w:val="nil"/>
            </w:tcBorders>
          </w:tcPr>
          <w:p w:rsidR="00301E89" w:rsidRPr="00301E89" w:rsidRDefault="00301E89" w:rsidP="00301E89">
            <w:pPr>
              <w:jc w:val="both"/>
            </w:pPr>
          </w:p>
        </w:tc>
      </w:tr>
      <w:tr w:rsidR="00301E89" w:rsidRPr="00301E89" w:rsidTr="00A527E7">
        <w:tc>
          <w:tcPr>
            <w:tcW w:w="3086" w:type="dxa"/>
            <w:shd w:val="clear" w:color="auto" w:fill="F7CAAC"/>
          </w:tcPr>
          <w:p w:rsidR="00301E89" w:rsidRPr="00301E89" w:rsidRDefault="00301E89" w:rsidP="00301E89">
            <w:pPr>
              <w:jc w:val="both"/>
              <w:rPr>
                <w:b/>
              </w:rPr>
            </w:pPr>
            <w:r w:rsidRPr="00301E89">
              <w:rPr>
                <w:b/>
              </w:rPr>
              <w:t>Stručná anotace předmětu</w:t>
            </w:r>
          </w:p>
        </w:tc>
        <w:tc>
          <w:tcPr>
            <w:tcW w:w="6769" w:type="dxa"/>
            <w:gridSpan w:val="7"/>
            <w:tcBorders>
              <w:bottom w:val="nil"/>
            </w:tcBorders>
          </w:tcPr>
          <w:p w:rsidR="00301E89" w:rsidRPr="00301E89" w:rsidRDefault="00301E89" w:rsidP="00301E89">
            <w:pPr>
              <w:jc w:val="both"/>
              <w:rPr>
                <w:sz w:val="16"/>
                <w:szCs w:val="16"/>
              </w:rPr>
            </w:pPr>
          </w:p>
        </w:tc>
      </w:tr>
      <w:tr w:rsidR="00301E89" w:rsidRPr="00301E89" w:rsidTr="00A527E7">
        <w:trPr>
          <w:trHeight w:val="3376"/>
        </w:trPr>
        <w:tc>
          <w:tcPr>
            <w:tcW w:w="9855" w:type="dxa"/>
            <w:gridSpan w:val="8"/>
            <w:tcBorders>
              <w:top w:val="nil"/>
              <w:bottom w:val="single" w:sz="12" w:space="0" w:color="auto"/>
            </w:tcBorders>
          </w:tcPr>
          <w:p w:rsidR="00301E89" w:rsidRPr="00301E89" w:rsidRDefault="00301E89" w:rsidP="00301E89">
            <w:pPr>
              <w:jc w:val="both"/>
            </w:pPr>
          </w:p>
          <w:p w:rsidR="00301E89" w:rsidRPr="00301E89" w:rsidRDefault="00301E89" w:rsidP="00301E89">
            <w:pPr>
              <w:jc w:val="both"/>
            </w:pPr>
            <w:r w:rsidRPr="00301E89">
              <w:t xml:space="preserve">Předmět seminář k diplomové práci I připraví studenty na zpracování osnovy diplomové práce a výzkumného projektu pro zpracování diplomové práce. Studenti si osvojí styl psaní odborného textu na základě pochopení a procvičení principů, které se vztahují k charakteru tvůrčí práce v programu Arts Management. Studenti získají přehled o základních metodách a nástrojích výzkumu v oblasti tvůrčích odvětví. </w:t>
            </w:r>
          </w:p>
          <w:p w:rsidR="00301E89" w:rsidRPr="00301E89" w:rsidRDefault="00301E89" w:rsidP="00301E89">
            <w:pPr>
              <w:jc w:val="both"/>
            </w:pPr>
          </w:p>
          <w:p w:rsidR="00301E89" w:rsidRPr="00301E89" w:rsidRDefault="00301E89" w:rsidP="00301E89">
            <w:pPr>
              <w:jc w:val="both"/>
            </w:pPr>
            <w:r w:rsidRPr="00301E89">
              <w:t xml:space="preserve">Bloky výuky: </w:t>
            </w:r>
          </w:p>
          <w:p w:rsidR="00301E89" w:rsidRPr="00301E89" w:rsidRDefault="00301E89" w:rsidP="00700C85">
            <w:pPr>
              <w:numPr>
                <w:ilvl w:val="0"/>
                <w:numId w:val="15"/>
              </w:numPr>
              <w:contextualSpacing/>
              <w:jc w:val="both"/>
            </w:pPr>
            <w:r w:rsidRPr="00301E89">
              <w:t>Zásady pro vypracování podkladů pro zadání závěrečné práce.</w:t>
            </w:r>
          </w:p>
          <w:p w:rsidR="00301E89" w:rsidRPr="00301E89" w:rsidRDefault="00301E89" w:rsidP="00700C85">
            <w:pPr>
              <w:numPr>
                <w:ilvl w:val="0"/>
                <w:numId w:val="15"/>
              </w:numPr>
              <w:contextualSpacing/>
              <w:jc w:val="both"/>
            </w:pPr>
            <w:r w:rsidRPr="00301E89">
              <w:t>Doporučená osnova pro zpracování závěrečné práce (rešerše k tématu práce, analýza pro zpracování tématu, variantní návrhy řešení, postup zpracování vybrané varianty řešení).</w:t>
            </w:r>
          </w:p>
          <w:p w:rsidR="00301E89" w:rsidRPr="00301E89" w:rsidRDefault="00301E89" w:rsidP="00700C85">
            <w:pPr>
              <w:numPr>
                <w:ilvl w:val="0"/>
                <w:numId w:val="15"/>
              </w:numPr>
              <w:contextualSpacing/>
              <w:jc w:val="both"/>
            </w:pPr>
            <w:r w:rsidRPr="00301E89">
              <w:t xml:space="preserve">Tvůrčí práce při psaní textů (cíl a účel práce, metoda psaní práce, rozsah závěrečné práce a její finální zadání, principy výběru tématu). </w:t>
            </w:r>
          </w:p>
          <w:p w:rsidR="00301E89" w:rsidRPr="00301E89" w:rsidRDefault="00301E89" w:rsidP="00700C85">
            <w:pPr>
              <w:numPr>
                <w:ilvl w:val="0"/>
                <w:numId w:val="15"/>
              </w:numPr>
              <w:contextualSpacing/>
              <w:jc w:val="both"/>
            </w:pPr>
            <w:r w:rsidRPr="00301E89">
              <w:t>Tvůrčí práce se zdroji v teoretické části závěrečné práce, postup, jak se zdroji pracovat tvůrčím způsobem, doporučení, jak promítnout do textu závěrečné práce vlastní pohled.</w:t>
            </w:r>
          </w:p>
          <w:p w:rsidR="00301E89" w:rsidRPr="00301E89" w:rsidRDefault="00301E89" w:rsidP="00301E89">
            <w:pPr>
              <w:ind w:left="720"/>
              <w:contextualSpacing/>
              <w:jc w:val="both"/>
            </w:pPr>
          </w:p>
        </w:tc>
      </w:tr>
      <w:tr w:rsidR="00301E89" w:rsidRPr="00301E89" w:rsidTr="00A527E7">
        <w:trPr>
          <w:trHeight w:val="265"/>
        </w:trPr>
        <w:tc>
          <w:tcPr>
            <w:tcW w:w="3653" w:type="dxa"/>
            <w:gridSpan w:val="2"/>
            <w:tcBorders>
              <w:top w:val="nil"/>
            </w:tcBorders>
            <w:shd w:val="clear" w:color="auto" w:fill="F7CAAC"/>
          </w:tcPr>
          <w:p w:rsidR="00301E89" w:rsidRPr="00301E89" w:rsidRDefault="00301E89" w:rsidP="00301E89">
            <w:pPr>
              <w:jc w:val="both"/>
            </w:pPr>
            <w:r w:rsidRPr="00301E89">
              <w:rPr>
                <w:b/>
              </w:rPr>
              <w:t>Studijní literatura a studijní pomůcky</w:t>
            </w:r>
          </w:p>
        </w:tc>
        <w:tc>
          <w:tcPr>
            <w:tcW w:w="6202" w:type="dxa"/>
            <w:gridSpan w:val="6"/>
            <w:tcBorders>
              <w:top w:val="nil"/>
              <w:bottom w:val="nil"/>
            </w:tcBorders>
          </w:tcPr>
          <w:p w:rsidR="00301E89" w:rsidRPr="00301E89" w:rsidRDefault="00301E89" w:rsidP="00301E89">
            <w:pPr>
              <w:jc w:val="both"/>
            </w:pPr>
          </w:p>
        </w:tc>
      </w:tr>
      <w:tr w:rsidR="00301E89" w:rsidRPr="00301E89" w:rsidTr="00A527E7">
        <w:trPr>
          <w:trHeight w:val="1497"/>
        </w:trPr>
        <w:tc>
          <w:tcPr>
            <w:tcW w:w="9855" w:type="dxa"/>
            <w:gridSpan w:val="8"/>
            <w:tcBorders>
              <w:top w:val="nil"/>
            </w:tcBorders>
          </w:tcPr>
          <w:p w:rsidR="00301E89" w:rsidRPr="00301E89" w:rsidRDefault="00301E89" w:rsidP="00301E89">
            <w:pPr>
              <w:jc w:val="both"/>
            </w:pPr>
          </w:p>
          <w:p w:rsidR="00301E89" w:rsidRPr="00D71E8B" w:rsidRDefault="00301E89" w:rsidP="00301E89">
            <w:pPr>
              <w:jc w:val="both"/>
              <w:rPr>
                <w:b/>
              </w:rPr>
            </w:pPr>
            <w:r w:rsidRPr="00D71E8B">
              <w:rPr>
                <w:b/>
              </w:rPr>
              <w:t>Povinná:</w:t>
            </w:r>
          </w:p>
          <w:p w:rsidR="00301E89" w:rsidRPr="00301E89" w:rsidRDefault="00301E89" w:rsidP="00301E89">
            <w:pPr>
              <w:jc w:val="both"/>
            </w:pPr>
            <w:r w:rsidRPr="00301E89">
              <w:t xml:space="preserve">COLLINS, Hilary. </w:t>
            </w:r>
            <w:r w:rsidRPr="00301E89">
              <w:rPr>
                <w:i/>
                <w:iCs/>
              </w:rPr>
              <w:t>Kreativní výzkum: teorie a praxe výzkumu v oblasti tvůrčích odvětví</w:t>
            </w:r>
            <w:r w:rsidRPr="00301E89">
              <w:t>. Praha: Institut umění - Divadelní ústav, 2017, 207 s. Kultura &amp; arts management. ISBN 978-80-7008-386-4.</w:t>
            </w:r>
          </w:p>
          <w:p w:rsidR="00301E89" w:rsidRPr="00301E89" w:rsidRDefault="00301E89" w:rsidP="00301E89">
            <w:pPr>
              <w:jc w:val="both"/>
            </w:pPr>
            <w:r w:rsidRPr="00301E89">
              <w:t xml:space="preserve">KRČÁL, Martin a Zuzana TEPLÍKOVÁ. </w:t>
            </w:r>
            <w:r w:rsidRPr="00301E89">
              <w:rPr>
                <w:i/>
                <w:iCs/>
              </w:rPr>
              <w:t>Naučte (se) citovat</w:t>
            </w:r>
            <w:r w:rsidRPr="00301E89">
              <w:t>. Blansko: Citace.com, 2014, 156, [46] s. ISBN 978-80-260-6074-1.</w:t>
            </w:r>
          </w:p>
          <w:p w:rsidR="00301E89" w:rsidRPr="00301E89" w:rsidRDefault="00301E89" w:rsidP="00301E89">
            <w:pPr>
              <w:jc w:val="both"/>
            </w:pPr>
          </w:p>
          <w:p w:rsidR="00301E89" w:rsidRPr="00D71E8B" w:rsidRDefault="00D71E8B" w:rsidP="00301E89">
            <w:pPr>
              <w:jc w:val="both"/>
              <w:rPr>
                <w:b/>
              </w:rPr>
            </w:pPr>
            <w:r w:rsidRPr="00D71E8B">
              <w:rPr>
                <w:b/>
              </w:rPr>
              <w:t>Doporučená</w:t>
            </w:r>
            <w:r w:rsidR="00301E89" w:rsidRPr="00D71E8B">
              <w:rPr>
                <w:b/>
              </w:rPr>
              <w:t>:</w:t>
            </w:r>
          </w:p>
          <w:p w:rsidR="00301E89" w:rsidRPr="00301E89" w:rsidRDefault="00301E89" w:rsidP="00301E89">
            <w:pPr>
              <w:jc w:val="both"/>
            </w:pPr>
            <w:r w:rsidRPr="00301E89">
              <w:t xml:space="preserve">STRAUSS, Anselm L. a Juliet M. CORBIN. </w:t>
            </w:r>
            <w:r w:rsidRPr="00301E89">
              <w:rPr>
                <w:i/>
                <w:iCs/>
              </w:rPr>
              <w:t>Základy kvalitativního výzkumu: postupy a techniky metody zakotvené teorie</w:t>
            </w:r>
            <w:r w:rsidRPr="00301E89">
              <w:t>. Boskovice: Albert, 1999, 196 s. SCAN. ISBN 808583460X.</w:t>
            </w:r>
          </w:p>
          <w:p w:rsidR="00301E89" w:rsidRPr="00301E89" w:rsidRDefault="00301E89" w:rsidP="00301E89">
            <w:pPr>
              <w:tabs>
                <w:tab w:val="right" w:pos="709"/>
                <w:tab w:val="left" w:pos="851"/>
              </w:tabs>
            </w:pPr>
            <w:r w:rsidRPr="00301E89">
              <w:t xml:space="preserve">ŠANDEROVÁ, Jadwiga, 2005. </w:t>
            </w:r>
            <w:r w:rsidRPr="00301E89">
              <w:rPr>
                <w:i/>
              </w:rPr>
              <w:t>Jak číst a psát odborný text ve společenských vědách: několik zásad pro začátečníky.</w:t>
            </w:r>
            <w:r w:rsidRPr="00301E89">
              <w:t xml:space="preserve"> Praha: Sociologické nakladatelství (SLON), 209 s. Studijní texty. ISBN 8086429407.</w:t>
            </w:r>
          </w:p>
          <w:p w:rsidR="00301E89" w:rsidRPr="00301E89" w:rsidRDefault="00301E89" w:rsidP="00301E89">
            <w:pPr>
              <w:jc w:val="both"/>
            </w:pPr>
          </w:p>
        </w:tc>
      </w:tr>
      <w:tr w:rsidR="00301E89" w:rsidRPr="00301E89"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01E89" w:rsidRPr="00301E89" w:rsidRDefault="00301E89" w:rsidP="00301E89">
            <w:pPr>
              <w:jc w:val="center"/>
              <w:rPr>
                <w:rFonts w:eastAsia="Calibri"/>
                <w:color w:val="FF0000"/>
                <w:sz w:val="16"/>
                <w:szCs w:val="16"/>
              </w:rPr>
            </w:pPr>
            <w:r w:rsidRPr="00301E89">
              <w:rPr>
                <w:b/>
              </w:rPr>
              <w:t>Informace ke kombinované nebo distanční formě</w:t>
            </w:r>
          </w:p>
        </w:tc>
      </w:tr>
      <w:tr w:rsidR="00301E89" w:rsidRPr="00301E89" w:rsidTr="00A527E7">
        <w:tc>
          <w:tcPr>
            <w:tcW w:w="4787" w:type="dxa"/>
            <w:gridSpan w:val="3"/>
            <w:tcBorders>
              <w:top w:val="single" w:sz="2" w:space="0" w:color="auto"/>
            </w:tcBorders>
            <w:shd w:val="clear" w:color="auto" w:fill="F7CAAC"/>
          </w:tcPr>
          <w:p w:rsidR="00301E89" w:rsidRPr="00301E89" w:rsidRDefault="00301E89" w:rsidP="00301E89">
            <w:pPr>
              <w:autoSpaceDE w:val="0"/>
              <w:autoSpaceDN w:val="0"/>
              <w:adjustRightInd w:val="0"/>
            </w:pPr>
            <w:r w:rsidRPr="00301E89">
              <w:rPr>
                <w:b/>
              </w:rPr>
              <w:t>Rozsah konzultací (soustředění)</w:t>
            </w:r>
            <w:r w:rsidRPr="00301E89">
              <w:rPr>
                <w:rFonts w:eastAsia="Calibri"/>
                <w:sz w:val="24"/>
                <w:szCs w:val="24"/>
              </w:rPr>
              <w:t xml:space="preserve"> </w:t>
            </w:r>
          </w:p>
        </w:tc>
        <w:tc>
          <w:tcPr>
            <w:tcW w:w="889" w:type="dxa"/>
            <w:tcBorders>
              <w:top w:val="single" w:sz="2" w:space="0" w:color="auto"/>
            </w:tcBorders>
          </w:tcPr>
          <w:p w:rsidR="00301E89" w:rsidRPr="00301E89" w:rsidRDefault="00301E89" w:rsidP="00301E89">
            <w:pPr>
              <w:jc w:val="both"/>
            </w:pPr>
            <w:r w:rsidRPr="00301E89">
              <w:t>4</w:t>
            </w:r>
          </w:p>
        </w:tc>
        <w:tc>
          <w:tcPr>
            <w:tcW w:w="4179" w:type="dxa"/>
            <w:gridSpan w:val="4"/>
            <w:tcBorders>
              <w:top w:val="single" w:sz="2" w:space="0" w:color="auto"/>
            </w:tcBorders>
            <w:shd w:val="clear" w:color="auto" w:fill="F7CAAC"/>
          </w:tcPr>
          <w:p w:rsidR="00301E89" w:rsidRPr="00301E89" w:rsidRDefault="00301E89" w:rsidP="00301E89">
            <w:pPr>
              <w:jc w:val="both"/>
              <w:rPr>
                <w:b/>
              </w:rPr>
            </w:pPr>
            <w:r w:rsidRPr="00301E89">
              <w:rPr>
                <w:b/>
              </w:rPr>
              <w:t xml:space="preserve">hodin </w:t>
            </w:r>
          </w:p>
        </w:tc>
      </w:tr>
      <w:tr w:rsidR="00301E89" w:rsidRPr="00301E89" w:rsidTr="00A527E7">
        <w:tc>
          <w:tcPr>
            <w:tcW w:w="9855" w:type="dxa"/>
            <w:gridSpan w:val="8"/>
            <w:shd w:val="clear" w:color="auto" w:fill="F7CAAC"/>
          </w:tcPr>
          <w:p w:rsidR="00301E89" w:rsidRPr="00301E89" w:rsidRDefault="00301E89" w:rsidP="00301E89">
            <w:pPr>
              <w:jc w:val="both"/>
              <w:rPr>
                <w:b/>
              </w:rPr>
            </w:pPr>
            <w:r w:rsidRPr="00301E89">
              <w:rPr>
                <w:b/>
              </w:rPr>
              <w:t>Informace o způsobu kontaktu s vyučujícím</w:t>
            </w:r>
          </w:p>
        </w:tc>
      </w:tr>
      <w:tr w:rsidR="00301E89" w:rsidRPr="00301E89" w:rsidTr="000B39D7">
        <w:trPr>
          <w:trHeight w:val="1134"/>
        </w:trPr>
        <w:tc>
          <w:tcPr>
            <w:tcW w:w="9855" w:type="dxa"/>
            <w:gridSpan w:val="8"/>
          </w:tcPr>
          <w:p w:rsidR="00301E89" w:rsidRPr="00301E89" w:rsidRDefault="00301E89" w:rsidP="00301E89">
            <w:pPr>
              <w:autoSpaceDE w:val="0"/>
              <w:autoSpaceDN w:val="0"/>
              <w:adjustRightInd w:val="0"/>
            </w:pPr>
          </w:p>
          <w:p w:rsidR="00301E89" w:rsidRPr="00301E89" w:rsidRDefault="00301E89" w:rsidP="00301E89">
            <w:pPr>
              <w:autoSpaceDE w:val="0"/>
              <w:autoSpaceDN w:val="0"/>
              <w:adjustRightInd w:val="0"/>
              <w:rPr>
                <w:rFonts w:eastAsia="Calibri"/>
                <w:color w:val="FF0000"/>
                <w:sz w:val="16"/>
                <w:szCs w:val="16"/>
              </w:rPr>
            </w:pPr>
            <w:r w:rsidRPr="00301E89">
              <w:t>Zaslání rozpracované diplomové práce předem vyučujícímu k posouzení v časovém předstihu minimálně 1 týden před osobní konzultací. Osobní (případně virtuální) konzultace s vyučujícím, rozprava nad rozpracovanou diplomovou prací, mentoring studenta.</w:t>
            </w:r>
            <w:r w:rsidRPr="00301E89">
              <w:rPr>
                <w:rFonts w:eastAsia="Calibri"/>
                <w:color w:val="FF0000"/>
                <w:sz w:val="16"/>
                <w:szCs w:val="16"/>
              </w:rPr>
              <w:t xml:space="preserve"> </w:t>
            </w:r>
          </w:p>
        </w:tc>
      </w:tr>
      <w:tr w:rsidR="00784571" w:rsidRPr="00784571" w:rsidTr="00A527E7">
        <w:tc>
          <w:tcPr>
            <w:tcW w:w="9855" w:type="dxa"/>
            <w:gridSpan w:val="8"/>
            <w:tcBorders>
              <w:bottom w:val="double" w:sz="4" w:space="0" w:color="auto"/>
            </w:tcBorders>
            <w:shd w:val="clear" w:color="auto" w:fill="BDD6EE"/>
          </w:tcPr>
          <w:p w:rsidR="00784571" w:rsidRPr="00784571" w:rsidRDefault="00784571" w:rsidP="00784571">
            <w:pPr>
              <w:jc w:val="both"/>
              <w:rPr>
                <w:b/>
                <w:sz w:val="28"/>
              </w:rPr>
            </w:pPr>
            <w:r w:rsidRPr="00784571">
              <w:rPr>
                <w:b/>
                <w:sz w:val="28"/>
              </w:rPr>
              <w:lastRenderedPageBreak/>
              <w:t>B-III – Charakteristika studijního předmětu</w:t>
            </w:r>
          </w:p>
        </w:tc>
      </w:tr>
      <w:tr w:rsidR="00784571" w:rsidRPr="00784571" w:rsidTr="00A527E7">
        <w:tc>
          <w:tcPr>
            <w:tcW w:w="3086" w:type="dxa"/>
            <w:tcBorders>
              <w:top w:val="double" w:sz="4" w:space="0" w:color="auto"/>
            </w:tcBorders>
            <w:shd w:val="clear" w:color="auto" w:fill="F7CAAC"/>
          </w:tcPr>
          <w:p w:rsidR="00784571" w:rsidRPr="00784571" w:rsidRDefault="00784571" w:rsidP="00784571">
            <w:pPr>
              <w:jc w:val="both"/>
              <w:rPr>
                <w:b/>
              </w:rPr>
            </w:pPr>
            <w:r w:rsidRPr="00784571">
              <w:rPr>
                <w:b/>
              </w:rPr>
              <w:t>Název studijního předmětu</w:t>
            </w:r>
          </w:p>
        </w:tc>
        <w:tc>
          <w:tcPr>
            <w:tcW w:w="6769" w:type="dxa"/>
            <w:gridSpan w:val="7"/>
            <w:tcBorders>
              <w:top w:val="double" w:sz="4" w:space="0" w:color="auto"/>
            </w:tcBorders>
          </w:tcPr>
          <w:p w:rsidR="00784571" w:rsidRPr="00784571" w:rsidRDefault="00784571" w:rsidP="00784571">
            <w:pPr>
              <w:jc w:val="both"/>
              <w:rPr>
                <w:color w:val="1F497D"/>
              </w:rPr>
            </w:pPr>
            <w:r w:rsidRPr="00784571">
              <w:t>Seminář k diplomové práci II</w:t>
            </w:r>
          </w:p>
        </w:tc>
      </w:tr>
      <w:tr w:rsidR="00784571" w:rsidRPr="00784571" w:rsidTr="00A527E7">
        <w:tc>
          <w:tcPr>
            <w:tcW w:w="3086" w:type="dxa"/>
            <w:shd w:val="clear" w:color="auto" w:fill="F7CAAC"/>
          </w:tcPr>
          <w:p w:rsidR="00784571" w:rsidRPr="00784571" w:rsidRDefault="00784571" w:rsidP="00784571">
            <w:pPr>
              <w:rPr>
                <w:b/>
              </w:rPr>
            </w:pPr>
            <w:r w:rsidRPr="00784571">
              <w:rPr>
                <w:b/>
              </w:rPr>
              <w:t>Typ předmětu</w:t>
            </w:r>
          </w:p>
        </w:tc>
        <w:tc>
          <w:tcPr>
            <w:tcW w:w="3406" w:type="dxa"/>
            <w:gridSpan w:val="4"/>
          </w:tcPr>
          <w:p w:rsidR="00784571" w:rsidRPr="00784571" w:rsidRDefault="00784571" w:rsidP="00784571">
            <w:pPr>
              <w:autoSpaceDE w:val="0"/>
              <w:autoSpaceDN w:val="0"/>
              <w:adjustRightInd w:val="0"/>
            </w:pPr>
            <w:r w:rsidRPr="00784571">
              <w:rPr>
                <w:rFonts w:eastAsia="Calibri"/>
              </w:rPr>
              <w:t>povinný</w:t>
            </w:r>
          </w:p>
        </w:tc>
        <w:tc>
          <w:tcPr>
            <w:tcW w:w="2695" w:type="dxa"/>
            <w:gridSpan w:val="2"/>
            <w:shd w:val="clear" w:color="auto" w:fill="F7CAAC"/>
          </w:tcPr>
          <w:p w:rsidR="00784571" w:rsidRPr="00784571" w:rsidRDefault="00784571" w:rsidP="00784571">
            <w:pPr>
              <w:jc w:val="both"/>
            </w:pPr>
            <w:r w:rsidRPr="00784571">
              <w:rPr>
                <w:b/>
              </w:rPr>
              <w:t>doporučený ročník/semestr</w:t>
            </w:r>
          </w:p>
        </w:tc>
        <w:tc>
          <w:tcPr>
            <w:tcW w:w="668" w:type="dxa"/>
          </w:tcPr>
          <w:p w:rsidR="00784571" w:rsidRPr="00784571" w:rsidRDefault="00784571" w:rsidP="00784571">
            <w:pPr>
              <w:jc w:val="both"/>
            </w:pPr>
            <w:r w:rsidRPr="00784571">
              <w:t>2/LS</w:t>
            </w:r>
          </w:p>
        </w:tc>
      </w:tr>
      <w:tr w:rsidR="00784571" w:rsidRPr="00784571" w:rsidTr="00A527E7">
        <w:tc>
          <w:tcPr>
            <w:tcW w:w="3086" w:type="dxa"/>
            <w:shd w:val="clear" w:color="auto" w:fill="F7CAAC"/>
          </w:tcPr>
          <w:p w:rsidR="00784571" w:rsidRPr="00784571" w:rsidRDefault="00784571" w:rsidP="00784571">
            <w:pPr>
              <w:jc w:val="both"/>
              <w:rPr>
                <w:b/>
              </w:rPr>
            </w:pPr>
            <w:r w:rsidRPr="00784571">
              <w:rPr>
                <w:b/>
              </w:rPr>
              <w:t>Rozsah studijního předmětu</w:t>
            </w:r>
          </w:p>
        </w:tc>
        <w:tc>
          <w:tcPr>
            <w:tcW w:w="1701" w:type="dxa"/>
            <w:gridSpan w:val="2"/>
          </w:tcPr>
          <w:p w:rsidR="00784571" w:rsidRPr="00784571" w:rsidRDefault="00784571" w:rsidP="00784571">
            <w:pPr>
              <w:autoSpaceDE w:val="0"/>
              <w:autoSpaceDN w:val="0"/>
              <w:adjustRightInd w:val="0"/>
              <w:rPr>
                <w:color w:val="1F497D"/>
                <w:sz w:val="16"/>
                <w:szCs w:val="16"/>
              </w:rPr>
            </w:pPr>
            <w:r w:rsidRPr="00784571">
              <w:rPr>
                <w:rFonts w:eastAsia="Calibri"/>
              </w:rPr>
              <w:t>8s</w:t>
            </w:r>
          </w:p>
        </w:tc>
        <w:tc>
          <w:tcPr>
            <w:tcW w:w="889" w:type="dxa"/>
            <w:shd w:val="clear" w:color="auto" w:fill="F7CAAC"/>
          </w:tcPr>
          <w:p w:rsidR="00784571" w:rsidRPr="00784571" w:rsidRDefault="00784571" w:rsidP="00784571">
            <w:pPr>
              <w:jc w:val="both"/>
              <w:rPr>
                <w:b/>
              </w:rPr>
            </w:pPr>
            <w:r w:rsidRPr="00784571">
              <w:rPr>
                <w:b/>
              </w:rPr>
              <w:t xml:space="preserve">hod. </w:t>
            </w:r>
          </w:p>
        </w:tc>
        <w:tc>
          <w:tcPr>
            <w:tcW w:w="816" w:type="dxa"/>
          </w:tcPr>
          <w:p w:rsidR="00784571" w:rsidRPr="00784571" w:rsidRDefault="00784571" w:rsidP="00784571">
            <w:pPr>
              <w:jc w:val="both"/>
            </w:pPr>
            <w:r w:rsidRPr="00784571">
              <w:t>8</w:t>
            </w:r>
          </w:p>
        </w:tc>
        <w:tc>
          <w:tcPr>
            <w:tcW w:w="2156" w:type="dxa"/>
            <w:shd w:val="clear" w:color="auto" w:fill="F7CAAC"/>
          </w:tcPr>
          <w:p w:rsidR="00784571" w:rsidRPr="00784571" w:rsidRDefault="00784571" w:rsidP="00784571">
            <w:pPr>
              <w:jc w:val="both"/>
              <w:rPr>
                <w:b/>
              </w:rPr>
            </w:pPr>
            <w:r w:rsidRPr="00784571">
              <w:rPr>
                <w:b/>
              </w:rPr>
              <w:t>kreditů</w:t>
            </w:r>
          </w:p>
        </w:tc>
        <w:tc>
          <w:tcPr>
            <w:tcW w:w="1207" w:type="dxa"/>
            <w:gridSpan w:val="2"/>
          </w:tcPr>
          <w:p w:rsidR="00784571" w:rsidRPr="00784571" w:rsidRDefault="00784571" w:rsidP="00784571">
            <w:pPr>
              <w:jc w:val="both"/>
            </w:pPr>
            <w:r w:rsidRPr="00784571">
              <w:t>10</w:t>
            </w:r>
          </w:p>
        </w:tc>
      </w:tr>
      <w:tr w:rsidR="00784571" w:rsidRPr="00784571" w:rsidTr="00A527E7">
        <w:tc>
          <w:tcPr>
            <w:tcW w:w="3086" w:type="dxa"/>
            <w:shd w:val="clear" w:color="auto" w:fill="F7CAAC"/>
          </w:tcPr>
          <w:p w:rsidR="00784571" w:rsidRPr="00784571" w:rsidRDefault="00784571" w:rsidP="00784571">
            <w:pPr>
              <w:rPr>
                <w:b/>
                <w:sz w:val="22"/>
              </w:rPr>
            </w:pPr>
            <w:r w:rsidRPr="00784571">
              <w:rPr>
                <w:b/>
              </w:rPr>
              <w:t>Prerekvizity, korekvizity, ekvivalence</w:t>
            </w:r>
          </w:p>
        </w:tc>
        <w:tc>
          <w:tcPr>
            <w:tcW w:w="6769" w:type="dxa"/>
            <w:gridSpan w:val="7"/>
          </w:tcPr>
          <w:p w:rsidR="00784571" w:rsidRPr="00784571" w:rsidRDefault="00784571" w:rsidP="00784571">
            <w:pPr>
              <w:jc w:val="both"/>
              <w:rPr>
                <w:rFonts w:eastAsia="Calibri"/>
              </w:rPr>
            </w:pPr>
            <w:r w:rsidRPr="00784571">
              <w:rPr>
                <w:rFonts w:eastAsia="Calibri"/>
              </w:rPr>
              <w:t>Prerekvizity: Seminář k diplomové práci I</w:t>
            </w:r>
          </w:p>
        </w:tc>
      </w:tr>
      <w:tr w:rsidR="00784571" w:rsidRPr="00784571" w:rsidTr="00A527E7">
        <w:tc>
          <w:tcPr>
            <w:tcW w:w="3086" w:type="dxa"/>
            <w:shd w:val="clear" w:color="auto" w:fill="F7CAAC"/>
          </w:tcPr>
          <w:p w:rsidR="00784571" w:rsidRPr="00784571" w:rsidRDefault="00784571" w:rsidP="00784571">
            <w:pPr>
              <w:rPr>
                <w:b/>
              </w:rPr>
            </w:pPr>
            <w:r w:rsidRPr="00784571">
              <w:rPr>
                <w:b/>
              </w:rPr>
              <w:t>Způsob ověření studijních výsledků</w:t>
            </w:r>
          </w:p>
        </w:tc>
        <w:tc>
          <w:tcPr>
            <w:tcW w:w="3406" w:type="dxa"/>
            <w:gridSpan w:val="4"/>
          </w:tcPr>
          <w:p w:rsidR="00784571" w:rsidRPr="00784571" w:rsidRDefault="00784571" w:rsidP="00784571">
            <w:pPr>
              <w:jc w:val="both"/>
            </w:pPr>
            <w:r w:rsidRPr="00784571">
              <w:rPr>
                <w:rFonts w:eastAsia="Calibri"/>
              </w:rPr>
              <w:t>zápočet</w:t>
            </w:r>
          </w:p>
        </w:tc>
        <w:tc>
          <w:tcPr>
            <w:tcW w:w="2156" w:type="dxa"/>
            <w:shd w:val="clear" w:color="auto" w:fill="F7CAAC"/>
          </w:tcPr>
          <w:p w:rsidR="00784571" w:rsidRPr="00784571" w:rsidRDefault="00784571" w:rsidP="00784571">
            <w:pPr>
              <w:jc w:val="both"/>
              <w:rPr>
                <w:b/>
              </w:rPr>
            </w:pPr>
            <w:r w:rsidRPr="00784571">
              <w:rPr>
                <w:b/>
              </w:rPr>
              <w:t>Forma výuky</w:t>
            </w:r>
          </w:p>
        </w:tc>
        <w:tc>
          <w:tcPr>
            <w:tcW w:w="1207" w:type="dxa"/>
            <w:gridSpan w:val="2"/>
          </w:tcPr>
          <w:p w:rsidR="00784571" w:rsidRPr="00784571" w:rsidRDefault="00784571" w:rsidP="00784571">
            <w:pPr>
              <w:jc w:val="both"/>
            </w:pPr>
            <w:r w:rsidRPr="00784571">
              <w:rPr>
                <w:rFonts w:eastAsia="Calibri"/>
              </w:rPr>
              <w:t>seminář</w:t>
            </w:r>
          </w:p>
        </w:tc>
      </w:tr>
      <w:tr w:rsidR="00784571" w:rsidRPr="00784571" w:rsidTr="00A527E7">
        <w:tc>
          <w:tcPr>
            <w:tcW w:w="3086" w:type="dxa"/>
            <w:shd w:val="clear" w:color="auto" w:fill="F7CAAC"/>
          </w:tcPr>
          <w:p w:rsidR="00784571" w:rsidRPr="00784571" w:rsidRDefault="00784571" w:rsidP="00784571">
            <w:pPr>
              <w:rPr>
                <w:b/>
              </w:rPr>
            </w:pPr>
            <w:r w:rsidRPr="00784571">
              <w:rPr>
                <w:b/>
              </w:rPr>
              <w:t>Forma způsobu ověření studijních výsledků a další požadavky na studenta</w:t>
            </w:r>
          </w:p>
        </w:tc>
        <w:tc>
          <w:tcPr>
            <w:tcW w:w="6769" w:type="dxa"/>
            <w:gridSpan w:val="7"/>
            <w:tcBorders>
              <w:bottom w:val="nil"/>
            </w:tcBorders>
          </w:tcPr>
          <w:p w:rsidR="00784571" w:rsidRPr="00784571" w:rsidRDefault="00784571" w:rsidP="00784571">
            <w:pPr>
              <w:rPr>
                <w:color w:val="1F497D"/>
                <w:sz w:val="16"/>
                <w:szCs w:val="16"/>
              </w:rPr>
            </w:pPr>
            <w:r w:rsidRPr="00784571">
              <w:t xml:space="preserve">Odevzdání rozpracované diplomové práce ke konzultaci s vyučujícím semináře pro diplomovou práci II ve struktuře: teoretická část, praktická část, zpracované výsledky výzkumu. </w:t>
            </w:r>
          </w:p>
        </w:tc>
      </w:tr>
      <w:tr w:rsidR="00784571" w:rsidRPr="00784571" w:rsidTr="00A527E7">
        <w:trPr>
          <w:trHeight w:val="554"/>
        </w:trPr>
        <w:tc>
          <w:tcPr>
            <w:tcW w:w="9855" w:type="dxa"/>
            <w:gridSpan w:val="8"/>
            <w:tcBorders>
              <w:top w:val="nil"/>
            </w:tcBorders>
          </w:tcPr>
          <w:p w:rsidR="00784571" w:rsidRPr="00784571" w:rsidRDefault="00784571" w:rsidP="00784571">
            <w:pPr>
              <w:jc w:val="both"/>
            </w:pPr>
            <w:r w:rsidRPr="00784571">
              <w:t>Minimálně jedna povinná konzultace ke způsobu citování v diplomové práci s vyučujícím semináře k diplomové práci II.</w:t>
            </w:r>
          </w:p>
        </w:tc>
      </w:tr>
      <w:tr w:rsidR="00784571" w:rsidRPr="00784571" w:rsidTr="00A527E7">
        <w:trPr>
          <w:trHeight w:val="197"/>
        </w:trPr>
        <w:tc>
          <w:tcPr>
            <w:tcW w:w="3086" w:type="dxa"/>
            <w:tcBorders>
              <w:top w:val="nil"/>
            </w:tcBorders>
            <w:shd w:val="clear" w:color="auto" w:fill="F7CAAC"/>
          </w:tcPr>
          <w:p w:rsidR="00784571" w:rsidRPr="00784571" w:rsidRDefault="00784571" w:rsidP="00784571">
            <w:pPr>
              <w:jc w:val="both"/>
              <w:rPr>
                <w:b/>
              </w:rPr>
            </w:pPr>
            <w:r w:rsidRPr="00784571">
              <w:rPr>
                <w:b/>
              </w:rPr>
              <w:t>Garant předmětu</w:t>
            </w:r>
          </w:p>
        </w:tc>
        <w:tc>
          <w:tcPr>
            <w:tcW w:w="6769" w:type="dxa"/>
            <w:gridSpan w:val="7"/>
            <w:tcBorders>
              <w:top w:val="nil"/>
            </w:tcBorders>
          </w:tcPr>
          <w:p w:rsidR="00784571" w:rsidRPr="00784571" w:rsidRDefault="00784571" w:rsidP="00784571">
            <w:pPr>
              <w:jc w:val="both"/>
            </w:pPr>
            <w:r w:rsidRPr="00784571">
              <w:rPr>
                <w:rFonts w:eastAsia="Calibri"/>
              </w:rPr>
              <w:t>Ing. Eva Šviráková, Ph.D.</w:t>
            </w:r>
          </w:p>
        </w:tc>
      </w:tr>
      <w:tr w:rsidR="00784571" w:rsidRPr="00784571" w:rsidTr="00A527E7">
        <w:trPr>
          <w:trHeight w:val="243"/>
        </w:trPr>
        <w:tc>
          <w:tcPr>
            <w:tcW w:w="3086" w:type="dxa"/>
            <w:tcBorders>
              <w:top w:val="nil"/>
            </w:tcBorders>
            <w:shd w:val="clear" w:color="auto" w:fill="F7CAAC"/>
          </w:tcPr>
          <w:p w:rsidR="00784571" w:rsidRPr="00784571" w:rsidRDefault="00784571" w:rsidP="00784571">
            <w:pPr>
              <w:rPr>
                <w:b/>
              </w:rPr>
            </w:pPr>
            <w:r w:rsidRPr="00784571">
              <w:rPr>
                <w:b/>
              </w:rPr>
              <w:t>Zapojení garanta do výuky předmětu</w:t>
            </w:r>
          </w:p>
        </w:tc>
        <w:tc>
          <w:tcPr>
            <w:tcW w:w="6769" w:type="dxa"/>
            <w:gridSpan w:val="7"/>
            <w:tcBorders>
              <w:top w:val="nil"/>
            </w:tcBorders>
          </w:tcPr>
          <w:p w:rsidR="00784571" w:rsidRPr="00784571" w:rsidRDefault="00784571" w:rsidP="00784571">
            <w:pPr>
              <w:jc w:val="both"/>
              <w:rPr>
                <w:color w:val="1F497D"/>
              </w:rPr>
            </w:pPr>
            <w:r w:rsidRPr="00784571">
              <w:rPr>
                <w:rFonts w:eastAsia="Calibri"/>
              </w:rPr>
              <w:t>100 %</w:t>
            </w:r>
          </w:p>
        </w:tc>
      </w:tr>
      <w:tr w:rsidR="00784571" w:rsidRPr="00784571" w:rsidTr="00A527E7">
        <w:tc>
          <w:tcPr>
            <w:tcW w:w="3086" w:type="dxa"/>
            <w:shd w:val="clear" w:color="auto" w:fill="F7CAAC"/>
          </w:tcPr>
          <w:p w:rsidR="00784571" w:rsidRPr="00784571" w:rsidRDefault="00784571" w:rsidP="00784571">
            <w:pPr>
              <w:jc w:val="both"/>
              <w:rPr>
                <w:b/>
              </w:rPr>
            </w:pPr>
            <w:r w:rsidRPr="00784571">
              <w:rPr>
                <w:b/>
              </w:rPr>
              <w:t>Vyučující</w:t>
            </w:r>
          </w:p>
        </w:tc>
        <w:tc>
          <w:tcPr>
            <w:tcW w:w="6769" w:type="dxa"/>
            <w:gridSpan w:val="7"/>
            <w:tcBorders>
              <w:bottom w:val="nil"/>
            </w:tcBorders>
          </w:tcPr>
          <w:p w:rsidR="00784571" w:rsidRPr="00784571" w:rsidRDefault="00784571" w:rsidP="00784571">
            <w:pPr>
              <w:jc w:val="both"/>
            </w:pPr>
            <w:r w:rsidRPr="00784571">
              <w:rPr>
                <w:rFonts w:eastAsia="Calibri"/>
              </w:rPr>
              <w:t>Ing. Eva Šviráková, Ph.D.</w:t>
            </w:r>
          </w:p>
        </w:tc>
      </w:tr>
      <w:tr w:rsidR="00784571" w:rsidRPr="00784571" w:rsidTr="00A527E7">
        <w:trPr>
          <w:trHeight w:val="554"/>
        </w:trPr>
        <w:tc>
          <w:tcPr>
            <w:tcW w:w="9855" w:type="dxa"/>
            <w:gridSpan w:val="8"/>
            <w:tcBorders>
              <w:top w:val="nil"/>
            </w:tcBorders>
          </w:tcPr>
          <w:p w:rsidR="00784571" w:rsidRPr="00784571" w:rsidRDefault="00784571" w:rsidP="00784571">
            <w:pPr>
              <w:jc w:val="both"/>
            </w:pPr>
          </w:p>
        </w:tc>
      </w:tr>
      <w:tr w:rsidR="00784571" w:rsidRPr="00784571" w:rsidTr="00A527E7">
        <w:tc>
          <w:tcPr>
            <w:tcW w:w="3086" w:type="dxa"/>
            <w:shd w:val="clear" w:color="auto" w:fill="F7CAAC"/>
          </w:tcPr>
          <w:p w:rsidR="00784571" w:rsidRPr="00784571" w:rsidRDefault="00784571" w:rsidP="00784571">
            <w:pPr>
              <w:jc w:val="both"/>
              <w:rPr>
                <w:b/>
              </w:rPr>
            </w:pPr>
            <w:r w:rsidRPr="00784571">
              <w:rPr>
                <w:b/>
              </w:rPr>
              <w:t>Stručná anotace předmětu</w:t>
            </w:r>
          </w:p>
        </w:tc>
        <w:tc>
          <w:tcPr>
            <w:tcW w:w="6769" w:type="dxa"/>
            <w:gridSpan w:val="7"/>
            <w:tcBorders>
              <w:bottom w:val="nil"/>
            </w:tcBorders>
          </w:tcPr>
          <w:p w:rsidR="00784571" w:rsidRPr="00784571" w:rsidRDefault="00784571" w:rsidP="00784571">
            <w:pPr>
              <w:jc w:val="both"/>
              <w:rPr>
                <w:sz w:val="16"/>
                <w:szCs w:val="16"/>
              </w:rPr>
            </w:pPr>
          </w:p>
        </w:tc>
      </w:tr>
      <w:tr w:rsidR="00784571" w:rsidRPr="00784571" w:rsidTr="00A527E7">
        <w:trPr>
          <w:trHeight w:val="3359"/>
        </w:trPr>
        <w:tc>
          <w:tcPr>
            <w:tcW w:w="9855" w:type="dxa"/>
            <w:gridSpan w:val="8"/>
            <w:tcBorders>
              <w:top w:val="nil"/>
              <w:bottom w:val="single" w:sz="12" w:space="0" w:color="auto"/>
            </w:tcBorders>
          </w:tcPr>
          <w:p w:rsidR="00784571" w:rsidRPr="00784571" w:rsidRDefault="00784571" w:rsidP="00784571">
            <w:pPr>
              <w:jc w:val="both"/>
            </w:pPr>
          </w:p>
          <w:p w:rsidR="00784571" w:rsidRPr="00784571" w:rsidRDefault="00784571" w:rsidP="00784571">
            <w:pPr>
              <w:jc w:val="both"/>
            </w:pPr>
            <w:r w:rsidRPr="00784571">
              <w:t>Předmět seminář k diplomové práci II připraví studenty na správný postup používání zdrojů (textových i obrazových) při psaní diplomové práce. Studenti získají přehled o jednotlivých citačních systémech a budou schopni zvolit systém, který je pro jejich práci nejvhodnější. Studenti budou postupovat podle norem pro citování, které platí na území České republiky i při publikování v zahraničních časopisech.</w:t>
            </w:r>
          </w:p>
          <w:p w:rsidR="00784571" w:rsidRPr="00784571" w:rsidRDefault="00784571" w:rsidP="00784571">
            <w:pPr>
              <w:jc w:val="both"/>
            </w:pPr>
            <w:r w:rsidRPr="00784571">
              <w:t xml:space="preserve"> </w:t>
            </w:r>
          </w:p>
          <w:p w:rsidR="00784571" w:rsidRPr="00784571" w:rsidRDefault="00784571" w:rsidP="00784571">
            <w:pPr>
              <w:jc w:val="both"/>
            </w:pPr>
            <w:r w:rsidRPr="00784571">
              <w:t>Bloky výuky:</w:t>
            </w:r>
          </w:p>
          <w:p w:rsidR="00784571" w:rsidRPr="00784571" w:rsidRDefault="00784571" w:rsidP="00700C85">
            <w:pPr>
              <w:numPr>
                <w:ilvl w:val="0"/>
                <w:numId w:val="30"/>
              </w:numPr>
              <w:contextualSpacing/>
              <w:jc w:val="both"/>
            </w:pPr>
            <w:r w:rsidRPr="00784571">
              <w:t xml:space="preserve">Tvůrčí práce analytická a metody analýzy (textová analýza, kompilace (kompilát), komparativní analýza, historická metoda – práce s primárními zdroji). </w:t>
            </w:r>
          </w:p>
          <w:p w:rsidR="00784571" w:rsidRPr="00784571" w:rsidRDefault="00784571" w:rsidP="00700C85">
            <w:pPr>
              <w:numPr>
                <w:ilvl w:val="0"/>
                <w:numId w:val="30"/>
              </w:numPr>
              <w:contextualSpacing/>
              <w:jc w:val="both"/>
            </w:pPr>
            <w:r w:rsidRPr="00784571">
              <w:t>Kvalitativní výzkum, charakteristika pro odbornou esej.</w:t>
            </w:r>
          </w:p>
          <w:p w:rsidR="00784571" w:rsidRPr="00784571" w:rsidRDefault="00784571" w:rsidP="00700C85">
            <w:pPr>
              <w:numPr>
                <w:ilvl w:val="0"/>
                <w:numId w:val="30"/>
              </w:numPr>
              <w:contextualSpacing/>
              <w:jc w:val="both"/>
            </w:pPr>
            <w:r w:rsidRPr="00784571">
              <w:t>Struktura práce, úvod (principy a význam úvodu, výzkumné otázky a hypotézy); hlavní část závěrečné práce (teoretická část, praktická část, projektová část); závěr (principy, význam, stylistika).</w:t>
            </w:r>
          </w:p>
          <w:p w:rsidR="00784571" w:rsidRPr="00784571" w:rsidRDefault="00784571" w:rsidP="00700C85">
            <w:pPr>
              <w:numPr>
                <w:ilvl w:val="0"/>
                <w:numId w:val="30"/>
              </w:numPr>
              <w:contextualSpacing/>
              <w:jc w:val="both"/>
            </w:pPr>
            <w:r w:rsidRPr="00784571">
              <w:t>Styl psaní odborné práce (subjektivní a objektivní styl, neosobní formulace, autorský singulár a plurál, vyprávění vs. odborná práce); cílová skupina závěrečné práce.</w:t>
            </w:r>
          </w:p>
          <w:p w:rsidR="00784571" w:rsidRPr="00784571" w:rsidRDefault="00784571" w:rsidP="00700C85">
            <w:pPr>
              <w:numPr>
                <w:ilvl w:val="0"/>
                <w:numId w:val="30"/>
              </w:numPr>
              <w:contextualSpacing/>
              <w:jc w:val="both"/>
            </w:pPr>
            <w:r w:rsidRPr="00784571">
              <w:t>Jakou literaturu lze použít (bezproblémové zdroje, poněkud problematické zdroje a velmi problematické zdroje), jak vybírat zdroje a kvalita zdrojů; průběžné poznámky ke zdrojování v textu, doporučený postup při psaní teoretické práce.</w:t>
            </w:r>
          </w:p>
          <w:p w:rsidR="00784571" w:rsidRPr="00784571" w:rsidRDefault="00784571" w:rsidP="00700C85">
            <w:pPr>
              <w:numPr>
                <w:ilvl w:val="0"/>
                <w:numId w:val="30"/>
              </w:numPr>
              <w:contextualSpacing/>
              <w:jc w:val="both"/>
            </w:pPr>
            <w:r w:rsidRPr="00784571">
              <w:t>Citace a parafráze; citace z cizího jazyka; používání cizích slov v českém a slovenském textu.</w:t>
            </w:r>
          </w:p>
          <w:p w:rsidR="00784571" w:rsidRPr="00784571" w:rsidRDefault="00784571" w:rsidP="00700C85">
            <w:pPr>
              <w:numPr>
                <w:ilvl w:val="0"/>
                <w:numId w:val="30"/>
              </w:numPr>
              <w:contextualSpacing/>
              <w:jc w:val="both"/>
            </w:pPr>
            <w:r w:rsidRPr="00784571">
              <w:t>Soupis zdrojů a odkazy na zdroj v textu; odkazy na zdroje v textu (Harvardský systém tj. forma Jméno-Datum, metoda číslování odkazů, metoda poznámky pod čarou); citace obrázků a fotografií.</w:t>
            </w:r>
          </w:p>
          <w:p w:rsidR="00784571" w:rsidRPr="00784571" w:rsidRDefault="00784571" w:rsidP="00700C85">
            <w:pPr>
              <w:numPr>
                <w:ilvl w:val="0"/>
                <w:numId w:val="30"/>
              </w:numPr>
              <w:contextualSpacing/>
              <w:jc w:val="both"/>
            </w:pPr>
            <w:r w:rsidRPr="00784571">
              <w:t>Jak napsat a strukturovat seznam použité literatury a seznam použitých obrázků; smysl a struktura seznamu příloh k závěrečné práci; prezentace a obhajoba diplomové práce.</w:t>
            </w:r>
          </w:p>
          <w:p w:rsidR="00784571" w:rsidRPr="00784571" w:rsidRDefault="00784571" w:rsidP="00784571">
            <w:pPr>
              <w:jc w:val="both"/>
            </w:pPr>
          </w:p>
        </w:tc>
      </w:tr>
      <w:tr w:rsidR="00784571" w:rsidRPr="00784571" w:rsidTr="00A527E7">
        <w:trPr>
          <w:trHeight w:val="265"/>
        </w:trPr>
        <w:tc>
          <w:tcPr>
            <w:tcW w:w="3653" w:type="dxa"/>
            <w:gridSpan w:val="2"/>
            <w:tcBorders>
              <w:top w:val="nil"/>
            </w:tcBorders>
            <w:shd w:val="clear" w:color="auto" w:fill="F7CAAC"/>
          </w:tcPr>
          <w:p w:rsidR="00784571" w:rsidRPr="00784571" w:rsidRDefault="00784571" w:rsidP="00784571">
            <w:pPr>
              <w:jc w:val="both"/>
            </w:pPr>
            <w:r w:rsidRPr="00784571">
              <w:rPr>
                <w:b/>
              </w:rPr>
              <w:t>Studijní literatura a studijní pomůcky</w:t>
            </w:r>
          </w:p>
        </w:tc>
        <w:tc>
          <w:tcPr>
            <w:tcW w:w="6202" w:type="dxa"/>
            <w:gridSpan w:val="6"/>
            <w:tcBorders>
              <w:top w:val="nil"/>
              <w:bottom w:val="nil"/>
            </w:tcBorders>
          </w:tcPr>
          <w:p w:rsidR="00784571" w:rsidRPr="00784571" w:rsidRDefault="00784571" w:rsidP="00784571">
            <w:pPr>
              <w:jc w:val="both"/>
            </w:pPr>
          </w:p>
        </w:tc>
      </w:tr>
      <w:tr w:rsidR="00784571" w:rsidRPr="00784571" w:rsidTr="00A527E7">
        <w:trPr>
          <w:trHeight w:val="1497"/>
        </w:trPr>
        <w:tc>
          <w:tcPr>
            <w:tcW w:w="9855" w:type="dxa"/>
            <w:gridSpan w:val="8"/>
            <w:tcBorders>
              <w:top w:val="nil"/>
            </w:tcBorders>
          </w:tcPr>
          <w:p w:rsidR="00784571" w:rsidRPr="00784571" w:rsidRDefault="00784571" w:rsidP="00784571">
            <w:pPr>
              <w:jc w:val="both"/>
            </w:pPr>
          </w:p>
          <w:p w:rsidR="00784571" w:rsidRPr="00D71E8B" w:rsidRDefault="00D71E8B" w:rsidP="00784571">
            <w:pPr>
              <w:jc w:val="both"/>
              <w:rPr>
                <w:b/>
              </w:rPr>
            </w:pPr>
            <w:r w:rsidRPr="00D71E8B">
              <w:rPr>
                <w:b/>
              </w:rPr>
              <w:t>Povinná</w:t>
            </w:r>
            <w:r w:rsidR="00784571" w:rsidRPr="00D71E8B">
              <w:rPr>
                <w:b/>
              </w:rPr>
              <w:t>:</w:t>
            </w:r>
          </w:p>
          <w:p w:rsidR="00784571" w:rsidRPr="00784571" w:rsidRDefault="00784571" w:rsidP="00784571">
            <w:pPr>
              <w:jc w:val="both"/>
            </w:pPr>
            <w:r w:rsidRPr="00784571">
              <w:t xml:space="preserve">COLLINS, Hilary. </w:t>
            </w:r>
            <w:r w:rsidRPr="00784571">
              <w:rPr>
                <w:i/>
                <w:iCs/>
              </w:rPr>
              <w:t>Kreativní výzkum: teorie a praxe výzkumu v oblasti tvůrčích odvětví</w:t>
            </w:r>
            <w:r w:rsidRPr="00784571">
              <w:t>. Praha: Institut umění - Divadelní ústav, 2017, 207 s. Kultura &amp; arts management. ISBN 978-80-7008-386-4.</w:t>
            </w:r>
          </w:p>
          <w:p w:rsidR="00784571" w:rsidRPr="00784571" w:rsidRDefault="00784571" w:rsidP="00784571">
            <w:pPr>
              <w:jc w:val="both"/>
            </w:pPr>
            <w:r w:rsidRPr="00784571">
              <w:t xml:space="preserve">KRČÁL, Martin a Zuzana TEPLÍKOVÁ. </w:t>
            </w:r>
            <w:r w:rsidRPr="00784571">
              <w:rPr>
                <w:i/>
                <w:iCs/>
              </w:rPr>
              <w:t>Naučte (se) citovat</w:t>
            </w:r>
            <w:r w:rsidRPr="00784571">
              <w:t>. Blansko: Citace.com, 2014, 156, [46] s. ISBN 978-80-260-6074-1.</w:t>
            </w:r>
          </w:p>
          <w:p w:rsidR="00784571" w:rsidRPr="00784571" w:rsidRDefault="00784571" w:rsidP="00784571">
            <w:pPr>
              <w:tabs>
                <w:tab w:val="right" w:pos="709"/>
                <w:tab w:val="left" w:pos="851"/>
              </w:tabs>
            </w:pPr>
            <w:r w:rsidRPr="00784571">
              <w:rPr>
                <w:i/>
              </w:rPr>
              <w:t xml:space="preserve">ČSN ISO 690 (010197) Informace a dokumentace - Pravidla pro bibliografické odkazy a citace informačních zdrojů, 2011. </w:t>
            </w:r>
            <w:r w:rsidRPr="00784571">
              <w:t>Praha: Úřad pro technickou normalizaci, metrologii a státní zkušebnictví, 39 s.</w:t>
            </w:r>
          </w:p>
          <w:p w:rsidR="00784571" w:rsidRPr="00784571" w:rsidRDefault="00784571" w:rsidP="00784571">
            <w:pPr>
              <w:tabs>
                <w:tab w:val="right" w:pos="709"/>
                <w:tab w:val="left" w:pos="851"/>
              </w:tabs>
            </w:pPr>
          </w:p>
          <w:p w:rsidR="00784571" w:rsidRPr="00D71E8B" w:rsidRDefault="00784571" w:rsidP="00784571">
            <w:pPr>
              <w:tabs>
                <w:tab w:val="right" w:pos="709"/>
                <w:tab w:val="left" w:pos="851"/>
              </w:tabs>
              <w:rPr>
                <w:b/>
              </w:rPr>
            </w:pPr>
            <w:r w:rsidRPr="00D71E8B">
              <w:rPr>
                <w:b/>
              </w:rPr>
              <w:t>Doporučená:</w:t>
            </w:r>
          </w:p>
          <w:p w:rsidR="00784571" w:rsidRPr="00784571" w:rsidRDefault="00784571" w:rsidP="00784571">
            <w:pPr>
              <w:jc w:val="both"/>
            </w:pPr>
            <w:r w:rsidRPr="00784571">
              <w:t xml:space="preserve">STRAUSS, Anselm L. a Juliet M. CORBIN. </w:t>
            </w:r>
            <w:r w:rsidRPr="00784571">
              <w:rPr>
                <w:i/>
                <w:iCs/>
              </w:rPr>
              <w:t>Základy kvalitativního výzkumu: postupy a techniky metody zakotvené teorie</w:t>
            </w:r>
            <w:r w:rsidRPr="00784571">
              <w:t>. Boskovice: Albert, 1999, 196 s. SCAN. ISBN 808583460X.</w:t>
            </w:r>
          </w:p>
          <w:p w:rsidR="00784571" w:rsidRPr="00784571" w:rsidRDefault="00784571" w:rsidP="00784571">
            <w:pPr>
              <w:jc w:val="both"/>
            </w:pPr>
          </w:p>
          <w:p w:rsidR="00784571" w:rsidRPr="00784571" w:rsidRDefault="00784571" w:rsidP="00784571">
            <w:pPr>
              <w:jc w:val="both"/>
            </w:pPr>
          </w:p>
        </w:tc>
      </w:tr>
      <w:tr w:rsidR="00784571" w:rsidRPr="00784571"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84571" w:rsidRPr="00784571" w:rsidRDefault="00784571" w:rsidP="00784571">
            <w:pPr>
              <w:jc w:val="center"/>
              <w:rPr>
                <w:rFonts w:eastAsia="Calibri"/>
                <w:color w:val="FF0000"/>
                <w:sz w:val="16"/>
                <w:szCs w:val="16"/>
              </w:rPr>
            </w:pPr>
            <w:r w:rsidRPr="00784571">
              <w:rPr>
                <w:b/>
              </w:rPr>
              <w:lastRenderedPageBreak/>
              <w:t>Informace ke kombinované nebo distanční formě</w:t>
            </w:r>
          </w:p>
        </w:tc>
      </w:tr>
      <w:tr w:rsidR="00784571" w:rsidRPr="00784571" w:rsidTr="00A527E7">
        <w:tc>
          <w:tcPr>
            <w:tcW w:w="4787" w:type="dxa"/>
            <w:gridSpan w:val="3"/>
            <w:tcBorders>
              <w:top w:val="single" w:sz="2" w:space="0" w:color="auto"/>
            </w:tcBorders>
            <w:shd w:val="clear" w:color="auto" w:fill="F7CAAC"/>
          </w:tcPr>
          <w:p w:rsidR="00784571" w:rsidRPr="00784571" w:rsidRDefault="00784571" w:rsidP="00784571">
            <w:pPr>
              <w:autoSpaceDE w:val="0"/>
              <w:autoSpaceDN w:val="0"/>
              <w:adjustRightInd w:val="0"/>
            </w:pPr>
            <w:r w:rsidRPr="00784571">
              <w:rPr>
                <w:b/>
              </w:rPr>
              <w:t>Rozsah konzultací (soustředění)</w:t>
            </w:r>
            <w:r w:rsidRPr="00784571">
              <w:rPr>
                <w:rFonts w:eastAsia="Calibri"/>
                <w:sz w:val="24"/>
                <w:szCs w:val="24"/>
              </w:rPr>
              <w:t xml:space="preserve"> </w:t>
            </w:r>
          </w:p>
        </w:tc>
        <w:tc>
          <w:tcPr>
            <w:tcW w:w="889" w:type="dxa"/>
            <w:tcBorders>
              <w:top w:val="single" w:sz="2" w:space="0" w:color="auto"/>
            </w:tcBorders>
          </w:tcPr>
          <w:p w:rsidR="00784571" w:rsidRPr="00784571" w:rsidRDefault="00784571" w:rsidP="00784571">
            <w:pPr>
              <w:jc w:val="both"/>
            </w:pPr>
            <w:r w:rsidRPr="00784571">
              <w:t>8</w:t>
            </w:r>
          </w:p>
        </w:tc>
        <w:tc>
          <w:tcPr>
            <w:tcW w:w="4179" w:type="dxa"/>
            <w:gridSpan w:val="4"/>
            <w:tcBorders>
              <w:top w:val="single" w:sz="2" w:space="0" w:color="auto"/>
            </w:tcBorders>
            <w:shd w:val="clear" w:color="auto" w:fill="F7CAAC"/>
          </w:tcPr>
          <w:p w:rsidR="00784571" w:rsidRPr="00784571" w:rsidRDefault="00784571" w:rsidP="00784571">
            <w:pPr>
              <w:jc w:val="both"/>
              <w:rPr>
                <w:b/>
              </w:rPr>
            </w:pPr>
            <w:r w:rsidRPr="00784571">
              <w:rPr>
                <w:b/>
              </w:rPr>
              <w:t xml:space="preserve">hodin </w:t>
            </w:r>
          </w:p>
        </w:tc>
      </w:tr>
      <w:tr w:rsidR="00784571" w:rsidRPr="00784571" w:rsidTr="00A527E7">
        <w:tc>
          <w:tcPr>
            <w:tcW w:w="9855" w:type="dxa"/>
            <w:gridSpan w:val="8"/>
            <w:shd w:val="clear" w:color="auto" w:fill="F7CAAC"/>
          </w:tcPr>
          <w:p w:rsidR="00784571" w:rsidRPr="00784571" w:rsidRDefault="00784571" w:rsidP="00784571">
            <w:pPr>
              <w:jc w:val="both"/>
              <w:rPr>
                <w:b/>
              </w:rPr>
            </w:pPr>
            <w:r w:rsidRPr="00784571">
              <w:rPr>
                <w:b/>
              </w:rPr>
              <w:t>Informace o způsobu kontaktu s vyučujícím</w:t>
            </w:r>
          </w:p>
        </w:tc>
      </w:tr>
      <w:tr w:rsidR="00784571" w:rsidRPr="00784571" w:rsidTr="00BE579A">
        <w:trPr>
          <w:trHeight w:val="1243"/>
        </w:trPr>
        <w:tc>
          <w:tcPr>
            <w:tcW w:w="9855" w:type="dxa"/>
            <w:gridSpan w:val="8"/>
          </w:tcPr>
          <w:p w:rsidR="00784571" w:rsidRPr="00784571" w:rsidRDefault="00784571" w:rsidP="00784571">
            <w:pPr>
              <w:autoSpaceDE w:val="0"/>
              <w:autoSpaceDN w:val="0"/>
              <w:adjustRightInd w:val="0"/>
            </w:pPr>
          </w:p>
          <w:p w:rsidR="00784571" w:rsidRPr="00784571" w:rsidRDefault="00784571" w:rsidP="00784571">
            <w:pPr>
              <w:autoSpaceDE w:val="0"/>
              <w:autoSpaceDN w:val="0"/>
              <w:adjustRightInd w:val="0"/>
              <w:rPr>
                <w:rFonts w:eastAsia="Calibri"/>
                <w:color w:val="FF0000"/>
                <w:sz w:val="16"/>
                <w:szCs w:val="16"/>
              </w:rPr>
            </w:pPr>
            <w:r w:rsidRPr="00784571">
              <w:t>Zaslání rozpracované diplomové práce předem vyučujícímu k posouzení v časovém předstihu minimálně 1 týden před osobní konzultací. Osobní (případně virtuální) konzultace s vyučujícím, rozprava nad rozpracovanou diplomovou prací, mentoring studenta.</w:t>
            </w:r>
          </w:p>
        </w:tc>
      </w:tr>
    </w:tbl>
    <w:p w:rsidR="00301E89" w:rsidRDefault="00301E89"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rPr>
          <w:ins w:id="609" w:author="Ponížilová Hana" w:date="2019-05-31T07:51:00Z"/>
        </w:rPr>
      </w:pPr>
    </w:p>
    <w:p w:rsidR="008C16BB" w:rsidRDefault="008C16BB" w:rsidP="00EE4FFE">
      <w:pPr>
        <w:spacing w:after="160" w:line="259" w:lineRule="auto"/>
        <w:rPr>
          <w:ins w:id="610" w:author="Ponížilová Hana" w:date="2019-05-31T07:51:00Z"/>
        </w:rPr>
      </w:pPr>
    </w:p>
    <w:p w:rsidR="008C16BB" w:rsidRDefault="008C16BB" w:rsidP="00EE4FFE">
      <w:pPr>
        <w:spacing w:after="160" w:line="259" w:lineRule="auto"/>
        <w:rPr>
          <w:ins w:id="611" w:author="Ponížilová Hana" w:date="2019-05-31T07:51:00Z"/>
        </w:rPr>
      </w:pPr>
    </w:p>
    <w:p w:rsidR="008C16BB" w:rsidRDefault="008C16BB" w:rsidP="00EE4FFE">
      <w:pPr>
        <w:spacing w:after="160" w:line="259" w:lineRule="auto"/>
        <w:rPr>
          <w:ins w:id="612" w:author="Ponížilová Hana" w:date="2019-05-31T07:51:00Z"/>
        </w:rPr>
      </w:pPr>
    </w:p>
    <w:p w:rsidR="008C16BB" w:rsidRDefault="008C16BB" w:rsidP="00EE4FFE">
      <w:pPr>
        <w:spacing w:after="160" w:line="259" w:lineRule="auto"/>
        <w:rPr>
          <w:ins w:id="613" w:author="Ponížilová Hana" w:date="2019-05-31T07:51:00Z"/>
        </w:rPr>
      </w:pPr>
    </w:p>
    <w:p w:rsidR="008C16BB" w:rsidRDefault="008C16BB" w:rsidP="00EE4FFE">
      <w:pPr>
        <w:spacing w:after="160" w:line="259" w:lineRule="auto"/>
        <w:rPr>
          <w:ins w:id="614" w:author="Ponížilová Hana" w:date="2019-05-31T07:51:00Z"/>
        </w:rPr>
      </w:pPr>
    </w:p>
    <w:p w:rsidR="008C16BB" w:rsidRDefault="008C16BB" w:rsidP="00EE4FFE">
      <w:pPr>
        <w:spacing w:after="160" w:line="259" w:lineRule="auto"/>
        <w:rPr>
          <w:ins w:id="615" w:author="Ponížilová Hana" w:date="2019-05-31T07:51:00Z"/>
        </w:rPr>
      </w:pPr>
    </w:p>
    <w:p w:rsidR="008C16BB" w:rsidRDefault="008C16BB" w:rsidP="00EE4FFE">
      <w:pPr>
        <w:spacing w:after="160" w:line="259" w:lineRule="auto"/>
        <w:rPr>
          <w:ins w:id="616" w:author="Ponížilová Hana" w:date="2019-05-31T07:51:00Z"/>
        </w:rPr>
      </w:pPr>
    </w:p>
    <w:p w:rsidR="008C16BB" w:rsidRDefault="008C16BB" w:rsidP="00EE4FFE">
      <w:pPr>
        <w:spacing w:after="160" w:line="259" w:lineRule="auto"/>
        <w:rPr>
          <w:ins w:id="617" w:author="Ponížilová Hana" w:date="2019-05-31T07:51:00Z"/>
        </w:rPr>
      </w:pPr>
    </w:p>
    <w:p w:rsidR="008C16BB" w:rsidRDefault="008C16BB" w:rsidP="00EE4FFE">
      <w:pPr>
        <w:spacing w:after="160" w:line="259" w:lineRule="auto"/>
        <w:rPr>
          <w:ins w:id="618" w:author="Ponížilová Hana" w:date="2019-05-31T07:51:00Z"/>
        </w:rPr>
      </w:pPr>
    </w:p>
    <w:p w:rsidR="008C16BB" w:rsidRDefault="008C16BB" w:rsidP="00EE4FFE">
      <w:pPr>
        <w:spacing w:after="160" w:line="259" w:lineRule="auto"/>
        <w:rPr>
          <w:ins w:id="619" w:author="Ponížilová Hana" w:date="2019-05-31T07:51:00Z"/>
        </w:rPr>
      </w:pPr>
    </w:p>
    <w:p w:rsidR="008C16BB" w:rsidRDefault="008C16BB" w:rsidP="00EE4FFE">
      <w:pPr>
        <w:spacing w:after="160" w:line="259" w:lineRule="auto"/>
        <w:rPr>
          <w:ins w:id="620" w:author="Ponížilová Hana" w:date="2019-05-31T07:51:00Z"/>
        </w:rPr>
      </w:pPr>
    </w:p>
    <w:p w:rsidR="008C16BB" w:rsidRDefault="008C16BB" w:rsidP="00EE4FFE">
      <w:pPr>
        <w:spacing w:after="160" w:line="259" w:lineRule="auto"/>
        <w:rPr>
          <w:ins w:id="621" w:author="Ponížilová Hana" w:date="2019-05-31T07:51:00Z"/>
        </w:rPr>
      </w:pPr>
    </w:p>
    <w:p w:rsidR="008C16BB" w:rsidRDefault="008C16BB" w:rsidP="00EE4FFE">
      <w:pPr>
        <w:spacing w:after="160" w:line="259" w:lineRule="auto"/>
        <w:rPr>
          <w:ins w:id="622" w:author="Ponížilová Hana" w:date="2019-05-31T07:51:00Z"/>
        </w:rPr>
      </w:pPr>
    </w:p>
    <w:p w:rsidR="008C16BB" w:rsidRDefault="008C16BB" w:rsidP="00EE4FFE">
      <w:pPr>
        <w:spacing w:after="160" w:line="259" w:lineRule="auto"/>
        <w:rPr>
          <w:ins w:id="623" w:author="Ponížilová Hana" w:date="2019-05-31T07:51:00Z"/>
        </w:rPr>
      </w:pPr>
    </w:p>
    <w:p w:rsidR="008C16BB" w:rsidRDefault="008C16BB" w:rsidP="00EE4FFE">
      <w:pPr>
        <w:spacing w:after="160" w:line="259" w:lineRule="auto"/>
        <w:rPr>
          <w:ins w:id="624" w:author="Ponížilová Hana" w:date="2019-05-31T07:51:00Z"/>
        </w:rPr>
      </w:pPr>
    </w:p>
    <w:p w:rsidR="008C16BB" w:rsidRDefault="008C16BB" w:rsidP="00EE4FFE">
      <w:pPr>
        <w:spacing w:after="160" w:line="259" w:lineRule="auto"/>
        <w:rPr>
          <w:ins w:id="625" w:author="Ponížilová Hana" w:date="2019-05-31T07:51:00Z"/>
        </w:rPr>
      </w:pPr>
    </w:p>
    <w:p w:rsidR="008C16BB" w:rsidRDefault="008C16BB" w:rsidP="00EE4FFE">
      <w:pPr>
        <w:spacing w:after="160" w:line="259" w:lineRule="auto"/>
        <w:rPr>
          <w:ins w:id="626" w:author="Ponížilová Hana" w:date="2019-05-31T07:51:00Z"/>
        </w:rPr>
      </w:pPr>
    </w:p>
    <w:p w:rsidR="008C16BB" w:rsidRDefault="008C16BB" w:rsidP="00EE4FFE">
      <w:pPr>
        <w:spacing w:after="160" w:line="259" w:lineRule="auto"/>
        <w:rPr>
          <w:ins w:id="627" w:author="Ponížilová Hana" w:date="2019-05-31T07:51:00Z"/>
        </w:rPr>
      </w:pPr>
    </w:p>
    <w:p w:rsidR="008C16BB" w:rsidRDefault="008C16BB" w:rsidP="00EE4FFE">
      <w:pPr>
        <w:spacing w:after="160" w:line="259" w:lineRule="auto"/>
        <w:rPr>
          <w:ins w:id="628" w:author="Ponížilová Hana" w:date="2019-05-31T07:51:00Z"/>
        </w:rPr>
      </w:pPr>
    </w:p>
    <w:p w:rsidR="008C16BB" w:rsidRDefault="008C16BB" w:rsidP="00EE4FFE">
      <w:pPr>
        <w:spacing w:after="160" w:line="259" w:lineRule="auto"/>
        <w:rPr>
          <w:ins w:id="629" w:author="Ponížilová Hana" w:date="2019-05-31T07:51:00Z"/>
        </w:rPr>
      </w:pPr>
    </w:p>
    <w:p w:rsidR="008C16BB" w:rsidRDefault="008C16BB" w:rsidP="00EE4FFE">
      <w:pPr>
        <w:spacing w:after="160" w:line="259" w:lineRule="auto"/>
        <w:rPr>
          <w:ins w:id="630" w:author="Ponížilová Hana" w:date="2019-05-31T07:51:00Z"/>
        </w:rPr>
      </w:pPr>
    </w:p>
    <w:p w:rsidR="008C16BB" w:rsidRDefault="008C16BB"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16BB" w:rsidTr="00B218C3">
        <w:trPr>
          <w:ins w:id="631" w:author="Ponížilová Hana" w:date="2019-05-31T07:50:00Z"/>
        </w:trPr>
        <w:tc>
          <w:tcPr>
            <w:tcW w:w="9855" w:type="dxa"/>
            <w:gridSpan w:val="8"/>
            <w:tcBorders>
              <w:bottom w:val="double" w:sz="4" w:space="0" w:color="auto"/>
            </w:tcBorders>
            <w:shd w:val="clear" w:color="auto" w:fill="BDD6EE"/>
          </w:tcPr>
          <w:p w:rsidR="008C16BB" w:rsidRDefault="008C16BB" w:rsidP="00B218C3">
            <w:pPr>
              <w:jc w:val="both"/>
              <w:rPr>
                <w:ins w:id="632" w:author="Ponížilová Hana" w:date="2019-05-31T07:50:00Z"/>
                <w:b/>
                <w:sz w:val="28"/>
              </w:rPr>
            </w:pPr>
            <w:ins w:id="633" w:author="Ponížilová Hana" w:date="2019-05-31T07:50:00Z">
              <w:r>
                <w:lastRenderedPageBreak/>
                <w:br w:type="page"/>
              </w:r>
              <w:r>
                <w:rPr>
                  <w:b/>
                  <w:sz w:val="28"/>
                </w:rPr>
                <w:t>B-III – Charakteristika studijního předmětu</w:t>
              </w:r>
            </w:ins>
          </w:p>
        </w:tc>
      </w:tr>
      <w:tr w:rsidR="008C16BB" w:rsidRPr="005357CB" w:rsidTr="00B218C3">
        <w:trPr>
          <w:ins w:id="634" w:author="Ponížilová Hana" w:date="2019-05-31T07:50:00Z"/>
        </w:trPr>
        <w:tc>
          <w:tcPr>
            <w:tcW w:w="3086" w:type="dxa"/>
            <w:tcBorders>
              <w:top w:val="double" w:sz="4" w:space="0" w:color="auto"/>
            </w:tcBorders>
            <w:shd w:val="clear" w:color="auto" w:fill="F7CAAC"/>
          </w:tcPr>
          <w:p w:rsidR="008C16BB" w:rsidRDefault="008C16BB" w:rsidP="00B218C3">
            <w:pPr>
              <w:jc w:val="both"/>
              <w:rPr>
                <w:ins w:id="635" w:author="Ponížilová Hana" w:date="2019-05-31T07:50:00Z"/>
                <w:b/>
              </w:rPr>
            </w:pPr>
            <w:ins w:id="636" w:author="Ponížilová Hana" w:date="2019-05-31T07:50:00Z">
              <w:r>
                <w:rPr>
                  <w:b/>
                </w:rPr>
                <w:t>Název studijního předmětu</w:t>
              </w:r>
            </w:ins>
          </w:p>
        </w:tc>
        <w:tc>
          <w:tcPr>
            <w:tcW w:w="6769" w:type="dxa"/>
            <w:gridSpan w:val="7"/>
            <w:tcBorders>
              <w:top w:val="double" w:sz="4" w:space="0" w:color="auto"/>
            </w:tcBorders>
          </w:tcPr>
          <w:p w:rsidR="008C16BB" w:rsidRPr="005357CB" w:rsidRDefault="008C16BB" w:rsidP="00B218C3">
            <w:pPr>
              <w:jc w:val="both"/>
              <w:rPr>
                <w:ins w:id="637" w:author="Ponížilová Hana" w:date="2019-05-31T07:50:00Z"/>
                <w:color w:val="44546A" w:themeColor="text2"/>
              </w:rPr>
            </w:pPr>
            <w:ins w:id="638" w:author="Ponížilová Hana" w:date="2019-05-31T07:50:00Z">
              <w:r>
                <w:t>Účetnictví a rozpočetnictví</w:t>
              </w:r>
            </w:ins>
          </w:p>
        </w:tc>
      </w:tr>
      <w:tr w:rsidR="008C16BB" w:rsidRPr="005357CB" w:rsidTr="00B218C3">
        <w:trPr>
          <w:ins w:id="639" w:author="Ponížilová Hana" w:date="2019-05-31T07:50:00Z"/>
        </w:trPr>
        <w:tc>
          <w:tcPr>
            <w:tcW w:w="3086" w:type="dxa"/>
            <w:shd w:val="clear" w:color="auto" w:fill="F7CAAC"/>
          </w:tcPr>
          <w:p w:rsidR="008C16BB" w:rsidRDefault="008C16BB" w:rsidP="00B218C3">
            <w:pPr>
              <w:rPr>
                <w:ins w:id="640" w:author="Ponížilová Hana" w:date="2019-05-31T07:50:00Z"/>
                <w:b/>
              </w:rPr>
            </w:pPr>
            <w:ins w:id="641" w:author="Ponížilová Hana" w:date="2019-05-31T07:50:00Z">
              <w:r>
                <w:rPr>
                  <w:b/>
                </w:rPr>
                <w:t>Typ předmětu</w:t>
              </w:r>
            </w:ins>
          </w:p>
        </w:tc>
        <w:tc>
          <w:tcPr>
            <w:tcW w:w="3406" w:type="dxa"/>
            <w:gridSpan w:val="4"/>
          </w:tcPr>
          <w:p w:rsidR="008C16BB" w:rsidRPr="005357CB" w:rsidRDefault="008C16BB" w:rsidP="00B218C3">
            <w:pPr>
              <w:autoSpaceDE w:val="0"/>
              <w:autoSpaceDN w:val="0"/>
              <w:adjustRightInd w:val="0"/>
              <w:rPr>
                <w:ins w:id="642" w:author="Ponížilová Hana" w:date="2019-05-31T07:50:00Z"/>
              </w:rPr>
            </w:pPr>
            <w:ins w:id="643" w:author="Ponížilová Hana" w:date="2019-05-31T07:50:00Z">
              <w:r>
                <w:rPr>
                  <w:rFonts w:eastAsia="Calibri"/>
                </w:rPr>
                <w:t>povinný</w:t>
              </w:r>
              <w:r w:rsidRPr="005357CB">
                <w:rPr>
                  <w:rFonts w:eastAsia="Calibri"/>
                </w:rPr>
                <w:t xml:space="preserve">, </w:t>
              </w:r>
              <w:r w:rsidRPr="00017D52">
                <w:rPr>
                  <w:rFonts w:eastAsia="Calibri"/>
                  <w:bCs/>
                </w:rPr>
                <w:t>Z</w:t>
              </w:r>
            </w:ins>
            <w:ins w:id="644" w:author="Ponížilová Hana" w:date="2019-05-31T07:53:00Z">
              <w:r>
                <w:rPr>
                  <w:rFonts w:eastAsia="Calibri"/>
                  <w:bCs/>
                </w:rPr>
                <w:t>T</w:t>
              </w:r>
            </w:ins>
          </w:p>
        </w:tc>
        <w:tc>
          <w:tcPr>
            <w:tcW w:w="2695" w:type="dxa"/>
            <w:gridSpan w:val="2"/>
            <w:shd w:val="clear" w:color="auto" w:fill="F7CAAC"/>
          </w:tcPr>
          <w:p w:rsidR="008C16BB" w:rsidRDefault="008C16BB" w:rsidP="00B218C3">
            <w:pPr>
              <w:jc w:val="both"/>
              <w:rPr>
                <w:ins w:id="645" w:author="Ponížilová Hana" w:date="2019-05-31T07:50:00Z"/>
              </w:rPr>
            </w:pPr>
            <w:ins w:id="646" w:author="Ponížilová Hana" w:date="2019-05-31T07:50:00Z">
              <w:r>
                <w:rPr>
                  <w:b/>
                </w:rPr>
                <w:t>doporučený ročník/semestr</w:t>
              </w:r>
            </w:ins>
          </w:p>
        </w:tc>
        <w:tc>
          <w:tcPr>
            <w:tcW w:w="668" w:type="dxa"/>
          </w:tcPr>
          <w:p w:rsidR="008C16BB" w:rsidRPr="005357CB" w:rsidRDefault="008C16BB" w:rsidP="00B218C3">
            <w:pPr>
              <w:jc w:val="both"/>
              <w:rPr>
                <w:ins w:id="647" w:author="Ponížilová Hana" w:date="2019-05-31T07:50:00Z"/>
              </w:rPr>
            </w:pPr>
            <w:ins w:id="648" w:author="Ponížilová Hana" w:date="2019-05-31T07:50:00Z">
              <w:r>
                <w:t>1</w:t>
              </w:r>
              <w:r w:rsidRPr="005357CB">
                <w:t>/</w:t>
              </w:r>
              <w:r>
                <w:t>L</w:t>
              </w:r>
              <w:r w:rsidRPr="005357CB">
                <w:t>S</w:t>
              </w:r>
            </w:ins>
          </w:p>
        </w:tc>
      </w:tr>
      <w:tr w:rsidR="008C16BB" w:rsidRPr="005357CB" w:rsidTr="00B218C3">
        <w:trPr>
          <w:ins w:id="649" w:author="Ponížilová Hana" w:date="2019-05-31T07:50:00Z"/>
        </w:trPr>
        <w:tc>
          <w:tcPr>
            <w:tcW w:w="3086" w:type="dxa"/>
            <w:shd w:val="clear" w:color="auto" w:fill="F7CAAC"/>
          </w:tcPr>
          <w:p w:rsidR="008C16BB" w:rsidRDefault="008C16BB" w:rsidP="00B218C3">
            <w:pPr>
              <w:jc w:val="both"/>
              <w:rPr>
                <w:ins w:id="650" w:author="Ponížilová Hana" w:date="2019-05-31T07:50:00Z"/>
                <w:b/>
              </w:rPr>
            </w:pPr>
            <w:ins w:id="651" w:author="Ponížilová Hana" w:date="2019-05-31T07:50:00Z">
              <w:r>
                <w:rPr>
                  <w:b/>
                </w:rPr>
                <w:t>Rozsah studijního předmětu</w:t>
              </w:r>
            </w:ins>
          </w:p>
        </w:tc>
        <w:tc>
          <w:tcPr>
            <w:tcW w:w="1701" w:type="dxa"/>
            <w:gridSpan w:val="2"/>
          </w:tcPr>
          <w:p w:rsidR="008C16BB" w:rsidRPr="008D0458" w:rsidRDefault="00A30203" w:rsidP="00B218C3">
            <w:pPr>
              <w:autoSpaceDE w:val="0"/>
              <w:autoSpaceDN w:val="0"/>
              <w:adjustRightInd w:val="0"/>
              <w:rPr>
                <w:ins w:id="652" w:author="Ponížilová Hana" w:date="2019-05-31T07:50:00Z"/>
                <w:color w:val="44546A" w:themeColor="text2"/>
                <w:sz w:val="16"/>
                <w:szCs w:val="16"/>
              </w:rPr>
            </w:pPr>
            <w:ins w:id="653" w:author="Ponížilová Hana" w:date="2019-05-31T07:50:00Z">
              <w:r>
                <w:rPr>
                  <w:rFonts w:eastAsia="Calibri"/>
                </w:rPr>
                <w:t>13</w:t>
              </w:r>
              <w:r w:rsidR="008C16BB">
                <w:rPr>
                  <w:rFonts w:eastAsia="Calibri"/>
                </w:rPr>
                <w:t>s</w:t>
              </w:r>
            </w:ins>
          </w:p>
        </w:tc>
        <w:tc>
          <w:tcPr>
            <w:tcW w:w="889" w:type="dxa"/>
            <w:shd w:val="clear" w:color="auto" w:fill="F7CAAC"/>
          </w:tcPr>
          <w:p w:rsidR="008C16BB" w:rsidRDefault="008C16BB" w:rsidP="00B218C3">
            <w:pPr>
              <w:jc w:val="both"/>
              <w:rPr>
                <w:ins w:id="654" w:author="Ponížilová Hana" w:date="2019-05-31T07:50:00Z"/>
                <w:b/>
              </w:rPr>
            </w:pPr>
            <w:ins w:id="655" w:author="Ponížilová Hana" w:date="2019-05-31T07:50:00Z">
              <w:r>
                <w:rPr>
                  <w:b/>
                </w:rPr>
                <w:t xml:space="preserve">hod. </w:t>
              </w:r>
            </w:ins>
          </w:p>
        </w:tc>
        <w:tc>
          <w:tcPr>
            <w:tcW w:w="816" w:type="dxa"/>
          </w:tcPr>
          <w:p w:rsidR="008C16BB" w:rsidRPr="00037DA6" w:rsidRDefault="008C16BB" w:rsidP="00B218C3">
            <w:pPr>
              <w:jc w:val="both"/>
              <w:rPr>
                <w:ins w:id="656" w:author="Ponížilová Hana" w:date="2019-05-31T07:50:00Z"/>
              </w:rPr>
            </w:pPr>
            <w:ins w:id="657" w:author="Ponížilová Hana" w:date="2019-05-31T07:50:00Z">
              <w:r>
                <w:t>8</w:t>
              </w:r>
              <w:r w:rsidRPr="00037DA6">
                <w:t xml:space="preserve"> </w:t>
              </w:r>
            </w:ins>
          </w:p>
        </w:tc>
        <w:tc>
          <w:tcPr>
            <w:tcW w:w="2156" w:type="dxa"/>
            <w:shd w:val="clear" w:color="auto" w:fill="F7CAAC"/>
          </w:tcPr>
          <w:p w:rsidR="008C16BB" w:rsidRDefault="008C16BB" w:rsidP="00B218C3">
            <w:pPr>
              <w:jc w:val="both"/>
              <w:rPr>
                <w:ins w:id="658" w:author="Ponížilová Hana" w:date="2019-05-31T07:50:00Z"/>
                <w:b/>
              </w:rPr>
            </w:pPr>
            <w:ins w:id="659" w:author="Ponížilová Hana" w:date="2019-05-31T07:50:00Z">
              <w:r>
                <w:rPr>
                  <w:b/>
                </w:rPr>
                <w:t>kreditů</w:t>
              </w:r>
            </w:ins>
          </w:p>
        </w:tc>
        <w:tc>
          <w:tcPr>
            <w:tcW w:w="1207" w:type="dxa"/>
            <w:gridSpan w:val="2"/>
          </w:tcPr>
          <w:p w:rsidR="008C16BB" w:rsidRPr="005357CB" w:rsidRDefault="008C16BB" w:rsidP="00B218C3">
            <w:pPr>
              <w:jc w:val="both"/>
              <w:rPr>
                <w:ins w:id="660" w:author="Ponížilová Hana" w:date="2019-05-31T07:50:00Z"/>
              </w:rPr>
            </w:pPr>
            <w:ins w:id="661" w:author="Ponížilová Hana" w:date="2019-05-31T07:50:00Z">
              <w:r>
                <w:t>2</w:t>
              </w:r>
            </w:ins>
          </w:p>
        </w:tc>
      </w:tr>
      <w:tr w:rsidR="008C16BB" w:rsidRPr="006906D6" w:rsidTr="00B218C3">
        <w:trPr>
          <w:ins w:id="662" w:author="Ponížilová Hana" w:date="2019-05-31T07:50:00Z"/>
        </w:trPr>
        <w:tc>
          <w:tcPr>
            <w:tcW w:w="3086" w:type="dxa"/>
            <w:shd w:val="clear" w:color="auto" w:fill="F7CAAC"/>
          </w:tcPr>
          <w:p w:rsidR="008C16BB" w:rsidRDefault="008C16BB" w:rsidP="00B218C3">
            <w:pPr>
              <w:rPr>
                <w:ins w:id="663" w:author="Ponížilová Hana" w:date="2019-05-31T07:50:00Z"/>
                <w:b/>
                <w:sz w:val="22"/>
              </w:rPr>
            </w:pPr>
            <w:ins w:id="664" w:author="Ponížilová Hana" w:date="2019-05-31T07:50:00Z">
              <w:r>
                <w:rPr>
                  <w:b/>
                </w:rPr>
                <w:t>Prerekvizity, korekvizity, ekvivalence</w:t>
              </w:r>
            </w:ins>
          </w:p>
        </w:tc>
        <w:tc>
          <w:tcPr>
            <w:tcW w:w="6769" w:type="dxa"/>
            <w:gridSpan w:val="7"/>
          </w:tcPr>
          <w:p w:rsidR="008C16BB" w:rsidRPr="006906D6" w:rsidRDefault="008C16BB" w:rsidP="00B218C3">
            <w:pPr>
              <w:jc w:val="both"/>
              <w:rPr>
                <w:ins w:id="665" w:author="Ponížilová Hana" w:date="2019-05-31T07:50:00Z"/>
                <w:sz w:val="16"/>
                <w:szCs w:val="16"/>
              </w:rPr>
            </w:pPr>
            <w:ins w:id="666" w:author="Ponížilová Hana" w:date="2019-05-31T07:50:00Z">
              <w:r>
                <w:rPr>
                  <w:rFonts w:eastAsia="Calibri"/>
                </w:rPr>
                <w:t>nejsou</w:t>
              </w:r>
            </w:ins>
          </w:p>
        </w:tc>
      </w:tr>
      <w:tr w:rsidR="008C16BB" w:rsidRPr="00984755" w:rsidTr="00B218C3">
        <w:trPr>
          <w:ins w:id="667" w:author="Ponížilová Hana" w:date="2019-05-31T07:50:00Z"/>
        </w:trPr>
        <w:tc>
          <w:tcPr>
            <w:tcW w:w="3086" w:type="dxa"/>
            <w:shd w:val="clear" w:color="auto" w:fill="F7CAAC"/>
          </w:tcPr>
          <w:p w:rsidR="008C16BB" w:rsidRDefault="008C16BB" w:rsidP="00B218C3">
            <w:pPr>
              <w:rPr>
                <w:ins w:id="668" w:author="Ponížilová Hana" w:date="2019-05-31T07:50:00Z"/>
                <w:b/>
              </w:rPr>
            </w:pPr>
            <w:ins w:id="669" w:author="Ponížilová Hana" w:date="2019-05-31T07:50:00Z">
              <w:r>
                <w:rPr>
                  <w:b/>
                </w:rPr>
                <w:t>Způsob ověření studijních výsledků</w:t>
              </w:r>
            </w:ins>
          </w:p>
        </w:tc>
        <w:tc>
          <w:tcPr>
            <w:tcW w:w="3406" w:type="dxa"/>
            <w:gridSpan w:val="4"/>
          </w:tcPr>
          <w:p w:rsidR="008C16BB" w:rsidRPr="00037DA6" w:rsidRDefault="008C16BB" w:rsidP="00B218C3">
            <w:pPr>
              <w:jc w:val="both"/>
              <w:rPr>
                <w:ins w:id="670" w:author="Ponížilová Hana" w:date="2019-05-31T07:50:00Z"/>
              </w:rPr>
            </w:pPr>
            <w:ins w:id="671" w:author="Ponížilová Hana" w:date="2019-05-31T07:50:00Z">
              <w:r>
                <w:rPr>
                  <w:rFonts w:eastAsia="Calibri"/>
                </w:rPr>
                <w:t>klasifikovaný zápočet</w:t>
              </w:r>
            </w:ins>
          </w:p>
        </w:tc>
        <w:tc>
          <w:tcPr>
            <w:tcW w:w="2156" w:type="dxa"/>
            <w:shd w:val="clear" w:color="auto" w:fill="F7CAAC"/>
          </w:tcPr>
          <w:p w:rsidR="008C16BB" w:rsidRDefault="008C16BB" w:rsidP="00B218C3">
            <w:pPr>
              <w:jc w:val="both"/>
              <w:rPr>
                <w:ins w:id="672" w:author="Ponížilová Hana" w:date="2019-05-31T07:50:00Z"/>
                <w:b/>
              </w:rPr>
            </w:pPr>
            <w:ins w:id="673" w:author="Ponížilová Hana" w:date="2019-05-31T07:50:00Z">
              <w:r>
                <w:rPr>
                  <w:b/>
                </w:rPr>
                <w:t>Forma výuky</w:t>
              </w:r>
            </w:ins>
          </w:p>
        </w:tc>
        <w:tc>
          <w:tcPr>
            <w:tcW w:w="1207" w:type="dxa"/>
            <w:gridSpan w:val="2"/>
          </w:tcPr>
          <w:p w:rsidR="008C16BB" w:rsidRPr="00984755" w:rsidRDefault="008C16BB" w:rsidP="00B218C3">
            <w:pPr>
              <w:jc w:val="both"/>
              <w:rPr>
                <w:ins w:id="674" w:author="Ponížilová Hana" w:date="2019-05-31T07:50:00Z"/>
              </w:rPr>
            </w:pPr>
            <w:ins w:id="675" w:author="Ponížilová Hana" w:date="2019-05-31T07:50:00Z">
              <w:r>
                <w:rPr>
                  <w:rFonts w:eastAsia="Calibri"/>
                </w:rPr>
                <w:t>seminář</w:t>
              </w:r>
            </w:ins>
          </w:p>
        </w:tc>
      </w:tr>
      <w:tr w:rsidR="008C16BB" w:rsidRPr="008D0458" w:rsidTr="00B218C3">
        <w:trPr>
          <w:ins w:id="676" w:author="Ponížilová Hana" w:date="2019-05-31T07:50:00Z"/>
        </w:trPr>
        <w:tc>
          <w:tcPr>
            <w:tcW w:w="3086" w:type="dxa"/>
            <w:shd w:val="clear" w:color="auto" w:fill="F7CAAC"/>
          </w:tcPr>
          <w:p w:rsidR="008C16BB" w:rsidRDefault="008C16BB" w:rsidP="00B218C3">
            <w:pPr>
              <w:rPr>
                <w:ins w:id="677" w:author="Ponížilová Hana" w:date="2019-05-31T07:50:00Z"/>
                <w:b/>
              </w:rPr>
            </w:pPr>
            <w:ins w:id="678" w:author="Ponížilová Hana" w:date="2019-05-31T07:50:00Z">
              <w:r>
                <w:rPr>
                  <w:b/>
                </w:rPr>
                <w:t>Forma způsobu ověření studijních výsledků a další požadavky na studenta</w:t>
              </w:r>
            </w:ins>
          </w:p>
        </w:tc>
        <w:tc>
          <w:tcPr>
            <w:tcW w:w="6769" w:type="dxa"/>
            <w:gridSpan w:val="7"/>
            <w:tcBorders>
              <w:bottom w:val="nil"/>
            </w:tcBorders>
          </w:tcPr>
          <w:p w:rsidR="008C16BB" w:rsidRPr="008D0458" w:rsidRDefault="008C16BB" w:rsidP="00B218C3">
            <w:pPr>
              <w:jc w:val="both"/>
              <w:rPr>
                <w:ins w:id="679" w:author="Ponížilová Hana" w:date="2019-05-31T07:50:00Z"/>
                <w:color w:val="44546A" w:themeColor="text2"/>
                <w:sz w:val="16"/>
                <w:szCs w:val="16"/>
              </w:rPr>
            </w:pPr>
            <w:ins w:id="680" w:author="Ponížilová Hana" w:date="2019-05-31T07:50:00Z">
              <w:r>
                <w:rPr>
                  <w:rFonts w:eastAsia="Calibri"/>
                </w:rPr>
                <w:t>Písemná a ú</w:t>
              </w:r>
              <w:r w:rsidRPr="001120E0">
                <w:rPr>
                  <w:rFonts w:eastAsia="Calibri"/>
                </w:rPr>
                <w:t>stní zkouška, pro zkoušku jsou studenti obeznámeni s okruhy pro ověření znalostí, které vycházejí z osnovy předmětu a ze studijní opory k předmětu. Zkouškou ověřuje zkoušející hloubku znalostí stu</w:t>
              </w:r>
              <w:r>
                <w:rPr>
                  <w:rFonts w:eastAsia="Calibri"/>
                </w:rPr>
                <w:t>dentů a pochopení problematiky účtování a rozpočtování firmy</w:t>
              </w:r>
              <w:r w:rsidRPr="001120E0">
                <w:rPr>
                  <w:rFonts w:eastAsia="Calibri"/>
                </w:rPr>
                <w:t xml:space="preserve">. </w:t>
              </w:r>
              <w:r>
                <w:rPr>
                  <w:rFonts w:eastAsia="Calibri"/>
                </w:rPr>
                <w:t xml:space="preserve">Ke zkoušce student zpracuje písemně účetní případy nejprve v podobě rozpočtu a poté zaúčtuje předložené účetní doklady. V průběhu ústní zkoušky vyhodnotí současnou ekonomickou situaci firmy.  </w:t>
              </w:r>
            </w:ins>
          </w:p>
        </w:tc>
      </w:tr>
      <w:tr w:rsidR="008C16BB" w:rsidTr="00B218C3">
        <w:trPr>
          <w:trHeight w:val="554"/>
          <w:ins w:id="681" w:author="Ponížilová Hana" w:date="2019-05-31T07:50:00Z"/>
        </w:trPr>
        <w:tc>
          <w:tcPr>
            <w:tcW w:w="9855" w:type="dxa"/>
            <w:gridSpan w:val="8"/>
            <w:tcBorders>
              <w:top w:val="nil"/>
            </w:tcBorders>
          </w:tcPr>
          <w:p w:rsidR="008C16BB" w:rsidRDefault="008C16BB" w:rsidP="00B218C3">
            <w:pPr>
              <w:jc w:val="both"/>
              <w:rPr>
                <w:ins w:id="682" w:author="Ponížilová Hana" w:date="2019-05-31T07:50:00Z"/>
              </w:rPr>
            </w:pPr>
          </w:p>
        </w:tc>
      </w:tr>
      <w:tr w:rsidR="008C16BB" w:rsidRPr="00A7428C" w:rsidTr="00B218C3">
        <w:trPr>
          <w:trHeight w:val="197"/>
          <w:ins w:id="683" w:author="Ponížilová Hana" w:date="2019-05-31T07:50:00Z"/>
        </w:trPr>
        <w:tc>
          <w:tcPr>
            <w:tcW w:w="3086" w:type="dxa"/>
            <w:tcBorders>
              <w:top w:val="nil"/>
            </w:tcBorders>
            <w:shd w:val="clear" w:color="auto" w:fill="F7CAAC"/>
          </w:tcPr>
          <w:p w:rsidR="008C16BB" w:rsidRDefault="008C16BB" w:rsidP="00B218C3">
            <w:pPr>
              <w:jc w:val="both"/>
              <w:rPr>
                <w:ins w:id="684" w:author="Ponížilová Hana" w:date="2019-05-31T07:50:00Z"/>
                <w:b/>
              </w:rPr>
            </w:pPr>
            <w:ins w:id="685" w:author="Ponížilová Hana" w:date="2019-05-31T07:50:00Z">
              <w:r>
                <w:rPr>
                  <w:b/>
                </w:rPr>
                <w:t>Garant předmětu</w:t>
              </w:r>
            </w:ins>
          </w:p>
        </w:tc>
        <w:tc>
          <w:tcPr>
            <w:tcW w:w="6769" w:type="dxa"/>
            <w:gridSpan w:val="7"/>
            <w:tcBorders>
              <w:top w:val="nil"/>
            </w:tcBorders>
          </w:tcPr>
          <w:p w:rsidR="008C16BB" w:rsidRPr="00A7428C" w:rsidRDefault="008C16BB" w:rsidP="00B218C3">
            <w:pPr>
              <w:jc w:val="both"/>
              <w:rPr>
                <w:ins w:id="686" w:author="Ponížilová Hana" w:date="2019-05-31T07:50:00Z"/>
              </w:rPr>
            </w:pPr>
            <w:ins w:id="687" w:author="Ponížilová Hana" w:date="2019-05-31T07:50:00Z">
              <w:r>
                <w:rPr>
                  <w:rFonts w:eastAsia="Calibri"/>
                </w:rPr>
                <w:t>Ing. Eva Šviráková, Ph.D.</w:t>
              </w:r>
            </w:ins>
          </w:p>
        </w:tc>
      </w:tr>
      <w:tr w:rsidR="008C16BB" w:rsidRPr="00A7428C" w:rsidTr="00B218C3">
        <w:trPr>
          <w:trHeight w:val="243"/>
          <w:ins w:id="688" w:author="Ponížilová Hana" w:date="2019-05-31T07:50:00Z"/>
        </w:trPr>
        <w:tc>
          <w:tcPr>
            <w:tcW w:w="3086" w:type="dxa"/>
            <w:tcBorders>
              <w:top w:val="nil"/>
            </w:tcBorders>
            <w:shd w:val="clear" w:color="auto" w:fill="F7CAAC"/>
          </w:tcPr>
          <w:p w:rsidR="008C16BB" w:rsidRDefault="008C16BB" w:rsidP="00B218C3">
            <w:pPr>
              <w:rPr>
                <w:ins w:id="689" w:author="Ponížilová Hana" w:date="2019-05-31T07:50:00Z"/>
                <w:b/>
              </w:rPr>
            </w:pPr>
            <w:ins w:id="690" w:author="Ponížilová Hana" w:date="2019-05-31T07:50:00Z">
              <w:r>
                <w:rPr>
                  <w:b/>
                </w:rPr>
                <w:t>Zapojení garanta do výuky předmětu</w:t>
              </w:r>
            </w:ins>
          </w:p>
        </w:tc>
        <w:tc>
          <w:tcPr>
            <w:tcW w:w="6769" w:type="dxa"/>
            <w:gridSpan w:val="7"/>
            <w:tcBorders>
              <w:top w:val="nil"/>
            </w:tcBorders>
          </w:tcPr>
          <w:p w:rsidR="008C16BB" w:rsidRPr="00A7428C" w:rsidRDefault="008C16BB" w:rsidP="00B218C3">
            <w:pPr>
              <w:jc w:val="both"/>
              <w:rPr>
                <w:ins w:id="691" w:author="Ponížilová Hana" w:date="2019-05-31T07:50:00Z"/>
                <w:color w:val="44546A" w:themeColor="text2"/>
              </w:rPr>
            </w:pPr>
            <w:ins w:id="692" w:author="Ponížilová Hana" w:date="2019-05-31T07:50:00Z">
              <w:r w:rsidRPr="00A7428C">
                <w:rPr>
                  <w:rFonts w:eastAsia="Calibri"/>
                </w:rPr>
                <w:t>100 %</w:t>
              </w:r>
            </w:ins>
          </w:p>
        </w:tc>
      </w:tr>
      <w:tr w:rsidR="008C16BB" w:rsidRPr="00A7428C" w:rsidTr="00B218C3">
        <w:trPr>
          <w:ins w:id="693" w:author="Ponížilová Hana" w:date="2019-05-31T07:50:00Z"/>
        </w:trPr>
        <w:tc>
          <w:tcPr>
            <w:tcW w:w="3086" w:type="dxa"/>
            <w:shd w:val="clear" w:color="auto" w:fill="F7CAAC"/>
          </w:tcPr>
          <w:p w:rsidR="008C16BB" w:rsidRDefault="008C16BB" w:rsidP="00B218C3">
            <w:pPr>
              <w:jc w:val="both"/>
              <w:rPr>
                <w:ins w:id="694" w:author="Ponížilová Hana" w:date="2019-05-31T07:50:00Z"/>
                <w:b/>
              </w:rPr>
            </w:pPr>
            <w:ins w:id="695" w:author="Ponížilová Hana" w:date="2019-05-31T07:50:00Z">
              <w:r>
                <w:rPr>
                  <w:b/>
                </w:rPr>
                <w:t>Vyučující</w:t>
              </w:r>
            </w:ins>
          </w:p>
        </w:tc>
        <w:tc>
          <w:tcPr>
            <w:tcW w:w="6769" w:type="dxa"/>
            <w:gridSpan w:val="7"/>
            <w:tcBorders>
              <w:bottom w:val="nil"/>
            </w:tcBorders>
          </w:tcPr>
          <w:p w:rsidR="008C16BB" w:rsidRPr="00A7428C" w:rsidRDefault="008C16BB" w:rsidP="00B218C3">
            <w:pPr>
              <w:jc w:val="both"/>
              <w:rPr>
                <w:ins w:id="696" w:author="Ponížilová Hana" w:date="2019-05-31T07:50:00Z"/>
              </w:rPr>
            </w:pPr>
            <w:ins w:id="697" w:author="Ponížilová Hana" w:date="2019-05-31T07:50:00Z">
              <w:r>
                <w:rPr>
                  <w:rFonts w:eastAsia="Calibri"/>
                </w:rPr>
                <w:t>Ing. Eva Šviráková, Ph.D.</w:t>
              </w:r>
            </w:ins>
          </w:p>
        </w:tc>
      </w:tr>
      <w:tr w:rsidR="008C16BB" w:rsidTr="00B218C3">
        <w:trPr>
          <w:trHeight w:val="554"/>
          <w:ins w:id="698" w:author="Ponížilová Hana" w:date="2019-05-31T07:50:00Z"/>
        </w:trPr>
        <w:tc>
          <w:tcPr>
            <w:tcW w:w="9855" w:type="dxa"/>
            <w:gridSpan w:val="8"/>
            <w:tcBorders>
              <w:top w:val="nil"/>
            </w:tcBorders>
          </w:tcPr>
          <w:p w:rsidR="008C16BB" w:rsidRDefault="008C16BB" w:rsidP="00B218C3">
            <w:pPr>
              <w:jc w:val="both"/>
              <w:rPr>
                <w:ins w:id="699" w:author="Ponížilová Hana" w:date="2019-05-31T07:50:00Z"/>
              </w:rPr>
            </w:pPr>
          </w:p>
        </w:tc>
      </w:tr>
      <w:tr w:rsidR="008C16BB" w:rsidRPr="00A908E0" w:rsidTr="00B218C3">
        <w:trPr>
          <w:ins w:id="700" w:author="Ponížilová Hana" w:date="2019-05-31T07:50:00Z"/>
        </w:trPr>
        <w:tc>
          <w:tcPr>
            <w:tcW w:w="3086" w:type="dxa"/>
            <w:shd w:val="clear" w:color="auto" w:fill="F7CAAC"/>
          </w:tcPr>
          <w:p w:rsidR="008C16BB" w:rsidRDefault="008C16BB" w:rsidP="00B218C3">
            <w:pPr>
              <w:jc w:val="both"/>
              <w:rPr>
                <w:ins w:id="701" w:author="Ponížilová Hana" w:date="2019-05-31T07:50:00Z"/>
                <w:b/>
              </w:rPr>
            </w:pPr>
            <w:ins w:id="702" w:author="Ponížilová Hana" w:date="2019-05-31T07:50:00Z">
              <w:r>
                <w:rPr>
                  <w:b/>
                </w:rPr>
                <w:t>Stručná anotace předmětu</w:t>
              </w:r>
            </w:ins>
          </w:p>
        </w:tc>
        <w:tc>
          <w:tcPr>
            <w:tcW w:w="6769" w:type="dxa"/>
            <w:gridSpan w:val="7"/>
            <w:tcBorders>
              <w:bottom w:val="nil"/>
            </w:tcBorders>
          </w:tcPr>
          <w:p w:rsidR="008C16BB" w:rsidRPr="00A908E0" w:rsidRDefault="008C16BB" w:rsidP="00B218C3">
            <w:pPr>
              <w:jc w:val="both"/>
              <w:rPr>
                <w:ins w:id="703" w:author="Ponížilová Hana" w:date="2019-05-31T07:50:00Z"/>
                <w:sz w:val="16"/>
                <w:szCs w:val="16"/>
              </w:rPr>
            </w:pPr>
          </w:p>
        </w:tc>
      </w:tr>
      <w:tr w:rsidR="008C16BB" w:rsidRPr="00326954" w:rsidTr="00B218C3">
        <w:trPr>
          <w:trHeight w:val="3938"/>
          <w:ins w:id="704" w:author="Ponížilová Hana" w:date="2019-05-31T07:50:00Z"/>
        </w:trPr>
        <w:tc>
          <w:tcPr>
            <w:tcW w:w="9855" w:type="dxa"/>
            <w:gridSpan w:val="8"/>
            <w:tcBorders>
              <w:top w:val="nil"/>
              <w:bottom w:val="single" w:sz="12" w:space="0" w:color="auto"/>
            </w:tcBorders>
          </w:tcPr>
          <w:p w:rsidR="008C16BB" w:rsidRDefault="008C16BB" w:rsidP="00B218C3">
            <w:pPr>
              <w:jc w:val="both"/>
              <w:rPr>
                <w:ins w:id="705" w:author="Ponížilová Hana" w:date="2019-05-31T07:50:00Z"/>
                <w:rFonts w:eastAsia="Calibri"/>
              </w:rPr>
            </w:pPr>
          </w:p>
          <w:p w:rsidR="008C16BB" w:rsidRDefault="008C16BB" w:rsidP="00B218C3">
            <w:pPr>
              <w:jc w:val="both"/>
              <w:rPr>
                <w:ins w:id="706" w:author="Ponížilová Hana" w:date="2019-05-31T07:50:00Z"/>
                <w:rFonts w:eastAsia="Calibri"/>
              </w:rPr>
            </w:pPr>
            <w:ins w:id="707" w:author="Ponížilová Hana" w:date="2019-05-31T07:50:00Z">
              <w:r w:rsidRPr="004003C2">
                <w:rPr>
                  <w:rFonts w:eastAsia="Calibri"/>
                </w:rPr>
                <w:t xml:space="preserve">Cílem předmětu </w:t>
              </w:r>
              <w:r>
                <w:rPr>
                  <w:rFonts w:eastAsia="Calibri"/>
                </w:rPr>
                <w:t xml:space="preserve">je zvýšit znalosti studentů v oblasti účetnictví a přípravy rozpočtu. </w:t>
              </w:r>
              <w:r w:rsidRPr="00326954">
                <w:rPr>
                  <w:rFonts w:eastAsia="Calibri"/>
                </w:rPr>
                <w:t xml:space="preserve">Jednotlivé ekonomické případy, jako je založení společnosti, počáteční úvěr, nákup materiálu apod. jsou zaznamenány do </w:t>
              </w:r>
              <w:r>
                <w:rPr>
                  <w:rFonts w:eastAsia="Calibri"/>
                </w:rPr>
                <w:t>účetního programu, který je připraven v excelu a je tedy pro studenty dostupný. Tento účetní program je upraven tak, aby byl vhodný pro účtování mikropodniku, malého a středního podniku i neziskové organizace, která působí v oblasti kulturních a kreativních průmyslů</w:t>
              </w:r>
              <w:r w:rsidRPr="00326954">
                <w:rPr>
                  <w:rFonts w:eastAsia="Calibri"/>
                </w:rPr>
                <w:t xml:space="preserve">. Hlavním cílem </w:t>
              </w:r>
              <w:r>
                <w:rPr>
                  <w:rFonts w:eastAsia="Calibri"/>
                </w:rPr>
                <w:t>předmětu</w:t>
              </w:r>
              <w:r w:rsidRPr="00326954">
                <w:rPr>
                  <w:rFonts w:eastAsia="Calibri"/>
                </w:rPr>
                <w:t xml:space="preserve"> je naučit studenty tzv. účetní myšlení, tedy schopnost propojit řetězec událostí ve </w:t>
              </w:r>
              <w:r>
                <w:rPr>
                  <w:rFonts w:eastAsia="Calibri"/>
                </w:rPr>
                <w:t>firmě</w:t>
              </w:r>
              <w:r w:rsidRPr="00326954">
                <w:rPr>
                  <w:rFonts w:eastAsia="Calibri"/>
                </w:rPr>
                <w:t xml:space="preserve"> (nákupy, úvěr) přes účetní případy až k tvorbě hod</w:t>
              </w:r>
              <w:r>
                <w:rPr>
                  <w:rFonts w:eastAsia="Calibri"/>
                </w:rPr>
                <w:t xml:space="preserve">notových parametrů firmy a pochopení jejího ekonomického zdraví. </w:t>
              </w:r>
            </w:ins>
          </w:p>
          <w:p w:rsidR="008C16BB" w:rsidRDefault="008C16BB" w:rsidP="00B218C3">
            <w:pPr>
              <w:jc w:val="both"/>
              <w:rPr>
                <w:ins w:id="708" w:author="Ponížilová Hana" w:date="2019-05-31T07:50:00Z"/>
                <w:rFonts w:eastAsia="Calibri"/>
              </w:rPr>
            </w:pPr>
          </w:p>
          <w:p w:rsidR="008C16BB" w:rsidRPr="004003C2" w:rsidRDefault="008C16BB" w:rsidP="00B218C3">
            <w:pPr>
              <w:autoSpaceDE w:val="0"/>
              <w:autoSpaceDN w:val="0"/>
              <w:adjustRightInd w:val="0"/>
              <w:rPr>
                <w:ins w:id="709" w:author="Ponížilová Hana" w:date="2019-05-31T07:50:00Z"/>
                <w:rFonts w:eastAsia="Calibri"/>
              </w:rPr>
            </w:pPr>
            <w:ins w:id="710" w:author="Ponížilová Hana" w:date="2019-05-31T07:50:00Z">
              <w:r>
                <w:rPr>
                  <w:rFonts w:eastAsia="Calibri"/>
                </w:rPr>
                <w:t>Bloky výuky:</w:t>
              </w:r>
            </w:ins>
          </w:p>
          <w:p w:rsidR="00A30203" w:rsidRDefault="00A30203" w:rsidP="00A30203">
            <w:pPr>
              <w:numPr>
                <w:ilvl w:val="0"/>
                <w:numId w:val="40"/>
              </w:numPr>
              <w:jc w:val="both"/>
              <w:rPr>
                <w:ins w:id="711" w:author="Ponížilová Hana" w:date="2019-05-31T08:29:00Z"/>
                <w:bCs/>
              </w:rPr>
            </w:pPr>
            <w:ins w:id="712" w:author="Ponížilová Hana" w:date="2019-05-31T08:29:00Z">
              <w:r w:rsidRPr="00460E95">
                <w:rPr>
                  <w:bCs/>
                </w:rPr>
                <w:t xml:space="preserve">podstata, význam a funkce </w:t>
              </w:r>
              <w:r>
                <w:rPr>
                  <w:bCs/>
                </w:rPr>
                <w:t>účetnictví</w:t>
              </w:r>
            </w:ins>
          </w:p>
          <w:p w:rsidR="00A30203" w:rsidRPr="00460E95" w:rsidRDefault="00A30203" w:rsidP="00A30203">
            <w:pPr>
              <w:numPr>
                <w:ilvl w:val="0"/>
                <w:numId w:val="40"/>
              </w:numPr>
              <w:jc w:val="both"/>
              <w:rPr>
                <w:ins w:id="713" w:author="Ponížilová Hana" w:date="2019-05-31T08:29:00Z"/>
                <w:bCs/>
              </w:rPr>
            </w:pPr>
            <w:ins w:id="714" w:author="Ponížilová Hana" w:date="2019-05-31T08:29:00Z">
              <w:r w:rsidRPr="00460E95">
                <w:rPr>
                  <w:bCs/>
                </w:rPr>
                <w:t>účetní doklady, význam a druhy, náležitosti, oběh účetních dokladů</w:t>
              </w:r>
              <w:r>
                <w:rPr>
                  <w:bCs/>
                </w:rPr>
                <w:t>, nejčastější chyby v účetních dokladech</w:t>
              </w:r>
            </w:ins>
          </w:p>
          <w:p w:rsidR="00A30203" w:rsidRDefault="00A30203" w:rsidP="00A30203">
            <w:pPr>
              <w:numPr>
                <w:ilvl w:val="0"/>
                <w:numId w:val="40"/>
              </w:numPr>
              <w:jc w:val="both"/>
              <w:rPr>
                <w:ins w:id="715" w:author="Ponížilová Hana" w:date="2019-05-31T08:29:00Z"/>
                <w:bCs/>
              </w:rPr>
            </w:pPr>
            <w:ins w:id="716" w:author="Ponížilová Hana" w:date="2019-05-31T08:29:00Z">
              <w:r>
                <w:rPr>
                  <w:bCs/>
                </w:rPr>
                <w:t>majetek firmy a jeho formy</w:t>
              </w:r>
            </w:ins>
          </w:p>
          <w:p w:rsidR="00A30203" w:rsidRDefault="00A30203" w:rsidP="00A30203">
            <w:pPr>
              <w:numPr>
                <w:ilvl w:val="0"/>
                <w:numId w:val="40"/>
              </w:numPr>
              <w:jc w:val="both"/>
              <w:rPr>
                <w:ins w:id="717" w:author="Ponížilová Hana" w:date="2019-05-31T08:29:00Z"/>
                <w:bCs/>
              </w:rPr>
            </w:pPr>
            <w:ins w:id="718" w:author="Ponížilová Hana" w:date="2019-05-31T08:29:00Z">
              <w:r>
                <w:rPr>
                  <w:bCs/>
                </w:rPr>
                <w:t>založení firmy, počáteční rozvaha založené firmy, rozpočet pro první rok podnikání</w:t>
              </w:r>
            </w:ins>
          </w:p>
          <w:p w:rsidR="00A30203" w:rsidRDefault="00A30203" w:rsidP="00A30203">
            <w:pPr>
              <w:numPr>
                <w:ilvl w:val="0"/>
                <w:numId w:val="40"/>
              </w:numPr>
              <w:jc w:val="both"/>
              <w:rPr>
                <w:ins w:id="719" w:author="Ponížilová Hana" w:date="2019-05-31T08:29:00Z"/>
                <w:bCs/>
              </w:rPr>
            </w:pPr>
            <w:ins w:id="720" w:author="Ponížilová Hana" w:date="2019-05-31T08:29:00Z">
              <w:r>
                <w:rPr>
                  <w:bCs/>
                </w:rPr>
                <w:t>rozpočet firemních projektů a jejich promítnutí do rozpočtu firmy v prvním roce podnikání</w:t>
              </w:r>
            </w:ins>
          </w:p>
          <w:p w:rsidR="00A30203" w:rsidRDefault="00A30203" w:rsidP="00A30203">
            <w:pPr>
              <w:numPr>
                <w:ilvl w:val="0"/>
                <w:numId w:val="40"/>
              </w:numPr>
              <w:jc w:val="both"/>
              <w:rPr>
                <w:ins w:id="721" w:author="Ponížilová Hana" w:date="2019-05-31T08:29:00Z"/>
                <w:bCs/>
              </w:rPr>
            </w:pPr>
            <w:ins w:id="722" w:author="Ponížilová Hana" w:date="2019-05-31T08:29:00Z">
              <w:r>
                <w:rPr>
                  <w:bCs/>
                </w:rPr>
                <w:t>rozvahové změny, aktiva a pasiva, rozvahové účty – zaúčtování úvěru modelované firmy</w:t>
              </w:r>
            </w:ins>
          </w:p>
          <w:p w:rsidR="00A30203" w:rsidRDefault="00A30203" w:rsidP="00A30203">
            <w:pPr>
              <w:numPr>
                <w:ilvl w:val="0"/>
                <w:numId w:val="40"/>
              </w:numPr>
              <w:jc w:val="both"/>
              <w:rPr>
                <w:ins w:id="723" w:author="Ponížilová Hana" w:date="2019-05-31T08:29:00Z"/>
                <w:bCs/>
              </w:rPr>
            </w:pPr>
            <w:ins w:id="724" w:author="Ponížilová Hana" w:date="2019-05-31T08:29:00Z">
              <w:r>
                <w:rPr>
                  <w:bCs/>
                </w:rPr>
                <w:t>výsledkové účty a podvojný účetní zápis, fakturace výnosů z prodeje produktu nebo služby firmy a jeho účtování</w:t>
              </w:r>
            </w:ins>
          </w:p>
          <w:p w:rsidR="00A30203" w:rsidRDefault="00A30203" w:rsidP="00A30203">
            <w:pPr>
              <w:numPr>
                <w:ilvl w:val="0"/>
                <w:numId w:val="40"/>
              </w:numPr>
              <w:jc w:val="both"/>
              <w:rPr>
                <w:ins w:id="725" w:author="Ponížilová Hana" w:date="2019-05-31T08:29:00Z"/>
                <w:bCs/>
              </w:rPr>
            </w:pPr>
            <w:ins w:id="726" w:author="Ponížilová Hana" w:date="2019-05-31T08:29:00Z">
              <w:r>
                <w:rPr>
                  <w:bCs/>
                </w:rPr>
                <w:t>DPH a její účtování</w:t>
              </w:r>
            </w:ins>
          </w:p>
          <w:p w:rsidR="00A30203" w:rsidRDefault="00A30203" w:rsidP="00A30203">
            <w:pPr>
              <w:numPr>
                <w:ilvl w:val="0"/>
                <w:numId w:val="40"/>
              </w:numPr>
              <w:jc w:val="both"/>
              <w:rPr>
                <w:ins w:id="727" w:author="Ponížilová Hana" w:date="2019-05-31T08:29:00Z"/>
                <w:bCs/>
              </w:rPr>
            </w:pPr>
            <w:ins w:id="728" w:author="Ponížilová Hana" w:date="2019-05-31T08:29:00Z">
              <w:r>
                <w:rPr>
                  <w:bCs/>
                </w:rPr>
                <w:t>základní účtování materiálu a zboží</w:t>
              </w:r>
            </w:ins>
          </w:p>
          <w:p w:rsidR="00A30203" w:rsidRDefault="00A30203" w:rsidP="00A30203">
            <w:pPr>
              <w:numPr>
                <w:ilvl w:val="0"/>
                <w:numId w:val="40"/>
              </w:numPr>
              <w:jc w:val="both"/>
              <w:rPr>
                <w:ins w:id="729" w:author="Ponížilová Hana" w:date="2019-05-31T08:29:00Z"/>
                <w:bCs/>
              </w:rPr>
            </w:pPr>
            <w:ins w:id="730" w:author="Ponížilová Hana" w:date="2019-05-31T08:29:00Z">
              <w:r>
                <w:rPr>
                  <w:bCs/>
                </w:rPr>
                <w:t>základní účtování dlouhodobého majetku</w:t>
              </w:r>
            </w:ins>
          </w:p>
          <w:p w:rsidR="00A30203" w:rsidRDefault="00A30203" w:rsidP="00A30203">
            <w:pPr>
              <w:numPr>
                <w:ilvl w:val="0"/>
                <w:numId w:val="40"/>
              </w:numPr>
              <w:jc w:val="both"/>
              <w:rPr>
                <w:ins w:id="731" w:author="Ponížilová Hana" w:date="2019-05-31T08:29:00Z"/>
                <w:bCs/>
              </w:rPr>
            </w:pPr>
            <w:ins w:id="732" w:author="Ponížilová Hana" w:date="2019-05-31T08:29:00Z">
              <w:r>
                <w:rPr>
                  <w:bCs/>
                </w:rPr>
                <w:t>účetní závěrka, hlavní účetní kniha</w:t>
              </w:r>
            </w:ins>
          </w:p>
          <w:p w:rsidR="00A30203" w:rsidRDefault="00A30203" w:rsidP="00A30203">
            <w:pPr>
              <w:numPr>
                <w:ilvl w:val="0"/>
                <w:numId w:val="40"/>
              </w:numPr>
              <w:jc w:val="both"/>
              <w:rPr>
                <w:ins w:id="733" w:author="Ponížilová Hana" w:date="2019-05-31T08:29:00Z"/>
                <w:bCs/>
              </w:rPr>
            </w:pPr>
            <w:ins w:id="734" w:author="Ponížilová Hana" w:date="2019-05-31T08:29:00Z">
              <w:r>
                <w:rPr>
                  <w:bCs/>
                </w:rPr>
                <w:t>r</w:t>
              </w:r>
              <w:r w:rsidRPr="00326954">
                <w:rPr>
                  <w:bCs/>
                </w:rPr>
                <w:t xml:space="preserve">ekapitulace </w:t>
              </w:r>
              <w:r>
                <w:rPr>
                  <w:bCs/>
                </w:rPr>
                <w:t xml:space="preserve">účetního </w:t>
              </w:r>
              <w:r w:rsidRPr="00326954">
                <w:rPr>
                  <w:bCs/>
                </w:rPr>
                <w:t xml:space="preserve">příkladu, který byl </w:t>
              </w:r>
              <w:r>
                <w:rPr>
                  <w:bCs/>
                </w:rPr>
                <w:t xml:space="preserve">na semináři </w:t>
              </w:r>
              <w:r w:rsidRPr="00326954">
                <w:rPr>
                  <w:bCs/>
                </w:rPr>
                <w:t>průběžně řešen.</w:t>
              </w:r>
            </w:ins>
          </w:p>
          <w:p w:rsidR="008C16BB" w:rsidRPr="00A30203" w:rsidRDefault="008C16BB" w:rsidP="00FB2EB9">
            <w:pPr>
              <w:ind w:left="360"/>
              <w:jc w:val="both"/>
              <w:rPr>
                <w:ins w:id="735" w:author="Ponížilová Hana" w:date="2019-05-31T07:50:00Z"/>
                <w:bCs/>
              </w:rPr>
            </w:pPr>
          </w:p>
        </w:tc>
      </w:tr>
      <w:tr w:rsidR="008C16BB" w:rsidTr="00B218C3">
        <w:trPr>
          <w:trHeight w:val="265"/>
          <w:ins w:id="736" w:author="Ponížilová Hana" w:date="2019-05-31T07:50:00Z"/>
        </w:trPr>
        <w:tc>
          <w:tcPr>
            <w:tcW w:w="3653" w:type="dxa"/>
            <w:gridSpan w:val="2"/>
            <w:tcBorders>
              <w:top w:val="nil"/>
            </w:tcBorders>
            <w:shd w:val="clear" w:color="auto" w:fill="F7CAAC"/>
          </w:tcPr>
          <w:p w:rsidR="008C16BB" w:rsidRDefault="008C16BB" w:rsidP="00B218C3">
            <w:pPr>
              <w:jc w:val="both"/>
              <w:rPr>
                <w:ins w:id="737" w:author="Ponížilová Hana" w:date="2019-05-31T07:50:00Z"/>
              </w:rPr>
            </w:pPr>
            <w:ins w:id="738" w:author="Ponížilová Hana" w:date="2019-05-31T07:50:00Z">
              <w:r>
                <w:rPr>
                  <w:b/>
                </w:rPr>
                <w:t>Studijní literatura a studijní pomůcky</w:t>
              </w:r>
            </w:ins>
          </w:p>
        </w:tc>
        <w:tc>
          <w:tcPr>
            <w:tcW w:w="6202" w:type="dxa"/>
            <w:gridSpan w:val="6"/>
            <w:tcBorders>
              <w:top w:val="nil"/>
              <w:bottom w:val="nil"/>
            </w:tcBorders>
          </w:tcPr>
          <w:p w:rsidR="008C16BB" w:rsidRDefault="008C16BB" w:rsidP="00B218C3">
            <w:pPr>
              <w:jc w:val="both"/>
              <w:rPr>
                <w:ins w:id="739" w:author="Ponížilová Hana" w:date="2019-05-31T07:50:00Z"/>
              </w:rPr>
            </w:pPr>
          </w:p>
        </w:tc>
      </w:tr>
      <w:tr w:rsidR="008C16BB" w:rsidRPr="00F90E5A" w:rsidTr="00B218C3">
        <w:trPr>
          <w:trHeight w:val="1497"/>
          <w:ins w:id="740" w:author="Ponížilová Hana" w:date="2019-05-31T07:50:00Z"/>
        </w:trPr>
        <w:tc>
          <w:tcPr>
            <w:tcW w:w="9855" w:type="dxa"/>
            <w:gridSpan w:val="8"/>
            <w:tcBorders>
              <w:top w:val="nil"/>
            </w:tcBorders>
          </w:tcPr>
          <w:p w:rsidR="008C16BB" w:rsidRDefault="008C16BB" w:rsidP="00B218C3">
            <w:pPr>
              <w:jc w:val="both"/>
              <w:rPr>
                <w:ins w:id="741" w:author="Ponížilová Hana" w:date="2019-05-31T07:50:00Z"/>
                <w:iCs/>
              </w:rPr>
            </w:pPr>
          </w:p>
          <w:p w:rsidR="00A30203" w:rsidRPr="00AE58AA" w:rsidRDefault="00A30203" w:rsidP="00A30203">
            <w:pPr>
              <w:jc w:val="both"/>
              <w:rPr>
                <w:ins w:id="742" w:author="Ponížilová Hana" w:date="2019-05-31T08:31:00Z"/>
                <w:b/>
                <w:iCs/>
              </w:rPr>
            </w:pPr>
            <w:ins w:id="743" w:author="Ponížilová Hana" w:date="2019-05-31T08:31:00Z">
              <w:r w:rsidRPr="00AE58AA">
                <w:rPr>
                  <w:b/>
                  <w:iCs/>
                </w:rPr>
                <w:t>Povinná literatura:</w:t>
              </w:r>
            </w:ins>
          </w:p>
          <w:p w:rsidR="00A30203" w:rsidRDefault="00A30203" w:rsidP="00A30203">
            <w:pPr>
              <w:jc w:val="both"/>
              <w:rPr>
                <w:ins w:id="744" w:author="Ponížilová Hana" w:date="2019-05-31T08:31:00Z"/>
              </w:rPr>
            </w:pPr>
            <w:ins w:id="745" w:author="Ponížilová Hana" w:date="2019-05-31T08:31:00Z">
              <w:r w:rsidRPr="00E56F40">
                <w:t xml:space="preserve">LAMBDEN, John a David TARGETT. </w:t>
              </w:r>
              <w:r w:rsidRPr="009B69E1">
                <w:rPr>
                  <w:i/>
                </w:rPr>
                <w:t>Hospodaření podniku: hospodaření malého a středního podniku nebo živnosti</w:t>
              </w:r>
              <w:r w:rsidRPr="00E56F40">
                <w:t>. Praha: Profess Consulting, c2005, 126 s. Cesta k finanční svobodě. ISBN 8072590170.</w:t>
              </w:r>
            </w:ins>
          </w:p>
          <w:p w:rsidR="00A30203" w:rsidRDefault="00A30203" w:rsidP="00A30203">
            <w:pPr>
              <w:jc w:val="both"/>
              <w:rPr>
                <w:ins w:id="746" w:author="Ponížilová Hana" w:date="2019-05-31T08:31:00Z"/>
              </w:rPr>
            </w:pPr>
            <w:ins w:id="747" w:author="Ponížilová Hana" w:date="2019-05-31T08:31:00Z">
              <w:r w:rsidRPr="00E56F40">
                <w:t xml:space="preserve">KISLINGEROVÁ, Eva a Jiří HNILICA. </w:t>
              </w:r>
              <w:r w:rsidRPr="009B69E1">
                <w:rPr>
                  <w:i/>
                </w:rPr>
                <w:t>Finanční analýza: krok za krokem</w:t>
              </w:r>
              <w:r w:rsidRPr="00E56F40">
                <w:t>. Praha: C.H. Beck, 2005, xiii, 137 s. C.H. Beck pro praxi. ISBN 8071793213.</w:t>
              </w:r>
            </w:ins>
          </w:p>
          <w:p w:rsidR="00A30203" w:rsidRDefault="00A30203" w:rsidP="00A30203">
            <w:pPr>
              <w:jc w:val="both"/>
              <w:rPr>
                <w:ins w:id="748" w:author="Ponížilová Hana" w:date="2019-05-31T08:31:00Z"/>
              </w:rPr>
            </w:pPr>
          </w:p>
          <w:p w:rsidR="00A30203" w:rsidRPr="00AE58AA" w:rsidRDefault="00A30203" w:rsidP="00A30203">
            <w:pPr>
              <w:jc w:val="both"/>
              <w:rPr>
                <w:ins w:id="749" w:author="Ponížilová Hana" w:date="2019-05-31T08:31:00Z"/>
                <w:b/>
              </w:rPr>
            </w:pPr>
            <w:ins w:id="750" w:author="Ponížilová Hana" w:date="2019-05-31T08:31:00Z">
              <w:r w:rsidRPr="00AE58AA">
                <w:rPr>
                  <w:b/>
                </w:rPr>
                <w:t>Doporučená literatura:</w:t>
              </w:r>
            </w:ins>
          </w:p>
          <w:p w:rsidR="00A30203" w:rsidRDefault="00A30203" w:rsidP="00A30203">
            <w:pPr>
              <w:jc w:val="both"/>
              <w:rPr>
                <w:ins w:id="751" w:author="Ponížilová Hana" w:date="2019-05-31T08:31:00Z"/>
              </w:rPr>
            </w:pPr>
            <w:ins w:id="752" w:author="Ponížilová Hana" w:date="2019-05-31T08:31:00Z">
              <w:r w:rsidRPr="008F36EB">
                <w:t xml:space="preserve">VOJÍK, Vladimír. </w:t>
              </w:r>
              <w:r w:rsidRPr="008F36EB">
                <w:rPr>
                  <w:i/>
                </w:rPr>
                <w:t>Podnikání v kultuře a umění.</w:t>
              </w:r>
              <w:r w:rsidRPr="008F36EB">
                <w:t xml:space="preserve"> Praha: ASPI, 2008, 183 s. ISBN 978-80-7357-402-4.</w:t>
              </w:r>
            </w:ins>
          </w:p>
          <w:p w:rsidR="00A30203" w:rsidRPr="004F4EFF" w:rsidRDefault="00A30203" w:rsidP="00A30203">
            <w:pPr>
              <w:jc w:val="both"/>
              <w:rPr>
                <w:ins w:id="753" w:author="Ponížilová Hana" w:date="2019-05-31T08:31:00Z"/>
              </w:rPr>
            </w:pPr>
            <w:ins w:id="754" w:author="Ponížilová Hana" w:date="2019-05-31T08:31:00Z">
              <w:r w:rsidRPr="004F4EFF">
                <w:t xml:space="preserve">Veber, J., J. Srpová, a kolektiv. </w:t>
              </w:r>
              <w:r w:rsidRPr="004F4EFF">
                <w:rPr>
                  <w:i/>
                </w:rPr>
                <w:t xml:space="preserve">Podnikání malé a střední firmy. </w:t>
              </w:r>
              <w:r w:rsidRPr="004F4EFF">
                <w:t>3. aktualizované a doplněné vydání. Praha: Grada, 2012.</w:t>
              </w:r>
            </w:ins>
          </w:p>
          <w:p w:rsidR="008C16BB" w:rsidRPr="00F90E5A" w:rsidRDefault="008C16BB" w:rsidP="00B218C3">
            <w:pPr>
              <w:rPr>
                <w:ins w:id="755" w:author="Ponížilová Hana" w:date="2019-05-31T07:50:00Z"/>
                <w:color w:val="000000"/>
              </w:rPr>
            </w:pPr>
            <w:ins w:id="756" w:author="Ponížilová Hana" w:date="2019-05-31T07:50:00Z">
              <w:r w:rsidRPr="002123F9">
                <w:rPr>
                  <w:color w:val="000000"/>
                </w:rPr>
                <w:t>HONNEF, Klaus. </w:t>
              </w:r>
              <w:r>
                <w:rPr>
                  <w:i/>
                  <w:iCs/>
                  <w:color w:val="000000"/>
                </w:rPr>
                <w:t>Andy Warhol: 1928-1987</w:t>
              </w:r>
              <w:r w:rsidRPr="002123F9">
                <w:rPr>
                  <w:i/>
                  <w:iCs/>
                  <w:color w:val="000000"/>
                </w:rPr>
                <w:t>: umění jako byznys</w:t>
              </w:r>
              <w:r w:rsidRPr="002123F9">
                <w:rPr>
                  <w:color w:val="000000"/>
                </w:rPr>
                <w:t>. Köln: Benedikt Taschen, c2000, 95 s. ISBN 3-8228-6696-2.</w:t>
              </w:r>
            </w:ins>
          </w:p>
        </w:tc>
      </w:tr>
      <w:tr w:rsidR="008C16BB" w:rsidRPr="00E50108" w:rsidTr="00B218C3">
        <w:trPr>
          <w:ins w:id="757" w:author="Ponížilová Hana" w:date="2019-05-31T07:50: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16BB" w:rsidRPr="00E50108" w:rsidRDefault="008C16BB" w:rsidP="00B218C3">
            <w:pPr>
              <w:jc w:val="center"/>
              <w:rPr>
                <w:ins w:id="758" w:author="Ponížilová Hana" w:date="2019-05-31T07:50:00Z"/>
                <w:rFonts w:eastAsia="Calibri"/>
                <w:color w:val="FF0000"/>
                <w:sz w:val="16"/>
                <w:szCs w:val="16"/>
              </w:rPr>
            </w:pPr>
            <w:ins w:id="759" w:author="Ponížilová Hana" w:date="2019-05-31T07:50:00Z">
              <w:r>
                <w:rPr>
                  <w:b/>
                </w:rPr>
                <w:lastRenderedPageBreak/>
                <w:t>Informace ke kombinované nebo distanční formě</w:t>
              </w:r>
            </w:ins>
          </w:p>
        </w:tc>
      </w:tr>
      <w:tr w:rsidR="008C16BB" w:rsidTr="00B218C3">
        <w:trPr>
          <w:ins w:id="760" w:author="Ponížilová Hana" w:date="2019-05-31T07:50:00Z"/>
        </w:trPr>
        <w:tc>
          <w:tcPr>
            <w:tcW w:w="4787" w:type="dxa"/>
            <w:gridSpan w:val="3"/>
            <w:tcBorders>
              <w:top w:val="single" w:sz="2" w:space="0" w:color="auto"/>
            </w:tcBorders>
            <w:shd w:val="clear" w:color="auto" w:fill="F7CAAC"/>
          </w:tcPr>
          <w:p w:rsidR="008C16BB" w:rsidRDefault="008C16BB" w:rsidP="00B218C3">
            <w:pPr>
              <w:autoSpaceDE w:val="0"/>
              <w:autoSpaceDN w:val="0"/>
              <w:adjustRightInd w:val="0"/>
              <w:rPr>
                <w:ins w:id="761" w:author="Ponížilová Hana" w:date="2019-05-31T07:50:00Z"/>
              </w:rPr>
            </w:pPr>
            <w:ins w:id="762" w:author="Ponížilová Hana" w:date="2019-05-31T07:50:00Z">
              <w:r>
                <w:rPr>
                  <w:b/>
                </w:rPr>
                <w:t>Rozsah konzultací (soustředění)</w:t>
              </w:r>
              <w:r>
                <w:rPr>
                  <w:rFonts w:eastAsia="Calibri"/>
                  <w:sz w:val="24"/>
                  <w:szCs w:val="24"/>
                </w:rPr>
                <w:t xml:space="preserve"> </w:t>
              </w:r>
            </w:ins>
          </w:p>
        </w:tc>
        <w:tc>
          <w:tcPr>
            <w:tcW w:w="889" w:type="dxa"/>
            <w:tcBorders>
              <w:top w:val="single" w:sz="2" w:space="0" w:color="auto"/>
            </w:tcBorders>
          </w:tcPr>
          <w:p w:rsidR="008C16BB" w:rsidRDefault="008C16BB" w:rsidP="00B218C3">
            <w:pPr>
              <w:jc w:val="both"/>
              <w:rPr>
                <w:ins w:id="763" w:author="Ponížilová Hana" w:date="2019-05-31T07:50:00Z"/>
              </w:rPr>
            </w:pPr>
            <w:ins w:id="764" w:author="Ponížilová Hana" w:date="2019-05-31T07:50:00Z">
              <w:r>
                <w:t>8</w:t>
              </w:r>
            </w:ins>
          </w:p>
        </w:tc>
        <w:tc>
          <w:tcPr>
            <w:tcW w:w="4179" w:type="dxa"/>
            <w:gridSpan w:val="4"/>
            <w:tcBorders>
              <w:top w:val="single" w:sz="2" w:space="0" w:color="auto"/>
            </w:tcBorders>
            <w:shd w:val="clear" w:color="auto" w:fill="F7CAAC"/>
          </w:tcPr>
          <w:p w:rsidR="008C16BB" w:rsidRDefault="008C16BB" w:rsidP="00B218C3">
            <w:pPr>
              <w:jc w:val="both"/>
              <w:rPr>
                <w:ins w:id="765" w:author="Ponížilová Hana" w:date="2019-05-31T07:50:00Z"/>
                <w:b/>
              </w:rPr>
            </w:pPr>
            <w:ins w:id="766" w:author="Ponížilová Hana" w:date="2019-05-31T07:50:00Z">
              <w:r>
                <w:rPr>
                  <w:b/>
                </w:rPr>
                <w:t xml:space="preserve">hodin </w:t>
              </w:r>
            </w:ins>
          </w:p>
        </w:tc>
      </w:tr>
      <w:tr w:rsidR="008C16BB" w:rsidTr="00B218C3">
        <w:trPr>
          <w:ins w:id="767" w:author="Ponížilová Hana" w:date="2019-05-31T07:50:00Z"/>
        </w:trPr>
        <w:tc>
          <w:tcPr>
            <w:tcW w:w="9855" w:type="dxa"/>
            <w:gridSpan w:val="8"/>
            <w:shd w:val="clear" w:color="auto" w:fill="F7CAAC"/>
          </w:tcPr>
          <w:p w:rsidR="008C16BB" w:rsidRDefault="008C16BB" w:rsidP="00B218C3">
            <w:pPr>
              <w:jc w:val="both"/>
              <w:rPr>
                <w:ins w:id="768" w:author="Ponížilová Hana" w:date="2019-05-31T07:50:00Z"/>
                <w:b/>
              </w:rPr>
            </w:pPr>
            <w:ins w:id="769" w:author="Ponížilová Hana" w:date="2019-05-31T07:50:00Z">
              <w:r>
                <w:rPr>
                  <w:b/>
                </w:rPr>
                <w:t>Informace o způsobu kontaktu s vyučujícím</w:t>
              </w:r>
            </w:ins>
          </w:p>
        </w:tc>
      </w:tr>
      <w:tr w:rsidR="008C16BB" w:rsidRPr="00E55000" w:rsidTr="00B218C3">
        <w:trPr>
          <w:trHeight w:val="1373"/>
          <w:ins w:id="770" w:author="Ponížilová Hana" w:date="2019-05-31T07:50:00Z"/>
        </w:trPr>
        <w:tc>
          <w:tcPr>
            <w:tcW w:w="9855" w:type="dxa"/>
            <w:gridSpan w:val="8"/>
          </w:tcPr>
          <w:p w:rsidR="008C16BB" w:rsidRDefault="008C16BB" w:rsidP="00B218C3">
            <w:pPr>
              <w:autoSpaceDE w:val="0"/>
              <w:autoSpaceDN w:val="0"/>
              <w:adjustRightInd w:val="0"/>
              <w:rPr>
                <w:ins w:id="771" w:author="Ponížilová Hana" w:date="2019-05-31T07:51:00Z"/>
              </w:rPr>
            </w:pPr>
            <w:ins w:id="772" w:author="Ponížilová Hana" w:date="2019-05-31T07:50:00Z">
              <w:r>
                <w:t xml:space="preserve"> </w:t>
              </w:r>
            </w:ins>
          </w:p>
          <w:p w:rsidR="008C16BB" w:rsidRPr="00E55000" w:rsidRDefault="008C16BB" w:rsidP="00B218C3">
            <w:pPr>
              <w:autoSpaceDE w:val="0"/>
              <w:autoSpaceDN w:val="0"/>
              <w:adjustRightInd w:val="0"/>
              <w:rPr>
                <w:ins w:id="773" w:author="Ponížilová Hana" w:date="2019-05-31T07:50:00Z"/>
                <w:rFonts w:eastAsia="Calibri"/>
                <w:color w:val="FF0000"/>
                <w:sz w:val="16"/>
                <w:szCs w:val="16"/>
              </w:rPr>
            </w:pPr>
            <w:ins w:id="774" w:author="Ponížilová Hana" w:date="2019-05-31T07:52:00Z">
              <w:r w:rsidRPr="00937C5E">
                <w:t>Osobní (případně virtuální) konzultace s vyučujícím, mentoring studenta.</w:t>
              </w:r>
            </w:ins>
          </w:p>
        </w:tc>
      </w:tr>
    </w:tbl>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0B39D7" w:rsidRDefault="000B39D7" w:rsidP="00EE4FFE">
      <w:pPr>
        <w:spacing w:after="160" w:line="259" w:lineRule="auto"/>
      </w:pPr>
    </w:p>
    <w:p w:rsidR="000B39D7" w:rsidRDefault="000B39D7" w:rsidP="00EE4FFE">
      <w:pPr>
        <w:spacing w:after="160" w:line="259" w:lineRule="auto"/>
        <w:rPr>
          <w:ins w:id="775" w:author="Ponížilová Hana" w:date="2019-05-31T07:54:00Z"/>
        </w:rPr>
      </w:pPr>
    </w:p>
    <w:p w:rsidR="000D5E05" w:rsidRDefault="000D5E05" w:rsidP="00EE4FFE">
      <w:pPr>
        <w:spacing w:after="160" w:line="259" w:lineRule="auto"/>
        <w:rPr>
          <w:ins w:id="776" w:author="Ponížilová Hana" w:date="2019-05-31T07:54:00Z"/>
        </w:rPr>
      </w:pPr>
    </w:p>
    <w:p w:rsidR="000D5E05" w:rsidRDefault="000D5E05" w:rsidP="00EE4FFE">
      <w:pPr>
        <w:spacing w:after="160" w:line="259" w:lineRule="auto"/>
        <w:rPr>
          <w:ins w:id="777" w:author="Ponížilová Hana" w:date="2019-05-31T07:54:00Z"/>
        </w:rPr>
      </w:pPr>
    </w:p>
    <w:p w:rsidR="000D5E05" w:rsidRDefault="000D5E05" w:rsidP="00EE4FFE">
      <w:pPr>
        <w:spacing w:after="160" w:line="259" w:lineRule="auto"/>
        <w:rPr>
          <w:ins w:id="778" w:author="Ponížilová Hana" w:date="2019-05-31T07:54:00Z"/>
        </w:rPr>
      </w:pPr>
    </w:p>
    <w:p w:rsidR="000D5E05" w:rsidRDefault="000D5E05" w:rsidP="00EE4FFE">
      <w:pPr>
        <w:spacing w:after="160" w:line="259" w:lineRule="auto"/>
        <w:rPr>
          <w:ins w:id="779" w:author="Ponížilová Hana" w:date="2019-05-31T07:54:00Z"/>
        </w:rPr>
      </w:pPr>
    </w:p>
    <w:p w:rsidR="000D5E05" w:rsidRDefault="000D5E05" w:rsidP="00EE4FFE">
      <w:pPr>
        <w:spacing w:after="160" w:line="259" w:lineRule="auto"/>
        <w:rPr>
          <w:ins w:id="780" w:author="Ponížilová Hana" w:date="2019-05-31T07:54:00Z"/>
        </w:rPr>
      </w:pPr>
    </w:p>
    <w:p w:rsidR="000D5E05" w:rsidRDefault="000D5E05" w:rsidP="00EE4FFE">
      <w:pPr>
        <w:spacing w:after="160" w:line="259" w:lineRule="auto"/>
        <w:rPr>
          <w:ins w:id="781" w:author="Ponížilová Hana" w:date="2019-05-31T07:54:00Z"/>
        </w:rPr>
      </w:pPr>
    </w:p>
    <w:p w:rsidR="000D5E05" w:rsidRDefault="000D5E05" w:rsidP="00EE4FFE">
      <w:pPr>
        <w:spacing w:after="160" w:line="259" w:lineRule="auto"/>
      </w:pPr>
    </w:p>
    <w:p w:rsidR="000B39D7" w:rsidRDefault="000B39D7" w:rsidP="00EE4FFE">
      <w:pPr>
        <w:spacing w:after="160" w:line="259" w:lineRule="auto"/>
      </w:pPr>
    </w:p>
    <w:p w:rsidR="000B39D7" w:rsidRDefault="000B39D7"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663B" w:rsidRPr="00DB663B" w:rsidTr="00A527E7">
        <w:tc>
          <w:tcPr>
            <w:tcW w:w="9855" w:type="dxa"/>
            <w:gridSpan w:val="8"/>
            <w:tcBorders>
              <w:bottom w:val="double" w:sz="4" w:space="0" w:color="auto"/>
            </w:tcBorders>
            <w:shd w:val="clear" w:color="auto" w:fill="BDD6EE"/>
          </w:tcPr>
          <w:p w:rsidR="00DB663B" w:rsidRPr="00DB663B" w:rsidRDefault="00DB663B" w:rsidP="00DB663B">
            <w:pPr>
              <w:jc w:val="both"/>
              <w:rPr>
                <w:b/>
                <w:sz w:val="28"/>
              </w:rPr>
            </w:pPr>
            <w:r w:rsidRPr="00DB663B">
              <w:lastRenderedPageBreak/>
              <w:br w:type="page"/>
            </w:r>
            <w:r w:rsidRPr="00DB663B">
              <w:rPr>
                <w:b/>
                <w:sz w:val="28"/>
              </w:rPr>
              <w:t>B-III – Charakteristika studijního předmětu</w:t>
            </w:r>
          </w:p>
        </w:tc>
      </w:tr>
      <w:tr w:rsidR="00DB663B" w:rsidRPr="00DB663B" w:rsidTr="00A527E7">
        <w:tc>
          <w:tcPr>
            <w:tcW w:w="3086" w:type="dxa"/>
            <w:tcBorders>
              <w:top w:val="double" w:sz="4" w:space="0" w:color="auto"/>
            </w:tcBorders>
            <w:shd w:val="clear" w:color="auto" w:fill="F7CAAC"/>
          </w:tcPr>
          <w:p w:rsidR="00DB663B" w:rsidRPr="00DB663B" w:rsidRDefault="00DB663B" w:rsidP="00DB663B">
            <w:pPr>
              <w:jc w:val="both"/>
              <w:rPr>
                <w:b/>
              </w:rPr>
            </w:pPr>
            <w:r w:rsidRPr="00DB663B">
              <w:rPr>
                <w:b/>
              </w:rPr>
              <w:t>Název studijního předmětu</w:t>
            </w:r>
          </w:p>
        </w:tc>
        <w:tc>
          <w:tcPr>
            <w:tcW w:w="6769" w:type="dxa"/>
            <w:gridSpan w:val="7"/>
            <w:tcBorders>
              <w:top w:val="double" w:sz="4" w:space="0" w:color="auto"/>
            </w:tcBorders>
          </w:tcPr>
          <w:p w:rsidR="00DB663B" w:rsidRPr="00DB663B" w:rsidRDefault="00DB663B" w:rsidP="00DB663B">
            <w:pPr>
              <w:jc w:val="both"/>
              <w:rPr>
                <w:color w:val="1F497D"/>
              </w:rPr>
            </w:pPr>
            <w:r w:rsidRPr="00DB663B">
              <w:t>Produkce v kulturních a kreativních odvětvích I</w:t>
            </w:r>
          </w:p>
        </w:tc>
      </w:tr>
      <w:tr w:rsidR="00DB663B" w:rsidRPr="00DB663B" w:rsidTr="00A527E7">
        <w:tc>
          <w:tcPr>
            <w:tcW w:w="3086" w:type="dxa"/>
            <w:shd w:val="clear" w:color="auto" w:fill="F7CAAC"/>
          </w:tcPr>
          <w:p w:rsidR="00DB663B" w:rsidRPr="00DB663B" w:rsidRDefault="00DB663B" w:rsidP="00DB663B">
            <w:pPr>
              <w:rPr>
                <w:b/>
              </w:rPr>
            </w:pPr>
            <w:r w:rsidRPr="00DB663B">
              <w:rPr>
                <w:b/>
              </w:rPr>
              <w:t>Typ předmětu</w:t>
            </w:r>
          </w:p>
        </w:tc>
        <w:tc>
          <w:tcPr>
            <w:tcW w:w="3406" w:type="dxa"/>
            <w:gridSpan w:val="4"/>
          </w:tcPr>
          <w:p w:rsidR="00DB663B" w:rsidRPr="00DB663B" w:rsidRDefault="00DB663B" w:rsidP="00DB663B">
            <w:pPr>
              <w:autoSpaceDE w:val="0"/>
              <w:autoSpaceDN w:val="0"/>
              <w:adjustRightInd w:val="0"/>
            </w:pPr>
            <w:r w:rsidRPr="00DB663B">
              <w:rPr>
                <w:rFonts w:eastAsia="Calibri"/>
              </w:rPr>
              <w:t xml:space="preserve">povinný, </w:t>
            </w:r>
            <w:r w:rsidRPr="00DB663B">
              <w:rPr>
                <w:rFonts w:eastAsia="Calibri"/>
                <w:bCs/>
              </w:rPr>
              <w:t>PZ</w:t>
            </w:r>
          </w:p>
        </w:tc>
        <w:tc>
          <w:tcPr>
            <w:tcW w:w="2695" w:type="dxa"/>
            <w:gridSpan w:val="2"/>
            <w:shd w:val="clear" w:color="auto" w:fill="F7CAAC"/>
          </w:tcPr>
          <w:p w:rsidR="00DB663B" w:rsidRPr="00DB663B" w:rsidRDefault="00DB663B" w:rsidP="00DB663B">
            <w:pPr>
              <w:jc w:val="both"/>
            </w:pPr>
            <w:r w:rsidRPr="00DB663B">
              <w:rPr>
                <w:b/>
              </w:rPr>
              <w:t>doporučený ročník/semestr</w:t>
            </w:r>
          </w:p>
        </w:tc>
        <w:tc>
          <w:tcPr>
            <w:tcW w:w="668" w:type="dxa"/>
          </w:tcPr>
          <w:p w:rsidR="00DB663B" w:rsidRPr="00DB663B" w:rsidRDefault="00DB663B" w:rsidP="00DB663B">
            <w:pPr>
              <w:jc w:val="both"/>
            </w:pPr>
            <w:r w:rsidRPr="00DB663B">
              <w:t>1/ZS</w:t>
            </w:r>
          </w:p>
        </w:tc>
      </w:tr>
      <w:tr w:rsidR="00DB663B" w:rsidRPr="00DB663B" w:rsidTr="00A527E7">
        <w:tc>
          <w:tcPr>
            <w:tcW w:w="3086" w:type="dxa"/>
            <w:shd w:val="clear" w:color="auto" w:fill="F7CAAC"/>
          </w:tcPr>
          <w:p w:rsidR="00DB663B" w:rsidRPr="00DB663B" w:rsidRDefault="00DB663B" w:rsidP="00DB663B">
            <w:pPr>
              <w:jc w:val="both"/>
              <w:rPr>
                <w:b/>
              </w:rPr>
            </w:pPr>
            <w:r w:rsidRPr="00DB663B">
              <w:rPr>
                <w:b/>
              </w:rPr>
              <w:t>Rozsah studijního předmětu</w:t>
            </w:r>
          </w:p>
        </w:tc>
        <w:tc>
          <w:tcPr>
            <w:tcW w:w="1701" w:type="dxa"/>
            <w:gridSpan w:val="2"/>
          </w:tcPr>
          <w:p w:rsidR="00DB663B" w:rsidRPr="00DB663B" w:rsidRDefault="00DB663B" w:rsidP="00DB663B">
            <w:pPr>
              <w:autoSpaceDE w:val="0"/>
              <w:autoSpaceDN w:val="0"/>
              <w:adjustRightInd w:val="0"/>
              <w:rPr>
                <w:color w:val="1F497D"/>
                <w:sz w:val="16"/>
                <w:szCs w:val="16"/>
              </w:rPr>
            </w:pPr>
            <w:r w:rsidRPr="00DB663B">
              <w:rPr>
                <w:rFonts w:eastAsia="Calibri"/>
              </w:rPr>
              <w:t>13ateliér</w:t>
            </w:r>
          </w:p>
        </w:tc>
        <w:tc>
          <w:tcPr>
            <w:tcW w:w="889" w:type="dxa"/>
            <w:shd w:val="clear" w:color="auto" w:fill="F7CAAC"/>
          </w:tcPr>
          <w:p w:rsidR="00DB663B" w:rsidRPr="00DB663B" w:rsidRDefault="00DB663B" w:rsidP="00DB663B">
            <w:pPr>
              <w:jc w:val="both"/>
              <w:rPr>
                <w:b/>
              </w:rPr>
            </w:pPr>
            <w:r w:rsidRPr="00DB663B">
              <w:rPr>
                <w:b/>
              </w:rPr>
              <w:t xml:space="preserve">hod. </w:t>
            </w:r>
          </w:p>
        </w:tc>
        <w:tc>
          <w:tcPr>
            <w:tcW w:w="816" w:type="dxa"/>
          </w:tcPr>
          <w:p w:rsidR="00DB663B" w:rsidRPr="00DB663B" w:rsidRDefault="00DB663B" w:rsidP="00DB663B">
            <w:pPr>
              <w:jc w:val="both"/>
            </w:pPr>
            <w:r w:rsidRPr="00DB663B">
              <w:t xml:space="preserve">13 </w:t>
            </w:r>
          </w:p>
        </w:tc>
        <w:tc>
          <w:tcPr>
            <w:tcW w:w="2156" w:type="dxa"/>
            <w:shd w:val="clear" w:color="auto" w:fill="F7CAAC"/>
          </w:tcPr>
          <w:p w:rsidR="00DB663B" w:rsidRPr="00DB663B" w:rsidRDefault="00DB663B" w:rsidP="00DB663B">
            <w:pPr>
              <w:jc w:val="both"/>
              <w:rPr>
                <w:b/>
              </w:rPr>
            </w:pPr>
            <w:r w:rsidRPr="00DB663B">
              <w:rPr>
                <w:b/>
              </w:rPr>
              <w:t>kreditů</w:t>
            </w:r>
          </w:p>
        </w:tc>
        <w:tc>
          <w:tcPr>
            <w:tcW w:w="1207" w:type="dxa"/>
            <w:gridSpan w:val="2"/>
          </w:tcPr>
          <w:p w:rsidR="00DB663B" w:rsidRPr="00DB663B" w:rsidRDefault="00DB663B" w:rsidP="00DB663B">
            <w:pPr>
              <w:jc w:val="both"/>
            </w:pPr>
            <w:r w:rsidRPr="00DB663B">
              <w:t>4</w:t>
            </w:r>
          </w:p>
        </w:tc>
      </w:tr>
      <w:tr w:rsidR="00DB663B" w:rsidRPr="00DB663B" w:rsidTr="00A527E7">
        <w:tc>
          <w:tcPr>
            <w:tcW w:w="3086" w:type="dxa"/>
            <w:shd w:val="clear" w:color="auto" w:fill="F7CAAC"/>
          </w:tcPr>
          <w:p w:rsidR="00DB663B" w:rsidRPr="00DB663B" w:rsidRDefault="00DB663B" w:rsidP="00DB663B">
            <w:pPr>
              <w:rPr>
                <w:b/>
                <w:sz w:val="22"/>
              </w:rPr>
            </w:pPr>
            <w:r w:rsidRPr="00DB663B">
              <w:rPr>
                <w:b/>
              </w:rPr>
              <w:t>Prerekvizity, korekvizity, ekvivalence</w:t>
            </w:r>
          </w:p>
        </w:tc>
        <w:tc>
          <w:tcPr>
            <w:tcW w:w="6769" w:type="dxa"/>
            <w:gridSpan w:val="7"/>
          </w:tcPr>
          <w:p w:rsidR="00DB663B" w:rsidRPr="00DB663B" w:rsidRDefault="00DB663B" w:rsidP="00DB663B">
            <w:pPr>
              <w:jc w:val="both"/>
              <w:rPr>
                <w:sz w:val="16"/>
                <w:szCs w:val="16"/>
              </w:rPr>
            </w:pPr>
          </w:p>
        </w:tc>
      </w:tr>
      <w:tr w:rsidR="00DB663B" w:rsidRPr="00DB663B" w:rsidTr="00A527E7">
        <w:tc>
          <w:tcPr>
            <w:tcW w:w="3086" w:type="dxa"/>
            <w:shd w:val="clear" w:color="auto" w:fill="F7CAAC"/>
          </w:tcPr>
          <w:p w:rsidR="00DB663B" w:rsidRPr="00DB663B" w:rsidRDefault="00DB663B" w:rsidP="00DB663B">
            <w:pPr>
              <w:rPr>
                <w:b/>
              </w:rPr>
            </w:pPr>
            <w:r w:rsidRPr="00DB663B">
              <w:rPr>
                <w:b/>
              </w:rPr>
              <w:t>Způsob ověření studijních výsledků</w:t>
            </w:r>
          </w:p>
        </w:tc>
        <w:tc>
          <w:tcPr>
            <w:tcW w:w="3406" w:type="dxa"/>
            <w:gridSpan w:val="4"/>
          </w:tcPr>
          <w:p w:rsidR="00DB663B" w:rsidRPr="00DB663B" w:rsidRDefault="00DB663B" w:rsidP="00DB663B">
            <w:pPr>
              <w:jc w:val="both"/>
            </w:pPr>
            <w:r w:rsidRPr="00DB663B">
              <w:rPr>
                <w:rFonts w:eastAsia="Calibri"/>
              </w:rPr>
              <w:t>klasifikovaný zápočet</w:t>
            </w:r>
          </w:p>
        </w:tc>
        <w:tc>
          <w:tcPr>
            <w:tcW w:w="2156" w:type="dxa"/>
            <w:shd w:val="clear" w:color="auto" w:fill="F7CAAC"/>
          </w:tcPr>
          <w:p w:rsidR="00DB663B" w:rsidRPr="00DB663B" w:rsidRDefault="00DB663B" w:rsidP="00DB663B">
            <w:pPr>
              <w:jc w:val="both"/>
              <w:rPr>
                <w:b/>
              </w:rPr>
            </w:pPr>
            <w:r w:rsidRPr="00DB663B">
              <w:rPr>
                <w:b/>
              </w:rPr>
              <w:t>Forma výuky</w:t>
            </w:r>
          </w:p>
        </w:tc>
        <w:tc>
          <w:tcPr>
            <w:tcW w:w="1207" w:type="dxa"/>
            <w:gridSpan w:val="2"/>
          </w:tcPr>
          <w:p w:rsidR="00DB663B" w:rsidRPr="00DB663B" w:rsidRDefault="00DB663B" w:rsidP="00DB663B">
            <w:pPr>
              <w:jc w:val="both"/>
            </w:pPr>
            <w:r w:rsidRPr="00DB663B">
              <w:rPr>
                <w:rFonts w:eastAsia="Calibri"/>
              </w:rPr>
              <w:t>ateliér</w:t>
            </w:r>
          </w:p>
        </w:tc>
      </w:tr>
      <w:tr w:rsidR="00DB663B" w:rsidRPr="00DB663B" w:rsidTr="00A527E7">
        <w:tc>
          <w:tcPr>
            <w:tcW w:w="3086" w:type="dxa"/>
            <w:shd w:val="clear" w:color="auto" w:fill="F7CAAC"/>
          </w:tcPr>
          <w:p w:rsidR="00DB663B" w:rsidRPr="00DB663B" w:rsidRDefault="00DB663B" w:rsidP="00DB663B">
            <w:pPr>
              <w:rPr>
                <w:b/>
              </w:rPr>
            </w:pPr>
            <w:r w:rsidRPr="00DB663B">
              <w:rPr>
                <w:b/>
              </w:rPr>
              <w:t>Forma způsobu ověření studijních výsledků a další požadavky na studenta</w:t>
            </w:r>
          </w:p>
        </w:tc>
        <w:tc>
          <w:tcPr>
            <w:tcW w:w="6769" w:type="dxa"/>
            <w:gridSpan w:val="7"/>
            <w:tcBorders>
              <w:bottom w:val="nil"/>
            </w:tcBorders>
          </w:tcPr>
          <w:p w:rsidR="00DB663B" w:rsidRPr="00DB663B" w:rsidRDefault="00DB663B" w:rsidP="00DB663B">
            <w:pPr>
              <w:jc w:val="both"/>
            </w:pPr>
            <w:r w:rsidRPr="00DB663B">
              <w:t>Písemná: seminární práce na dané téma.</w:t>
            </w:r>
          </w:p>
          <w:p w:rsidR="00DB663B" w:rsidRPr="00DB663B" w:rsidRDefault="00DB663B" w:rsidP="00DB663B">
            <w:pPr>
              <w:jc w:val="both"/>
              <w:rPr>
                <w:color w:val="1F497D"/>
                <w:sz w:val="16"/>
                <w:szCs w:val="16"/>
              </w:rPr>
            </w:pPr>
            <w:r w:rsidRPr="00DB663B">
              <w:t>Další požadavky: prezentace, docházka 80 %, aktivní účast na výuce</w:t>
            </w:r>
          </w:p>
        </w:tc>
      </w:tr>
      <w:tr w:rsidR="00DB663B" w:rsidRPr="00DB663B" w:rsidTr="00A527E7">
        <w:trPr>
          <w:trHeight w:val="554"/>
        </w:trPr>
        <w:tc>
          <w:tcPr>
            <w:tcW w:w="9855" w:type="dxa"/>
            <w:gridSpan w:val="8"/>
            <w:tcBorders>
              <w:top w:val="nil"/>
            </w:tcBorders>
          </w:tcPr>
          <w:p w:rsidR="00DB663B" w:rsidRPr="00DB663B" w:rsidRDefault="00DB663B" w:rsidP="00DB663B">
            <w:pPr>
              <w:jc w:val="both"/>
            </w:pPr>
          </w:p>
        </w:tc>
      </w:tr>
      <w:tr w:rsidR="00DB663B" w:rsidRPr="00DB663B" w:rsidTr="00A527E7">
        <w:trPr>
          <w:trHeight w:val="197"/>
        </w:trPr>
        <w:tc>
          <w:tcPr>
            <w:tcW w:w="3086" w:type="dxa"/>
            <w:tcBorders>
              <w:top w:val="nil"/>
            </w:tcBorders>
            <w:shd w:val="clear" w:color="auto" w:fill="F7CAAC"/>
          </w:tcPr>
          <w:p w:rsidR="00DB663B" w:rsidRPr="00DB663B" w:rsidRDefault="00DB663B" w:rsidP="00DB663B">
            <w:pPr>
              <w:jc w:val="both"/>
              <w:rPr>
                <w:b/>
              </w:rPr>
            </w:pPr>
            <w:r w:rsidRPr="00DB663B">
              <w:rPr>
                <w:b/>
              </w:rPr>
              <w:t>Garant předmětu</w:t>
            </w:r>
          </w:p>
        </w:tc>
        <w:tc>
          <w:tcPr>
            <w:tcW w:w="6769" w:type="dxa"/>
            <w:gridSpan w:val="7"/>
            <w:tcBorders>
              <w:top w:val="nil"/>
            </w:tcBorders>
          </w:tcPr>
          <w:p w:rsidR="00DB663B" w:rsidRPr="00DB663B" w:rsidRDefault="00DB663B" w:rsidP="00DB663B">
            <w:pPr>
              <w:jc w:val="both"/>
            </w:pPr>
            <w:r w:rsidRPr="00DB663B">
              <w:rPr>
                <w:rFonts w:eastAsia="Calibri"/>
              </w:rPr>
              <w:t>MgA. Romana Veselá</w:t>
            </w:r>
          </w:p>
        </w:tc>
      </w:tr>
      <w:tr w:rsidR="00DB663B" w:rsidRPr="00DB663B" w:rsidTr="00A527E7">
        <w:trPr>
          <w:trHeight w:val="243"/>
        </w:trPr>
        <w:tc>
          <w:tcPr>
            <w:tcW w:w="3086" w:type="dxa"/>
            <w:tcBorders>
              <w:top w:val="nil"/>
            </w:tcBorders>
            <w:shd w:val="clear" w:color="auto" w:fill="F7CAAC"/>
          </w:tcPr>
          <w:p w:rsidR="00DB663B" w:rsidRPr="00DB663B" w:rsidRDefault="00DB663B" w:rsidP="00DB663B">
            <w:pPr>
              <w:rPr>
                <w:b/>
              </w:rPr>
            </w:pPr>
            <w:r w:rsidRPr="00DB663B">
              <w:rPr>
                <w:b/>
              </w:rPr>
              <w:t>Zapojení garanta do výuky předmětu</w:t>
            </w:r>
          </w:p>
        </w:tc>
        <w:tc>
          <w:tcPr>
            <w:tcW w:w="6769" w:type="dxa"/>
            <w:gridSpan w:val="7"/>
            <w:tcBorders>
              <w:top w:val="nil"/>
            </w:tcBorders>
          </w:tcPr>
          <w:p w:rsidR="00DB663B" w:rsidRPr="00DB663B" w:rsidRDefault="00DB663B" w:rsidP="00DB663B">
            <w:pPr>
              <w:jc w:val="both"/>
              <w:rPr>
                <w:color w:val="1F497D"/>
              </w:rPr>
            </w:pPr>
            <w:r w:rsidRPr="00DB663B">
              <w:rPr>
                <w:rFonts w:eastAsia="Calibri"/>
              </w:rPr>
              <w:t>100 %</w:t>
            </w:r>
          </w:p>
        </w:tc>
      </w:tr>
      <w:tr w:rsidR="00DB663B" w:rsidRPr="00DB663B" w:rsidTr="00A527E7">
        <w:tc>
          <w:tcPr>
            <w:tcW w:w="3086" w:type="dxa"/>
            <w:shd w:val="clear" w:color="auto" w:fill="F7CAAC"/>
          </w:tcPr>
          <w:p w:rsidR="00DB663B" w:rsidRPr="00DB663B" w:rsidRDefault="00DB663B" w:rsidP="00DB663B">
            <w:pPr>
              <w:jc w:val="both"/>
              <w:rPr>
                <w:b/>
              </w:rPr>
            </w:pPr>
            <w:r w:rsidRPr="00DB663B">
              <w:rPr>
                <w:b/>
              </w:rPr>
              <w:t>Vyučující</w:t>
            </w:r>
          </w:p>
        </w:tc>
        <w:tc>
          <w:tcPr>
            <w:tcW w:w="6769" w:type="dxa"/>
            <w:gridSpan w:val="7"/>
            <w:tcBorders>
              <w:bottom w:val="nil"/>
            </w:tcBorders>
          </w:tcPr>
          <w:p w:rsidR="00DB663B" w:rsidRPr="00DB663B" w:rsidRDefault="00DB663B" w:rsidP="00DB663B">
            <w:pPr>
              <w:jc w:val="both"/>
            </w:pPr>
            <w:r w:rsidRPr="00DB663B">
              <w:rPr>
                <w:rFonts w:eastAsia="Calibri"/>
              </w:rPr>
              <w:t>MgA. Romana Veselá</w:t>
            </w:r>
          </w:p>
        </w:tc>
      </w:tr>
      <w:tr w:rsidR="00DB663B" w:rsidRPr="00DB663B" w:rsidTr="00A527E7">
        <w:trPr>
          <w:trHeight w:val="554"/>
        </w:trPr>
        <w:tc>
          <w:tcPr>
            <w:tcW w:w="9855" w:type="dxa"/>
            <w:gridSpan w:val="8"/>
            <w:tcBorders>
              <w:top w:val="nil"/>
            </w:tcBorders>
          </w:tcPr>
          <w:p w:rsidR="00DB663B" w:rsidRPr="00DB663B" w:rsidRDefault="00DB663B" w:rsidP="00DB663B">
            <w:pPr>
              <w:jc w:val="both"/>
            </w:pPr>
          </w:p>
        </w:tc>
      </w:tr>
      <w:tr w:rsidR="00DB663B" w:rsidRPr="00DB663B" w:rsidTr="00A527E7">
        <w:tc>
          <w:tcPr>
            <w:tcW w:w="3086" w:type="dxa"/>
            <w:shd w:val="clear" w:color="auto" w:fill="F7CAAC"/>
          </w:tcPr>
          <w:p w:rsidR="00DB663B" w:rsidRPr="00DB663B" w:rsidRDefault="00DB663B" w:rsidP="00DB663B">
            <w:pPr>
              <w:jc w:val="both"/>
              <w:rPr>
                <w:b/>
              </w:rPr>
            </w:pPr>
            <w:r w:rsidRPr="00DB663B">
              <w:rPr>
                <w:b/>
              </w:rPr>
              <w:t>Stručná anotace předmětu</w:t>
            </w:r>
          </w:p>
        </w:tc>
        <w:tc>
          <w:tcPr>
            <w:tcW w:w="6769" w:type="dxa"/>
            <w:gridSpan w:val="7"/>
            <w:tcBorders>
              <w:bottom w:val="nil"/>
            </w:tcBorders>
          </w:tcPr>
          <w:p w:rsidR="00DB663B" w:rsidRPr="00DB663B" w:rsidRDefault="00DB663B" w:rsidP="00DB663B">
            <w:pPr>
              <w:jc w:val="both"/>
              <w:rPr>
                <w:sz w:val="16"/>
                <w:szCs w:val="16"/>
              </w:rPr>
            </w:pPr>
          </w:p>
        </w:tc>
      </w:tr>
      <w:tr w:rsidR="00DB663B" w:rsidRPr="00DB663B" w:rsidTr="00A527E7">
        <w:trPr>
          <w:trHeight w:val="3600"/>
        </w:trPr>
        <w:tc>
          <w:tcPr>
            <w:tcW w:w="9855" w:type="dxa"/>
            <w:gridSpan w:val="8"/>
            <w:tcBorders>
              <w:top w:val="nil"/>
              <w:bottom w:val="single" w:sz="12" w:space="0" w:color="auto"/>
            </w:tcBorders>
          </w:tcPr>
          <w:p w:rsidR="00DB663B" w:rsidRPr="00DB663B" w:rsidRDefault="00DB663B" w:rsidP="00DB663B"/>
          <w:p w:rsidR="00DB663B" w:rsidRPr="00DB663B" w:rsidRDefault="00DB663B" w:rsidP="00DB663B">
            <w:r w:rsidRPr="00DB663B">
              <w:t>Kurz je zaměřen na základní porozumění oboru a jeho problematice. Je prvním ze čtyř na sebe vzájemně navazujících semestrálních kurzů a jeho záměrem je základní rozlišení kulturních institucí a porozumění jednotlivým profesím, které v nich existují. Dále je zaměřen na současné trendy a směřování kulturních institucí v České republice a v Evropě.</w:t>
            </w:r>
          </w:p>
          <w:p w:rsidR="00DB663B" w:rsidRPr="00DB663B" w:rsidRDefault="00DB663B" w:rsidP="00DB663B">
            <w:r w:rsidRPr="00DB663B">
              <w:t>Kurz postupně směřuje k tomu, aby se jeho absolvent dokázal orientovat v kulturní sféře a byl schopen reflexe pozitivních i negativních vlivů, které na ni působí, stejně jako reflexe instituce samé.</w:t>
            </w:r>
          </w:p>
          <w:p w:rsidR="00DB663B" w:rsidRPr="00DB663B" w:rsidRDefault="00DB663B" w:rsidP="00DB663B"/>
          <w:p w:rsidR="00DB663B" w:rsidRPr="00DB663B" w:rsidRDefault="00DB663B" w:rsidP="00DB663B">
            <w:r w:rsidRPr="00DB663B">
              <w:t xml:space="preserve">Je rozdělen do tří paralelně probíraných a prolínajících se částí: </w:t>
            </w:r>
          </w:p>
          <w:p w:rsidR="00DB663B" w:rsidRPr="00DB663B" w:rsidRDefault="00DB663B" w:rsidP="00700C85">
            <w:pPr>
              <w:numPr>
                <w:ilvl w:val="0"/>
                <w:numId w:val="31"/>
              </w:numPr>
            </w:pPr>
            <w:r w:rsidRPr="00DB663B">
              <w:t xml:space="preserve">Teoretická část </w:t>
            </w:r>
          </w:p>
          <w:p w:rsidR="00DB663B" w:rsidRPr="00DB663B" w:rsidRDefault="00DB663B" w:rsidP="00DB663B">
            <w:r w:rsidRPr="00DB663B">
              <w:t xml:space="preserve">Navazuje na látku z ostatních probíhajících kursů. Rozšiřuje vědomosti o současném umění a designu a jejich institucionálním zázemí. </w:t>
            </w:r>
          </w:p>
          <w:p w:rsidR="00DB663B" w:rsidRPr="00DB663B" w:rsidRDefault="00DB663B" w:rsidP="00700C85">
            <w:pPr>
              <w:numPr>
                <w:ilvl w:val="0"/>
                <w:numId w:val="31"/>
              </w:numPr>
            </w:pPr>
            <w:r w:rsidRPr="00DB663B">
              <w:t>Praktická část</w:t>
            </w:r>
          </w:p>
          <w:p w:rsidR="00DB663B" w:rsidRPr="00DB663B" w:rsidRDefault="00DB663B" w:rsidP="00DB663B">
            <w:pPr>
              <w:tabs>
                <w:tab w:val="left" w:pos="2235"/>
              </w:tabs>
            </w:pPr>
            <w:r w:rsidRPr="00DB663B">
              <w:t xml:space="preserve">Rozbor těchto znalostí a teorií na konkrétních příkladech. Návštěva vybrané instituce a setkání s odborníky. </w:t>
            </w:r>
          </w:p>
          <w:p w:rsidR="00DB663B" w:rsidRPr="00DB663B" w:rsidRDefault="00DB663B" w:rsidP="00700C85">
            <w:pPr>
              <w:numPr>
                <w:ilvl w:val="0"/>
                <w:numId w:val="31"/>
              </w:numPr>
            </w:pPr>
            <w:r w:rsidRPr="00DB663B">
              <w:t>Projekt</w:t>
            </w:r>
          </w:p>
          <w:p w:rsidR="00DB663B" w:rsidRPr="00DB663B" w:rsidRDefault="00DB663B" w:rsidP="00DB663B">
            <w:r w:rsidRPr="00DB663B">
              <w:t xml:space="preserve">Každý semestr bude provázet modelový projekt, na kterém si studenti vyzkouší a osvojí nabyté zkušenosti a dovednosti. </w:t>
            </w:r>
          </w:p>
          <w:p w:rsidR="00DB663B" w:rsidRPr="00DB663B" w:rsidRDefault="00DB663B" w:rsidP="00DB663B">
            <w:pPr>
              <w:jc w:val="both"/>
            </w:pPr>
          </w:p>
        </w:tc>
      </w:tr>
      <w:tr w:rsidR="00DB663B" w:rsidRPr="00DB663B" w:rsidTr="00A527E7">
        <w:trPr>
          <w:trHeight w:val="265"/>
        </w:trPr>
        <w:tc>
          <w:tcPr>
            <w:tcW w:w="3653" w:type="dxa"/>
            <w:gridSpan w:val="2"/>
            <w:tcBorders>
              <w:top w:val="nil"/>
            </w:tcBorders>
            <w:shd w:val="clear" w:color="auto" w:fill="F7CAAC"/>
          </w:tcPr>
          <w:p w:rsidR="00DB663B" w:rsidRPr="00DB663B" w:rsidRDefault="00DB663B" w:rsidP="00DB663B">
            <w:pPr>
              <w:jc w:val="both"/>
            </w:pPr>
            <w:r w:rsidRPr="00DB663B">
              <w:rPr>
                <w:b/>
              </w:rPr>
              <w:t>Studijní literatura a studijní pomůcky</w:t>
            </w:r>
          </w:p>
        </w:tc>
        <w:tc>
          <w:tcPr>
            <w:tcW w:w="6202" w:type="dxa"/>
            <w:gridSpan w:val="6"/>
            <w:tcBorders>
              <w:top w:val="nil"/>
              <w:bottom w:val="nil"/>
            </w:tcBorders>
          </w:tcPr>
          <w:p w:rsidR="00DB663B" w:rsidRPr="00DB663B" w:rsidRDefault="00DB663B" w:rsidP="00DB663B">
            <w:pPr>
              <w:jc w:val="both"/>
            </w:pPr>
          </w:p>
        </w:tc>
      </w:tr>
      <w:tr w:rsidR="00DB663B" w:rsidRPr="00DB663B" w:rsidTr="00A527E7">
        <w:trPr>
          <w:trHeight w:val="1497"/>
        </w:trPr>
        <w:tc>
          <w:tcPr>
            <w:tcW w:w="9855" w:type="dxa"/>
            <w:gridSpan w:val="8"/>
            <w:tcBorders>
              <w:top w:val="nil"/>
            </w:tcBorders>
          </w:tcPr>
          <w:p w:rsidR="00DB663B" w:rsidRPr="00DB663B" w:rsidRDefault="00DB663B" w:rsidP="00DB663B"/>
          <w:p w:rsidR="00DB663B" w:rsidRPr="00D71E8B" w:rsidRDefault="00DB663B" w:rsidP="00DB663B">
            <w:pPr>
              <w:tabs>
                <w:tab w:val="left" w:pos="971"/>
              </w:tabs>
              <w:rPr>
                <w:rFonts w:eastAsia="Calibri"/>
                <w:b/>
                <w:lang w:eastAsia="en-US"/>
              </w:rPr>
            </w:pPr>
            <w:r w:rsidRPr="00D71E8B">
              <w:rPr>
                <w:rFonts w:eastAsia="Calibri"/>
                <w:b/>
                <w:lang w:eastAsia="en-US"/>
              </w:rPr>
              <w:t>Povinná:</w:t>
            </w:r>
          </w:p>
          <w:p w:rsidR="00DB663B" w:rsidRPr="00DB663B" w:rsidRDefault="00DB663B" w:rsidP="00DB663B">
            <w:r w:rsidRPr="00DB663B">
              <w:t>Bourriaud, Nicolas: Altermodern Tate Trienal. London: Tate Publishing, 2009</w:t>
            </w:r>
            <w:r w:rsidRPr="00DB663B">
              <w:br/>
              <w:t>Bourriaud, Nicolas: Postprodukce. Praha: Tranzit, 2004</w:t>
            </w:r>
            <w:r w:rsidRPr="00DB663B">
              <w:br/>
              <w:t xml:space="preserve">GRAHAM, Gordon: </w:t>
            </w:r>
            <w:r w:rsidRPr="00DB663B">
              <w:rPr>
                <w:i/>
              </w:rPr>
              <w:t>Filosofie umění</w:t>
            </w:r>
            <w:r w:rsidRPr="00DB663B">
              <w:t xml:space="preserve">. Praha, </w:t>
            </w:r>
            <w:hyperlink r:id="rId64" w:history="1">
              <w:r w:rsidRPr="00DB663B">
                <w:t>Barrister a Principal</w:t>
              </w:r>
            </w:hyperlink>
            <w:r w:rsidRPr="00DB663B">
              <w:t>, 2004, ISBN: 80-85947-53-6</w:t>
            </w:r>
          </w:p>
          <w:p w:rsidR="00DB663B" w:rsidRPr="00DB663B" w:rsidRDefault="00DB663B" w:rsidP="00DB663B">
            <w:pPr>
              <w:rPr>
                <w:rFonts w:eastAsia="Calibri"/>
                <w:lang w:eastAsia="en-US"/>
              </w:rPr>
            </w:pPr>
            <w:r w:rsidRPr="00DB663B">
              <w:rPr>
                <w:rFonts w:eastAsia="Calibri"/>
                <w:lang w:eastAsia="en-US"/>
              </w:rPr>
              <w:t xml:space="preserve">HORÁČEK, Radek:  </w:t>
            </w:r>
            <w:r w:rsidRPr="00DB663B">
              <w:rPr>
                <w:rFonts w:eastAsia="Calibri"/>
                <w:i/>
                <w:lang w:eastAsia="en-US"/>
              </w:rPr>
              <w:t>Galerijní animace a zprostředkování umění</w:t>
            </w:r>
            <w:r w:rsidRPr="00DB663B">
              <w:rPr>
                <w:rFonts w:eastAsia="Calibri"/>
                <w:lang w:eastAsia="en-US"/>
              </w:rPr>
              <w:t xml:space="preserve">. Brno, Cerm, 1998, </w:t>
            </w:r>
            <w:r w:rsidRPr="00DB663B">
              <w:rPr>
                <w:rFonts w:eastAsia="Calibri"/>
                <w:lang w:eastAsia="en-US"/>
              </w:rPr>
              <w:br/>
              <w:t>ISBN: 80-7204-084-7</w:t>
            </w:r>
          </w:p>
          <w:p w:rsidR="00DB663B" w:rsidRPr="00DB663B" w:rsidRDefault="00DB663B" w:rsidP="00DB663B">
            <w:pPr>
              <w:rPr>
                <w:rFonts w:eastAsia="Calibri"/>
                <w:lang w:eastAsia="en-US"/>
              </w:rPr>
            </w:pPr>
            <w:r w:rsidRPr="00DB663B">
              <w:rPr>
                <w:rFonts w:eastAsia="Calibri"/>
                <w:lang w:eastAsia="en-US"/>
              </w:rPr>
              <w:t>HORÁK, Ondřej (ed):</w:t>
            </w:r>
            <w:r w:rsidRPr="00DB663B">
              <w:rPr>
                <w:rFonts w:eastAsia="Calibri"/>
                <w:i/>
                <w:lang w:eastAsia="en-US"/>
              </w:rPr>
              <w:t xml:space="preserve"> Místa počinu.</w:t>
            </w:r>
            <w:r w:rsidRPr="00DB663B">
              <w:rPr>
                <w:rFonts w:eastAsia="Calibri"/>
                <w:lang w:eastAsia="en-US"/>
              </w:rPr>
              <w:t xml:space="preserve"> Praha, Komunikační prostor Školská 28, 2009, ISBN: 978-80-254-8775-4</w:t>
            </w:r>
          </w:p>
          <w:p w:rsidR="00DB663B" w:rsidRPr="00DB663B" w:rsidRDefault="00DB663B" w:rsidP="00DB663B">
            <w:pPr>
              <w:autoSpaceDE w:val="0"/>
              <w:autoSpaceDN w:val="0"/>
              <w:adjustRightInd w:val="0"/>
              <w:rPr>
                <w:rFonts w:eastAsia="TimesNewRoman"/>
              </w:rPr>
            </w:pPr>
            <w:r w:rsidRPr="00DB663B">
              <w:rPr>
                <w:rFonts w:eastAsia="TimesNewRoman"/>
              </w:rPr>
              <w:t xml:space="preserve">KESNER, Ladislav; MIKŠ, František (eds): </w:t>
            </w:r>
            <w:r w:rsidRPr="00DB663B">
              <w:rPr>
                <w:rFonts w:eastAsia="TimesNewRoman"/>
                <w:i/>
              </w:rPr>
              <w:t>Gombrich, porozumět umění a jeho dějinám</w:t>
            </w:r>
            <w:r w:rsidRPr="00DB663B">
              <w:rPr>
                <w:rFonts w:eastAsia="TimesNewRoman"/>
              </w:rPr>
              <w:t>. Brno, Barrister &amp;Printal a FF MU, 2010, ISBN: 978-80-87029-57-2</w:t>
            </w:r>
          </w:p>
          <w:p w:rsidR="00DB663B" w:rsidRPr="00DB663B" w:rsidRDefault="00DB663B" w:rsidP="00DB663B">
            <w:pPr>
              <w:autoSpaceDE w:val="0"/>
              <w:autoSpaceDN w:val="0"/>
              <w:adjustRightInd w:val="0"/>
            </w:pPr>
            <w:r w:rsidRPr="00DB663B">
              <w:t xml:space="preserve">PETROVÁ, Eva: </w:t>
            </w:r>
            <w:r w:rsidRPr="00DB663B">
              <w:rPr>
                <w:i/>
              </w:rPr>
              <w:t>Výstavy v čase proměn</w:t>
            </w:r>
            <w:r w:rsidRPr="00DB663B">
              <w:t xml:space="preserve">. České Budějovice, gallery, 2009, </w:t>
            </w:r>
            <w:r w:rsidRPr="00DB663B">
              <w:br/>
              <w:t>ISBN: 978-8086-990-75</w:t>
            </w:r>
          </w:p>
          <w:p w:rsidR="00DB663B" w:rsidRPr="00DB663B" w:rsidRDefault="00DB663B" w:rsidP="00DB663B">
            <w:pPr>
              <w:rPr>
                <w:bCs/>
              </w:rPr>
            </w:pPr>
            <w:r w:rsidRPr="00DB663B">
              <w:t>Pospiszyl, Tomáš. Asociativní dějepis umění. Praha: Tranzit, 2014</w:t>
            </w:r>
            <w:r w:rsidRPr="00DB663B">
              <w:br/>
              <w:t xml:space="preserve">RICOEUR, Paul: </w:t>
            </w:r>
            <w:r w:rsidRPr="00DB663B">
              <w:rPr>
                <w:i/>
              </w:rPr>
              <w:t>Život, pravda, symbol</w:t>
            </w:r>
            <w:r w:rsidRPr="00DB663B">
              <w:t xml:space="preserve">. Praha, Oikúmené, 1993, </w:t>
            </w:r>
            <w:hyperlink r:id="rId65" w:history="1">
              <w:r w:rsidRPr="00DB663B">
                <w:t>ISBN: 80-85241-32-3</w:t>
              </w:r>
            </w:hyperlink>
            <w:r w:rsidRPr="00DB663B">
              <w:t xml:space="preserve"> </w:t>
            </w:r>
          </w:p>
          <w:p w:rsidR="00DB663B" w:rsidRPr="00DB663B" w:rsidRDefault="00DB663B" w:rsidP="00DB663B">
            <w:pPr>
              <w:rPr>
                <w:rFonts w:eastAsia="Calibri"/>
                <w:lang w:eastAsia="en-US"/>
              </w:rPr>
            </w:pPr>
            <w:r w:rsidRPr="00DB663B">
              <w:rPr>
                <w:rFonts w:eastAsia="Calibri"/>
                <w:lang w:eastAsia="en-US"/>
              </w:rPr>
              <w:t xml:space="preserve">SCHMELCOVÁ, Radoslava (ed): </w:t>
            </w:r>
            <w:r w:rsidRPr="00DB663B">
              <w:rPr>
                <w:rFonts w:eastAsia="Calibri"/>
                <w:i/>
                <w:lang w:eastAsia="en-US"/>
              </w:rPr>
              <w:t>Divadlo v netradičním prostoru, performance a site specific.</w:t>
            </w:r>
            <w:r w:rsidRPr="00DB663B">
              <w:rPr>
                <w:rFonts w:eastAsia="Calibri"/>
                <w:lang w:eastAsia="en-US"/>
              </w:rPr>
              <w:t xml:space="preserve"> Praha, Nakladatelství Akademie múzických umění v Praze, 2010, ISBN: 8073311844</w:t>
            </w:r>
          </w:p>
          <w:p w:rsidR="00DB663B" w:rsidRPr="00DB663B" w:rsidRDefault="00DB663B" w:rsidP="00DB663B">
            <w:pPr>
              <w:rPr>
                <w:i/>
              </w:rPr>
            </w:pPr>
            <w:r w:rsidRPr="00DB663B">
              <w:t xml:space="preserve">SÝKOROVÁ, Lenka (ed): </w:t>
            </w:r>
            <w:r w:rsidRPr="00DB663B">
              <w:rPr>
                <w:i/>
              </w:rPr>
              <w:t>Konečně spolu, Česká nezávislá galerijní scéna 1990</w:t>
            </w:r>
            <w:r w:rsidRPr="00DB663B">
              <w:t xml:space="preserve">– </w:t>
            </w:r>
            <w:r w:rsidRPr="00DB663B">
              <w:rPr>
                <w:i/>
              </w:rPr>
              <w:t>2011.</w:t>
            </w:r>
            <w:r w:rsidRPr="00DB663B">
              <w:t xml:space="preserve"> Ústí nad Labem, FUD UJEP, 2011 ISBN: 978-80-7414-419-6</w:t>
            </w:r>
          </w:p>
          <w:p w:rsidR="00DB663B" w:rsidRPr="00DB663B" w:rsidRDefault="00DB663B" w:rsidP="00DB663B">
            <w:pPr>
              <w:rPr>
                <w:rFonts w:eastAsia="Calibri"/>
                <w:lang w:eastAsia="en-US"/>
              </w:rPr>
            </w:pPr>
            <w:r w:rsidRPr="00DB663B">
              <w:rPr>
                <w:rFonts w:eastAsia="Calibri"/>
                <w:lang w:eastAsia="en-US"/>
              </w:rPr>
              <w:t xml:space="preserve">VÁCLAVOVÁ, Denisa; ŽIŽKA, Tomáš (eds): </w:t>
            </w:r>
            <w:r w:rsidRPr="00DB663B">
              <w:rPr>
                <w:rFonts w:eastAsia="Calibri"/>
                <w:i/>
                <w:lang w:eastAsia="en-US"/>
              </w:rPr>
              <w:t>Site-specific</w:t>
            </w:r>
            <w:r w:rsidRPr="00DB663B">
              <w:rPr>
                <w:rFonts w:eastAsia="Calibri"/>
                <w:lang w:eastAsia="en-US"/>
              </w:rPr>
              <w:t>. Praha, Pražská scéna, 2008, ISBN: 970-80-86102-44-3</w:t>
            </w:r>
          </w:p>
          <w:p w:rsidR="00DB663B" w:rsidRPr="00DB663B" w:rsidRDefault="00DB663B" w:rsidP="00DB663B">
            <w:pPr>
              <w:rPr>
                <w:rFonts w:eastAsia="Calibri"/>
                <w:lang w:eastAsia="en-US"/>
              </w:rPr>
            </w:pPr>
          </w:p>
          <w:p w:rsidR="00DB663B" w:rsidRPr="00DB663B" w:rsidRDefault="00DB663B" w:rsidP="00DB663B">
            <w:pPr>
              <w:rPr>
                <w:rFonts w:eastAsia="Calibri"/>
                <w:lang w:eastAsia="en-US"/>
              </w:rPr>
            </w:pPr>
          </w:p>
          <w:p w:rsidR="00DB663B" w:rsidRPr="00D71E8B" w:rsidRDefault="00DB663B" w:rsidP="00DB663B">
            <w:pPr>
              <w:rPr>
                <w:rFonts w:eastAsia="Calibri"/>
                <w:b/>
                <w:lang w:eastAsia="en-US"/>
              </w:rPr>
            </w:pPr>
            <w:r w:rsidRPr="00D71E8B">
              <w:rPr>
                <w:rFonts w:eastAsia="Calibri"/>
                <w:b/>
                <w:lang w:eastAsia="en-US"/>
              </w:rPr>
              <w:lastRenderedPageBreak/>
              <w:t>Doporučená:</w:t>
            </w:r>
          </w:p>
          <w:p w:rsidR="00DB663B" w:rsidRPr="00DB663B" w:rsidRDefault="00DB663B" w:rsidP="00DB663B">
            <w:r w:rsidRPr="00DB663B">
              <w:t xml:space="preserve">BREGANTOVÁ, Polana (ed): </w:t>
            </w:r>
            <w:r w:rsidRPr="00DB663B">
              <w:rPr>
                <w:i/>
                <w:iCs/>
              </w:rPr>
              <w:t>Dějiny českého výtvarného umění (VI/1), 1958/2000</w:t>
            </w:r>
            <w:r w:rsidRPr="00DB663B">
              <w:t xml:space="preserve">. Praha, Academia, 2007, ISBN: 978-80-200-1487-X </w:t>
            </w:r>
          </w:p>
          <w:p w:rsidR="00DB663B" w:rsidRPr="00DB663B" w:rsidRDefault="00DB663B" w:rsidP="00DB663B">
            <w:r w:rsidRPr="00DB663B">
              <w:t xml:space="preserve">BREGANTOVÁ, Polana (ed): </w:t>
            </w:r>
            <w:r w:rsidRPr="00DB663B">
              <w:rPr>
                <w:i/>
                <w:iCs/>
              </w:rPr>
              <w:t xml:space="preserve">Dějiny českého výtvarného umění. (VI/2), 1958/2000. </w:t>
            </w:r>
            <w:r w:rsidRPr="00DB663B">
              <w:t>Praha, Academia, 2007, ISBN: 978-80-200-1488-8</w:t>
            </w:r>
          </w:p>
          <w:p w:rsidR="00DB663B" w:rsidRPr="00DB663B" w:rsidRDefault="00DB663B" w:rsidP="00DB663B">
            <w:pPr>
              <w:autoSpaceDE w:val="0"/>
              <w:autoSpaceDN w:val="0"/>
              <w:adjustRightInd w:val="0"/>
              <w:rPr>
                <w:color w:val="0D0D0D"/>
              </w:rPr>
            </w:pPr>
            <w:r w:rsidRPr="00DB663B">
              <w:t xml:space="preserve">FILIPOVÁ, Marta; RAMPLEY, Matthew (eds): </w:t>
            </w:r>
            <w:r w:rsidRPr="00DB663B">
              <w:rPr>
                <w:i/>
                <w:color w:val="0D0D0D"/>
              </w:rPr>
              <w:t>Možnosti vizuálních studií. Obrazy, texty interpretace.</w:t>
            </w:r>
            <w:r w:rsidRPr="00DB663B">
              <w:rPr>
                <w:color w:val="0D0D0D"/>
              </w:rPr>
              <w:t xml:space="preserve"> Brno, FFMU Brno, 2008, ISBN: 978-80-87029-26-8</w:t>
            </w:r>
          </w:p>
          <w:p w:rsidR="00DB663B" w:rsidRPr="00DB663B" w:rsidRDefault="00DB663B" w:rsidP="00DB663B">
            <w:pPr>
              <w:autoSpaceDE w:val="0"/>
              <w:autoSpaceDN w:val="0"/>
              <w:adjustRightInd w:val="0"/>
            </w:pPr>
            <w:r w:rsidRPr="00DB663B">
              <w:t xml:space="preserve">GOMBRICH, Ernst, Hans: </w:t>
            </w:r>
            <w:r w:rsidRPr="00DB663B">
              <w:rPr>
                <w:i/>
                <w:iCs/>
              </w:rPr>
              <w:t xml:space="preserve">Umění a iluze: studie o psychologii obrazového znázorňování. </w:t>
            </w:r>
            <w:r w:rsidRPr="00DB663B">
              <w:t>Praha, Odeon, 1985, ISBN: 01-525-85</w:t>
            </w:r>
          </w:p>
          <w:p w:rsidR="00DB663B" w:rsidRPr="00DB663B" w:rsidRDefault="00DB663B" w:rsidP="00DB663B">
            <w:pPr>
              <w:rPr>
                <w:rFonts w:eastAsia="Calibri"/>
                <w:lang w:eastAsia="en-US"/>
              </w:rPr>
            </w:pPr>
            <w:r w:rsidRPr="00DB663B">
              <w:rPr>
                <w:rFonts w:eastAsia="Calibri"/>
                <w:lang w:eastAsia="en-US"/>
              </w:rPr>
              <w:t xml:space="preserve">GOODMAN, Nelson: </w:t>
            </w:r>
            <w:r w:rsidRPr="00DB663B">
              <w:rPr>
                <w:rFonts w:eastAsia="Calibri"/>
                <w:i/>
                <w:lang w:eastAsia="en-US"/>
              </w:rPr>
              <w:t>Jazyky umění. Nástin teorie symbolů</w:t>
            </w:r>
            <w:r w:rsidRPr="00DB663B">
              <w:rPr>
                <w:rFonts w:eastAsia="Calibri"/>
                <w:lang w:eastAsia="en-US"/>
              </w:rPr>
              <w:t>, Praha 2007, ISBN 978-80-200-1519-8</w:t>
            </w:r>
          </w:p>
          <w:p w:rsidR="00DB663B" w:rsidRPr="00DB663B" w:rsidRDefault="00DB663B" w:rsidP="00DB663B">
            <w:pPr>
              <w:rPr>
                <w:rFonts w:eastAsia="Calibri"/>
                <w:lang w:eastAsia="en-US"/>
              </w:rPr>
            </w:pPr>
            <w:r w:rsidRPr="00DB663B">
              <w:rPr>
                <w:rFonts w:eastAsia="Calibri"/>
                <w:lang w:eastAsia="en-US"/>
              </w:rPr>
              <w:t xml:space="preserve">Koleček, Michal:  </w:t>
            </w:r>
            <w:r w:rsidRPr="00DB663B">
              <w:rPr>
                <w:rFonts w:eastAsia="Calibri"/>
                <w:i/>
                <w:lang w:eastAsia="en-US"/>
              </w:rPr>
              <w:t>Ze středu ven: Umění regionů 1985- 2010.</w:t>
            </w:r>
            <w:r w:rsidRPr="00DB663B">
              <w:rPr>
                <w:rFonts w:eastAsia="Calibri"/>
                <w:lang w:eastAsia="en-US"/>
              </w:rPr>
              <w:t xml:space="preserve"> Ústí nad Labem 2014, ISBN: 978-80-7414-786-9</w:t>
            </w:r>
          </w:p>
          <w:p w:rsidR="00DB663B" w:rsidRPr="00DB663B" w:rsidRDefault="00DB663B" w:rsidP="00DB663B">
            <w:pPr>
              <w:autoSpaceDE w:val="0"/>
              <w:autoSpaceDN w:val="0"/>
              <w:adjustRightInd w:val="0"/>
            </w:pPr>
            <w:r w:rsidRPr="00DB663B">
              <w:t xml:space="preserve">Petříček, Miroslav: </w:t>
            </w:r>
            <w:r w:rsidRPr="00DB663B">
              <w:rPr>
                <w:i/>
              </w:rPr>
              <w:t>Myšlení obrazem</w:t>
            </w:r>
            <w:r w:rsidRPr="00DB663B">
              <w:t>. Praha: Hermann a synové, 2009</w:t>
            </w:r>
            <w:r w:rsidRPr="00DB663B">
              <w:br/>
              <w:t>Slavík, Jan; Chrz, Vladimír; Štěch, Stanislav: Tvorba jako způsob poznávání. Praha: Karolinum, 2013</w:t>
            </w:r>
          </w:p>
          <w:p w:rsidR="00DB663B" w:rsidRPr="00DB663B" w:rsidRDefault="00DB663B" w:rsidP="00DB663B">
            <w:pPr>
              <w:rPr>
                <w:rFonts w:eastAsia="Calibri"/>
                <w:lang w:eastAsia="en-US"/>
              </w:rPr>
            </w:pPr>
            <w:r w:rsidRPr="00DB663B">
              <w:rPr>
                <w:rFonts w:eastAsia="Calibri"/>
                <w:lang w:eastAsia="en-US"/>
              </w:rPr>
              <w:t>Ward, Ossian: Ways of Lookin. London: Laurene King Publishing Ltd. 2014</w:t>
            </w:r>
          </w:p>
          <w:p w:rsidR="00DB663B" w:rsidRPr="00DB663B" w:rsidRDefault="00DB663B" w:rsidP="00DB663B">
            <w:pPr>
              <w:rPr>
                <w:rFonts w:eastAsia="Calibri"/>
                <w:lang w:eastAsia="en-US"/>
              </w:rPr>
            </w:pPr>
            <w:r w:rsidRPr="00DB663B">
              <w:rPr>
                <w:rFonts w:eastAsia="Calibri"/>
                <w:lang w:eastAsia="en-US"/>
              </w:rPr>
              <w:t>VESELÁ, R. (ed.): Místo sdílené uměním. Ústí nad Labem, 2014</w:t>
            </w:r>
          </w:p>
          <w:p w:rsidR="00DB663B" w:rsidRPr="00DB663B" w:rsidRDefault="00DB663B" w:rsidP="00DB663B">
            <w:pPr>
              <w:rPr>
                <w:rFonts w:eastAsia="Calibri"/>
                <w:lang w:eastAsia="en-US"/>
              </w:rPr>
            </w:pPr>
            <w:r w:rsidRPr="00DB663B">
              <w:rPr>
                <w:rFonts w:eastAsia="Calibri"/>
                <w:lang w:eastAsia="en-US"/>
              </w:rPr>
              <w:t>VESELÁ, R. (ed.): Pozice kurátor. Ústí nad Labem: FUD UJEP, 2016</w:t>
            </w:r>
          </w:p>
          <w:p w:rsidR="00DB663B" w:rsidRPr="00DB663B" w:rsidRDefault="00DB663B" w:rsidP="00DB663B"/>
        </w:tc>
      </w:tr>
      <w:tr w:rsidR="00DB663B" w:rsidRPr="00DB663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663B" w:rsidRPr="00DB663B" w:rsidRDefault="00DB663B" w:rsidP="00DB663B">
            <w:pPr>
              <w:jc w:val="center"/>
              <w:rPr>
                <w:rFonts w:eastAsia="Calibri"/>
                <w:color w:val="FF0000"/>
                <w:sz w:val="16"/>
                <w:szCs w:val="16"/>
              </w:rPr>
            </w:pPr>
            <w:r w:rsidRPr="00DB663B">
              <w:rPr>
                <w:b/>
              </w:rPr>
              <w:lastRenderedPageBreak/>
              <w:t>Informace ke kombinované nebo distanční formě</w:t>
            </w:r>
          </w:p>
        </w:tc>
      </w:tr>
      <w:tr w:rsidR="00DB663B" w:rsidRPr="00DB663B" w:rsidTr="00A527E7">
        <w:tc>
          <w:tcPr>
            <w:tcW w:w="4787" w:type="dxa"/>
            <w:gridSpan w:val="3"/>
            <w:tcBorders>
              <w:top w:val="single" w:sz="2" w:space="0" w:color="auto"/>
            </w:tcBorders>
            <w:shd w:val="clear" w:color="auto" w:fill="F7CAAC"/>
          </w:tcPr>
          <w:p w:rsidR="00DB663B" w:rsidRPr="00DB663B" w:rsidRDefault="00DB663B" w:rsidP="00DB663B">
            <w:pPr>
              <w:autoSpaceDE w:val="0"/>
              <w:autoSpaceDN w:val="0"/>
              <w:adjustRightInd w:val="0"/>
              <w:rPr>
                <w:rFonts w:eastAsia="Calibri"/>
                <w:color w:val="FF0000"/>
                <w:sz w:val="16"/>
                <w:szCs w:val="16"/>
              </w:rPr>
            </w:pPr>
            <w:r w:rsidRPr="00DB663B">
              <w:rPr>
                <w:b/>
              </w:rPr>
              <w:t>Rozsah konzultací (soustředění)</w:t>
            </w:r>
            <w:r w:rsidRPr="00DB663B">
              <w:rPr>
                <w:rFonts w:eastAsia="Calibri"/>
                <w:sz w:val="24"/>
                <w:szCs w:val="24"/>
              </w:rPr>
              <w:t xml:space="preserve"> </w:t>
            </w:r>
          </w:p>
        </w:tc>
        <w:tc>
          <w:tcPr>
            <w:tcW w:w="889" w:type="dxa"/>
            <w:tcBorders>
              <w:top w:val="single" w:sz="2" w:space="0" w:color="auto"/>
            </w:tcBorders>
          </w:tcPr>
          <w:p w:rsidR="00DB663B" w:rsidRPr="00DB663B" w:rsidRDefault="00DB663B" w:rsidP="00DB663B">
            <w:pPr>
              <w:jc w:val="both"/>
            </w:pPr>
            <w:r w:rsidRPr="00DB663B">
              <w:t>13</w:t>
            </w:r>
          </w:p>
        </w:tc>
        <w:tc>
          <w:tcPr>
            <w:tcW w:w="4179" w:type="dxa"/>
            <w:gridSpan w:val="4"/>
            <w:tcBorders>
              <w:top w:val="single" w:sz="2" w:space="0" w:color="auto"/>
            </w:tcBorders>
            <w:shd w:val="clear" w:color="auto" w:fill="F7CAAC"/>
          </w:tcPr>
          <w:p w:rsidR="00DB663B" w:rsidRPr="00DB663B" w:rsidRDefault="00DB663B" w:rsidP="00DB663B">
            <w:pPr>
              <w:jc w:val="both"/>
              <w:rPr>
                <w:b/>
              </w:rPr>
            </w:pPr>
            <w:r w:rsidRPr="00DB663B">
              <w:rPr>
                <w:b/>
              </w:rPr>
              <w:t xml:space="preserve">hodin </w:t>
            </w:r>
          </w:p>
        </w:tc>
      </w:tr>
      <w:tr w:rsidR="00DB663B" w:rsidRPr="00DB663B" w:rsidTr="00A527E7">
        <w:tc>
          <w:tcPr>
            <w:tcW w:w="9855" w:type="dxa"/>
            <w:gridSpan w:val="8"/>
            <w:shd w:val="clear" w:color="auto" w:fill="F7CAAC"/>
          </w:tcPr>
          <w:p w:rsidR="00DB663B" w:rsidRPr="00DB663B" w:rsidRDefault="00DB663B" w:rsidP="00DB663B">
            <w:pPr>
              <w:jc w:val="both"/>
              <w:rPr>
                <w:b/>
              </w:rPr>
            </w:pPr>
            <w:r w:rsidRPr="00DB663B">
              <w:rPr>
                <w:b/>
              </w:rPr>
              <w:t>Informace o způsobu kontaktu s vyučujícím</w:t>
            </w:r>
          </w:p>
        </w:tc>
      </w:tr>
      <w:tr w:rsidR="00DB663B" w:rsidRPr="00DB663B" w:rsidTr="00BE579A">
        <w:trPr>
          <w:trHeight w:val="731"/>
        </w:trPr>
        <w:tc>
          <w:tcPr>
            <w:tcW w:w="9855" w:type="dxa"/>
            <w:gridSpan w:val="8"/>
          </w:tcPr>
          <w:p w:rsidR="00DB663B" w:rsidRPr="00DB663B" w:rsidRDefault="00DB663B" w:rsidP="00DB663B">
            <w:pPr>
              <w:autoSpaceDE w:val="0"/>
              <w:autoSpaceDN w:val="0"/>
              <w:adjustRightInd w:val="0"/>
              <w:rPr>
                <w:rFonts w:eastAsia="Calibri"/>
              </w:rPr>
            </w:pPr>
          </w:p>
          <w:p w:rsidR="00DB663B" w:rsidRPr="00DB663B" w:rsidRDefault="00DB663B" w:rsidP="00DB663B">
            <w:pPr>
              <w:autoSpaceDE w:val="0"/>
              <w:autoSpaceDN w:val="0"/>
              <w:adjustRightInd w:val="0"/>
              <w:rPr>
                <w:rFonts w:eastAsia="Calibri"/>
              </w:rPr>
            </w:pPr>
            <w:r w:rsidRPr="00DB663B">
              <w:rPr>
                <w:rFonts w:eastAsia="Calibri"/>
              </w:rPr>
              <w:t>Osobní či emailová konzultace ve stanovených konzultačních hodinách dvakrát 2 hodiny týdně.</w:t>
            </w:r>
          </w:p>
        </w:tc>
      </w:tr>
    </w:tbl>
    <w:p w:rsidR="00784571" w:rsidRDefault="00784571"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BE579A" w:rsidRDefault="00BE579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1719" w:rsidRPr="002E1719" w:rsidTr="00A527E7">
        <w:tc>
          <w:tcPr>
            <w:tcW w:w="9855" w:type="dxa"/>
            <w:gridSpan w:val="8"/>
            <w:tcBorders>
              <w:bottom w:val="double" w:sz="4" w:space="0" w:color="auto"/>
            </w:tcBorders>
            <w:shd w:val="clear" w:color="auto" w:fill="BDD6EE"/>
          </w:tcPr>
          <w:p w:rsidR="002E1719" w:rsidRPr="002E1719" w:rsidRDefault="002E1719" w:rsidP="002E1719">
            <w:pPr>
              <w:jc w:val="both"/>
              <w:rPr>
                <w:b/>
                <w:sz w:val="28"/>
              </w:rPr>
            </w:pPr>
            <w:r w:rsidRPr="002E1719">
              <w:lastRenderedPageBreak/>
              <w:br w:type="page"/>
            </w:r>
            <w:r w:rsidRPr="002E1719">
              <w:rPr>
                <w:b/>
                <w:sz w:val="28"/>
              </w:rPr>
              <w:t>B-III – Charakteristika studijního předmětu</w:t>
            </w:r>
          </w:p>
        </w:tc>
      </w:tr>
      <w:tr w:rsidR="002E1719" w:rsidRPr="002E1719" w:rsidTr="00A527E7">
        <w:tc>
          <w:tcPr>
            <w:tcW w:w="3086" w:type="dxa"/>
            <w:tcBorders>
              <w:top w:val="double" w:sz="4" w:space="0" w:color="auto"/>
            </w:tcBorders>
            <w:shd w:val="clear" w:color="auto" w:fill="F7CAAC"/>
          </w:tcPr>
          <w:p w:rsidR="002E1719" w:rsidRPr="002E1719" w:rsidRDefault="002E1719" w:rsidP="002E1719">
            <w:pPr>
              <w:jc w:val="both"/>
              <w:rPr>
                <w:b/>
              </w:rPr>
            </w:pPr>
            <w:r w:rsidRPr="002E1719">
              <w:rPr>
                <w:b/>
              </w:rPr>
              <w:t>Název studijního předmětu</w:t>
            </w:r>
          </w:p>
        </w:tc>
        <w:tc>
          <w:tcPr>
            <w:tcW w:w="6769" w:type="dxa"/>
            <w:gridSpan w:val="7"/>
            <w:tcBorders>
              <w:top w:val="double" w:sz="4" w:space="0" w:color="auto"/>
            </w:tcBorders>
          </w:tcPr>
          <w:p w:rsidR="002E1719" w:rsidRPr="002E1719" w:rsidRDefault="002E1719" w:rsidP="002E1719">
            <w:pPr>
              <w:jc w:val="both"/>
              <w:rPr>
                <w:color w:val="1F497D"/>
              </w:rPr>
            </w:pPr>
            <w:r w:rsidRPr="002E1719">
              <w:t>Produkce v kulturních a kreativních odvětvích II</w:t>
            </w:r>
          </w:p>
        </w:tc>
      </w:tr>
      <w:tr w:rsidR="002E1719" w:rsidRPr="002E1719" w:rsidTr="00A527E7">
        <w:tc>
          <w:tcPr>
            <w:tcW w:w="3086" w:type="dxa"/>
            <w:shd w:val="clear" w:color="auto" w:fill="F7CAAC"/>
          </w:tcPr>
          <w:p w:rsidR="002E1719" w:rsidRPr="002E1719" w:rsidRDefault="002E1719" w:rsidP="002E1719">
            <w:pPr>
              <w:rPr>
                <w:b/>
              </w:rPr>
            </w:pPr>
            <w:r w:rsidRPr="002E1719">
              <w:rPr>
                <w:b/>
              </w:rPr>
              <w:t>Typ předmětu</w:t>
            </w:r>
          </w:p>
        </w:tc>
        <w:tc>
          <w:tcPr>
            <w:tcW w:w="3406" w:type="dxa"/>
            <w:gridSpan w:val="4"/>
          </w:tcPr>
          <w:p w:rsidR="002E1719" w:rsidRPr="002E1719" w:rsidRDefault="002E1719" w:rsidP="002E1719">
            <w:pPr>
              <w:autoSpaceDE w:val="0"/>
              <w:autoSpaceDN w:val="0"/>
              <w:adjustRightInd w:val="0"/>
            </w:pPr>
            <w:r w:rsidRPr="002E1719">
              <w:rPr>
                <w:rFonts w:eastAsia="Calibri"/>
              </w:rPr>
              <w:t xml:space="preserve">povinný, </w:t>
            </w:r>
            <w:r w:rsidRPr="002E1719">
              <w:rPr>
                <w:rFonts w:eastAsia="Calibri"/>
                <w:bCs/>
              </w:rPr>
              <w:t>PZ</w:t>
            </w:r>
          </w:p>
        </w:tc>
        <w:tc>
          <w:tcPr>
            <w:tcW w:w="2695" w:type="dxa"/>
            <w:gridSpan w:val="2"/>
            <w:shd w:val="clear" w:color="auto" w:fill="F7CAAC"/>
          </w:tcPr>
          <w:p w:rsidR="002E1719" w:rsidRPr="002E1719" w:rsidRDefault="002E1719" w:rsidP="002E1719">
            <w:pPr>
              <w:jc w:val="both"/>
            </w:pPr>
            <w:r w:rsidRPr="002E1719">
              <w:rPr>
                <w:b/>
              </w:rPr>
              <w:t>doporučený ročník/semestr</w:t>
            </w:r>
          </w:p>
        </w:tc>
        <w:tc>
          <w:tcPr>
            <w:tcW w:w="668" w:type="dxa"/>
          </w:tcPr>
          <w:p w:rsidR="002E1719" w:rsidRPr="002E1719" w:rsidRDefault="002E1719" w:rsidP="002E1719">
            <w:pPr>
              <w:jc w:val="both"/>
            </w:pPr>
            <w:r w:rsidRPr="002E1719">
              <w:t>1/LS</w:t>
            </w:r>
          </w:p>
        </w:tc>
      </w:tr>
      <w:tr w:rsidR="002E1719" w:rsidRPr="002E1719" w:rsidTr="00A527E7">
        <w:tc>
          <w:tcPr>
            <w:tcW w:w="3086" w:type="dxa"/>
            <w:shd w:val="clear" w:color="auto" w:fill="F7CAAC"/>
          </w:tcPr>
          <w:p w:rsidR="002E1719" w:rsidRPr="002E1719" w:rsidRDefault="002E1719" w:rsidP="002E1719">
            <w:pPr>
              <w:jc w:val="both"/>
              <w:rPr>
                <w:b/>
              </w:rPr>
            </w:pPr>
            <w:r w:rsidRPr="002E1719">
              <w:rPr>
                <w:b/>
              </w:rPr>
              <w:t>Rozsah studijního předmětu</w:t>
            </w:r>
          </w:p>
        </w:tc>
        <w:tc>
          <w:tcPr>
            <w:tcW w:w="1701" w:type="dxa"/>
            <w:gridSpan w:val="2"/>
          </w:tcPr>
          <w:p w:rsidR="002E1719" w:rsidRPr="002E1719" w:rsidRDefault="002E1719" w:rsidP="002E1719">
            <w:pPr>
              <w:autoSpaceDE w:val="0"/>
              <w:autoSpaceDN w:val="0"/>
              <w:adjustRightInd w:val="0"/>
              <w:rPr>
                <w:color w:val="1F497D"/>
              </w:rPr>
            </w:pPr>
            <w:r w:rsidRPr="002E1719">
              <w:rPr>
                <w:rFonts w:eastAsia="Calibri"/>
              </w:rPr>
              <w:t>13ateliér</w:t>
            </w:r>
          </w:p>
        </w:tc>
        <w:tc>
          <w:tcPr>
            <w:tcW w:w="889" w:type="dxa"/>
            <w:shd w:val="clear" w:color="auto" w:fill="F7CAAC"/>
          </w:tcPr>
          <w:p w:rsidR="002E1719" w:rsidRPr="002E1719" w:rsidRDefault="002E1719" w:rsidP="002E1719">
            <w:pPr>
              <w:jc w:val="both"/>
              <w:rPr>
                <w:b/>
              </w:rPr>
            </w:pPr>
            <w:r w:rsidRPr="002E1719">
              <w:rPr>
                <w:b/>
              </w:rPr>
              <w:t xml:space="preserve">hod. </w:t>
            </w:r>
          </w:p>
        </w:tc>
        <w:tc>
          <w:tcPr>
            <w:tcW w:w="816" w:type="dxa"/>
          </w:tcPr>
          <w:p w:rsidR="002E1719" w:rsidRPr="002E1719" w:rsidRDefault="002E1719" w:rsidP="002E1719">
            <w:pPr>
              <w:jc w:val="both"/>
            </w:pPr>
            <w:r w:rsidRPr="002E1719">
              <w:t xml:space="preserve">13 </w:t>
            </w:r>
          </w:p>
        </w:tc>
        <w:tc>
          <w:tcPr>
            <w:tcW w:w="2156" w:type="dxa"/>
            <w:shd w:val="clear" w:color="auto" w:fill="F7CAAC"/>
          </w:tcPr>
          <w:p w:rsidR="002E1719" w:rsidRPr="002E1719" w:rsidRDefault="002E1719" w:rsidP="002E1719">
            <w:pPr>
              <w:jc w:val="both"/>
              <w:rPr>
                <w:b/>
              </w:rPr>
            </w:pPr>
            <w:r w:rsidRPr="002E1719">
              <w:rPr>
                <w:b/>
              </w:rPr>
              <w:t>kreditů</w:t>
            </w:r>
          </w:p>
        </w:tc>
        <w:tc>
          <w:tcPr>
            <w:tcW w:w="1207" w:type="dxa"/>
            <w:gridSpan w:val="2"/>
          </w:tcPr>
          <w:p w:rsidR="002E1719" w:rsidRPr="002E1719" w:rsidRDefault="002E1719" w:rsidP="002E1719">
            <w:pPr>
              <w:jc w:val="both"/>
            </w:pPr>
            <w:r w:rsidRPr="002E1719">
              <w:t>4</w:t>
            </w:r>
          </w:p>
        </w:tc>
      </w:tr>
      <w:tr w:rsidR="002E1719" w:rsidRPr="002E1719" w:rsidTr="00A527E7">
        <w:tc>
          <w:tcPr>
            <w:tcW w:w="3086" w:type="dxa"/>
            <w:shd w:val="clear" w:color="auto" w:fill="F7CAAC"/>
          </w:tcPr>
          <w:p w:rsidR="002E1719" w:rsidRPr="002E1719" w:rsidRDefault="002E1719" w:rsidP="002E1719">
            <w:pPr>
              <w:rPr>
                <w:b/>
              </w:rPr>
            </w:pPr>
            <w:r w:rsidRPr="002E1719">
              <w:rPr>
                <w:b/>
              </w:rPr>
              <w:t>Prerekvizity, korekvizity, ekvivalence</w:t>
            </w:r>
          </w:p>
        </w:tc>
        <w:tc>
          <w:tcPr>
            <w:tcW w:w="6769" w:type="dxa"/>
            <w:gridSpan w:val="7"/>
          </w:tcPr>
          <w:p w:rsidR="002E1719" w:rsidRPr="002E1719" w:rsidRDefault="002E1719" w:rsidP="002E1719">
            <w:pPr>
              <w:jc w:val="both"/>
              <w:rPr>
                <w:color w:val="1F497D"/>
              </w:rPr>
            </w:pPr>
          </w:p>
        </w:tc>
      </w:tr>
      <w:tr w:rsidR="002E1719" w:rsidRPr="002E1719" w:rsidTr="00A527E7">
        <w:tc>
          <w:tcPr>
            <w:tcW w:w="3086" w:type="dxa"/>
            <w:shd w:val="clear" w:color="auto" w:fill="F7CAAC"/>
          </w:tcPr>
          <w:p w:rsidR="002E1719" w:rsidRPr="002E1719" w:rsidRDefault="002E1719" w:rsidP="002E1719">
            <w:pPr>
              <w:rPr>
                <w:b/>
              </w:rPr>
            </w:pPr>
            <w:r w:rsidRPr="002E1719">
              <w:rPr>
                <w:b/>
              </w:rPr>
              <w:t>Způsob ověření studijních výsledků</w:t>
            </w:r>
          </w:p>
        </w:tc>
        <w:tc>
          <w:tcPr>
            <w:tcW w:w="3406" w:type="dxa"/>
            <w:gridSpan w:val="4"/>
          </w:tcPr>
          <w:p w:rsidR="002E1719" w:rsidRPr="002E1719" w:rsidRDefault="002E1719" w:rsidP="002E1719">
            <w:pPr>
              <w:jc w:val="both"/>
            </w:pPr>
            <w:r w:rsidRPr="002E1719">
              <w:rPr>
                <w:rFonts w:eastAsia="Calibri"/>
              </w:rPr>
              <w:t>klasifikovaný zápočet</w:t>
            </w:r>
          </w:p>
        </w:tc>
        <w:tc>
          <w:tcPr>
            <w:tcW w:w="2156" w:type="dxa"/>
            <w:shd w:val="clear" w:color="auto" w:fill="F7CAAC"/>
          </w:tcPr>
          <w:p w:rsidR="002E1719" w:rsidRPr="002E1719" w:rsidRDefault="002E1719" w:rsidP="002E1719">
            <w:pPr>
              <w:jc w:val="both"/>
              <w:rPr>
                <w:b/>
              </w:rPr>
            </w:pPr>
            <w:r w:rsidRPr="002E1719">
              <w:rPr>
                <w:b/>
              </w:rPr>
              <w:t>Forma výuky</w:t>
            </w:r>
          </w:p>
        </w:tc>
        <w:tc>
          <w:tcPr>
            <w:tcW w:w="1207" w:type="dxa"/>
            <w:gridSpan w:val="2"/>
          </w:tcPr>
          <w:p w:rsidR="002E1719" w:rsidRPr="002E1719" w:rsidRDefault="002E1719" w:rsidP="002E1719">
            <w:pPr>
              <w:jc w:val="both"/>
            </w:pPr>
            <w:r w:rsidRPr="002E1719">
              <w:rPr>
                <w:rFonts w:eastAsia="Calibri"/>
              </w:rPr>
              <w:t>ateliér</w:t>
            </w:r>
          </w:p>
        </w:tc>
      </w:tr>
      <w:tr w:rsidR="002E1719" w:rsidRPr="002E1719" w:rsidTr="00A527E7">
        <w:tc>
          <w:tcPr>
            <w:tcW w:w="3086" w:type="dxa"/>
            <w:shd w:val="clear" w:color="auto" w:fill="F7CAAC"/>
          </w:tcPr>
          <w:p w:rsidR="002E1719" w:rsidRPr="002E1719" w:rsidRDefault="002E1719" w:rsidP="002E1719">
            <w:pPr>
              <w:rPr>
                <w:b/>
              </w:rPr>
            </w:pPr>
            <w:r w:rsidRPr="002E1719">
              <w:rPr>
                <w:b/>
              </w:rPr>
              <w:t>Forma způsobu ověření studijních výsledků a další požadavky na studenta</w:t>
            </w:r>
          </w:p>
        </w:tc>
        <w:tc>
          <w:tcPr>
            <w:tcW w:w="6769" w:type="dxa"/>
            <w:gridSpan w:val="7"/>
            <w:tcBorders>
              <w:bottom w:val="nil"/>
            </w:tcBorders>
          </w:tcPr>
          <w:p w:rsidR="002E1719" w:rsidRPr="002E1719" w:rsidRDefault="002E1719" w:rsidP="002E1719">
            <w:pPr>
              <w:jc w:val="both"/>
            </w:pPr>
            <w:r w:rsidRPr="002E1719">
              <w:t xml:space="preserve">Písemná: seminární práce na dané téma </w:t>
            </w:r>
          </w:p>
          <w:p w:rsidR="002E1719" w:rsidRPr="002E1719" w:rsidRDefault="002E1719" w:rsidP="002E1719">
            <w:pPr>
              <w:jc w:val="both"/>
            </w:pPr>
            <w:r w:rsidRPr="002E1719">
              <w:t>Další požadavky: prezentace, docházka 80 %, aktivní účast při výuce</w:t>
            </w:r>
          </w:p>
        </w:tc>
      </w:tr>
      <w:tr w:rsidR="002E1719" w:rsidRPr="002E1719" w:rsidTr="00A527E7">
        <w:trPr>
          <w:trHeight w:val="554"/>
        </w:trPr>
        <w:tc>
          <w:tcPr>
            <w:tcW w:w="9855" w:type="dxa"/>
            <w:gridSpan w:val="8"/>
            <w:tcBorders>
              <w:top w:val="nil"/>
            </w:tcBorders>
          </w:tcPr>
          <w:p w:rsidR="002E1719" w:rsidRPr="002E1719" w:rsidRDefault="002E1719" w:rsidP="002E1719">
            <w:pPr>
              <w:jc w:val="both"/>
            </w:pPr>
          </w:p>
        </w:tc>
      </w:tr>
      <w:tr w:rsidR="002E1719" w:rsidRPr="002E1719" w:rsidTr="00A527E7">
        <w:trPr>
          <w:trHeight w:val="197"/>
        </w:trPr>
        <w:tc>
          <w:tcPr>
            <w:tcW w:w="3086" w:type="dxa"/>
            <w:tcBorders>
              <w:top w:val="nil"/>
            </w:tcBorders>
            <w:shd w:val="clear" w:color="auto" w:fill="F7CAAC"/>
          </w:tcPr>
          <w:p w:rsidR="002E1719" w:rsidRPr="002E1719" w:rsidRDefault="002E1719" w:rsidP="002E1719">
            <w:pPr>
              <w:jc w:val="both"/>
              <w:rPr>
                <w:b/>
              </w:rPr>
            </w:pPr>
            <w:r w:rsidRPr="002E1719">
              <w:rPr>
                <w:b/>
              </w:rPr>
              <w:t>Garant předmětu</w:t>
            </w:r>
          </w:p>
        </w:tc>
        <w:tc>
          <w:tcPr>
            <w:tcW w:w="6769" w:type="dxa"/>
            <w:gridSpan w:val="7"/>
            <w:tcBorders>
              <w:top w:val="nil"/>
            </w:tcBorders>
          </w:tcPr>
          <w:p w:rsidR="002E1719" w:rsidRPr="002E1719" w:rsidRDefault="002E1719" w:rsidP="002E1719">
            <w:pPr>
              <w:jc w:val="both"/>
            </w:pPr>
            <w:r w:rsidRPr="002E1719">
              <w:rPr>
                <w:rFonts w:eastAsia="Calibri"/>
              </w:rPr>
              <w:t>MgA. Romana Veselá</w:t>
            </w:r>
          </w:p>
        </w:tc>
      </w:tr>
      <w:tr w:rsidR="002E1719" w:rsidRPr="002E1719" w:rsidTr="00A527E7">
        <w:trPr>
          <w:trHeight w:val="243"/>
        </w:trPr>
        <w:tc>
          <w:tcPr>
            <w:tcW w:w="3086" w:type="dxa"/>
            <w:tcBorders>
              <w:top w:val="nil"/>
            </w:tcBorders>
            <w:shd w:val="clear" w:color="auto" w:fill="F7CAAC"/>
          </w:tcPr>
          <w:p w:rsidR="002E1719" w:rsidRPr="002E1719" w:rsidRDefault="002E1719" w:rsidP="002E1719">
            <w:pPr>
              <w:rPr>
                <w:b/>
              </w:rPr>
            </w:pPr>
            <w:r w:rsidRPr="002E1719">
              <w:rPr>
                <w:b/>
              </w:rPr>
              <w:t>Zapojení garanta do výuky předmětu</w:t>
            </w:r>
          </w:p>
        </w:tc>
        <w:tc>
          <w:tcPr>
            <w:tcW w:w="6769" w:type="dxa"/>
            <w:gridSpan w:val="7"/>
            <w:tcBorders>
              <w:top w:val="nil"/>
            </w:tcBorders>
          </w:tcPr>
          <w:p w:rsidR="002E1719" w:rsidRPr="002E1719" w:rsidRDefault="002E1719" w:rsidP="002E1719">
            <w:pPr>
              <w:jc w:val="both"/>
              <w:rPr>
                <w:color w:val="1F497D"/>
              </w:rPr>
            </w:pPr>
            <w:r w:rsidRPr="002E1719">
              <w:rPr>
                <w:rFonts w:eastAsia="Calibri"/>
              </w:rPr>
              <w:t>100 %</w:t>
            </w:r>
          </w:p>
        </w:tc>
      </w:tr>
      <w:tr w:rsidR="002E1719" w:rsidRPr="002E1719" w:rsidTr="00A527E7">
        <w:tc>
          <w:tcPr>
            <w:tcW w:w="3086" w:type="dxa"/>
            <w:shd w:val="clear" w:color="auto" w:fill="F7CAAC"/>
          </w:tcPr>
          <w:p w:rsidR="002E1719" w:rsidRPr="002E1719" w:rsidRDefault="002E1719" w:rsidP="002E1719">
            <w:pPr>
              <w:jc w:val="both"/>
              <w:rPr>
                <w:b/>
              </w:rPr>
            </w:pPr>
            <w:r w:rsidRPr="002E1719">
              <w:rPr>
                <w:b/>
              </w:rPr>
              <w:t>Vyučující</w:t>
            </w:r>
          </w:p>
        </w:tc>
        <w:tc>
          <w:tcPr>
            <w:tcW w:w="6769" w:type="dxa"/>
            <w:gridSpan w:val="7"/>
            <w:tcBorders>
              <w:bottom w:val="nil"/>
            </w:tcBorders>
          </w:tcPr>
          <w:p w:rsidR="002E1719" w:rsidRPr="002E1719" w:rsidRDefault="002E1719" w:rsidP="002E1719">
            <w:pPr>
              <w:jc w:val="both"/>
            </w:pPr>
            <w:r w:rsidRPr="002E1719">
              <w:rPr>
                <w:rFonts w:eastAsia="Calibri"/>
              </w:rPr>
              <w:t>MgA. Romana Veselá</w:t>
            </w:r>
          </w:p>
        </w:tc>
      </w:tr>
      <w:tr w:rsidR="002E1719" w:rsidRPr="002E1719" w:rsidTr="00A527E7">
        <w:trPr>
          <w:trHeight w:val="554"/>
        </w:trPr>
        <w:tc>
          <w:tcPr>
            <w:tcW w:w="9855" w:type="dxa"/>
            <w:gridSpan w:val="8"/>
            <w:tcBorders>
              <w:top w:val="nil"/>
            </w:tcBorders>
          </w:tcPr>
          <w:p w:rsidR="002E1719" w:rsidRPr="002E1719" w:rsidRDefault="002E1719" w:rsidP="002E1719">
            <w:pPr>
              <w:jc w:val="both"/>
            </w:pPr>
          </w:p>
        </w:tc>
      </w:tr>
      <w:tr w:rsidR="002E1719" w:rsidRPr="002E1719" w:rsidTr="00A527E7">
        <w:tc>
          <w:tcPr>
            <w:tcW w:w="3086" w:type="dxa"/>
            <w:shd w:val="clear" w:color="auto" w:fill="F7CAAC"/>
          </w:tcPr>
          <w:p w:rsidR="002E1719" w:rsidRPr="002E1719" w:rsidRDefault="002E1719" w:rsidP="002E1719">
            <w:pPr>
              <w:jc w:val="both"/>
              <w:rPr>
                <w:b/>
              </w:rPr>
            </w:pPr>
            <w:r w:rsidRPr="002E1719">
              <w:rPr>
                <w:b/>
              </w:rPr>
              <w:t>Stručná anotace předmětu</w:t>
            </w:r>
          </w:p>
        </w:tc>
        <w:tc>
          <w:tcPr>
            <w:tcW w:w="6769" w:type="dxa"/>
            <w:gridSpan w:val="7"/>
            <w:tcBorders>
              <w:bottom w:val="nil"/>
            </w:tcBorders>
          </w:tcPr>
          <w:p w:rsidR="002E1719" w:rsidRPr="002E1719" w:rsidRDefault="002E1719" w:rsidP="002E1719">
            <w:pPr>
              <w:jc w:val="both"/>
            </w:pPr>
          </w:p>
        </w:tc>
      </w:tr>
      <w:tr w:rsidR="002E1719" w:rsidRPr="002E1719" w:rsidTr="00A527E7">
        <w:trPr>
          <w:trHeight w:val="3938"/>
        </w:trPr>
        <w:tc>
          <w:tcPr>
            <w:tcW w:w="9855" w:type="dxa"/>
            <w:gridSpan w:val="8"/>
            <w:tcBorders>
              <w:top w:val="nil"/>
              <w:bottom w:val="single" w:sz="12" w:space="0" w:color="auto"/>
            </w:tcBorders>
          </w:tcPr>
          <w:p w:rsidR="002E1719" w:rsidRPr="002E1719" w:rsidRDefault="002E1719" w:rsidP="002E1719">
            <w:pPr>
              <w:jc w:val="both"/>
            </w:pPr>
          </w:p>
          <w:p w:rsidR="002E1719" w:rsidRPr="002E1719" w:rsidRDefault="002E1719" w:rsidP="002E1719">
            <w:pPr>
              <w:jc w:val="both"/>
            </w:pPr>
            <w:r w:rsidRPr="002E1719">
              <w:t xml:space="preserve">Kurz je zaměřen na osvojování si dovedností z oblasti marketingu a finanční politiky kulturních institucí. Je druhým ze čtyř na sebe vzájemně navazujících semestrálních kurzů a jeho záměrem je seznámení studenta s grantovou a finanční politikou, managementem a vnějších vlivů, které působí na kulturní instituce.  </w:t>
            </w:r>
          </w:p>
          <w:p w:rsidR="002E1719" w:rsidRPr="002E1719" w:rsidRDefault="002E1719" w:rsidP="002E1719">
            <w:r w:rsidRPr="002E1719">
              <w:t>Kurz postupně směřuje k tomu, aby se jeho absolvent dokázal orientovat ve financování a marketingu  kulturních institucí.</w:t>
            </w:r>
          </w:p>
          <w:p w:rsidR="002E1719" w:rsidRPr="002E1719" w:rsidRDefault="002E1719" w:rsidP="002E1719"/>
          <w:p w:rsidR="002E1719" w:rsidRPr="002E1719" w:rsidRDefault="002E1719" w:rsidP="002E1719">
            <w:r w:rsidRPr="002E1719">
              <w:t xml:space="preserve">Je rozdělen do tří paralelně probíraných a prolínajících se částí: </w:t>
            </w:r>
          </w:p>
          <w:p w:rsidR="002E1719" w:rsidRPr="002E1719" w:rsidRDefault="002E1719" w:rsidP="00700C85">
            <w:pPr>
              <w:numPr>
                <w:ilvl w:val="0"/>
                <w:numId w:val="32"/>
              </w:numPr>
            </w:pPr>
            <w:r w:rsidRPr="002E1719">
              <w:t xml:space="preserve">Teoretická část: </w:t>
            </w:r>
          </w:p>
          <w:p w:rsidR="002E1719" w:rsidRPr="002E1719" w:rsidRDefault="002E1719" w:rsidP="002E1719">
            <w:r w:rsidRPr="002E1719">
              <w:t xml:space="preserve">Marketing a grantová politika, PR, produkce projektů a post-produkce uměleckých děl a designu. Produkční práce v instituci. Projektový management. Reflexe. </w:t>
            </w:r>
          </w:p>
          <w:p w:rsidR="002E1719" w:rsidRPr="002E1719" w:rsidRDefault="002E1719" w:rsidP="00700C85">
            <w:pPr>
              <w:numPr>
                <w:ilvl w:val="0"/>
                <w:numId w:val="32"/>
              </w:numPr>
            </w:pPr>
            <w:r w:rsidRPr="002E1719">
              <w:t>Praktická část</w:t>
            </w:r>
          </w:p>
          <w:p w:rsidR="002E1719" w:rsidRPr="002E1719" w:rsidRDefault="002E1719" w:rsidP="002E1719">
            <w:pPr>
              <w:tabs>
                <w:tab w:val="left" w:pos="2235"/>
              </w:tabs>
            </w:pPr>
            <w:r w:rsidRPr="002E1719">
              <w:t>Rozbor těchto znalostí a teorií na konkrétních příkladech. Návštěva vybrané instituce a setkání s odborníky. Do praktické části budou zapojeny i poznatky z ostatních předmětů, které student absolvoval, či které má zapsané v rámci právě probíhajícího semestru: Autorské právo, dějiny současného umění ad.</w:t>
            </w:r>
          </w:p>
          <w:p w:rsidR="002E1719" w:rsidRPr="002E1719" w:rsidRDefault="002E1719" w:rsidP="002E1719">
            <w:pPr>
              <w:tabs>
                <w:tab w:val="left" w:pos="2235"/>
              </w:tabs>
            </w:pPr>
            <w:r w:rsidRPr="002E1719">
              <w:t>Praktická část je především zaměřena na rozvoj nabytých vědomostí a poznatků na konkrétních příkladech a v konkrétních institucích.</w:t>
            </w:r>
          </w:p>
          <w:p w:rsidR="002E1719" w:rsidRPr="002E1719" w:rsidRDefault="002E1719" w:rsidP="00700C85">
            <w:pPr>
              <w:numPr>
                <w:ilvl w:val="0"/>
                <w:numId w:val="32"/>
              </w:numPr>
            </w:pPr>
            <w:r w:rsidRPr="002E1719">
              <w:t>Projekt</w:t>
            </w:r>
          </w:p>
          <w:p w:rsidR="002E1719" w:rsidRPr="002E1719" w:rsidRDefault="002E1719" w:rsidP="002E1719">
            <w:r w:rsidRPr="002E1719">
              <w:t>Každý semestr bude provázet modelový projekt, na kterém si studenti vyzkouší a osvojí nabyté zkušenosti a dovednosti. V tomto kurzu bude kladen důraz na time management, team management, business plan, financování a produkční stránku projektu</w:t>
            </w:r>
            <w:ins w:id="782" w:author="Ponížilová Hana" w:date="2019-05-21T10:52:00Z">
              <w:r w:rsidR="0027052F">
                <w:t xml:space="preserve"> (tj. podmínky pro výstavy, zajištění prostoru, instalace, transport, pojištění děl atp.)</w:t>
              </w:r>
              <w:r w:rsidR="0027052F" w:rsidRPr="00D1414D">
                <w:t>.</w:t>
              </w:r>
            </w:ins>
          </w:p>
          <w:p w:rsidR="002E1719" w:rsidRPr="002E1719" w:rsidRDefault="002E1719" w:rsidP="002E1719"/>
          <w:p w:rsidR="002E1719" w:rsidRPr="002E1719" w:rsidRDefault="002E1719" w:rsidP="002E1719">
            <w:r w:rsidRPr="002E1719">
              <w:t>Výuka je zaměřena tak, aby rozvíjela novou oblast kulturní produkce a současně rozvíjela vědomosti a zkušenosti z předešlého semestru, proto bude kladen důraz také na galerijní animaci, komentované prohlídky a zprostředkování umění a designu divákovy.</w:t>
            </w:r>
          </w:p>
          <w:p w:rsidR="002E1719" w:rsidRPr="002E1719" w:rsidRDefault="002E1719" w:rsidP="002E1719">
            <w:pPr>
              <w:jc w:val="both"/>
            </w:pPr>
          </w:p>
        </w:tc>
      </w:tr>
      <w:tr w:rsidR="002E1719" w:rsidRPr="002E1719" w:rsidTr="00A527E7">
        <w:trPr>
          <w:trHeight w:val="265"/>
        </w:trPr>
        <w:tc>
          <w:tcPr>
            <w:tcW w:w="3653" w:type="dxa"/>
            <w:gridSpan w:val="2"/>
            <w:tcBorders>
              <w:top w:val="nil"/>
            </w:tcBorders>
            <w:shd w:val="clear" w:color="auto" w:fill="F7CAAC"/>
          </w:tcPr>
          <w:p w:rsidR="002E1719" w:rsidRPr="002E1719" w:rsidRDefault="002E1719" w:rsidP="002E1719">
            <w:pPr>
              <w:jc w:val="both"/>
            </w:pPr>
            <w:r w:rsidRPr="002E1719">
              <w:rPr>
                <w:b/>
              </w:rPr>
              <w:t>Studijní literatura a studijní pomůcky</w:t>
            </w:r>
          </w:p>
        </w:tc>
        <w:tc>
          <w:tcPr>
            <w:tcW w:w="6202" w:type="dxa"/>
            <w:gridSpan w:val="6"/>
            <w:tcBorders>
              <w:top w:val="nil"/>
              <w:bottom w:val="nil"/>
            </w:tcBorders>
          </w:tcPr>
          <w:p w:rsidR="002E1719" w:rsidRPr="002E1719" w:rsidRDefault="002E1719" w:rsidP="002E1719">
            <w:pPr>
              <w:jc w:val="both"/>
            </w:pPr>
          </w:p>
        </w:tc>
      </w:tr>
      <w:tr w:rsidR="002E1719" w:rsidRPr="002E1719" w:rsidTr="00A527E7">
        <w:trPr>
          <w:trHeight w:val="1497"/>
        </w:trPr>
        <w:tc>
          <w:tcPr>
            <w:tcW w:w="9855" w:type="dxa"/>
            <w:gridSpan w:val="8"/>
            <w:tcBorders>
              <w:top w:val="nil"/>
            </w:tcBorders>
          </w:tcPr>
          <w:p w:rsidR="002E1719" w:rsidRPr="002E1719" w:rsidRDefault="002E1719" w:rsidP="002E1719"/>
          <w:p w:rsidR="002E1719" w:rsidRPr="00D71E8B" w:rsidRDefault="002E1719" w:rsidP="002E1719">
            <w:pPr>
              <w:rPr>
                <w:b/>
              </w:rPr>
            </w:pPr>
            <w:r w:rsidRPr="00D71E8B">
              <w:rPr>
                <w:b/>
              </w:rPr>
              <w:t xml:space="preserve">Povinná: </w:t>
            </w:r>
          </w:p>
          <w:p w:rsidR="002E1719" w:rsidRPr="002E1719" w:rsidRDefault="002E1719" w:rsidP="002E1719">
            <w:pPr>
              <w:autoSpaceDE w:val="0"/>
              <w:autoSpaceDN w:val="0"/>
              <w:adjustRightInd w:val="0"/>
              <w:rPr>
                <w:color w:val="0D0D0D"/>
              </w:rPr>
            </w:pPr>
            <w:r w:rsidRPr="002E1719">
              <w:t xml:space="preserve">FILIPOVÁ, Marta; RAMPLEY, Matthew (eds): </w:t>
            </w:r>
            <w:r w:rsidRPr="002E1719">
              <w:rPr>
                <w:i/>
                <w:color w:val="0D0D0D"/>
              </w:rPr>
              <w:t>Možnosti vizuálních studií. Obrazy, texty interpretace.</w:t>
            </w:r>
            <w:r w:rsidRPr="002E1719">
              <w:rPr>
                <w:color w:val="0D0D0D"/>
              </w:rPr>
              <w:t xml:space="preserve"> Brno, FFMU Brno, 2008, ISBN: 978-80-87029-26-8</w:t>
            </w:r>
          </w:p>
          <w:p w:rsidR="002E1719" w:rsidRPr="002E1719" w:rsidRDefault="002E1719" w:rsidP="002E1719">
            <w:pPr>
              <w:rPr>
                <w:rFonts w:eastAsia="Calibri"/>
                <w:lang w:eastAsia="en-US"/>
              </w:rPr>
            </w:pPr>
            <w:r w:rsidRPr="002E1719">
              <w:rPr>
                <w:rFonts w:eastAsia="Calibri"/>
                <w:lang w:eastAsia="en-US"/>
              </w:rPr>
              <w:t xml:space="preserve">HORÁČEK, Radek:  </w:t>
            </w:r>
            <w:r w:rsidRPr="002E1719">
              <w:rPr>
                <w:rFonts w:eastAsia="Calibri"/>
                <w:i/>
                <w:lang w:eastAsia="en-US"/>
              </w:rPr>
              <w:t>Galerijní animace a zprostředkování umění</w:t>
            </w:r>
            <w:r w:rsidRPr="002E1719">
              <w:rPr>
                <w:rFonts w:eastAsia="Calibri"/>
                <w:lang w:eastAsia="en-US"/>
              </w:rPr>
              <w:t xml:space="preserve">. Brno, Cerm, 1998, </w:t>
            </w:r>
            <w:r w:rsidRPr="002E1719">
              <w:rPr>
                <w:rFonts w:eastAsia="Calibri"/>
                <w:lang w:eastAsia="en-US"/>
              </w:rPr>
              <w:br/>
              <w:t>ISBN: 80-7204-084-7</w:t>
            </w:r>
          </w:p>
          <w:p w:rsidR="002E1719" w:rsidRPr="002E1719" w:rsidRDefault="002E1719" w:rsidP="002E1719">
            <w:pPr>
              <w:rPr>
                <w:rFonts w:eastAsia="Calibri"/>
                <w:lang w:eastAsia="en-US"/>
              </w:rPr>
            </w:pPr>
            <w:r w:rsidRPr="002E1719">
              <w:rPr>
                <w:rFonts w:eastAsia="Calibri"/>
                <w:lang w:eastAsia="en-US"/>
              </w:rPr>
              <w:t>HORÁK, Ondřej (ed):</w:t>
            </w:r>
            <w:r w:rsidRPr="002E1719">
              <w:rPr>
                <w:rFonts w:eastAsia="Calibri"/>
                <w:i/>
                <w:lang w:eastAsia="en-US"/>
              </w:rPr>
              <w:t xml:space="preserve"> Místa počinu.</w:t>
            </w:r>
            <w:r w:rsidRPr="002E1719">
              <w:rPr>
                <w:rFonts w:eastAsia="Calibri"/>
                <w:lang w:eastAsia="en-US"/>
              </w:rPr>
              <w:t xml:space="preserve"> Praha, Komunikační prostor Školská 28, 2009, ISBN: 978-80-254-8775-4</w:t>
            </w:r>
          </w:p>
          <w:p w:rsidR="002E1719" w:rsidRPr="002E1719" w:rsidRDefault="002E1719" w:rsidP="002E1719">
            <w:pPr>
              <w:autoSpaceDE w:val="0"/>
              <w:autoSpaceDN w:val="0"/>
              <w:adjustRightInd w:val="0"/>
              <w:rPr>
                <w:rFonts w:eastAsia="TimesNewRoman"/>
              </w:rPr>
            </w:pPr>
            <w:r w:rsidRPr="002E1719">
              <w:rPr>
                <w:rFonts w:eastAsia="TimesNewRoman"/>
              </w:rPr>
              <w:t xml:space="preserve">KESNER, Ladislav; MIKŠ, František (eds): </w:t>
            </w:r>
            <w:r w:rsidRPr="002E1719">
              <w:rPr>
                <w:rFonts w:eastAsia="TimesNewRoman"/>
                <w:i/>
              </w:rPr>
              <w:t>Gombrich, porozumět umění a jeho dějinám</w:t>
            </w:r>
            <w:r w:rsidRPr="002E1719">
              <w:rPr>
                <w:rFonts w:eastAsia="TimesNewRoman"/>
              </w:rPr>
              <w:t>. Brno, Barrister &amp;Printal a FF MU, 2010, ISBN: 978-80-87029-57-2</w:t>
            </w:r>
          </w:p>
          <w:p w:rsidR="002E1719" w:rsidRPr="002E1719" w:rsidRDefault="002E1719" w:rsidP="002E1719">
            <w:pPr>
              <w:rPr>
                <w:rFonts w:eastAsia="Calibri"/>
                <w:lang w:eastAsia="en-US"/>
              </w:rPr>
            </w:pPr>
            <w:r w:rsidRPr="002E1719">
              <w:rPr>
                <w:rFonts w:eastAsia="Calibri"/>
                <w:lang w:eastAsia="en-US"/>
              </w:rPr>
              <w:t xml:space="preserve">KOLEČEK, Michal (ed): </w:t>
            </w:r>
            <w:r w:rsidRPr="002E1719">
              <w:rPr>
                <w:rFonts w:eastAsia="Calibri"/>
                <w:i/>
                <w:lang w:eastAsia="en-US"/>
              </w:rPr>
              <w:t xml:space="preserve">Paralelní historie, </w:t>
            </w:r>
            <w:r w:rsidRPr="002E1719">
              <w:rPr>
                <w:rFonts w:eastAsia="Calibri"/>
                <w:lang w:eastAsia="en-US"/>
              </w:rPr>
              <w:t xml:space="preserve">Ústí nad Labem, FUD UJEP, 2011, </w:t>
            </w:r>
            <w:r w:rsidRPr="002E1719">
              <w:rPr>
                <w:rFonts w:eastAsia="Calibri"/>
                <w:lang w:eastAsia="en-US"/>
              </w:rPr>
              <w:br/>
              <w:t>ISBN: 978-80-7414-423-3, katalog k výstavě</w:t>
            </w:r>
          </w:p>
          <w:p w:rsidR="002E1719" w:rsidRPr="002E1719" w:rsidRDefault="002E1719" w:rsidP="002E1719">
            <w:pPr>
              <w:rPr>
                <w:rFonts w:eastAsia="Calibri"/>
                <w:lang w:eastAsia="en-US"/>
              </w:rPr>
            </w:pPr>
            <w:r w:rsidRPr="002E1719">
              <w:rPr>
                <w:rFonts w:eastAsia="Calibri"/>
                <w:lang w:eastAsia="en-US"/>
              </w:rPr>
              <w:lastRenderedPageBreak/>
              <w:t xml:space="preserve">KOLEČEK, Michal: </w:t>
            </w:r>
            <w:r w:rsidRPr="002E1719">
              <w:rPr>
                <w:rFonts w:eastAsia="Calibri"/>
                <w:i/>
                <w:lang w:eastAsia="en-US"/>
              </w:rPr>
              <w:t>Okraj obrazu</w:t>
            </w:r>
            <w:r w:rsidRPr="002E1719">
              <w:rPr>
                <w:rFonts w:eastAsia="Calibri"/>
                <w:lang w:eastAsia="en-US"/>
              </w:rPr>
              <w:t>. Ústí nad Labem, FUD UJEP, 2005, ISBN: 80-7044-728-1</w:t>
            </w:r>
          </w:p>
          <w:p w:rsidR="002E1719" w:rsidRPr="002E1719" w:rsidRDefault="002E1719" w:rsidP="002E1719">
            <w:r w:rsidRPr="002E1719">
              <w:t xml:space="preserve">KOL. AUT.: Kritika krásy. Ústí nad Labem: FUD UJEP, 2010, ISBN: 978-80-7414-305-2 </w:t>
            </w:r>
          </w:p>
          <w:p w:rsidR="002E1719" w:rsidRPr="002E1719" w:rsidRDefault="002E1719" w:rsidP="002E1719">
            <w:r w:rsidRPr="002E1719">
              <w:t xml:space="preserve">SÝKOROVÁ, Lenka (ed): </w:t>
            </w:r>
            <w:r w:rsidRPr="002E1719">
              <w:rPr>
                <w:i/>
              </w:rPr>
              <w:t>Konečně spolu, Česká nezávislá galerijní scéna 1990</w:t>
            </w:r>
            <w:r w:rsidRPr="002E1719">
              <w:t xml:space="preserve">– </w:t>
            </w:r>
            <w:r w:rsidRPr="002E1719">
              <w:rPr>
                <w:i/>
              </w:rPr>
              <w:t>2011.</w:t>
            </w:r>
            <w:r w:rsidRPr="002E1719">
              <w:t xml:space="preserve"> Ústí nad Labem, FUD UJEP, 2011 ISBN: 978-80-7414-419-6</w:t>
            </w:r>
          </w:p>
          <w:p w:rsidR="002E1719" w:rsidRPr="002E1719" w:rsidRDefault="002E1719" w:rsidP="002E1719">
            <w:r w:rsidRPr="002E1719">
              <w:t>SÝKOROVÝ, L.: Nezávislé kurátorství ve volném čase, Ústí nad Labem. FUD UJEP, 2016</w:t>
            </w:r>
          </w:p>
          <w:p w:rsidR="002E1719" w:rsidRPr="002E1719" w:rsidRDefault="002E1719" w:rsidP="002E1719">
            <w:pPr>
              <w:rPr>
                <w:rFonts w:eastAsia="Calibri"/>
                <w:lang w:eastAsia="en-US"/>
              </w:rPr>
            </w:pPr>
            <w:r w:rsidRPr="002E1719">
              <w:rPr>
                <w:rFonts w:eastAsia="Calibri"/>
                <w:lang w:eastAsia="en-US"/>
              </w:rPr>
              <w:t>Ward, Ossian: Ways of Lookin. London: Laurene King Publishing Ltd. 2014</w:t>
            </w:r>
          </w:p>
          <w:p w:rsidR="002E1719" w:rsidRPr="002E1719" w:rsidRDefault="002E1719" w:rsidP="002E1719">
            <w:pPr>
              <w:rPr>
                <w:rFonts w:eastAsia="Calibri"/>
                <w:lang w:eastAsia="en-US"/>
              </w:rPr>
            </w:pPr>
            <w:r w:rsidRPr="002E1719">
              <w:rPr>
                <w:rFonts w:eastAsia="Calibri"/>
                <w:lang w:eastAsia="en-US"/>
              </w:rPr>
              <w:t>VESELÁ, R. (ed.): Místo sdílené uměním. Ústí nad Labem, 2014</w:t>
            </w:r>
          </w:p>
          <w:p w:rsidR="002E1719" w:rsidRPr="002E1719" w:rsidRDefault="002E1719" w:rsidP="002E1719">
            <w:pPr>
              <w:rPr>
                <w:rFonts w:eastAsia="Calibri"/>
                <w:lang w:eastAsia="en-US"/>
              </w:rPr>
            </w:pPr>
            <w:r w:rsidRPr="002E1719">
              <w:rPr>
                <w:rFonts w:eastAsia="Calibri"/>
                <w:lang w:eastAsia="en-US"/>
              </w:rPr>
              <w:t>VESELÁ, R. (ed.): Pozice kurátor. Ústí nad Labem: FUD UJEP, 2016</w:t>
            </w:r>
          </w:p>
          <w:p w:rsidR="002E1719" w:rsidRPr="002E1719" w:rsidRDefault="002E1719" w:rsidP="002E1719">
            <w:pPr>
              <w:autoSpaceDE w:val="0"/>
              <w:autoSpaceDN w:val="0"/>
              <w:adjustRightInd w:val="0"/>
              <w:jc w:val="both"/>
              <w:rPr>
                <w:rFonts w:eastAsia="TimesNewRoman"/>
              </w:rPr>
            </w:pPr>
          </w:p>
          <w:p w:rsidR="002E1719" w:rsidRPr="00D71E8B" w:rsidRDefault="002E1719" w:rsidP="002E1719">
            <w:pPr>
              <w:rPr>
                <w:b/>
              </w:rPr>
            </w:pPr>
            <w:r w:rsidRPr="00D71E8B">
              <w:rPr>
                <w:b/>
              </w:rPr>
              <w:t>Doporučená:</w:t>
            </w:r>
          </w:p>
          <w:p w:rsidR="002E1719" w:rsidRPr="002E1719" w:rsidRDefault="002E1719" w:rsidP="002E1719">
            <w:r w:rsidRPr="002E1719">
              <w:t xml:space="preserve">BREGANTOVÁ, Polana (ed): </w:t>
            </w:r>
            <w:r w:rsidRPr="002E1719">
              <w:rPr>
                <w:i/>
                <w:iCs/>
              </w:rPr>
              <w:t>Dějiny českého výtvarného umění (VI/1), 1958/2000</w:t>
            </w:r>
            <w:r w:rsidRPr="002E1719">
              <w:t xml:space="preserve">. Praha, Academia, 2007, ISBN: 978-80-200-1487-X </w:t>
            </w:r>
          </w:p>
          <w:p w:rsidR="002E1719" w:rsidRPr="002E1719" w:rsidRDefault="002E1719" w:rsidP="002E1719">
            <w:r w:rsidRPr="002E1719">
              <w:t xml:space="preserve">BREGANTOVÁ, Polana (ed): </w:t>
            </w:r>
            <w:r w:rsidRPr="002E1719">
              <w:rPr>
                <w:i/>
                <w:iCs/>
              </w:rPr>
              <w:t xml:space="preserve">Dějiny českého výtvarného umění. (VI/2), 1958/2000. </w:t>
            </w:r>
            <w:r w:rsidRPr="002E1719">
              <w:t>Praha, Academia, 2007, ISBN: 978-80-200-1488-8</w:t>
            </w:r>
          </w:p>
          <w:p w:rsidR="002E1719" w:rsidRPr="002E1719" w:rsidRDefault="002E1719" w:rsidP="002E1719">
            <w:pPr>
              <w:rPr>
                <w:rFonts w:eastAsia="Calibri"/>
                <w:lang w:eastAsia="en-US"/>
              </w:rPr>
            </w:pPr>
            <w:r w:rsidRPr="002E1719">
              <w:rPr>
                <w:rFonts w:eastAsia="Calibri"/>
                <w:lang w:eastAsia="en-US"/>
              </w:rPr>
              <w:t xml:space="preserve">GRAHAM, Gordon: </w:t>
            </w:r>
            <w:r w:rsidRPr="002E1719">
              <w:rPr>
                <w:rFonts w:eastAsia="Calibri"/>
                <w:i/>
                <w:lang w:eastAsia="en-US"/>
              </w:rPr>
              <w:t>Filosofie umění</w:t>
            </w:r>
            <w:r w:rsidRPr="002E1719">
              <w:rPr>
                <w:rFonts w:eastAsia="Calibri"/>
                <w:lang w:eastAsia="en-US"/>
              </w:rPr>
              <w:t xml:space="preserve">. </w:t>
            </w:r>
            <w:r w:rsidRPr="002F4338">
              <w:rPr>
                <w:rFonts w:eastAsia="Calibri"/>
                <w:lang w:eastAsia="en-US"/>
              </w:rPr>
              <w:t xml:space="preserve">Praha, </w:t>
            </w:r>
            <w:hyperlink r:id="rId66" w:history="1">
              <w:r w:rsidRPr="002F4338">
                <w:rPr>
                  <w:rFonts w:eastAsia="Calibri"/>
                  <w:u w:val="single"/>
                  <w:lang w:eastAsia="en-US"/>
                </w:rPr>
                <w:t>Barrister a Principal</w:t>
              </w:r>
            </w:hyperlink>
            <w:r w:rsidRPr="002F4338">
              <w:rPr>
                <w:rFonts w:eastAsia="Calibri"/>
                <w:lang w:eastAsia="en-US"/>
              </w:rPr>
              <w:t>, 2004, ISBN</w:t>
            </w:r>
            <w:r w:rsidRPr="002E1719">
              <w:rPr>
                <w:rFonts w:eastAsia="Calibri"/>
                <w:lang w:eastAsia="en-US"/>
              </w:rPr>
              <w:t>: 80-85947-53-6</w:t>
            </w:r>
          </w:p>
          <w:p w:rsidR="002E1719" w:rsidRPr="002E1719" w:rsidRDefault="002E1719" w:rsidP="002E1719">
            <w:pPr>
              <w:autoSpaceDE w:val="0"/>
              <w:autoSpaceDN w:val="0"/>
              <w:adjustRightInd w:val="0"/>
              <w:rPr>
                <w:rFonts w:eastAsia="TimesNewRoman"/>
              </w:rPr>
            </w:pPr>
            <w:r w:rsidRPr="002E1719">
              <w:rPr>
                <w:rFonts w:eastAsia="TimesNewRoman"/>
              </w:rPr>
              <w:t xml:space="preserve">KOLEČEK, Michal: </w:t>
            </w:r>
            <w:r w:rsidRPr="002E1719">
              <w:rPr>
                <w:rFonts w:eastAsia="TimesNewRoman"/>
                <w:i/>
              </w:rPr>
              <w:t xml:space="preserve">Private anamnesis. </w:t>
            </w:r>
            <w:r w:rsidRPr="002E1719">
              <w:rPr>
                <w:rFonts w:eastAsia="TimesNewRoman"/>
              </w:rPr>
              <w:t>Ústí nad Labem, Unie výtvarných umělců ústecké oblasti, LVU-VUL a Oblastní galerie Liberec, 1996, ISBN: 85097-16-8, katalog k výstavě</w:t>
            </w:r>
          </w:p>
          <w:p w:rsidR="002E1719" w:rsidRPr="002E1719" w:rsidRDefault="002E1719" w:rsidP="002E1719">
            <w:r w:rsidRPr="002E1719">
              <w:t>Krtička Jan; Prošek, Jan. Dokumentace umění. Ústí nad Labem: FUD UJEP, 2013</w:t>
            </w:r>
            <w:r w:rsidRPr="002E1719">
              <w:br/>
              <w:t xml:space="preserve">PETROVÁ, Eva: </w:t>
            </w:r>
            <w:r w:rsidRPr="002E1719">
              <w:rPr>
                <w:i/>
              </w:rPr>
              <w:t>Výstavy v čase proměn</w:t>
            </w:r>
            <w:r w:rsidRPr="002E1719">
              <w:t xml:space="preserve">. České Budějovice, gallery, 2009, </w:t>
            </w:r>
            <w:r w:rsidRPr="002E1719">
              <w:br/>
              <w:t>ISBN: 978-8086-990-75</w:t>
            </w:r>
          </w:p>
          <w:p w:rsidR="002E1719" w:rsidRPr="002E1719" w:rsidRDefault="002E1719" w:rsidP="002E1719">
            <w:pPr>
              <w:autoSpaceDE w:val="0"/>
              <w:autoSpaceDN w:val="0"/>
              <w:adjustRightInd w:val="0"/>
            </w:pPr>
            <w:r w:rsidRPr="002E1719">
              <w:t>Slavík, Jan; Chrz, Vladimír; Štěch, Stanislav: Tvorba jako způsob poznávání. Praha: Karolinum, 2013</w:t>
            </w:r>
          </w:p>
          <w:p w:rsidR="002E1719" w:rsidRPr="002E1719" w:rsidRDefault="002E1719" w:rsidP="002E1719">
            <w:pPr>
              <w:jc w:val="both"/>
            </w:pPr>
          </w:p>
        </w:tc>
      </w:tr>
      <w:tr w:rsidR="002E1719" w:rsidRPr="002E1719"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1719" w:rsidRPr="002E1719" w:rsidRDefault="002E1719" w:rsidP="002E1719">
            <w:pPr>
              <w:jc w:val="center"/>
              <w:rPr>
                <w:rFonts w:eastAsia="Calibri"/>
                <w:color w:val="FF0000"/>
              </w:rPr>
            </w:pPr>
            <w:r w:rsidRPr="002E1719">
              <w:rPr>
                <w:b/>
              </w:rPr>
              <w:lastRenderedPageBreak/>
              <w:t>Informace ke kombinované nebo distanční formě</w:t>
            </w:r>
          </w:p>
        </w:tc>
      </w:tr>
      <w:tr w:rsidR="002E1719" w:rsidRPr="002E1719" w:rsidTr="00A527E7">
        <w:tc>
          <w:tcPr>
            <w:tcW w:w="4787" w:type="dxa"/>
            <w:gridSpan w:val="3"/>
            <w:tcBorders>
              <w:top w:val="single" w:sz="2" w:space="0" w:color="auto"/>
            </w:tcBorders>
            <w:shd w:val="clear" w:color="auto" w:fill="F7CAAC"/>
          </w:tcPr>
          <w:p w:rsidR="002E1719" w:rsidRPr="002E1719" w:rsidRDefault="002E1719" w:rsidP="002E1719">
            <w:pPr>
              <w:autoSpaceDE w:val="0"/>
              <w:autoSpaceDN w:val="0"/>
              <w:adjustRightInd w:val="0"/>
              <w:rPr>
                <w:rFonts w:eastAsia="Calibri"/>
                <w:color w:val="FF0000"/>
              </w:rPr>
            </w:pPr>
            <w:r w:rsidRPr="002E1719">
              <w:rPr>
                <w:b/>
              </w:rPr>
              <w:t>Rozsah konzultací (soustředění)</w:t>
            </w:r>
            <w:r w:rsidRPr="002E1719">
              <w:rPr>
                <w:rFonts w:eastAsia="Calibri"/>
              </w:rPr>
              <w:t xml:space="preserve"> </w:t>
            </w:r>
          </w:p>
        </w:tc>
        <w:tc>
          <w:tcPr>
            <w:tcW w:w="889" w:type="dxa"/>
            <w:tcBorders>
              <w:top w:val="single" w:sz="2" w:space="0" w:color="auto"/>
            </w:tcBorders>
          </w:tcPr>
          <w:p w:rsidR="002E1719" w:rsidRPr="002E1719" w:rsidRDefault="002E1719" w:rsidP="002E1719">
            <w:pPr>
              <w:jc w:val="both"/>
            </w:pPr>
            <w:r w:rsidRPr="002E1719">
              <w:t>13</w:t>
            </w:r>
          </w:p>
        </w:tc>
        <w:tc>
          <w:tcPr>
            <w:tcW w:w="4179" w:type="dxa"/>
            <w:gridSpan w:val="4"/>
            <w:tcBorders>
              <w:top w:val="single" w:sz="2" w:space="0" w:color="auto"/>
            </w:tcBorders>
            <w:shd w:val="clear" w:color="auto" w:fill="F7CAAC"/>
          </w:tcPr>
          <w:p w:rsidR="002E1719" w:rsidRPr="002E1719" w:rsidRDefault="002E1719" w:rsidP="002E1719">
            <w:pPr>
              <w:jc w:val="both"/>
              <w:rPr>
                <w:b/>
              </w:rPr>
            </w:pPr>
            <w:r w:rsidRPr="002E1719">
              <w:rPr>
                <w:b/>
              </w:rPr>
              <w:t xml:space="preserve">hodin </w:t>
            </w:r>
          </w:p>
        </w:tc>
      </w:tr>
      <w:tr w:rsidR="002E1719" w:rsidRPr="002E1719" w:rsidTr="00A527E7">
        <w:tc>
          <w:tcPr>
            <w:tcW w:w="9855" w:type="dxa"/>
            <w:gridSpan w:val="8"/>
            <w:shd w:val="clear" w:color="auto" w:fill="F7CAAC"/>
          </w:tcPr>
          <w:p w:rsidR="002E1719" w:rsidRPr="002E1719" w:rsidRDefault="002E1719" w:rsidP="002E1719">
            <w:pPr>
              <w:jc w:val="both"/>
              <w:rPr>
                <w:b/>
              </w:rPr>
            </w:pPr>
            <w:r w:rsidRPr="002E1719">
              <w:rPr>
                <w:b/>
              </w:rPr>
              <w:t>Informace o způsobu kontaktu s vyučujícím</w:t>
            </w:r>
          </w:p>
        </w:tc>
      </w:tr>
      <w:tr w:rsidR="002E1719" w:rsidRPr="002E1719" w:rsidTr="00BE579A">
        <w:trPr>
          <w:trHeight w:val="733"/>
        </w:trPr>
        <w:tc>
          <w:tcPr>
            <w:tcW w:w="9855" w:type="dxa"/>
            <w:gridSpan w:val="8"/>
          </w:tcPr>
          <w:p w:rsidR="002E1719" w:rsidRPr="002E1719" w:rsidRDefault="002E1719" w:rsidP="002E1719">
            <w:pPr>
              <w:autoSpaceDE w:val="0"/>
              <w:autoSpaceDN w:val="0"/>
              <w:adjustRightInd w:val="0"/>
              <w:rPr>
                <w:rFonts w:eastAsia="Calibri"/>
              </w:rPr>
            </w:pPr>
          </w:p>
          <w:p w:rsidR="002E1719" w:rsidRPr="002E1719" w:rsidRDefault="002E1719" w:rsidP="002E1719">
            <w:pPr>
              <w:autoSpaceDE w:val="0"/>
              <w:autoSpaceDN w:val="0"/>
              <w:adjustRightInd w:val="0"/>
              <w:rPr>
                <w:rFonts w:eastAsia="Calibri"/>
              </w:rPr>
            </w:pPr>
            <w:r w:rsidRPr="002E1719">
              <w:rPr>
                <w:rFonts w:eastAsia="Calibri"/>
              </w:rPr>
              <w:t>Osobní či emailová konzultace ve stanovených konzultačních hodinách dvakrát 2 hodiny týdně.</w:t>
            </w:r>
          </w:p>
        </w:tc>
      </w:tr>
    </w:tbl>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0B39D7" w:rsidRDefault="000B39D7" w:rsidP="00EE4FFE">
      <w:pPr>
        <w:spacing w:after="160" w:line="259" w:lineRule="auto"/>
      </w:pPr>
    </w:p>
    <w:p w:rsidR="000B39D7" w:rsidRDefault="000B39D7"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2C90" w:rsidRPr="00F72C90" w:rsidTr="00A527E7">
        <w:tc>
          <w:tcPr>
            <w:tcW w:w="9855" w:type="dxa"/>
            <w:gridSpan w:val="8"/>
            <w:tcBorders>
              <w:bottom w:val="double" w:sz="4" w:space="0" w:color="auto"/>
            </w:tcBorders>
            <w:shd w:val="clear" w:color="auto" w:fill="BDD6EE"/>
          </w:tcPr>
          <w:p w:rsidR="00F72C90" w:rsidRPr="00F72C90" w:rsidRDefault="00F72C90" w:rsidP="00F72C90">
            <w:pPr>
              <w:jc w:val="both"/>
              <w:rPr>
                <w:b/>
                <w:sz w:val="28"/>
              </w:rPr>
            </w:pPr>
            <w:r w:rsidRPr="00F72C90">
              <w:rPr>
                <w:b/>
                <w:sz w:val="28"/>
              </w:rPr>
              <w:lastRenderedPageBreak/>
              <w:t>B-III – Charakteristika studijního předmětu</w:t>
            </w:r>
          </w:p>
        </w:tc>
      </w:tr>
      <w:tr w:rsidR="00F72C90" w:rsidRPr="00F72C90" w:rsidTr="00A527E7">
        <w:tc>
          <w:tcPr>
            <w:tcW w:w="3086" w:type="dxa"/>
            <w:tcBorders>
              <w:top w:val="double" w:sz="4" w:space="0" w:color="auto"/>
            </w:tcBorders>
            <w:shd w:val="clear" w:color="auto" w:fill="F7CAAC"/>
          </w:tcPr>
          <w:p w:rsidR="00F72C90" w:rsidRPr="00F72C90" w:rsidRDefault="00F72C90" w:rsidP="00F72C90">
            <w:pPr>
              <w:jc w:val="both"/>
              <w:rPr>
                <w:b/>
              </w:rPr>
            </w:pPr>
            <w:r w:rsidRPr="00F72C90">
              <w:rPr>
                <w:b/>
              </w:rPr>
              <w:t>Název studijního předmětu</w:t>
            </w:r>
          </w:p>
        </w:tc>
        <w:tc>
          <w:tcPr>
            <w:tcW w:w="6769" w:type="dxa"/>
            <w:gridSpan w:val="7"/>
            <w:tcBorders>
              <w:top w:val="double" w:sz="4" w:space="0" w:color="auto"/>
            </w:tcBorders>
          </w:tcPr>
          <w:p w:rsidR="00F72C90" w:rsidRPr="00F72C90" w:rsidRDefault="00F72C90" w:rsidP="00F72C90">
            <w:pPr>
              <w:jc w:val="both"/>
              <w:rPr>
                <w:color w:val="1F497D"/>
              </w:rPr>
            </w:pPr>
            <w:r w:rsidRPr="00F72C90">
              <w:t>Produkce v kulturních a kreativních odvětvích III</w:t>
            </w:r>
          </w:p>
        </w:tc>
      </w:tr>
      <w:tr w:rsidR="00F72C90" w:rsidRPr="00F72C90" w:rsidTr="00A527E7">
        <w:tc>
          <w:tcPr>
            <w:tcW w:w="3086" w:type="dxa"/>
            <w:shd w:val="clear" w:color="auto" w:fill="F7CAAC"/>
          </w:tcPr>
          <w:p w:rsidR="00F72C90" w:rsidRPr="00F72C90" w:rsidRDefault="00F72C90" w:rsidP="00F72C90">
            <w:pPr>
              <w:rPr>
                <w:b/>
              </w:rPr>
            </w:pPr>
            <w:r w:rsidRPr="00F72C90">
              <w:rPr>
                <w:b/>
              </w:rPr>
              <w:t>Typ předmětu</w:t>
            </w:r>
          </w:p>
        </w:tc>
        <w:tc>
          <w:tcPr>
            <w:tcW w:w="3406" w:type="dxa"/>
            <w:gridSpan w:val="4"/>
          </w:tcPr>
          <w:p w:rsidR="00F72C90" w:rsidRPr="00F72C90" w:rsidRDefault="00F72C90" w:rsidP="00F72C90">
            <w:pPr>
              <w:autoSpaceDE w:val="0"/>
              <w:autoSpaceDN w:val="0"/>
              <w:adjustRightInd w:val="0"/>
            </w:pPr>
            <w:r w:rsidRPr="00F72C90">
              <w:rPr>
                <w:rFonts w:eastAsia="Calibri"/>
              </w:rPr>
              <w:t xml:space="preserve">povinný, </w:t>
            </w:r>
            <w:r w:rsidRPr="00F72C90">
              <w:rPr>
                <w:rFonts w:eastAsia="Calibri"/>
                <w:bCs/>
              </w:rPr>
              <w:t>PZ</w:t>
            </w:r>
          </w:p>
        </w:tc>
        <w:tc>
          <w:tcPr>
            <w:tcW w:w="2695" w:type="dxa"/>
            <w:gridSpan w:val="2"/>
            <w:shd w:val="clear" w:color="auto" w:fill="F7CAAC"/>
          </w:tcPr>
          <w:p w:rsidR="00F72C90" w:rsidRPr="00F72C90" w:rsidRDefault="00F72C90" w:rsidP="00F72C90">
            <w:pPr>
              <w:jc w:val="both"/>
            </w:pPr>
            <w:r w:rsidRPr="00F72C90">
              <w:rPr>
                <w:b/>
              </w:rPr>
              <w:t>doporučený ročník/semestr</w:t>
            </w:r>
          </w:p>
        </w:tc>
        <w:tc>
          <w:tcPr>
            <w:tcW w:w="668" w:type="dxa"/>
          </w:tcPr>
          <w:p w:rsidR="00F72C90" w:rsidRPr="00F72C90" w:rsidRDefault="00F72C90" w:rsidP="00F72C90">
            <w:pPr>
              <w:jc w:val="both"/>
            </w:pPr>
            <w:r w:rsidRPr="00F72C90">
              <w:t>2/ZS</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Rozsah studijního předmětu</w:t>
            </w:r>
          </w:p>
        </w:tc>
        <w:tc>
          <w:tcPr>
            <w:tcW w:w="1701" w:type="dxa"/>
            <w:gridSpan w:val="2"/>
          </w:tcPr>
          <w:p w:rsidR="00F72C90" w:rsidRPr="00F72C90" w:rsidRDefault="00F72C90" w:rsidP="00F72C90">
            <w:pPr>
              <w:autoSpaceDE w:val="0"/>
              <w:autoSpaceDN w:val="0"/>
              <w:adjustRightInd w:val="0"/>
              <w:rPr>
                <w:color w:val="1F497D"/>
              </w:rPr>
            </w:pPr>
            <w:r w:rsidRPr="00F72C90">
              <w:rPr>
                <w:rFonts w:eastAsia="Calibri"/>
              </w:rPr>
              <w:t>13ateliér</w:t>
            </w:r>
          </w:p>
        </w:tc>
        <w:tc>
          <w:tcPr>
            <w:tcW w:w="889" w:type="dxa"/>
            <w:shd w:val="clear" w:color="auto" w:fill="F7CAAC"/>
          </w:tcPr>
          <w:p w:rsidR="00F72C90" w:rsidRPr="00F72C90" w:rsidRDefault="00F72C90" w:rsidP="00F72C90">
            <w:pPr>
              <w:jc w:val="both"/>
              <w:rPr>
                <w:b/>
              </w:rPr>
            </w:pPr>
            <w:r w:rsidRPr="00F72C90">
              <w:rPr>
                <w:b/>
              </w:rPr>
              <w:t xml:space="preserve">hod. </w:t>
            </w:r>
          </w:p>
        </w:tc>
        <w:tc>
          <w:tcPr>
            <w:tcW w:w="816" w:type="dxa"/>
          </w:tcPr>
          <w:p w:rsidR="00F72C90" w:rsidRPr="00F72C90" w:rsidRDefault="00F72C90" w:rsidP="00F72C90">
            <w:pPr>
              <w:jc w:val="both"/>
            </w:pPr>
            <w:r w:rsidRPr="00F72C90">
              <w:t xml:space="preserve">13 </w:t>
            </w:r>
          </w:p>
        </w:tc>
        <w:tc>
          <w:tcPr>
            <w:tcW w:w="2156" w:type="dxa"/>
            <w:shd w:val="clear" w:color="auto" w:fill="F7CAAC"/>
          </w:tcPr>
          <w:p w:rsidR="00F72C90" w:rsidRPr="00F72C90" w:rsidRDefault="00F72C90" w:rsidP="00F72C90">
            <w:pPr>
              <w:jc w:val="both"/>
              <w:rPr>
                <w:b/>
              </w:rPr>
            </w:pPr>
            <w:r w:rsidRPr="00F72C90">
              <w:rPr>
                <w:b/>
              </w:rPr>
              <w:t>kreditů</w:t>
            </w:r>
          </w:p>
        </w:tc>
        <w:tc>
          <w:tcPr>
            <w:tcW w:w="1207" w:type="dxa"/>
            <w:gridSpan w:val="2"/>
          </w:tcPr>
          <w:p w:rsidR="00F72C90" w:rsidRPr="00F72C90" w:rsidRDefault="00F72C90" w:rsidP="00F72C90">
            <w:pPr>
              <w:jc w:val="both"/>
            </w:pPr>
            <w:r w:rsidRPr="00F72C90">
              <w:t>4</w:t>
            </w:r>
          </w:p>
        </w:tc>
      </w:tr>
      <w:tr w:rsidR="00F72C90" w:rsidRPr="00F72C90" w:rsidTr="00A527E7">
        <w:tc>
          <w:tcPr>
            <w:tcW w:w="3086" w:type="dxa"/>
            <w:shd w:val="clear" w:color="auto" w:fill="F7CAAC"/>
          </w:tcPr>
          <w:p w:rsidR="00F72C90" w:rsidRPr="00F72C90" w:rsidRDefault="00F72C90" w:rsidP="00F72C90">
            <w:pPr>
              <w:rPr>
                <w:b/>
              </w:rPr>
            </w:pPr>
            <w:r w:rsidRPr="00F72C90">
              <w:rPr>
                <w:b/>
              </w:rPr>
              <w:t>Prerekvizity, korekvizity, ekvivalence</w:t>
            </w:r>
          </w:p>
        </w:tc>
        <w:tc>
          <w:tcPr>
            <w:tcW w:w="6769" w:type="dxa"/>
            <w:gridSpan w:val="7"/>
          </w:tcPr>
          <w:p w:rsidR="00F72C90" w:rsidRPr="00F72C90" w:rsidRDefault="00F72C90" w:rsidP="00F72C90">
            <w:pPr>
              <w:jc w:val="both"/>
              <w:rPr>
                <w:color w:val="1F497D"/>
              </w:rPr>
            </w:pPr>
          </w:p>
        </w:tc>
      </w:tr>
      <w:tr w:rsidR="00F72C90" w:rsidRPr="00F72C90" w:rsidTr="00A527E7">
        <w:tc>
          <w:tcPr>
            <w:tcW w:w="3086" w:type="dxa"/>
            <w:shd w:val="clear" w:color="auto" w:fill="F7CAAC"/>
          </w:tcPr>
          <w:p w:rsidR="00F72C90" w:rsidRPr="00F72C90" w:rsidRDefault="00F72C90" w:rsidP="00F72C90">
            <w:pPr>
              <w:rPr>
                <w:b/>
              </w:rPr>
            </w:pPr>
            <w:r w:rsidRPr="00F72C90">
              <w:rPr>
                <w:b/>
              </w:rPr>
              <w:t>Způsob ověření studijních výsledků</w:t>
            </w:r>
          </w:p>
        </w:tc>
        <w:tc>
          <w:tcPr>
            <w:tcW w:w="3406" w:type="dxa"/>
            <w:gridSpan w:val="4"/>
          </w:tcPr>
          <w:p w:rsidR="00F72C90" w:rsidRPr="00F72C90" w:rsidRDefault="00F72C90" w:rsidP="00F72C90">
            <w:pPr>
              <w:jc w:val="both"/>
            </w:pPr>
            <w:r w:rsidRPr="00F72C90">
              <w:rPr>
                <w:rFonts w:eastAsia="Calibri"/>
              </w:rPr>
              <w:t>klasifikovaný zápočet</w:t>
            </w:r>
          </w:p>
        </w:tc>
        <w:tc>
          <w:tcPr>
            <w:tcW w:w="2156" w:type="dxa"/>
            <w:shd w:val="clear" w:color="auto" w:fill="F7CAAC"/>
          </w:tcPr>
          <w:p w:rsidR="00F72C90" w:rsidRPr="00F72C90" w:rsidRDefault="00F72C90" w:rsidP="00F72C90">
            <w:pPr>
              <w:jc w:val="both"/>
              <w:rPr>
                <w:b/>
              </w:rPr>
            </w:pPr>
            <w:r w:rsidRPr="00F72C90">
              <w:rPr>
                <w:b/>
              </w:rPr>
              <w:t>Forma výuky</w:t>
            </w:r>
          </w:p>
        </w:tc>
        <w:tc>
          <w:tcPr>
            <w:tcW w:w="1207" w:type="dxa"/>
            <w:gridSpan w:val="2"/>
          </w:tcPr>
          <w:p w:rsidR="00F72C90" w:rsidRPr="00F72C90" w:rsidRDefault="00F72C90" w:rsidP="00F72C90">
            <w:pPr>
              <w:jc w:val="both"/>
            </w:pPr>
            <w:r w:rsidRPr="00F72C90">
              <w:rPr>
                <w:rFonts w:eastAsia="Calibri"/>
              </w:rPr>
              <w:t>ateliér</w:t>
            </w:r>
          </w:p>
        </w:tc>
      </w:tr>
      <w:tr w:rsidR="00F72C90" w:rsidRPr="00F72C90" w:rsidTr="00A527E7">
        <w:tc>
          <w:tcPr>
            <w:tcW w:w="3086" w:type="dxa"/>
            <w:shd w:val="clear" w:color="auto" w:fill="F7CAAC"/>
          </w:tcPr>
          <w:p w:rsidR="00F72C90" w:rsidRPr="00F72C90" w:rsidRDefault="00F72C90" w:rsidP="00F72C90">
            <w:pPr>
              <w:rPr>
                <w:b/>
              </w:rPr>
            </w:pPr>
            <w:r w:rsidRPr="00F72C90">
              <w:rPr>
                <w:b/>
              </w:rPr>
              <w:t>Forma způsobu ověření studijních výsledků a další požadavky na studenta</w:t>
            </w:r>
          </w:p>
        </w:tc>
        <w:tc>
          <w:tcPr>
            <w:tcW w:w="6769" w:type="dxa"/>
            <w:gridSpan w:val="7"/>
            <w:tcBorders>
              <w:bottom w:val="nil"/>
            </w:tcBorders>
          </w:tcPr>
          <w:p w:rsidR="00F72C90" w:rsidRPr="00F72C90" w:rsidRDefault="00F72C90" w:rsidP="00F72C90">
            <w:pPr>
              <w:jc w:val="both"/>
            </w:pPr>
            <w:r w:rsidRPr="00F72C90">
              <w:t>Písemná: seminární práce obsahující kritické hodnocení a rešerše problematiky připravovaného projektu</w:t>
            </w:r>
          </w:p>
          <w:p w:rsidR="00F72C90" w:rsidRPr="00F72C90" w:rsidRDefault="00F72C90" w:rsidP="00F72C90">
            <w:pPr>
              <w:jc w:val="both"/>
            </w:pPr>
            <w:r w:rsidRPr="00F72C90">
              <w:t>Další požadavky: prezentace vlastního projektu, docházka 80 %, aktivní účast na výuce</w:t>
            </w:r>
          </w:p>
          <w:p w:rsidR="00F72C90" w:rsidRPr="00F72C90" w:rsidRDefault="00F72C90" w:rsidP="00F72C90">
            <w:pPr>
              <w:jc w:val="both"/>
              <w:rPr>
                <w:color w:val="1F497D"/>
              </w:rPr>
            </w:pP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rPr>
          <w:trHeight w:val="197"/>
        </w:trPr>
        <w:tc>
          <w:tcPr>
            <w:tcW w:w="3086" w:type="dxa"/>
            <w:tcBorders>
              <w:top w:val="nil"/>
            </w:tcBorders>
            <w:shd w:val="clear" w:color="auto" w:fill="F7CAAC"/>
          </w:tcPr>
          <w:p w:rsidR="00F72C90" w:rsidRPr="00F72C90" w:rsidRDefault="00F72C90" w:rsidP="00F72C90">
            <w:pPr>
              <w:jc w:val="both"/>
              <w:rPr>
                <w:b/>
              </w:rPr>
            </w:pPr>
            <w:r w:rsidRPr="00F72C90">
              <w:rPr>
                <w:b/>
              </w:rPr>
              <w:t>Garant předmětu</w:t>
            </w:r>
          </w:p>
        </w:tc>
        <w:tc>
          <w:tcPr>
            <w:tcW w:w="6769" w:type="dxa"/>
            <w:gridSpan w:val="7"/>
            <w:tcBorders>
              <w:top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243"/>
        </w:trPr>
        <w:tc>
          <w:tcPr>
            <w:tcW w:w="3086" w:type="dxa"/>
            <w:tcBorders>
              <w:top w:val="nil"/>
            </w:tcBorders>
            <w:shd w:val="clear" w:color="auto" w:fill="F7CAAC"/>
          </w:tcPr>
          <w:p w:rsidR="00F72C90" w:rsidRPr="00F72C90" w:rsidRDefault="00F72C90" w:rsidP="00F72C90">
            <w:pPr>
              <w:rPr>
                <w:b/>
              </w:rPr>
            </w:pPr>
            <w:r w:rsidRPr="00F72C90">
              <w:rPr>
                <w:b/>
              </w:rPr>
              <w:t>Zapojení garanta do výuky předmětu</w:t>
            </w:r>
          </w:p>
        </w:tc>
        <w:tc>
          <w:tcPr>
            <w:tcW w:w="6769" w:type="dxa"/>
            <w:gridSpan w:val="7"/>
            <w:tcBorders>
              <w:top w:val="nil"/>
            </w:tcBorders>
          </w:tcPr>
          <w:p w:rsidR="00F72C90" w:rsidRPr="00F72C90" w:rsidRDefault="00F72C90" w:rsidP="00F72C90">
            <w:pPr>
              <w:jc w:val="both"/>
              <w:rPr>
                <w:color w:val="1F497D"/>
              </w:rPr>
            </w:pPr>
            <w:r w:rsidRPr="00F72C90">
              <w:rPr>
                <w:rFonts w:eastAsia="Calibri"/>
              </w:rPr>
              <w:t>100 %</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Vyučující</w:t>
            </w:r>
          </w:p>
        </w:tc>
        <w:tc>
          <w:tcPr>
            <w:tcW w:w="6769" w:type="dxa"/>
            <w:gridSpan w:val="7"/>
            <w:tcBorders>
              <w:bottom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Stručná anotace předmětu</w:t>
            </w:r>
          </w:p>
        </w:tc>
        <w:tc>
          <w:tcPr>
            <w:tcW w:w="6769" w:type="dxa"/>
            <w:gridSpan w:val="7"/>
            <w:tcBorders>
              <w:bottom w:val="nil"/>
            </w:tcBorders>
          </w:tcPr>
          <w:p w:rsidR="00F72C90" w:rsidRPr="00F72C90" w:rsidRDefault="00F72C90" w:rsidP="00F72C90">
            <w:pPr>
              <w:jc w:val="both"/>
            </w:pPr>
          </w:p>
        </w:tc>
      </w:tr>
      <w:tr w:rsidR="00F72C90" w:rsidRPr="00F72C90" w:rsidTr="00A527E7">
        <w:trPr>
          <w:trHeight w:val="3938"/>
        </w:trPr>
        <w:tc>
          <w:tcPr>
            <w:tcW w:w="9855" w:type="dxa"/>
            <w:gridSpan w:val="8"/>
            <w:tcBorders>
              <w:top w:val="nil"/>
              <w:bottom w:val="single" w:sz="12" w:space="0" w:color="auto"/>
            </w:tcBorders>
          </w:tcPr>
          <w:p w:rsidR="00F72C90" w:rsidRPr="00F72C90" w:rsidRDefault="00F72C90" w:rsidP="00F72C90">
            <w:pPr>
              <w:jc w:val="both"/>
            </w:pPr>
          </w:p>
          <w:p w:rsidR="00F72C90" w:rsidRPr="00F72C90" w:rsidRDefault="00F72C90" w:rsidP="00F72C90">
            <w:pPr>
              <w:jc w:val="both"/>
            </w:pPr>
            <w:r w:rsidRPr="00F72C90">
              <w:t xml:space="preserve">Kurz je zaměřen na osvojování si dovedností z oblasti metodologie uměleckých děl, muzejnictví a historického vývoje institucí. Rozšiřuje znalosti z oblasti analýzy a interpretace uměleckých děl a designu. </w:t>
            </w:r>
          </w:p>
          <w:p w:rsidR="00F72C90" w:rsidRPr="00F72C90" w:rsidRDefault="00F72C90" w:rsidP="00F72C90">
            <w:pPr>
              <w:jc w:val="both"/>
            </w:pPr>
            <w:r w:rsidRPr="00F72C90">
              <w:t xml:space="preserve">Kurz je třetím ze čtyř na sebe vzájemně navazujících semestrálních kurzů a jeho záměrem je seznámení studenta s komplexní přípravou projektu v kulturní oblasti. </w:t>
            </w:r>
          </w:p>
          <w:p w:rsidR="00F72C90" w:rsidRPr="00F72C90" w:rsidRDefault="00F72C90" w:rsidP="00F72C90">
            <w:pPr>
              <w:jc w:val="both"/>
            </w:pPr>
            <w:r w:rsidRPr="00F72C90">
              <w:t xml:space="preserve">Je předpokládáno, že student je již schopen vybrat si své zaměření a to dále rozvíjet v konzultacích svého projektu. </w:t>
            </w:r>
          </w:p>
          <w:p w:rsidR="00F72C90" w:rsidRPr="00F72C90" w:rsidRDefault="00F72C90" w:rsidP="00F72C90">
            <w:pPr>
              <w:jc w:val="both"/>
            </w:pPr>
          </w:p>
          <w:p w:rsidR="00F72C90" w:rsidRPr="00F72C90" w:rsidRDefault="00F72C90" w:rsidP="00F72C90">
            <w:r w:rsidRPr="00F72C90">
              <w:t xml:space="preserve">Kurz je rozdělen do dvou paralelně probíraných a prolínajících se částí: </w:t>
            </w:r>
          </w:p>
          <w:p w:rsidR="00F72C90" w:rsidRPr="00F72C90" w:rsidRDefault="00F72C90" w:rsidP="00700C85">
            <w:pPr>
              <w:numPr>
                <w:ilvl w:val="0"/>
                <w:numId w:val="33"/>
              </w:numPr>
            </w:pPr>
            <w:r w:rsidRPr="00F72C90">
              <w:t xml:space="preserve">Teoretická část: </w:t>
            </w:r>
          </w:p>
          <w:p w:rsidR="00F72C90" w:rsidRPr="00F72C90" w:rsidRDefault="00F72C90" w:rsidP="00F72C90">
            <w:pPr>
              <w:ind w:left="720"/>
            </w:pPr>
            <w:r w:rsidRPr="00F72C90">
              <w:t xml:space="preserve">Metodologie a muzeologie. Analýza a interpretace uměleckých děl. </w:t>
            </w:r>
          </w:p>
          <w:p w:rsidR="00F72C90" w:rsidRPr="00F72C90" w:rsidRDefault="00F72C90" w:rsidP="00700C85">
            <w:pPr>
              <w:numPr>
                <w:ilvl w:val="0"/>
                <w:numId w:val="33"/>
              </w:numPr>
            </w:pPr>
            <w:r w:rsidRPr="00F72C90">
              <w:t>Praktická část – vlastní projekt</w:t>
            </w:r>
          </w:p>
          <w:p w:rsidR="00F72C90" w:rsidRPr="00F72C90" w:rsidRDefault="00F72C90" w:rsidP="00F72C90">
            <w:pPr>
              <w:ind w:left="720"/>
            </w:pPr>
            <w:r w:rsidRPr="00F72C90">
              <w:t xml:space="preserve">Studenti vytvoří týmy, v nichž si připraví vlastní projekty. Postupně v nich projdou jednotlivými fázemi přípravy od zajištění prostor po přípravu doprovodného programu akce. </w:t>
            </w:r>
          </w:p>
          <w:p w:rsidR="00F72C90" w:rsidRPr="00F72C90" w:rsidRDefault="00F72C90" w:rsidP="00F72C90"/>
          <w:p w:rsidR="00F72C90" w:rsidRPr="00F72C90" w:rsidRDefault="00F72C90" w:rsidP="00F72C90">
            <w:pPr>
              <w:jc w:val="both"/>
            </w:pPr>
            <w:r w:rsidRPr="00F72C90">
              <w:t xml:space="preserve">Výuka je zaměřena tak, aby rozvíjela novou oblast kulturní produkce a současně i vědomosti a zkušenosti z předešlého semestru, proto bude kladen důraz také na grantovou politiku a financování kultury. </w:t>
            </w:r>
          </w:p>
          <w:p w:rsidR="00F72C90" w:rsidRPr="00F72C90" w:rsidRDefault="00F72C90" w:rsidP="00F72C90">
            <w:pPr>
              <w:jc w:val="both"/>
            </w:pPr>
          </w:p>
        </w:tc>
      </w:tr>
      <w:tr w:rsidR="00F72C90" w:rsidRPr="00F72C90" w:rsidTr="00A527E7">
        <w:trPr>
          <w:trHeight w:val="265"/>
        </w:trPr>
        <w:tc>
          <w:tcPr>
            <w:tcW w:w="3653" w:type="dxa"/>
            <w:gridSpan w:val="2"/>
            <w:tcBorders>
              <w:top w:val="nil"/>
            </w:tcBorders>
            <w:shd w:val="clear" w:color="auto" w:fill="F7CAAC"/>
          </w:tcPr>
          <w:p w:rsidR="00F72C90" w:rsidRPr="00F72C90" w:rsidRDefault="00F72C90" w:rsidP="00F72C90">
            <w:pPr>
              <w:jc w:val="both"/>
            </w:pPr>
            <w:r w:rsidRPr="00F72C90">
              <w:rPr>
                <w:b/>
              </w:rPr>
              <w:t>Studijní literatura a studijní pomůcky</w:t>
            </w:r>
          </w:p>
        </w:tc>
        <w:tc>
          <w:tcPr>
            <w:tcW w:w="6202" w:type="dxa"/>
            <w:gridSpan w:val="6"/>
            <w:tcBorders>
              <w:top w:val="nil"/>
              <w:bottom w:val="nil"/>
            </w:tcBorders>
          </w:tcPr>
          <w:p w:rsidR="00F72C90" w:rsidRPr="00F72C90" w:rsidRDefault="00F72C90" w:rsidP="00F72C90">
            <w:pPr>
              <w:jc w:val="both"/>
            </w:pPr>
          </w:p>
        </w:tc>
      </w:tr>
      <w:tr w:rsidR="00F72C90" w:rsidRPr="00F72C90" w:rsidTr="00A527E7">
        <w:trPr>
          <w:trHeight w:val="1497"/>
        </w:trPr>
        <w:tc>
          <w:tcPr>
            <w:tcW w:w="9855" w:type="dxa"/>
            <w:gridSpan w:val="8"/>
            <w:tcBorders>
              <w:top w:val="nil"/>
            </w:tcBorders>
          </w:tcPr>
          <w:p w:rsidR="00F72C90" w:rsidRPr="00F72C90" w:rsidRDefault="00F72C90" w:rsidP="00F72C90"/>
          <w:p w:rsidR="00F72C90" w:rsidRPr="00D71E8B" w:rsidRDefault="00F72C90" w:rsidP="00F72C90">
            <w:pPr>
              <w:rPr>
                <w:rFonts w:eastAsia="Calibri"/>
                <w:b/>
                <w:lang w:eastAsia="en-US"/>
              </w:rPr>
            </w:pPr>
            <w:r w:rsidRPr="00D71E8B">
              <w:rPr>
                <w:rFonts w:eastAsia="Calibri"/>
                <w:b/>
                <w:lang w:eastAsia="en-US"/>
              </w:rPr>
              <w:t>Povinná:</w:t>
            </w:r>
          </w:p>
          <w:p w:rsidR="00F72C90" w:rsidRPr="00F72C90" w:rsidRDefault="00F72C90" w:rsidP="00F72C90">
            <w:pPr>
              <w:rPr>
                <w:color w:val="0000FF"/>
                <w:u w:val="single"/>
              </w:rPr>
            </w:pPr>
            <w:r w:rsidRPr="00F72C90">
              <w:t>Bourriaud, Nicolas: Altermodern Tate Trienal. London: Tate Publishing, 2009</w:t>
            </w:r>
            <w:r w:rsidRPr="00F72C90">
              <w:br/>
              <w:t xml:space="preserve">Foucault, Michel: </w:t>
            </w:r>
            <w:r w:rsidRPr="00F72C90">
              <w:rPr>
                <w:i/>
              </w:rPr>
              <w:t>Myšlení vnějšku.</w:t>
            </w:r>
            <w:r w:rsidRPr="00F72C90">
              <w:t xml:space="preserve"> Praha 2003</w:t>
            </w:r>
          </w:p>
          <w:p w:rsidR="00F72C90" w:rsidRPr="00F72C90" w:rsidRDefault="00F72C90" w:rsidP="00F72C90">
            <w:pPr>
              <w:autoSpaceDE w:val="0"/>
              <w:autoSpaceDN w:val="0"/>
              <w:adjustRightInd w:val="0"/>
            </w:pPr>
            <w:r w:rsidRPr="00F72C90">
              <w:t xml:space="preserve">GOMBRICH, Ernst, Hans: </w:t>
            </w:r>
            <w:r w:rsidRPr="00F72C90">
              <w:rPr>
                <w:i/>
                <w:iCs/>
              </w:rPr>
              <w:t xml:space="preserve">Umění a iluze: studie o psychologii obrazového znázorňování. </w:t>
            </w:r>
            <w:r w:rsidRPr="00F72C90">
              <w:t>Praha, Odeon, 1985, ISBN: 01-525-85</w:t>
            </w:r>
            <w:r w:rsidRPr="00F72C90">
              <w:br/>
              <w:t xml:space="preserve">GOODMAN, Nelson: </w:t>
            </w:r>
            <w:r w:rsidRPr="00F72C90">
              <w:rPr>
                <w:i/>
              </w:rPr>
              <w:t>Jazyky umění. Nástin teorie symbolů</w:t>
            </w:r>
            <w:r w:rsidRPr="00F72C90">
              <w:t>, Praha 2007, ISBN 978-80-200-1519-8</w:t>
            </w:r>
            <w:r w:rsidRPr="00F72C90">
              <w:br/>
              <w:t>Didi-Huberman, Georges. Před časem. Praha: Nakladatel:</w:t>
            </w:r>
            <w:hyperlink r:id="rId67" w:history="1">
              <w:r w:rsidRPr="00F72C90">
                <w:t>Barrister &amp; Principal</w:t>
              </w:r>
            </w:hyperlink>
            <w:r w:rsidRPr="00F72C90">
              <w:t>, 2008</w:t>
            </w:r>
            <w:r w:rsidRPr="00F72C90">
              <w:br/>
              <w:t xml:space="preserve">Didi-Huberman, Georges. Nynfa moderna. Praha: Fra, 2010 </w:t>
            </w:r>
            <w:r w:rsidRPr="00F72C90">
              <w:br/>
              <w:t>Krtička Jan; Prošek, Jan. Dokumentace umění. Ústí nad Labem: FUD UJEP, 2013</w:t>
            </w:r>
            <w:r w:rsidRPr="00F72C90">
              <w:br/>
              <w:t xml:space="preserve">LIŠKA, Pavel; SEDLÁKOVÁ, Radomíra (eds): </w:t>
            </w:r>
            <w:r w:rsidRPr="00F72C90">
              <w:rPr>
                <w:i/>
              </w:rPr>
              <w:t>U</w:t>
            </w:r>
            <w:r w:rsidRPr="00F72C90">
              <w:rPr>
                <w:i/>
                <w:iCs/>
              </w:rPr>
              <w:t>mění a architektura dnes</w:t>
            </w:r>
            <w:r w:rsidRPr="00F72C90">
              <w:t>. Liberec, Fakulta architektury Technické univerzity v Liberci ve spolupráci se Sbírkou moderního a současného umění Národní galerie v Praze, 1996, ISBN: 80-7035-132-2</w:t>
            </w:r>
            <w:r w:rsidRPr="00F72C90">
              <w:br/>
              <w:t xml:space="preserve">NAVRÁTIL, Aleš: </w:t>
            </w:r>
            <w:r w:rsidRPr="00F72C90">
              <w:rPr>
                <w:i/>
              </w:rPr>
              <w:t>Stopa příběh svědectví</w:t>
            </w:r>
            <w:r w:rsidRPr="00F72C90">
              <w:t>. Ústí nad Labem, YMCA, 2007, brožura k výstavě</w:t>
            </w:r>
            <w:r w:rsidRPr="00F72C90">
              <w:br/>
              <w:t xml:space="preserve">PATOČKA, Jan: </w:t>
            </w:r>
            <w:r w:rsidRPr="00F72C90">
              <w:rPr>
                <w:i/>
              </w:rPr>
              <w:t>Přirozený svět jako filozofický problém.</w:t>
            </w:r>
            <w:r w:rsidRPr="00F72C90">
              <w:t xml:space="preserve"> Praha, Československý spisovatel 1992, ISBN: 80-2020-365-6</w:t>
            </w:r>
            <w:r w:rsidRPr="00F72C90">
              <w:br/>
              <w:t>Petříček, Miroslav: Myšlení obrazem. Praha: Hermann a synové, 2009</w:t>
            </w:r>
            <w:r w:rsidRPr="00F72C90">
              <w:br/>
              <w:t>Slavík, Jan; Chrz, Vladimír; Štěch, Stanislav: Tvorba jako způsob poznávání. Praha: Karolinum, 2013</w:t>
            </w:r>
            <w:r w:rsidRPr="00F72C90">
              <w:br/>
              <w:t>Zuidervaart, Lambert: Umění a sociální transformace. Ústí nad Labem: FUD UJEP, 2015</w:t>
            </w:r>
          </w:p>
          <w:p w:rsidR="00F72C90" w:rsidRPr="00D71E8B" w:rsidRDefault="00F72C90" w:rsidP="00F72C90">
            <w:pPr>
              <w:rPr>
                <w:b/>
              </w:rPr>
            </w:pPr>
            <w:r w:rsidRPr="00D71E8B">
              <w:rPr>
                <w:b/>
              </w:rPr>
              <w:lastRenderedPageBreak/>
              <w:t>Doporučená:</w:t>
            </w:r>
          </w:p>
          <w:p w:rsidR="00F72C90" w:rsidRPr="00F72C90" w:rsidRDefault="00F72C90" w:rsidP="00F72C90">
            <w:r w:rsidRPr="00F72C90">
              <w:t xml:space="preserve">NORBERG-SCHULZ, Christian: </w:t>
            </w:r>
            <w:r w:rsidRPr="00F72C90">
              <w:rPr>
                <w:i/>
                <w:iCs/>
              </w:rPr>
              <w:t>Genius loci</w:t>
            </w:r>
            <w:r w:rsidRPr="00F72C90">
              <w:t xml:space="preserve">: </w:t>
            </w:r>
            <w:r w:rsidRPr="00F72C90">
              <w:rPr>
                <w:i/>
                <w:iCs/>
              </w:rPr>
              <w:t>krajina, místo, architektura</w:t>
            </w:r>
            <w:r w:rsidRPr="00F72C90">
              <w:t>. Praha, Dokořán, 2010, ISBN: 978-80-7363-303-5</w:t>
            </w:r>
            <w:r w:rsidRPr="00F72C90">
              <w:br/>
              <w:t xml:space="preserve">PETŘÍČEK, Václav (ed): </w:t>
            </w:r>
            <w:r w:rsidRPr="00F72C90">
              <w:rPr>
                <w:i/>
              </w:rPr>
              <w:t>Krajina jako přírodní prostor.</w:t>
            </w:r>
            <w:r w:rsidRPr="00F72C90">
              <w:t xml:space="preserve"> Lomnice nad Popelkou, Jaroslav Bárta, JB Studio, 2001, ISBN: 80-86512-02-9</w:t>
            </w:r>
            <w:r w:rsidRPr="00F72C90">
              <w:br/>
              <w:t>Pospiszyl, Tomáš. Asociativní dějepis umění. Praha: Tranzit, 2014</w:t>
            </w:r>
            <w:r w:rsidRPr="00F72C90">
              <w:br/>
              <w:t xml:space="preserve">RICOEUR, Paul: </w:t>
            </w:r>
            <w:r w:rsidRPr="00F72C90">
              <w:rPr>
                <w:i/>
              </w:rPr>
              <w:t>Život, pravda, symbol</w:t>
            </w:r>
            <w:r w:rsidRPr="00F72C90">
              <w:t xml:space="preserve">. Praha, Oikúméné, 1993, </w:t>
            </w:r>
            <w:hyperlink r:id="rId68" w:history="1">
              <w:r w:rsidRPr="00F72C90">
                <w:t>ISBN: 80-85241-32-3</w:t>
              </w:r>
            </w:hyperlink>
            <w:r w:rsidRPr="00F72C90">
              <w:t xml:space="preserve"> </w:t>
            </w:r>
            <w:r w:rsidRPr="00F72C90">
              <w:br/>
              <w:t xml:space="preserve">ŠUBRTOVÁ, Dagmar (ed): </w:t>
            </w:r>
            <w:r w:rsidRPr="00F72C90">
              <w:rPr>
                <w:i/>
              </w:rPr>
              <w:t xml:space="preserve">Výmečný stav ženy mezi horníky. </w:t>
            </w:r>
            <w:r w:rsidRPr="00F72C90">
              <w:t>Kladno,</w:t>
            </w:r>
            <w:r w:rsidRPr="00F72C90">
              <w:rPr>
                <w:i/>
              </w:rPr>
              <w:t xml:space="preserve"> </w:t>
            </w:r>
            <w:r w:rsidRPr="00F72C90">
              <w:t>Hornický skanzen Mayrau, 2005, katalog k výstavě</w:t>
            </w:r>
          </w:p>
          <w:p w:rsidR="00F72C90" w:rsidRDefault="00F72C90" w:rsidP="00F72C90">
            <w:pPr>
              <w:rPr>
                <w:rFonts w:eastAsia="Calibri"/>
                <w:lang w:eastAsia="en-US"/>
              </w:rPr>
            </w:pPr>
            <w:r w:rsidRPr="00F72C90">
              <w:rPr>
                <w:rFonts w:eastAsia="Calibri"/>
                <w:lang w:eastAsia="en-US"/>
              </w:rPr>
              <w:t xml:space="preserve">ZEMÁNEK, Jiří (ed): </w:t>
            </w:r>
            <w:r w:rsidRPr="00F72C90">
              <w:rPr>
                <w:rFonts w:eastAsia="Calibri"/>
                <w:i/>
                <w:lang w:eastAsia="en-US"/>
              </w:rPr>
              <w:t xml:space="preserve">Ejhle světlo. </w:t>
            </w:r>
            <w:r w:rsidRPr="00F72C90">
              <w:rPr>
                <w:rFonts w:eastAsia="Calibri"/>
                <w:lang w:eastAsia="en-US"/>
              </w:rPr>
              <w:t>Brno, nakladatelství KANT, 2003, ISBN: 8070271183</w:t>
            </w:r>
            <w:r w:rsidRPr="00F72C90">
              <w:rPr>
                <w:rFonts w:eastAsia="Calibri"/>
                <w:lang w:eastAsia="en-US"/>
              </w:rPr>
              <w:br/>
              <w:t>Zuska, Vladimír (ed.), Umění, krása šeredno: Texty z estetiky 20. Století. Praha: Karolinum, 2004.</w:t>
            </w:r>
          </w:p>
          <w:p w:rsidR="000B39D7" w:rsidRPr="00F72C90" w:rsidRDefault="000B39D7" w:rsidP="00F72C90">
            <w:pPr>
              <w:rPr>
                <w:rFonts w:eastAsia="Calibri"/>
                <w:lang w:eastAsia="en-US"/>
              </w:rPr>
            </w:pPr>
          </w:p>
        </w:tc>
      </w:tr>
      <w:tr w:rsidR="00F72C90" w:rsidRPr="00F72C90"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72C90" w:rsidRPr="00F72C90" w:rsidRDefault="00F72C90" w:rsidP="00F72C90">
            <w:pPr>
              <w:jc w:val="center"/>
              <w:rPr>
                <w:rFonts w:eastAsia="Calibri"/>
                <w:color w:val="FF0000"/>
                <w:sz w:val="16"/>
                <w:szCs w:val="16"/>
              </w:rPr>
            </w:pPr>
            <w:r w:rsidRPr="00F72C90">
              <w:rPr>
                <w:b/>
              </w:rPr>
              <w:lastRenderedPageBreak/>
              <w:t>Informace ke kombinované nebo distanční formě</w:t>
            </w:r>
          </w:p>
        </w:tc>
      </w:tr>
      <w:tr w:rsidR="00F72C90" w:rsidRPr="00F72C90" w:rsidTr="00A527E7">
        <w:tc>
          <w:tcPr>
            <w:tcW w:w="4787" w:type="dxa"/>
            <w:gridSpan w:val="3"/>
            <w:tcBorders>
              <w:top w:val="single" w:sz="2" w:space="0" w:color="auto"/>
            </w:tcBorders>
            <w:shd w:val="clear" w:color="auto" w:fill="F7CAAC"/>
          </w:tcPr>
          <w:p w:rsidR="00F72C90" w:rsidRPr="00F72C90" w:rsidRDefault="00F72C90" w:rsidP="00F72C90">
            <w:pPr>
              <w:autoSpaceDE w:val="0"/>
              <w:autoSpaceDN w:val="0"/>
              <w:adjustRightInd w:val="0"/>
            </w:pPr>
            <w:r w:rsidRPr="00F72C90">
              <w:rPr>
                <w:b/>
              </w:rPr>
              <w:t>Rozsah konzultací (soustředění)</w:t>
            </w:r>
          </w:p>
        </w:tc>
        <w:tc>
          <w:tcPr>
            <w:tcW w:w="889" w:type="dxa"/>
            <w:tcBorders>
              <w:top w:val="single" w:sz="2" w:space="0" w:color="auto"/>
            </w:tcBorders>
          </w:tcPr>
          <w:p w:rsidR="00F72C90" w:rsidRPr="00F72C90" w:rsidRDefault="00F72C90" w:rsidP="00F72C90">
            <w:pPr>
              <w:jc w:val="both"/>
            </w:pPr>
            <w:r w:rsidRPr="00F72C90">
              <w:t>13</w:t>
            </w:r>
          </w:p>
        </w:tc>
        <w:tc>
          <w:tcPr>
            <w:tcW w:w="4179" w:type="dxa"/>
            <w:gridSpan w:val="4"/>
            <w:tcBorders>
              <w:top w:val="single" w:sz="2" w:space="0" w:color="auto"/>
            </w:tcBorders>
            <w:shd w:val="clear" w:color="auto" w:fill="F7CAAC"/>
          </w:tcPr>
          <w:p w:rsidR="00F72C90" w:rsidRPr="00F72C90" w:rsidRDefault="00F72C90" w:rsidP="00F72C90">
            <w:pPr>
              <w:jc w:val="both"/>
              <w:rPr>
                <w:b/>
              </w:rPr>
            </w:pPr>
            <w:r w:rsidRPr="00F72C90">
              <w:rPr>
                <w:b/>
              </w:rPr>
              <w:t xml:space="preserve">hodin </w:t>
            </w:r>
          </w:p>
        </w:tc>
      </w:tr>
      <w:tr w:rsidR="00F72C90" w:rsidRPr="00F72C90" w:rsidTr="00A527E7">
        <w:tc>
          <w:tcPr>
            <w:tcW w:w="9855" w:type="dxa"/>
            <w:gridSpan w:val="8"/>
            <w:shd w:val="clear" w:color="auto" w:fill="F7CAAC"/>
          </w:tcPr>
          <w:p w:rsidR="00F72C90" w:rsidRPr="00F72C90" w:rsidRDefault="00F72C90" w:rsidP="00F72C90">
            <w:pPr>
              <w:jc w:val="both"/>
              <w:rPr>
                <w:b/>
              </w:rPr>
            </w:pPr>
            <w:r w:rsidRPr="00F72C90">
              <w:rPr>
                <w:b/>
              </w:rPr>
              <w:t>Informace o způsobu kontaktu s vyučujícím</w:t>
            </w:r>
          </w:p>
        </w:tc>
      </w:tr>
      <w:tr w:rsidR="00F72C90" w:rsidRPr="00F72C90" w:rsidTr="000B39D7">
        <w:trPr>
          <w:trHeight w:val="817"/>
        </w:trPr>
        <w:tc>
          <w:tcPr>
            <w:tcW w:w="9855" w:type="dxa"/>
            <w:gridSpan w:val="8"/>
          </w:tcPr>
          <w:p w:rsidR="00F72C90" w:rsidRPr="00F72C90" w:rsidRDefault="00F72C90" w:rsidP="00F72C90">
            <w:pPr>
              <w:autoSpaceDE w:val="0"/>
              <w:autoSpaceDN w:val="0"/>
              <w:adjustRightInd w:val="0"/>
              <w:rPr>
                <w:rFonts w:eastAsia="Calibri"/>
              </w:rPr>
            </w:pPr>
          </w:p>
          <w:p w:rsidR="00F72C90" w:rsidRPr="00F72C90" w:rsidRDefault="00F72C90" w:rsidP="00F72C90">
            <w:pPr>
              <w:autoSpaceDE w:val="0"/>
              <w:autoSpaceDN w:val="0"/>
              <w:adjustRightInd w:val="0"/>
              <w:rPr>
                <w:rFonts w:eastAsia="Calibri"/>
              </w:rPr>
            </w:pPr>
            <w:r w:rsidRPr="00F72C90">
              <w:rPr>
                <w:rFonts w:eastAsia="Calibri"/>
              </w:rPr>
              <w:t>Osobní či emailová konzultace ve stanovených konzultačních hodinách dvakrát 2 hodiny týdně.</w:t>
            </w:r>
          </w:p>
          <w:p w:rsidR="00F72C90" w:rsidRPr="00F72C90" w:rsidRDefault="00F72C90" w:rsidP="00F72C90">
            <w:pPr>
              <w:autoSpaceDE w:val="0"/>
              <w:autoSpaceDN w:val="0"/>
              <w:adjustRightInd w:val="0"/>
              <w:rPr>
                <w:rFonts w:eastAsia="Calibri"/>
                <w:color w:val="FF0000"/>
              </w:rPr>
            </w:pPr>
          </w:p>
        </w:tc>
      </w:tr>
    </w:tbl>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2F4338" w:rsidRDefault="002F4338" w:rsidP="00EE4FFE">
      <w:pPr>
        <w:spacing w:after="160" w:line="259" w:lineRule="auto"/>
      </w:pPr>
    </w:p>
    <w:p w:rsidR="000B39D7" w:rsidRDefault="000B39D7" w:rsidP="00EE4FFE">
      <w:pPr>
        <w:spacing w:after="160" w:line="259" w:lineRule="auto"/>
      </w:pPr>
    </w:p>
    <w:p w:rsidR="002F4338" w:rsidRDefault="002F4338" w:rsidP="00EE4FFE">
      <w:pPr>
        <w:spacing w:after="160" w:line="259" w:lineRule="auto"/>
      </w:pPr>
    </w:p>
    <w:p w:rsidR="002F4338" w:rsidRDefault="002F4338"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2F4338" w:rsidRDefault="002F4338"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2C90" w:rsidRPr="00F72C90" w:rsidTr="00A527E7">
        <w:tc>
          <w:tcPr>
            <w:tcW w:w="9855" w:type="dxa"/>
            <w:gridSpan w:val="8"/>
            <w:tcBorders>
              <w:bottom w:val="double" w:sz="4" w:space="0" w:color="auto"/>
            </w:tcBorders>
            <w:shd w:val="clear" w:color="auto" w:fill="BDD6EE"/>
          </w:tcPr>
          <w:p w:rsidR="00F72C90" w:rsidRPr="00F72C90" w:rsidRDefault="00F72C90" w:rsidP="00F72C90">
            <w:pPr>
              <w:jc w:val="both"/>
              <w:rPr>
                <w:b/>
                <w:sz w:val="28"/>
              </w:rPr>
            </w:pPr>
            <w:r w:rsidRPr="00F72C90">
              <w:lastRenderedPageBreak/>
              <w:br w:type="page"/>
            </w:r>
            <w:r w:rsidRPr="00F72C90">
              <w:rPr>
                <w:b/>
                <w:sz w:val="28"/>
              </w:rPr>
              <w:t>B-III – Charakteristika studijního předmětu</w:t>
            </w:r>
          </w:p>
        </w:tc>
      </w:tr>
      <w:tr w:rsidR="00F72C90" w:rsidRPr="00F72C90" w:rsidTr="00A527E7">
        <w:tc>
          <w:tcPr>
            <w:tcW w:w="3086" w:type="dxa"/>
            <w:tcBorders>
              <w:top w:val="double" w:sz="4" w:space="0" w:color="auto"/>
            </w:tcBorders>
            <w:shd w:val="clear" w:color="auto" w:fill="F7CAAC"/>
          </w:tcPr>
          <w:p w:rsidR="00F72C90" w:rsidRPr="00F72C90" w:rsidRDefault="00F72C90" w:rsidP="00F72C90">
            <w:pPr>
              <w:jc w:val="both"/>
              <w:rPr>
                <w:b/>
              </w:rPr>
            </w:pPr>
            <w:r w:rsidRPr="00F72C90">
              <w:rPr>
                <w:b/>
              </w:rPr>
              <w:t>Název studijního předmětu</w:t>
            </w:r>
          </w:p>
        </w:tc>
        <w:tc>
          <w:tcPr>
            <w:tcW w:w="6769" w:type="dxa"/>
            <w:gridSpan w:val="7"/>
            <w:tcBorders>
              <w:top w:val="double" w:sz="4" w:space="0" w:color="auto"/>
            </w:tcBorders>
          </w:tcPr>
          <w:p w:rsidR="00F72C90" w:rsidRPr="00F72C90" w:rsidRDefault="00F72C90" w:rsidP="00F72C90">
            <w:pPr>
              <w:jc w:val="both"/>
              <w:rPr>
                <w:color w:val="1F497D"/>
              </w:rPr>
            </w:pPr>
            <w:r w:rsidRPr="00F72C90">
              <w:t>Produkce v kulturních a kreativních odvětvích IV</w:t>
            </w:r>
          </w:p>
        </w:tc>
      </w:tr>
      <w:tr w:rsidR="00F72C90" w:rsidRPr="00F72C90" w:rsidTr="00A527E7">
        <w:tc>
          <w:tcPr>
            <w:tcW w:w="3086" w:type="dxa"/>
            <w:shd w:val="clear" w:color="auto" w:fill="F7CAAC"/>
          </w:tcPr>
          <w:p w:rsidR="00F72C90" w:rsidRPr="00F72C90" w:rsidRDefault="00F72C90" w:rsidP="00F72C90">
            <w:pPr>
              <w:rPr>
                <w:b/>
              </w:rPr>
            </w:pPr>
            <w:r w:rsidRPr="00F72C90">
              <w:rPr>
                <w:b/>
              </w:rPr>
              <w:t>Typ předmětu</w:t>
            </w:r>
          </w:p>
        </w:tc>
        <w:tc>
          <w:tcPr>
            <w:tcW w:w="3406" w:type="dxa"/>
            <w:gridSpan w:val="4"/>
          </w:tcPr>
          <w:p w:rsidR="00F72C90" w:rsidRPr="00F72C90" w:rsidRDefault="00F72C90" w:rsidP="00F72C90">
            <w:pPr>
              <w:autoSpaceDE w:val="0"/>
              <w:autoSpaceDN w:val="0"/>
              <w:adjustRightInd w:val="0"/>
            </w:pPr>
            <w:r w:rsidRPr="00F72C90">
              <w:rPr>
                <w:rFonts w:eastAsia="Calibri"/>
              </w:rPr>
              <w:t xml:space="preserve">povinný, </w:t>
            </w:r>
            <w:r w:rsidRPr="00F72C90">
              <w:rPr>
                <w:rFonts w:eastAsia="Calibri"/>
                <w:bCs/>
              </w:rPr>
              <w:t>PZ</w:t>
            </w:r>
          </w:p>
        </w:tc>
        <w:tc>
          <w:tcPr>
            <w:tcW w:w="2695" w:type="dxa"/>
            <w:gridSpan w:val="2"/>
            <w:shd w:val="clear" w:color="auto" w:fill="F7CAAC"/>
          </w:tcPr>
          <w:p w:rsidR="00F72C90" w:rsidRPr="00F72C90" w:rsidRDefault="00F72C90" w:rsidP="00F72C90">
            <w:pPr>
              <w:jc w:val="both"/>
            </w:pPr>
            <w:r w:rsidRPr="00F72C90">
              <w:rPr>
                <w:b/>
              </w:rPr>
              <w:t>doporučený ročník/semestr</w:t>
            </w:r>
          </w:p>
        </w:tc>
        <w:tc>
          <w:tcPr>
            <w:tcW w:w="668" w:type="dxa"/>
          </w:tcPr>
          <w:p w:rsidR="00F72C90" w:rsidRPr="00F72C90" w:rsidRDefault="00F72C90" w:rsidP="00F72C90">
            <w:pPr>
              <w:jc w:val="both"/>
            </w:pPr>
            <w:r w:rsidRPr="00F72C90">
              <w:t>2/LS</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Rozsah studijního předmětu</w:t>
            </w:r>
          </w:p>
        </w:tc>
        <w:tc>
          <w:tcPr>
            <w:tcW w:w="1701" w:type="dxa"/>
            <w:gridSpan w:val="2"/>
          </w:tcPr>
          <w:p w:rsidR="00F72C90" w:rsidRPr="00F72C90" w:rsidRDefault="00F72C90" w:rsidP="00F72C90">
            <w:pPr>
              <w:autoSpaceDE w:val="0"/>
              <w:autoSpaceDN w:val="0"/>
              <w:adjustRightInd w:val="0"/>
              <w:rPr>
                <w:color w:val="1F497D"/>
              </w:rPr>
            </w:pPr>
            <w:r w:rsidRPr="00F72C90">
              <w:rPr>
                <w:rFonts w:eastAsia="Calibri"/>
              </w:rPr>
              <w:t>13ateliér</w:t>
            </w:r>
          </w:p>
        </w:tc>
        <w:tc>
          <w:tcPr>
            <w:tcW w:w="889" w:type="dxa"/>
            <w:shd w:val="clear" w:color="auto" w:fill="F7CAAC"/>
          </w:tcPr>
          <w:p w:rsidR="00F72C90" w:rsidRPr="00F72C90" w:rsidRDefault="00F72C90" w:rsidP="00F72C90">
            <w:pPr>
              <w:jc w:val="both"/>
              <w:rPr>
                <w:b/>
              </w:rPr>
            </w:pPr>
            <w:r w:rsidRPr="00F72C90">
              <w:rPr>
                <w:b/>
              </w:rPr>
              <w:t xml:space="preserve">hod. </w:t>
            </w:r>
          </w:p>
        </w:tc>
        <w:tc>
          <w:tcPr>
            <w:tcW w:w="816" w:type="dxa"/>
          </w:tcPr>
          <w:p w:rsidR="00F72C90" w:rsidRPr="00F72C90" w:rsidRDefault="00F72C90" w:rsidP="00F72C90">
            <w:pPr>
              <w:jc w:val="both"/>
            </w:pPr>
            <w:r w:rsidRPr="00F72C90">
              <w:t xml:space="preserve">13 </w:t>
            </w:r>
          </w:p>
        </w:tc>
        <w:tc>
          <w:tcPr>
            <w:tcW w:w="2156" w:type="dxa"/>
            <w:shd w:val="clear" w:color="auto" w:fill="F7CAAC"/>
          </w:tcPr>
          <w:p w:rsidR="00F72C90" w:rsidRPr="00F72C90" w:rsidRDefault="00F72C90" w:rsidP="00F72C90">
            <w:pPr>
              <w:jc w:val="both"/>
              <w:rPr>
                <w:b/>
              </w:rPr>
            </w:pPr>
            <w:r w:rsidRPr="00F72C90">
              <w:rPr>
                <w:b/>
              </w:rPr>
              <w:t>kreditů</w:t>
            </w:r>
          </w:p>
        </w:tc>
        <w:tc>
          <w:tcPr>
            <w:tcW w:w="1207" w:type="dxa"/>
            <w:gridSpan w:val="2"/>
          </w:tcPr>
          <w:p w:rsidR="00F72C90" w:rsidRPr="00F72C90" w:rsidRDefault="00F72C90" w:rsidP="00F72C90">
            <w:pPr>
              <w:jc w:val="both"/>
            </w:pPr>
            <w:r w:rsidRPr="00F72C90">
              <w:t>4</w:t>
            </w:r>
          </w:p>
        </w:tc>
      </w:tr>
      <w:tr w:rsidR="00F72C90" w:rsidRPr="00F72C90" w:rsidTr="00A527E7">
        <w:tc>
          <w:tcPr>
            <w:tcW w:w="3086" w:type="dxa"/>
            <w:shd w:val="clear" w:color="auto" w:fill="F7CAAC"/>
          </w:tcPr>
          <w:p w:rsidR="00F72C90" w:rsidRPr="00F72C90" w:rsidRDefault="00F72C90" w:rsidP="00F72C90">
            <w:pPr>
              <w:rPr>
                <w:b/>
              </w:rPr>
            </w:pPr>
            <w:r w:rsidRPr="00F72C90">
              <w:rPr>
                <w:b/>
              </w:rPr>
              <w:t>Prerekvizity, korekvizity, ekvivalence</w:t>
            </w:r>
          </w:p>
        </w:tc>
        <w:tc>
          <w:tcPr>
            <w:tcW w:w="6769" w:type="dxa"/>
            <w:gridSpan w:val="7"/>
          </w:tcPr>
          <w:p w:rsidR="00F72C90" w:rsidRPr="00F72C90" w:rsidRDefault="00F72C90" w:rsidP="002F4338">
            <w:pPr>
              <w:jc w:val="both"/>
            </w:pPr>
          </w:p>
        </w:tc>
      </w:tr>
      <w:tr w:rsidR="00F72C90" w:rsidRPr="00F72C90" w:rsidTr="00A527E7">
        <w:tc>
          <w:tcPr>
            <w:tcW w:w="3086" w:type="dxa"/>
            <w:shd w:val="clear" w:color="auto" w:fill="F7CAAC"/>
          </w:tcPr>
          <w:p w:rsidR="00F72C90" w:rsidRPr="00F72C90" w:rsidRDefault="00F72C90" w:rsidP="00F72C90">
            <w:pPr>
              <w:rPr>
                <w:b/>
              </w:rPr>
            </w:pPr>
            <w:r w:rsidRPr="00F72C90">
              <w:rPr>
                <w:b/>
              </w:rPr>
              <w:t>Způsob ověření studijních výsledků</w:t>
            </w:r>
          </w:p>
        </w:tc>
        <w:tc>
          <w:tcPr>
            <w:tcW w:w="3406" w:type="dxa"/>
            <w:gridSpan w:val="4"/>
          </w:tcPr>
          <w:p w:rsidR="00F72C90" w:rsidRPr="00F72C90" w:rsidRDefault="00F72C90" w:rsidP="00F72C90">
            <w:pPr>
              <w:jc w:val="both"/>
            </w:pPr>
            <w:r w:rsidRPr="00F72C90">
              <w:rPr>
                <w:rFonts w:eastAsia="Calibri"/>
              </w:rPr>
              <w:t>klasifikovaný zápočet</w:t>
            </w:r>
          </w:p>
        </w:tc>
        <w:tc>
          <w:tcPr>
            <w:tcW w:w="2156" w:type="dxa"/>
            <w:shd w:val="clear" w:color="auto" w:fill="F7CAAC"/>
          </w:tcPr>
          <w:p w:rsidR="00F72C90" w:rsidRPr="00F72C90" w:rsidRDefault="00F72C90" w:rsidP="00F72C90">
            <w:pPr>
              <w:jc w:val="both"/>
              <w:rPr>
                <w:b/>
              </w:rPr>
            </w:pPr>
            <w:r w:rsidRPr="00F72C90">
              <w:rPr>
                <w:b/>
              </w:rPr>
              <w:t>Forma výuky</w:t>
            </w:r>
          </w:p>
        </w:tc>
        <w:tc>
          <w:tcPr>
            <w:tcW w:w="1207" w:type="dxa"/>
            <w:gridSpan w:val="2"/>
          </w:tcPr>
          <w:p w:rsidR="00F72C90" w:rsidRPr="00F72C90" w:rsidRDefault="00F72C90" w:rsidP="00F72C90">
            <w:pPr>
              <w:jc w:val="both"/>
            </w:pPr>
            <w:r w:rsidRPr="00F72C90">
              <w:rPr>
                <w:rFonts w:eastAsia="Calibri"/>
              </w:rPr>
              <w:t>ateliér</w:t>
            </w:r>
          </w:p>
        </w:tc>
      </w:tr>
      <w:tr w:rsidR="00F72C90" w:rsidRPr="00F72C90" w:rsidTr="00A527E7">
        <w:tc>
          <w:tcPr>
            <w:tcW w:w="3086" w:type="dxa"/>
            <w:shd w:val="clear" w:color="auto" w:fill="F7CAAC"/>
          </w:tcPr>
          <w:p w:rsidR="00F72C90" w:rsidRPr="00F72C90" w:rsidRDefault="00F72C90" w:rsidP="00F72C90">
            <w:pPr>
              <w:rPr>
                <w:b/>
              </w:rPr>
            </w:pPr>
            <w:r w:rsidRPr="00F72C90">
              <w:rPr>
                <w:b/>
              </w:rPr>
              <w:t>Forma způsobu ověření studijních výsledků a další požadavky na studenta</w:t>
            </w:r>
          </w:p>
        </w:tc>
        <w:tc>
          <w:tcPr>
            <w:tcW w:w="6769" w:type="dxa"/>
            <w:gridSpan w:val="7"/>
            <w:tcBorders>
              <w:bottom w:val="nil"/>
            </w:tcBorders>
          </w:tcPr>
          <w:p w:rsidR="00F72C90" w:rsidRPr="00F72C90" w:rsidRDefault="00F72C90" w:rsidP="00F72C90">
            <w:pPr>
              <w:jc w:val="both"/>
            </w:pPr>
            <w:r w:rsidRPr="00F72C90">
              <w:t xml:space="preserve">Písemná: kritický text k vlastnímu projektu </w:t>
            </w:r>
          </w:p>
          <w:p w:rsidR="00F72C90" w:rsidRPr="00F72C90" w:rsidRDefault="00F72C90" w:rsidP="00F72C90">
            <w:pPr>
              <w:jc w:val="both"/>
            </w:pPr>
            <w:r w:rsidRPr="00F72C90">
              <w:t>Další požadavky na studenta: projekt a jeho prezentace, aktivní účast na výuce</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rPr>
          <w:trHeight w:val="197"/>
        </w:trPr>
        <w:tc>
          <w:tcPr>
            <w:tcW w:w="3086" w:type="dxa"/>
            <w:tcBorders>
              <w:top w:val="nil"/>
            </w:tcBorders>
            <w:shd w:val="clear" w:color="auto" w:fill="F7CAAC"/>
          </w:tcPr>
          <w:p w:rsidR="00F72C90" w:rsidRPr="00F72C90" w:rsidRDefault="00F72C90" w:rsidP="00F72C90">
            <w:pPr>
              <w:jc w:val="both"/>
              <w:rPr>
                <w:b/>
              </w:rPr>
            </w:pPr>
            <w:r w:rsidRPr="00F72C90">
              <w:rPr>
                <w:b/>
              </w:rPr>
              <w:t>Garant předmětu</w:t>
            </w:r>
          </w:p>
        </w:tc>
        <w:tc>
          <w:tcPr>
            <w:tcW w:w="6769" w:type="dxa"/>
            <w:gridSpan w:val="7"/>
            <w:tcBorders>
              <w:top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243"/>
        </w:trPr>
        <w:tc>
          <w:tcPr>
            <w:tcW w:w="3086" w:type="dxa"/>
            <w:tcBorders>
              <w:top w:val="nil"/>
            </w:tcBorders>
            <w:shd w:val="clear" w:color="auto" w:fill="F7CAAC"/>
          </w:tcPr>
          <w:p w:rsidR="00F72C90" w:rsidRPr="00F72C90" w:rsidRDefault="00F72C90" w:rsidP="00F72C90">
            <w:pPr>
              <w:rPr>
                <w:b/>
              </w:rPr>
            </w:pPr>
            <w:r w:rsidRPr="00F72C90">
              <w:rPr>
                <w:b/>
              </w:rPr>
              <w:t>Zapojení garanta do výuky předmětu</w:t>
            </w:r>
          </w:p>
        </w:tc>
        <w:tc>
          <w:tcPr>
            <w:tcW w:w="6769" w:type="dxa"/>
            <w:gridSpan w:val="7"/>
            <w:tcBorders>
              <w:top w:val="nil"/>
            </w:tcBorders>
          </w:tcPr>
          <w:p w:rsidR="00F72C90" w:rsidRPr="00F72C90" w:rsidRDefault="00F72C90" w:rsidP="00F72C90">
            <w:pPr>
              <w:jc w:val="both"/>
              <w:rPr>
                <w:color w:val="1F497D"/>
              </w:rPr>
            </w:pPr>
            <w:r w:rsidRPr="00F72C90">
              <w:rPr>
                <w:rFonts w:eastAsia="Calibri"/>
              </w:rPr>
              <w:t>100 %</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Vyučující</w:t>
            </w:r>
          </w:p>
        </w:tc>
        <w:tc>
          <w:tcPr>
            <w:tcW w:w="6769" w:type="dxa"/>
            <w:gridSpan w:val="7"/>
            <w:tcBorders>
              <w:bottom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Stručná anotace předmětu</w:t>
            </w:r>
          </w:p>
        </w:tc>
        <w:tc>
          <w:tcPr>
            <w:tcW w:w="6769" w:type="dxa"/>
            <w:gridSpan w:val="7"/>
            <w:tcBorders>
              <w:bottom w:val="nil"/>
            </w:tcBorders>
          </w:tcPr>
          <w:p w:rsidR="00F72C90" w:rsidRPr="00F72C90" w:rsidRDefault="00F72C90" w:rsidP="00F72C90">
            <w:pPr>
              <w:jc w:val="both"/>
            </w:pPr>
          </w:p>
        </w:tc>
      </w:tr>
      <w:tr w:rsidR="00F72C90" w:rsidRPr="00F72C90" w:rsidTr="00A527E7">
        <w:trPr>
          <w:trHeight w:val="2266"/>
        </w:trPr>
        <w:tc>
          <w:tcPr>
            <w:tcW w:w="9855" w:type="dxa"/>
            <w:gridSpan w:val="8"/>
            <w:tcBorders>
              <w:top w:val="nil"/>
              <w:bottom w:val="single" w:sz="12" w:space="0" w:color="auto"/>
            </w:tcBorders>
          </w:tcPr>
          <w:p w:rsidR="00F72C90" w:rsidRPr="00F72C90" w:rsidRDefault="00F72C90" w:rsidP="00F72C90">
            <w:pPr>
              <w:jc w:val="both"/>
            </w:pPr>
          </w:p>
          <w:p w:rsidR="00F72C90" w:rsidRPr="00F72C90" w:rsidRDefault="00F72C90" w:rsidP="00F72C90">
            <w:r w:rsidRPr="00F72C90">
              <w:t xml:space="preserve">Kurz navazuje na 3 předchozí semestry. Je zaměřen a individuální práci na vlastním projektu s vlastním tématem, které studenti začali řešit v minulém kurzu. Kurz shrnuje a dále rozvíjí nabyté vědomosti. Důraz je kladen na rozvoj spektra činností a vědomostí, které si student v rámci předešlých kurzů osvojil, jejich kritickou reflexi a aplikaci ve svém projektu. Práce s konkrétními teoriemi a důraz na teoretickou reflexi, interpretaci a veškeré marketingové i manažerské dovednosti. </w:t>
            </w:r>
          </w:p>
          <w:p w:rsidR="00F72C90" w:rsidRPr="00F72C90" w:rsidRDefault="00F72C90" w:rsidP="00F72C90"/>
          <w:p w:rsidR="00F72C90" w:rsidRPr="00F72C90" w:rsidRDefault="00F72C90" w:rsidP="00F72C90">
            <w:r w:rsidRPr="00F72C90">
              <w:t>Výuka probíhá individuálně dle studentova zaměření, které si během studia vyprofiloval, ale v rámci kolektivních konzultací. Studenti tak budou mít možnost poznávání ve vzájemné komparaci.</w:t>
            </w:r>
          </w:p>
          <w:p w:rsidR="00F72C90" w:rsidRPr="00F72C90" w:rsidRDefault="00F72C90" w:rsidP="00F72C90">
            <w:pPr>
              <w:jc w:val="both"/>
            </w:pPr>
          </w:p>
        </w:tc>
      </w:tr>
      <w:tr w:rsidR="00F72C90" w:rsidRPr="00F72C90" w:rsidTr="00A527E7">
        <w:trPr>
          <w:trHeight w:val="265"/>
        </w:trPr>
        <w:tc>
          <w:tcPr>
            <w:tcW w:w="3653" w:type="dxa"/>
            <w:gridSpan w:val="2"/>
            <w:tcBorders>
              <w:top w:val="nil"/>
            </w:tcBorders>
            <w:shd w:val="clear" w:color="auto" w:fill="F7CAAC"/>
          </w:tcPr>
          <w:p w:rsidR="00F72C90" w:rsidRPr="00F72C90" w:rsidRDefault="00F72C90" w:rsidP="00F72C90">
            <w:pPr>
              <w:jc w:val="both"/>
            </w:pPr>
            <w:r w:rsidRPr="00F72C90">
              <w:rPr>
                <w:b/>
              </w:rPr>
              <w:t>Studijní literatura a studijní pomůcky</w:t>
            </w:r>
          </w:p>
        </w:tc>
        <w:tc>
          <w:tcPr>
            <w:tcW w:w="6202" w:type="dxa"/>
            <w:gridSpan w:val="6"/>
            <w:tcBorders>
              <w:top w:val="nil"/>
              <w:bottom w:val="nil"/>
            </w:tcBorders>
          </w:tcPr>
          <w:p w:rsidR="00F72C90" w:rsidRPr="00F72C90" w:rsidRDefault="00F72C90" w:rsidP="00F72C90">
            <w:pPr>
              <w:jc w:val="both"/>
            </w:pPr>
          </w:p>
        </w:tc>
      </w:tr>
      <w:tr w:rsidR="00F72C90" w:rsidRPr="00F72C90" w:rsidTr="00A527E7">
        <w:trPr>
          <w:trHeight w:val="708"/>
        </w:trPr>
        <w:tc>
          <w:tcPr>
            <w:tcW w:w="9855" w:type="dxa"/>
            <w:gridSpan w:val="8"/>
            <w:tcBorders>
              <w:top w:val="nil"/>
            </w:tcBorders>
          </w:tcPr>
          <w:p w:rsidR="00F72C90" w:rsidRPr="00F72C90" w:rsidRDefault="00F72C90" w:rsidP="00F72C90"/>
          <w:p w:rsidR="00F72C90" w:rsidRPr="00D71E8B" w:rsidRDefault="00F72C90" w:rsidP="00F72C90">
            <w:pPr>
              <w:rPr>
                <w:rFonts w:eastAsia="Calibri"/>
                <w:b/>
                <w:lang w:eastAsia="en-US"/>
              </w:rPr>
            </w:pPr>
            <w:r w:rsidRPr="00D71E8B">
              <w:rPr>
                <w:rFonts w:eastAsia="Calibri"/>
                <w:b/>
                <w:lang w:eastAsia="en-US"/>
              </w:rPr>
              <w:t>Povinná:</w:t>
            </w:r>
          </w:p>
          <w:p w:rsidR="00F72C90" w:rsidRPr="00F72C90" w:rsidRDefault="00F72C90" w:rsidP="00F72C90">
            <w:r w:rsidRPr="00F72C90">
              <w:t>Bourriaud, Nicolas: Postprodukce. Praha: Tranzit, 2004</w:t>
            </w:r>
            <w:r w:rsidRPr="00F72C90">
              <w:br/>
              <w:t xml:space="preserve">Foucault, Michel: </w:t>
            </w:r>
            <w:r w:rsidRPr="00F72C90">
              <w:rPr>
                <w:i/>
              </w:rPr>
              <w:t>Myšlení vnějšku.</w:t>
            </w:r>
            <w:r w:rsidRPr="00F72C90">
              <w:t xml:space="preserve"> Praha 2003</w:t>
            </w:r>
            <w:r w:rsidRPr="00F72C90">
              <w:br/>
              <w:t xml:space="preserve">Didi-Huberman, Georges. Nynfa moderna. Praha: Fra, 2010 </w:t>
            </w:r>
            <w:r w:rsidRPr="00F72C90">
              <w:br/>
              <w:t>Petříček, Miroslav: Myšlení obrazem. Praha: Hermann a synové, 2009</w:t>
            </w:r>
            <w:r w:rsidRPr="00F72C90">
              <w:br/>
              <w:t>Slavík, Jan; Chrz, Vladimír; Štěch, Stanislav: Tvorba jako způsob poznávání. Praha: Karolinum, 2013</w:t>
            </w:r>
            <w:r w:rsidRPr="00F72C90">
              <w:br/>
              <w:t>Pospiszyl, Tomáš. Asociativní dějepis umění. Praha: Tranzit, 2014</w:t>
            </w:r>
            <w:r w:rsidRPr="00F72C90">
              <w:br/>
              <w:t xml:space="preserve">SÝKOROVÁ, Lenka (ed): </w:t>
            </w:r>
            <w:r w:rsidRPr="00F72C90">
              <w:rPr>
                <w:i/>
              </w:rPr>
              <w:t>Konečně spolu, Česká nezávislá galerijní scéna 1990</w:t>
            </w:r>
            <w:r w:rsidRPr="00F72C90">
              <w:t xml:space="preserve">– </w:t>
            </w:r>
            <w:r w:rsidRPr="00F72C90">
              <w:rPr>
                <w:i/>
              </w:rPr>
              <w:t>2011.</w:t>
            </w:r>
            <w:r w:rsidRPr="00F72C90">
              <w:t xml:space="preserve"> Ústí nad Labem, FUD UJEP, 2011 ISBN: 978-80-7414-419-6</w:t>
            </w:r>
            <w:r w:rsidRPr="00F72C90">
              <w:br/>
              <w:t>Ward, Ossian: Ways of Lookin. London: Laurene King Publishing Ltd. 2014</w:t>
            </w:r>
            <w:r w:rsidRPr="00F72C90">
              <w:br/>
              <w:t>VESELÁ, R. (ed.): Pozice kurátor. Ústí nad Labem: FUD UJEP, 2016</w:t>
            </w:r>
            <w:r w:rsidRPr="00F72C90">
              <w:br/>
              <w:t>Zuidervaart, Lambert: Umění a sociální transformace. Ústí nad Labem: FUD UJEP, 2015</w:t>
            </w:r>
          </w:p>
          <w:p w:rsidR="00F72C90" w:rsidRPr="00F72C90" w:rsidRDefault="00F72C90" w:rsidP="00F72C90"/>
          <w:p w:rsidR="00F72C90" w:rsidRPr="00D71E8B" w:rsidRDefault="00F72C90" w:rsidP="00F72C90">
            <w:pPr>
              <w:rPr>
                <w:b/>
              </w:rPr>
            </w:pPr>
            <w:r w:rsidRPr="00D71E8B">
              <w:rPr>
                <w:b/>
              </w:rPr>
              <w:t>Doporučená:</w:t>
            </w:r>
          </w:p>
          <w:p w:rsidR="00F72C90" w:rsidRDefault="00F72C90" w:rsidP="00F72C90">
            <w:r w:rsidRPr="00F72C90">
              <w:t>Bourriaud, Nicolas: Altermodern Tate Trienal. London: Tate Publishing, 2009</w:t>
            </w:r>
            <w:r w:rsidRPr="00F72C90">
              <w:br/>
              <w:t xml:space="preserve">DORFLES, Gillo: </w:t>
            </w:r>
            <w:r w:rsidRPr="00F72C90">
              <w:rPr>
                <w:i/>
              </w:rPr>
              <w:t>Proměny umění</w:t>
            </w:r>
            <w:r w:rsidRPr="00F72C90">
              <w:t>. Praha, Odeon, 1976</w:t>
            </w:r>
            <w:r w:rsidRPr="00F72C90">
              <w:rPr>
                <w:rFonts w:eastAsia="Calibri"/>
                <w:b/>
                <w:bCs/>
              </w:rPr>
              <w:br/>
            </w:r>
            <w:r w:rsidRPr="00F72C90">
              <w:rPr>
                <w:color w:val="000000"/>
              </w:rPr>
              <w:t xml:space="preserve">ELIADE, Mircea: </w:t>
            </w:r>
            <w:r w:rsidRPr="00F72C90">
              <w:rPr>
                <w:i/>
                <w:iCs/>
                <w:color w:val="000000"/>
              </w:rPr>
              <w:t xml:space="preserve">Obrazy a symboly: esej o magicko-náboženských symbolech. </w:t>
            </w:r>
            <w:r w:rsidRPr="00F72C90">
              <w:rPr>
                <w:color w:val="000000"/>
              </w:rPr>
              <w:t xml:space="preserve">Brno, Computer Press, 2004, ISBN: 80-722-6902-X </w:t>
            </w:r>
            <w:r w:rsidRPr="00F72C90">
              <w:rPr>
                <w:color w:val="000000"/>
              </w:rPr>
              <w:br/>
              <w:t xml:space="preserve">ELIADE, Mircea: </w:t>
            </w:r>
            <w:r w:rsidRPr="00F72C90">
              <w:rPr>
                <w:i/>
                <w:iCs/>
                <w:color w:val="000000"/>
              </w:rPr>
              <w:t xml:space="preserve">Mýtus o věčném návratu: archetypy a opakování. </w:t>
            </w:r>
            <w:r w:rsidRPr="00F72C90">
              <w:rPr>
                <w:color w:val="000000"/>
              </w:rPr>
              <w:t xml:space="preserve">Praha, Oikoymenh, 2009, ISBN: 978-80-7298-388-9 </w:t>
            </w:r>
            <w:r w:rsidRPr="00F72C90">
              <w:br/>
              <w:t>Didi-Huberman, Georges. Před časem. Praha: Nakladatel:</w:t>
            </w:r>
            <w:hyperlink r:id="rId69" w:history="1">
              <w:r w:rsidRPr="00F72C90">
                <w:t>Barrister &amp; Principal</w:t>
              </w:r>
            </w:hyperlink>
            <w:r w:rsidRPr="00F72C90">
              <w:t>, 2008</w:t>
            </w:r>
            <w:r w:rsidRPr="00F72C90">
              <w:br/>
              <w:t xml:space="preserve">NORBERG-SCHULZ, Christian: </w:t>
            </w:r>
            <w:r w:rsidRPr="00F72C90">
              <w:rPr>
                <w:i/>
                <w:iCs/>
              </w:rPr>
              <w:t>Genius loci</w:t>
            </w:r>
            <w:r w:rsidRPr="00F72C90">
              <w:t xml:space="preserve">: </w:t>
            </w:r>
            <w:r w:rsidRPr="00F72C90">
              <w:rPr>
                <w:i/>
                <w:iCs/>
              </w:rPr>
              <w:t>krajina, místo, architektura</w:t>
            </w:r>
            <w:r w:rsidRPr="00F72C90">
              <w:t>. Praha, Dokořán, 2010, ISBN: 978-80-7363-303-5</w:t>
            </w:r>
            <w:r w:rsidRPr="00F72C90">
              <w:br/>
              <w:t xml:space="preserve">VÁCLAVOVÁ, Denisa; ŽIŽKA, Tomáš (eds): </w:t>
            </w:r>
            <w:r w:rsidRPr="00F72C90">
              <w:rPr>
                <w:i/>
              </w:rPr>
              <w:t>Site-specific</w:t>
            </w:r>
            <w:r w:rsidRPr="00F72C90">
              <w:t>. Praha, Pražská scéna, 2008, ISBN: 970-80-86102-44-3</w:t>
            </w:r>
          </w:p>
          <w:p w:rsidR="001B04F0" w:rsidRPr="00F72C90" w:rsidRDefault="001B04F0" w:rsidP="00F72C90"/>
          <w:p w:rsidR="00F72C90" w:rsidRPr="00F72C90" w:rsidRDefault="00F72C90" w:rsidP="00F72C90">
            <w:pPr>
              <w:jc w:val="both"/>
            </w:pPr>
          </w:p>
        </w:tc>
      </w:tr>
      <w:tr w:rsidR="00F72C90" w:rsidRPr="00F72C90"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72C90" w:rsidRPr="00F72C90" w:rsidRDefault="00F72C90" w:rsidP="00F72C90">
            <w:pPr>
              <w:jc w:val="center"/>
              <w:rPr>
                <w:rFonts w:eastAsia="Calibri"/>
                <w:color w:val="FF0000"/>
                <w:sz w:val="16"/>
                <w:szCs w:val="16"/>
              </w:rPr>
            </w:pPr>
            <w:r w:rsidRPr="00F72C90">
              <w:rPr>
                <w:b/>
              </w:rPr>
              <w:lastRenderedPageBreak/>
              <w:t>Informace ke kombinované nebo distanční formě</w:t>
            </w:r>
          </w:p>
        </w:tc>
      </w:tr>
      <w:tr w:rsidR="00F72C90" w:rsidRPr="00F72C90" w:rsidTr="00A527E7">
        <w:tc>
          <w:tcPr>
            <w:tcW w:w="4787" w:type="dxa"/>
            <w:gridSpan w:val="3"/>
            <w:tcBorders>
              <w:top w:val="single" w:sz="2" w:space="0" w:color="auto"/>
            </w:tcBorders>
            <w:shd w:val="clear" w:color="auto" w:fill="F7CAAC"/>
          </w:tcPr>
          <w:p w:rsidR="00F72C90" w:rsidRPr="00F72C90" w:rsidRDefault="00F72C90" w:rsidP="00F72C90">
            <w:pPr>
              <w:autoSpaceDE w:val="0"/>
              <w:autoSpaceDN w:val="0"/>
              <w:adjustRightInd w:val="0"/>
            </w:pPr>
            <w:r w:rsidRPr="00F72C90">
              <w:rPr>
                <w:b/>
              </w:rPr>
              <w:t>Rozsah konzultací (soustředění)</w:t>
            </w:r>
            <w:r w:rsidRPr="00F72C90">
              <w:rPr>
                <w:rFonts w:eastAsia="Calibri"/>
                <w:sz w:val="24"/>
                <w:szCs w:val="24"/>
              </w:rPr>
              <w:t xml:space="preserve"> </w:t>
            </w:r>
          </w:p>
        </w:tc>
        <w:tc>
          <w:tcPr>
            <w:tcW w:w="889" w:type="dxa"/>
            <w:tcBorders>
              <w:top w:val="single" w:sz="2" w:space="0" w:color="auto"/>
            </w:tcBorders>
          </w:tcPr>
          <w:p w:rsidR="00F72C90" w:rsidRPr="00F72C90" w:rsidRDefault="00F72C90" w:rsidP="00F72C90">
            <w:pPr>
              <w:jc w:val="both"/>
            </w:pPr>
            <w:r w:rsidRPr="00F72C90">
              <w:t>13</w:t>
            </w:r>
          </w:p>
        </w:tc>
        <w:tc>
          <w:tcPr>
            <w:tcW w:w="4179" w:type="dxa"/>
            <w:gridSpan w:val="4"/>
            <w:tcBorders>
              <w:top w:val="single" w:sz="2" w:space="0" w:color="auto"/>
            </w:tcBorders>
            <w:shd w:val="clear" w:color="auto" w:fill="F7CAAC"/>
          </w:tcPr>
          <w:p w:rsidR="00F72C90" w:rsidRPr="00F72C90" w:rsidRDefault="00F72C90" w:rsidP="00F72C90">
            <w:pPr>
              <w:jc w:val="both"/>
              <w:rPr>
                <w:b/>
              </w:rPr>
            </w:pPr>
            <w:r w:rsidRPr="00F72C90">
              <w:rPr>
                <w:b/>
              </w:rPr>
              <w:t xml:space="preserve">hodin </w:t>
            </w:r>
          </w:p>
        </w:tc>
      </w:tr>
      <w:tr w:rsidR="00F72C90" w:rsidRPr="00F72C90" w:rsidTr="00A527E7">
        <w:tc>
          <w:tcPr>
            <w:tcW w:w="9855" w:type="dxa"/>
            <w:gridSpan w:val="8"/>
            <w:shd w:val="clear" w:color="auto" w:fill="F7CAAC"/>
          </w:tcPr>
          <w:p w:rsidR="00F72C90" w:rsidRPr="00F72C90" w:rsidRDefault="00F72C90" w:rsidP="00F72C90">
            <w:pPr>
              <w:jc w:val="both"/>
              <w:rPr>
                <w:b/>
              </w:rPr>
            </w:pPr>
            <w:r w:rsidRPr="00F72C90">
              <w:rPr>
                <w:b/>
              </w:rPr>
              <w:t>Informace o způsobu kontaktu s vyučujícím</w:t>
            </w:r>
          </w:p>
        </w:tc>
      </w:tr>
      <w:tr w:rsidR="00F72C90" w:rsidRPr="00F72C90" w:rsidTr="000B39D7">
        <w:trPr>
          <w:trHeight w:val="818"/>
        </w:trPr>
        <w:tc>
          <w:tcPr>
            <w:tcW w:w="9855" w:type="dxa"/>
            <w:gridSpan w:val="8"/>
          </w:tcPr>
          <w:p w:rsidR="00F72C90" w:rsidRPr="00F72C90" w:rsidRDefault="00F72C90" w:rsidP="00F72C90">
            <w:pPr>
              <w:autoSpaceDE w:val="0"/>
              <w:autoSpaceDN w:val="0"/>
              <w:adjustRightInd w:val="0"/>
              <w:rPr>
                <w:rFonts w:eastAsia="Calibri"/>
              </w:rPr>
            </w:pPr>
          </w:p>
          <w:p w:rsidR="00F72C90" w:rsidRPr="00F72C90" w:rsidRDefault="00F72C90" w:rsidP="00F72C90">
            <w:pPr>
              <w:autoSpaceDE w:val="0"/>
              <w:autoSpaceDN w:val="0"/>
              <w:adjustRightInd w:val="0"/>
              <w:rPr>
                <w:rFonts w:eastAsia="Calibri"/>
              </w:rPr>
            </w:pPr>
            <w:r w:rsidRPr="00F72C90">
              <w:rPr>
                <w:rFonts w:eastAsia="Calibri"/>
              </w:rPr>
              <w:t>Osobní či emailová konzultace ve stanovených konzultačních hodinách.</w:t>
            </w:r>
          </w:p>
          <w:p w:rsidR="00F72C90" w:rsidRPr="00F72C90" w:rsidRDefault="00F72C90" w:rsidP="00F72C90">
            <w:pPr>
              <w:autoSpaceDE w:val="0"/>
              <w:autoSpaceDN w:val="0"/>
              <w:adjustRightInd w:val="0"/>
              <w:rPr>
                <w:rFonts w:eastAsia="Calibri"/>
                <w:color w:val="FF0000"/>
              </w:rPr>
            </w:pPr>
          </w:p>
        </w:tc>
      </w:tr>
    </w:tbl>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225F5B" w:rsidRDefault="00225F5B"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1B04F0" w:rsidRDefault="001B04F0" w:rsidP="00EE4FFE">
      <w:pPr>
        <w:spacing w:after="160" w:line="259" w:lineRule="auto"/>
      </w:pPr>
    </w:p>
    <w:p w:rsidR="000B39D7" w:rsidRDefault="000B39D7" w:rsidP="00EE4FFE">
      <w:pPr>
        <w:spacing w:after="160" w:line="259" w:lineRule="auto"/>
      </w:pPr>
    </w:p>
    <w:p w:rsidR="001B04F0" w:rsidRDefault="001B04F0" w:rsidP="00EE4FFE">
      <w:pPr>
        <w:spacing w:after="160" w:line="259" w:lineRule="auto"/>
      </w:pPr>
    </w:p>
    <w:p w:rsidR="00F72C90" w:rsidRDefault="00F72C90"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2C90" w:rsidRPr="00F72C90" w:rsidTr="00A527E7">
        <w:tc>
          <w:tcPr>
            <w:tcW w:w="9855" w:type="dxa"/>
            <w:gridSpan w:val="8"/>
            <w:tcBorders>
              <w:bottom w:val="double" w:sz="4" w:space="0" w:color="auto"/>
            </w:tcBorders>
            <w:shd w:val="clear" w:color="auto" w:fill="BDD6EE"/>
          </w:tcPr>
          <w:p w:rsidR="00F72C90" w:rsidRPr="00F72C90" w:rsidRDefault="00F72C90" w:rsidP="00F72C90">
            <w:pPr>
              <w:jc w:val="both"/>
              <w:rPr>
                <w:b/>
                <w:sz w:val="28"/>
              </w:rPr>
            </w:pPr>
            <w:r w:rsidRPr="00F72C90">
              <w:lastRenderedPageBreak/>
              <w:br w:type="page"/>
            </w:r>
            <w:r w:rsidRPr="00F72C90">
              <w:rPr>
                <w:b/>
                <w:sz w:val="28"/>
              </w:rPr>
              <w:t>B-III – Charakteristika studijního předmětu</w:t>
            </w:r>
          </w:p>
        </w:tc>
      </w:tr>
      <w:tr w:rsidR="00F72C90" w:rsidRPr="00F72C90" w:rsidTr="00A527E7">
        <w:tc>
          <w:tcPr>
            <w:tcW w:w="3086" w:type="dxa"/>
            <w:tcBorders>
              <w:top w:val="double" w:sz="4" w:space="0" w:color="auto"/>
            </w:tcBorders>
            <w:shd w:val="clear" w:color="auto" w:fill="F7CAAC"/>
          </w:tcPr>
          <w:p w:rsidR="00F72C90" w:rsidRPr="00F72C90" w:rsidRDefault="00F72C90" w:rsidP="00F72C90">
            <w:pPr>
              <w:jc w:val="both"/>
              <w:rPr>
                <w:b/>
              </w:rPr>
            </w:pPr>
            <w:r w:rsidRPr="00F72C90">
              <w:rPr>
                <w:b/>
              </w:rPr>
              <w:t>Název studijního předmětu</w:t>
            </w:r>
          </w:p>
        </w:tc>
        <w:tc>
          <w:tcPr>
            <w:tcW w:w="6769" w:type="dxa"/>
            <w:gridSpan w:val="7"/>
            <w:tcBorders>
              <w:top w:val="double" w:sz="4" w:space="0" w:color="auto"/>
            </w:tcBorders>
          </w:tcPr>
          <w:p w:rsidR="00F72C90" w:rsidRPr="00F72C90" w:rsidRDefault="00F72C90" w:rsidP="00F72C90">
            <w:pPr>
              <w:jc w:val="both"/>
              <w:rPr>
                <w:color w:val="1F497D"/>
              </w:rPr>
            </w:pPr>
            <w:r w:rsidRPr="00F72C90">
              <w:t>Umělecká kritika</w:t>
            </w:r>
          </w:p>
        </w:tc>
      </w:tr>
      <w:tr w:rsidR="00F72C90" w:rsidRPr="00F72C90" w:rsidTr="00A527E7">
        <w:tc>
          <w:tcPr>
            <w:tcW w:w="3086" w:type="dxa"/>
            <w:shd w:val="clear" w:color="auto" w:fill="F7CAAC"/>
          </w:tcPr>
          <w:p w:rsidR="00F72C90" w:rsidRPr="00F72C90" w:rsidRDefault="00F72C90" w:rsidP="00F72C90">
            <w:pPr>
              <w:rPr>
                <w:b/>
              </w:rPr>
            </w:pPr>
            <w:r w:rsidRPr="00F72C90">
              <w:rPr>
                <w:b/>
              </w:rPr>
              <w:t>Typ předmětu</w:t>
            </w:r>
          </w:p>
        </w:tc>
        <w:tc>
          <w:tcPr>
            <w:tcW w:w="3406" w:type="dxa"/>
            <w:gridSpan w:val="4"/>
          </w:tcPr>
          <w:p w:rsidR="00F72C90" w:rsidRPr="00F72C90" w:rsidRDefault="00F72C90" w:rsidP="00F72C90">
            <w:pPr>
              <w:autoSpaceDE w:val="0"/>
              <w:autoSpaceDN w:val="0"/>
              <w:adjustRightInd w:val="0"/>
            </w:pPr>
            <w:r w:rsidRPr="00F72C90">
              <w:rPr>
                <w:rFonts w:eastAsia="Calibri"/>
              </w:rPr>
              <w:t xml:space="preserve">povinně volitelný, </w:t>
            </w:r>
            <w:r w:rsidRPr="00F72C90">
              <w:rPr>
                <w:rFonts w:eastAsia="Calibri"/>
                <w:bCs/>
              </w:rPr>
              <w:t>PZ</w:t>
            </w:r>
          </w:p>
        </w:tc>
        <w:tc>
          <w:tcPr>
            <w:tcW w:w="2695" w:type="dxa"/>
            <w:gridSpan w:val="2"/>
            <w:shd w:val="clear" w:color="auto" w:fill="F7CAAC"/>
          </w:tcPr>
          <w:p w:rsidR="00F72C90" w:rsidRPr="00F72C90" w:rsidRDefault="00F72C90" w:rsidP="00F72C90">
            <w:pPr>
              <w:jc w:val="both"/>
            </w:pPr>
            <w:r w:rsidRPr="00F72C90">
              <w:rPr>
                <w:b/>
              </w:rPr>
              <w:t>doporučený ročník/semestr</w:t>
            </w:r>
          </w:p>
        </w:tc>
        <w:tc>
          <w:tcPr>
            <w:tcW w:w="668" w:type="dxa"/>
          </w:tcPr>
          <w:p w:rsidR="00F72C90" w:rsidRPr="00F72C90" w:rsidRDefault="00F72C90" w:rsidP="00F72C90">
            <w:pPr>
              <w:jc w:val="both"/>
            </w:pPr>
            <w:r w:rsidRPr="00F72C90">
              <w:t>2/ZS</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Rozsah studijního předmětu</w:t>
            </w:r>
          </w:p>
        </w:tc>
        <w:tc>
          <w:tcPr>
            <w:tcW w:w="1701" w:type="dxa"/>
            <w:gridSpan w:val="2"/>
          </w:tcPr>
          <w:p w:rsidR="00F72C90" w:rsidRPr="00F72C90" w:rsidRDefault="00F72C90" w:rsidP="00F72C90">
            <w:pPr>
              <w:autoSpaceDE w:val="0"/>
              <w:autoSpaceDN w:val="0"/>
              <w:adjustRightInd w:val="0"/>
              <w:rPr>
                <w:color w:val="1F497D"/>
              </w:rPr>
            </w:pPr>
            <w:r w:rsidRPr="00F72C90">
              <w:rPr>
                <w:rFonts w:eastAsia="Calibri"/>
              </w:rPr>
              <w:t>4c</w:t>
            </w:r>
          </w:p>
        </w:tc>
        <w:tc>
          <w:tcPr>
            <w:tcW w:w="889" w:type="dxa"/>
            <w:shd w:val="clear" w:color="auto" w:fill="F7CAAC"/>
          </w:tcPr>
          <w:p w:rsidR="00F72C90" w:rsidRPr="00F72C90" w:rsidRDefault="00F72C90" w:rsidP="00F72C90">
            <w:pPr>
              <w:jc w:val="both"/>
              <w:rPr>
                <w:b/>
              </w:rPr>
            </w:pPr>
            <w:r w:rsidRPr="00F72C90">
              <w:rPr>
                <w:b/>
              </w:rPr>
              <w:t xml:space="preserve">hod. </w:t>
            </w:r>
          </w:p>
        </w:tc>
        <w:tc>
          <w:tcPr>
            <w:tcW w:w="816" w:type="dxa"/>
          </w:tcPr>
          <w:p w:rsidR="00F72C90" w:rsidRPr="00F72C90" w:rsidRDefault="00F72C90" w:rsidP="00F72C90">
            <w:pPr>
              <w:jc w:val="both"/>
            </w:pPr>
            <w:r w:rsidRPr="00F72C90">
              <w:t xml:space="preserve">4 </w:t>
            </w:r>
          </w:p>
        </w:tc>
        <w:tc>
          <w:tcPr>
            <w:tcW w:w="2156" w:type="dxa"/>
            <w:shd w:val="clear" w:color="auto" w:fill="F7CAAC"/>
          </w:tcPr>
          <w:p w:rsidR="00F72C90" w:rsidRPr="00F72C90" w:rsidRDefault="00F72C90" w:rsidP="00F72C90">
            <w:pPr>
              <w:jc w:val="both"/>
              <w:rPr>
                <w:b/>
              </w:rPr>
            </w:pPr>
            <w:r w:rsidRPr="00F72C90">
              <w:rPr>
                <w:b/>
              </w:rPr>
              <w:t>kreditů</w:t>
            </w:r>
          </w:p>
        </w:tc>
        <w:tc>
          <w:tcPr>
            <w:tcW w:w="1207" w:type="dxa"/>
            <w:gridSpan w:val="2"/>
          </w:tcPr>
          <w:p w:rsidR="00F72C90" w:rsidRPr="00F72C90" w:rsidRDefault="00F72C90" w:rsidP="00F72C90">
            <w:pPr>
              <w:jc w:val="both"/>
            </w:pPr>
            <w:r w:rsidRPr="00F72C90">
              <w:t>2</w:t>
            </w:r>
          </w:p>
        </w:tc>
      </w:tr>
      <w:tr w:rsidR="00F72C90" w:rsidRPr="00F72C90" w:rsidTr="00A527E7">
        <w:tc>
          <w:tcPr>
            <w:tcW w:w="3086" w:type="dxa"/>
            <w:shd w:val="clear" w:color="auto" w:fill="F7CAAC"/>
          </w:tcPr>
          <w:p w:rsidR="00F72C90" w:rsidRPr="00F72C90" w:rsidRDefault="00F72C90" w:rsidP="00F72C90">
            <w:pPr>
              <w:rPr>
                <w:b/>
              </w:rPr>
            </w:pPr>
            <w:r w:rsidRPr="00F72C90">
              <w:rPr>
                <w:b/>
              </w:rPr>
              <w:t>Prerekvizity, korekvizity, ekvivalence</w:t>
            </w:r>
          </w:p>
        </w:tc>
        <w:tc>
          <w:tcPr>
            <w:tcW w:w="6769" w:type="dxa"/>
            <w:gridSpan w:val="7"/>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rPr>
                <w:b/>
              </w:rPr>
            </w:pPr>
            <w:r w:rsidRPr="00F72C90">
              <w:rPr>
                <w:b/>
              </w:rPr>
              <w:t>Způsob ověření studijních výsledků</w:t>
            </w:r>
          </w:p>
        </w:tc>
        <w:tc>
          <w:tcPr>
            <w:tcW w:w="3406" w:type="dxa"/>
            <w:gridSpan w:val="4"/>
          </w:tcPr>
          <w:p w:rsidR="00F72C90" w:rsidRPr="00F72C90" w:rsidRDefault="00F72C90" w:rsidP="00F72C90">
            <w:pPr>
              <w:jc w:val="both"/>
            </w:pPr>
            <w:r w:rsidRPr="00F72C90">
              <w:rPr>
                <w:rFonts w:eastAsia="Calibri"/>
              </w:rPr>
              <w:t>klasifikovaný zápočet</w:t>
            </w:r>
          </w:p>
        </w:tc>
        <w:tc>
          <w:tcPr>
            <w:tcW w:w="2156" w:type="dxa"/>
            <w:shd w:val="clear" w:color="auto" w:fill="F7CAAC"/>
          </w:tcPr>
          <w:p w:rsidR="00F72C90" w:rsidRPr="00F72C90" w:rsidRDefault="00F72C90" w:rsidP="00F72C90">
            <w:pPr>
              <w:jc w:val="both"/>
              <w:rPr>
                <w:b/>
              </w:rPr>
            </w:pPr>
            <w:r w:rsidRPr="00F72C90">
              <w:rPr>
                <w:b/>
              </w:rPr>
              <w:t>Forma výuky</w:t>
            </w:r>
          </w:p>
        </w:tc>
        <w:tc>
          <w:tcPr>
            <w:tcW w:w="1207" w:type="dxa"/>
            <w:gridSpan w:val="2"/>
          </w:tcPr>
          <w:p w:rsidR="00F72C90" w:rsidRPr="00F72C90" w:rsidRDefault="00F72C90" w:rsidP="00F72C90">
            <w:pPr>
              <w:jc w:val="both"/>
            </w:pPr>
            <w:r w:rsidRPr="00F72C90">
              <w:rPr>
                <w:rFonts w:eastAsia="Calibri"/>
              </w:rPr>
              <w:t>cvičení</w:t>
            </w:r>
          </w:p>
        </w:tc>
      </w:tr>
      <w:tr w:rsidR="00F72C90" w:rsidRPr="00F72C90" w:rsidTr="00A527E7">
        <w:tc>
          <w:tcPr>
            <w:tcW w:w="3086" w:type="dxa"/>
            <w:shd w:val="clear" w:color="auto" w:fill="F7CAAC"/>
          </w:tcPr>
          <w:p w:rsidR="00F72C90" w:rsidRPr="00F72C90" w:rsidRDefault="00F72C90" w:rsidP="00F72C90">
            <w:pPr>
              <w:rPr>
                <w:b/>
              </w:rPr>
            </w:pPr>
            <w:r w:rsidRPr="00F72C90">
              <w:rPr>
                <w:b/>
              </w:rPr>
              <w:t>Forma způsobu ověření studijních výsledků a další požadavky na studenta</w:t>
            </w:r>
          </w:p>
        </w:tc>
        <w:tc>
          <w:tcPr>
            <w:tcW w:w="6769" w:type="dxa"/>
            <w:gridSpan w:val="7"/>
            <w:tcBorders>
              <w:bottom w:val="nil"/>
            </w:tcBorders>
          </w:tcPr>
          <w:p w:rsidR="00F72C90" w:rsidRPr="00F72C90" w:rsidRDefault="00F72C90" w:rsidP="00F72C90">
            <w:pPr>
              <w:jc w:val="both"/>
              <w:rPr>
                <w:color w:val="1F497D"/>
              </w:rPr>
            </w:pPr>
          </w:p>
        </w:tc>
      </w:tr>
      <w:tr w:rsidR="00F72C90" w:rsidRPr="00F72C90" w:rsidTr="00A527E7">
        <w:trPr>
          <w:trHeight w:val="943"/>
        </w:trPr>
        <w:tc>
          <w:tcPr>
            <w:tcW w:w="9855" w:type="dxa"/>
            <w:gridSpan w:val="8"/>
            <w:tcBorders>
              <w:top w:val="nil"/>
            </w:tcBorders>
          </w:tcPr>
          <w:p w:rsidR="00F72C90" w:rsidRPr="00F72C90" w:rsidRDefault="00F72C90" w:rsidP="00F72C90">
            <w:pPr>
              <w:jc w:val="both"/>
            </w:pPr>
            <w:r w:rsidRPr="00F72C90">
              <w:t xml:space="preserve">Kredity budou uděleny na základě aktivní účasti na přednáškách a plnění úkolů zadaných v průběhu semestru (prezentace, kritické texty na dané téma). </w:t>
            </w:r>
          </w:p>
          <w:p w:rsidR="00F72C90" w:rsidRPr="00F72C90" w:rsidRDefault="00F72C90" w:rsidP="00F72C90">
            <w:pPr>
              <w:jc w:val="both"/>
            </w:pPr>
            <w:r w:rsidRPr="00F72C90">
              <w:t>Kurz bude ukončen seminární prací – vlastní kritickou recenzí.</w:t>
            </w:r>
          </w:p>
          <w:p w:rsidR="00F72C90" w:rsidRPr="00F72C90" w:rsidRDefault="00F72C90" w:rsidP="00F72C90">
            <w:pPr>
              <w:jc w:val="both"/>
            </w:pPr>
          </w:p>
        </w:tc>
      </w:tr>
      <w:tr w:rsidR="00F72C90" w:rsidRPr="00F72C90" w:rsidTr="00A527E7">
        <w:trPr>
          <w:trHeight w:val="197"/>
        </w:trPr>
        <w:tc>
          <w:tcPr>
            <w:tcW w:w="3086" w:type="dxa"/>
            <w:tcBorders>
              <w:top w:val="nil"/>
            </w:tcBorders>
            <w:shd w:val="clear" w:color="auto" w:fill="F7CAAC"/>
          </w:tcPr>
          <w:p w:rsidR="00F72C90" w:rsidRPr="00F72C90" w:rsidRDefault="00F72C90" w:rsidP="00F72C90">
            <w:pPr>
              <w:jc w:val="both"/>
              <w:rPr>
                <w:b/>
              </w:rPr>
            </w:pPr>
            <w:r w:rsidRPr="00F72C90">
              <w:rPr>
                <w:b/>
              </w:rPr>
              <w:t>Garant předmětu</w:t>
            </w:r>
          </w:p>
        </w:tc>
        <w:tc>
          <w:tcPr>
            <w:tcW w:w="6769" w:type="dxa"/>
            <w:gridSpan w:val="7"/>
            <w:tcBorders>
              <w:top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243"/>
        </w:trPr>
        <w:tc>
          <w:tcPr>
            <w:tcW w:w="3086" w:type="dxa"/>
            <w:tcBorders>
              <w:top w:val="nil"/>
            </w:tcBorders>
            <w:shd w:val="clear" w:color="auto" w:fill="F7CAAC"/>
          </w:tcPr>
          <w:p w:rsidR="00F72C90" w:rsidRPr="00F72C90" w:rsidRDefault="00F72C90" w:rsidP="00F72C90">
            <w:pPr>
              <w:rPr>
                <w:b/>
              </w:rPr>
            </w:pPr>
            <w:r w:rsidRPr="00F72C90">
              <w:rPr>
                <w:b/>
              </w:rPr>
              <w:t>Zapojení garanta do výuky předmětu</w:t>
            </w:r>
          </w:p>
        </w:tc>
        <w:tc>
          <w:tcPr>
            <w:tcW w:w="6769" w:type="dxa"/>
            <w:gridSpan w:val="7"/>
            <w:tcBorders>
              <w:top w:val="nil"/>
            </w:tcBorders>
          </w:tcPr>
          <w:p w:rsidR="00F72C90" w:rsidRPr="00F72C90" w:rsidRDefault="00F72C90" w:rsidP="00F72C90">
            <w:pPr>
              <w:jc w:val="both"/>
              <w:rPr>
                <w:color w:val="1F497D"/>
              </w:rPr>
            </w:pPr>
            <w:r w:rsidRPr="00F72C90">
              <w:rPr>
                <w:rFonts w:eastAsia="Calibri"/>
              </w:rPr>
              <w:t>100 %</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Vyučující</w:t>
            </w:r>
          </w:p>
        </w:tc>
        <w:tc>
          <w:tcPr>
            <w:tcW w:w="6769" w:type="dxa"/>
            <w:gridSpan w:val="7"/>
            <w:tcBorders>
              <w:bottom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Stručná anotace předmětu</w:t>
            </w:r>
          </w:p>
        </w:tc>
        <w:tc>
          <w:tcPr>
            <w:tcW w:w="6769" w:type="dxa"/>
            <w:gridSpan w:val="7"/>
            <w:tcBorders>
              <w:bottom w:val="nil"/>
            </w:tcBorders>
          </w:tcPr>
          <w:p w:rsidR="00F72C90" w:rsidRPr="00F72C90" w:rsidRDefault="00F72C90" w:rsidP="00F72C90">
            <w:pPr>
              <w:jc w:val="both"/>
            </w:pPr>
          </w:p>
        </w:tc>
      </w:tr>
      <w:tr w:rsidR="00F72C90" w:rsidRPr="00F72C90" w:rsidTr="00A527E7">
        <w:trPr>
          <w:trHeight w:val="3938"/>
        </w:trPr>
        <w:tc>
          <w:tcPr>
            <w:tcW w:w="9855" w:type="dxa"/>
            <w:gridSpan w:val="8"/>
            <w:tcBorders>
              <w:top w:val="nil"/>
              <w:bottom w:val="single" w:sz="12" w:space="0" w:color="auto"/>
            </w:tcBorders>
          </w:tcPr>
          <w:p w:rsidR="00F72C90" w:rsidRPr="00F72C90" w:rsidRDefault="00F72C90" w:rsidP="00F72C90">
            <w:pPr>
              <w:jc w:val="both"/>
            </w:pPr>
          </w:p>
          <w:p w:rsidR="00F72C90" w:rsidRPr="00F72C90" w:rsidRDefault="00F72C90" w:rsidP="00F72C90">
            <w:r w:rsidRPr="00F72C90">
              <w:t xml:space="preserve">V rámci kurzu se student prostřednictvím četby odborných textů a recenzí seznámí s problematikou hodnocení uměleckých děl. Osvojí si interpretaci uměleckých děl v kontextu výstavy, doby, či společnosti a její zprostředkování písemnou formou. </w:t>
            </w:r>
          </w:p>
          <w:p w:rsidR="00F72C90" w:rsidRPr="00F72C90" w:rsidRDefault="00F72C90" w:rsidP="00F72C90">
            <w:r w:rsidRPr="00F72C90">
              <w:t>Charakteristika: Umělecká kritika bude v kurzu chápána v co nejširším smyslu jako hodnocení a reflexe uměleckých děl. Zaměřovat se bude především na aktuální otázky uchopování, hodnocení a interpretace umění.</w:t>
            </w:r>
          </w:p>
          <w:p w:rsidR="00F72C90" w:rsidRPr="00F72C90" w:rsidRDefault="00F72C90" w:rsidP="00F72C90"/>
          <w:p w:rsidR="00F72C90" w:rsidRPr="00F72C90" w:rsidRDefault="00F72C90" w:rsidP="00F72C90">
            <w:r w:rsidRPr="00F72C90">
              <w:t>Osnova:</w:t>
            </w:r>
          </w:p>
          <w:p w:rsidR="00F72C90" w:rsidRPr="00F72C90" w:rsidRDefault="00F72C90" w:rsidP="00700C85">
            <w:pPr>
              <w:numPr>
                <w:ilvl w:val="0"/>
                <w:numId w:val="34"/>
              </w:numPr>
              <w:ind w:left="327" w:hanging="327"/>
            </w:pPr>
            <w:r w:rsidRPr="00F72C90">
              <w:t>Představení základních tendencí v oboru umělecké kritiky; Problematika subjektivity, intersubjektivity a objektivního hodnocení v interpretaci uměleckých děl.</w:t>
            </w:r>
          </w:p>
          <w:p w:rsidR="00F72C90" w:rsidRPr="00F72C90" w:rsidRDefault="00F72C90" w:rsidP="00700C85">
            <w:pPr>
              <w:numPr>
                <w:ilvl w:val="0"/>
                <w:numId w:val="34"/>
              </w:numPr>
              <w:ind w:left="327" w:hanging="327"/>
            </w:pPr>
            <w:r w:rsidRPr="00F72C90">
              <w:t>Obecný přehled stavu umělecké kritiky v České republice a v Evropě. Vliv odborných knih, katalogů, uměleckých periodik a sociálních sítí na tendence současného umění, tvorbu autorů a práci galerií.</w:t>
            </w:r>
          </w:p>
          <w:p w:rsidR="00F72C90" w:rsidRPr="00F72C90" w:rsidRDefault="00F72C90" w:rsidP="00700C85">
            <w:pPr>
              <w:numPr>
                <w:ilvl w:val="0"/>
                <w:numId w:val="34"/>
              </w:numPr>
              <w:ind w:left="327" w:hanging="327"/>
            </w:pPr>
            <w:r w:rsidRPr="00F72C90">
              <w:t xml:space="preserve">Konkrétní příklady zásadních událostí ve světě umění a jejich reflexe uměleckou kritikou. Vlastní hodnocení vztahu mezi uměleckou kritikou a uměleckými díly na aktuálních výstavách v kontrastu jejich PR a recenzích renomovaných autorů. </w:t>
            </w:r>
          </w:p>
          <w:p w:rsidR="00F72C90" w:rsidRPr="00F72C90" w:rsidRDefault="00F72C90" w:rsidP="00F72C90"/>
          <w:p w:rsidR="00F72C90" w:rsidRPr="00F72C90" w:rsidRDefault="00F72C90" w:rsidP="00F72C90">
            <w:r w:rsidRPr="00F72C90">
              <w:t>Kurz předpokládá zájem o současné umění, základní znalost a orientaci v českém uměleckém kontextu, aktivní navštěvování muzeí a galerií a čtení uměleckých periodik.</w:t>
            </w:r>
          </w:p>
          <w:p w:rsidR="00F72C90" w:rsidRPr="00F72C90" w:rsidRDefault="00F72C90" w:rsidP="00F72C90"/>
        </w:tc>
      </w:tr>
      <w:tr w:rsidR="00F72C90" w:rsidRPr="00F72C90" w:rsidTr="00A527E7">
        <w:trPr>
          <w:trHeight w:val="265"/>
        </w:trPr>
        <w:tc>
          <w:tcPr>
            <w:tcW w:w="3653" w:type="dxa"/>
            <w:gridSpan w:val="2"/>
            <w:tcBorders>
              <w:top w:val="nil"/>
            </w:tcBorders>
            <w:shd w:val="clear" w:color="auto" w:fill="F7CAAC"/>
          </w:tcPr>
          <w:p w:rsidR="00F72C90" w:rsidRPr="00F72C90" w:rsidRDefault="00F72C90" w:rsidP="00F72C90">
            <w:pPr>
              <w:jc w:val="both"/>
            </w:pPr>
            <w:r w:rsidRPr="00F72C90">
              <w:rPr>
                <w:b/>
              </w:rPr>
              <w:t>Studijní literatura a studijní pomůcky</w:t>
            </w:r>
          </w:p>
        </w:tc>
        <w:tc>
          <w:tcPr>
            <w:tcW w:w="6202" w:type="dxa"/>
            <w:gridSpan w:val="6"/>
            <w:tcBorders>
              <w:top w:val="nil"/>
              <w:bottom w:val="nil"/>
            </w:tcBorders>
          </w:tcPr>
          <w:p w:rsidR="00F72C90" w:rsidRPr="00F72C90" w:rsidRDefault="00F72C90" w:rsidP="00F72C90">
            <w:pPr>
              <w:jc w:val="both"/>
            </w:pPr>
          </w:p>
        </w:tc>
      </w:tr>
      <w:tr w:rsidR="00F72C90" w:rsidRPr="00F72C90" w:rsidTr="00A527E7">
        <w:trPr>
          <w:trHeight w:val="1497"/>
        </w:trPr>
        <w:tc>
          <w:tcPr>
            <w:tcW w:w="9855" w:type="dxa"/>
            <w:gridSpan w:val="8"/>
            <w:tcBorders>
              <w:top w:val="nil"/>
            </w:tcBorders>
          </w:tcPr>
          <w:p w:rsidR="00F72C90" w:rsidRPr="00F72C90" w:rsidRDefault="00F72C90" w:rsidP="00F72C90">
            <w:pPr>
              <w:jc w:val="both"/>
            </w:pPr>
          </w:p>
          <w:p w:rsidR="00F72C90" w:rsidRPr="00F72C90" w:rsidRDefault="00F72C90" w:rsidP="00F72C90">
            <w:r w:rsidRPr="00B1073D">
              <w:rPr>
                <w:b/>
              </w:rPr>
              <w:t>Povinná:</w:t>
            </w:r>
            <w:r w:rsidRPr="00F72C90">
              <w:rPr>
                <w:b/>
              </w:rPr>
              <w:br/>
            </w:r>
            <w:r w:rsidRPr="00F72C90">
              <w:t>Bourriaud, Nicolas: Altermodern Tate Trienal. London: Tate Publishing, 2009</w:t>
            </w:r>
            <w:r w:rsidRPr="00F72C90">
              <w:br/>
              <w:t>Bourriaud, Nicolas: Postprodukce. Praha: Tranzit, 2004</w:t>
            </w:r>
            <w:r w:rsidRPr="00F72C90">
              <w:br/>
              <w:t>Chalupecký, Jindřich: Cestou necestou. Jinočany:H&amp;H,1999</w:t>
            </w:r>
            <w:r w:rsidRPr="00F72C90">
              <w:br/>
              <w:t>Petříček, Miroslav: Myšlení obrazem. Praha: Hermann a synové, 2009</w:t>
            </w:r>
            <w:r w:rsidRPr="00F72C90">
              <w:br/>
              <w:t>Slavík, Jan; Chrz, Vladimír; Štěch, Stanislav: Tvorba jako způsob poznávání. Praha: Karolinum, 2013</w:t>
            </w:r>
            <w:r w:rsidRPr="00F72C90">
              <w:br/>
              <w:t xml:space="preserve">Zuska, Vladimír (ed.), Umění, krása šeredno: Texty z estetiky 20. Století. Praha: Karolinum, 2004. </w:t>
            </w:r>
            <w:r w:rsidRPr="00F72C90">
              <w:br/>
              <w:t>Ward, Ossian: Ways of Lookin. London: Laurene King Publishing Ltd. 2014</w:t>
            </w:r>
            <w:r w:rsidRPr="00F72C90">
              <w:br/>
              <w:t>Zuidervaart, Lambert: Umění a sociální transformace. Ústí nad Labem: FUD UJEP, 2015</w:t>
            </w:r>
          </w:p>
          <w:p w:rsidR="00F72C90" w:rsidRPr="00F72C90" w:rsidRDefault="00F72C90" w:rsidP="00F72C90"/>
          <w:p w:rsidR="00F72C90" w:rsidRPr="00F72C90" w:rsidRDefault="00F72C90" w:rsidP="00F72C90">
            <w:r w:rsidRPr="00B1073D">
              <w:rPr>
                <w:b/>
              </w:rPr>
              <w:t>Doporučená:</w:t>
            </w:r>
            <w:r w:rsidRPr="00F72C90">
              <w:br/>
              <w:t>Krtička Jan; Prošek, Jan. Dokumentace umění. Ústí nad Labem: FUD UJEP, 2013</w:t>
            </w:r>
            <w:r w:rsidRPr="00F72C90">
              <w:br/>
              <w:t>Pospiszyl, Tomáš. Asociativní dějepis umění. Praha: Tranzit, 2014</w:t>
            </w:r>
            <w:r w:rsidRPr="00F72C90">
              <w:br/>
              <w:t>Didi-Huberman, Georges. Před časem. Praha: Nakladatel:</w:t>
            </w:r>
            <w:hyperlink r:id="rId70" w:history="1">
              <w:r w:rsidRPr="00F72C90">
                <w:t>Barrister &amp; Principal</w:t>
              </w:r>
            </w:hyperlink>
            <w:r w:rsidRPr="00F72C90">
              <w:t>, 2008</w:t>
            </w:r>
            <w:r w:rsidRPr="00F72C90">
              <w:br/>
              <w:t xml:space="preserve">Didi-Huberman, Georges. Nynfa moderna. Praha: Fra, 2010 </w:t>
            </w:r>
          </w:p>
          <w:p w:rsidR="00F72C90" w:rsidRPr="00F72C90" w:rsidRDefault="00F72C90" w:rsidP="00F72C90">
            <w:r w:rsidRPr="00B1073D">
              <w:rPr>
                <w:b/>
              </w:rPr>
              <w:lastRenderedPageBreak/>
              <w:t>Periodika:</w:t>
            </w:r>
            <w:r w:rsidRPr="00F72C90">
              <w:br/>
              <w:t>Bulletin Moravské galerie</w:t>
            </w:r>
            <w:r w:rsidRPr="00F72C90">
              <w:br/>
              <w:t xml:space="preserve">Artalk </w:t>
            </w:r>
            <w:r w:rsidRPr="00F72C90">
              <w:br/>
              <w:t>Flash art</w:t>
            </w:r>
            <w:r w:rsidRPr="00F72C90">
              <w:br/>
              <w:t>A2</w:t>
            </w:r>
          </w:p>
          <w:p w:rsidR="00F72C90" w:rsidRPr="00F72C90" w:rsidRDefault="00F72C90" w:rsidP="00F72C90"/>
          <w:p w:rsidR="00F72C90" w:rsidRPr="00F72C90" w:rsidRDefault="00F72C90" w:rsidP="00F72C90">
            <w:r w:rsidRPr="00F72C90">
              <w:t>Studijní opory budou vzhledem k nutné autopsii s uměleckými díly zadávány a měněny v závislosti na aktuálních výstavách.</w:t>
            </w:r>
          </w:p>
          <w:p w:rsidR="00F72C90" w:rsidRPr="00F72C90" w:rsidRDefault="00F72C90" w:rsidP="00F72C90"/>
        </w:tc>
      </w:tr>
      <w:tr w:rsidR="00F72C90" w:rsidRPr="00F72C90"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72C90" w:rsidRPr="00F72C90" w:rsidRDefault="00F72C90" w:rsidP="00F72C90">
            <w:pPr>
              <w:jc w:val="center"/>
              <w:rPr>
                <w:rFonts w:eastAsia="Calibri"/>
                <w:color w:val="FF0000"/>
              </w:rPr>
            </w:pPr>
            <w:r w:rsidRPr="00F72C90">
              <w:rPr>
                <w:b/>
              </w:rPr>
              <w:lastRenderedPageBreak/>
              <w:t>Informace ke kombinované nebo distanční formě</w:t>
            </w:r>
          </w:p>
        </w:tc>
      </w:tr>
      <w:tr w:rsidR="00F72C90" w:rsidRPr="00F72C90" w:rsidTr="00A527E7">
        <w:tc>
          <w:tcPr>
            <w:tcW w:w="4787" w:type="dxa"/>
            <w:gridSpan w:val="3"/>
            <w:tcBorders>
              <w:top w:val="single" w:sz="2" w:space="0" w:color="auto"/>
            </w:tcBorders>
            <w:shd w:val="clear" w:color="auto" w:fill="F7CAAC"/>
          </w:tcPr>
          <w:p w:rsidR="00F72C90" w:rsidRPr="00F72C90" w:rsidRDefault="00F72C90" w:rsidP="00F72C90">
            <w:pPr>
              <w:autoSpaceDE w:val="0"/>
              <w:autoSpaceDN w:val="0"/>
              <w:adjustRightInd w:val="0"/>
            </w:pPr>
            <w:r w:rsidRPr="00F72C90">
              <w:rPr>
                <w:b/>
              </w:rPr>
              <w:t>Rozsah konzultací (soustředění)</w:t>
            </w:r>
            <w:r w:rsidRPr="00F72C90">
              <w:rPr>
                <w:rFonts w:eastAsia="Calibri"/>
              </w:rPr>
              <w:t xml:space="preserve"> </w:t>
            </w:r>
          </w:p>
        </w:tc>
        <w:tc>
          <w:tcPr>
            <w:tcW w:w="889" w:type="dxa"/>
            <w:tcBorders>
              <w:top w:val="single" w:sz="2" w:space="0" w:color="auto"/>
            </w:tcBorders>
          </w:tcPr>
          <w:p w:rsidR="00F72C90" w:rsidRPr="00F72C90" w:rsidRDefault="00F72C90" w:rsidP="00F72C90">
            <w:pPr>
              <w:jc w:val="both"/>
            </w:pPr>
            <w:r w:rsidRPr="00F72C90">
              <w:t>4</w:t>
            </w:r>
          </w:p>
        </w:tc>
        <w:tc>
          <w:tcPr>
            <w:tcW w:w="4179" w:type="dxa"/>
            <w:gridSpan w:val="4"/>
            <w:tcBorders>
              <w:top w:val="single" w:sz="2" w:space="0" w:color="auto"/>
            </w:tcBorders>
            <w:shd w:val="clear" w:color="auto" w:fill="F7CAAC"/>
          </w:tcPr>
          <w:p w:rsidR="00F72C90" w:rsidRPr="00F72C90" w:rsidRDefault="00F72C90" w:rsidP="00F72C90">
            <w:pPr>
              <w:jc w:val="both"/>
              <w:rPr>
                <w:b/>
              </w:rPr>
            </w:pPr>
            <w:r w:rsidRPr="00F72C90">
              <w:rPr>
                <w:b/>
              </w:rPr>
              <w:t xml:space="preserve">hodin </w:t>
            </w:r>
          </w:p>
        </w:tc>
      </w:tr>
      <w:tr w:rsidR="00F72C90" w:rsidRPr="00F72C90" w:rsidTr="00A527E7">
        <w:tc>
          <w:tcPr>
            <w:tcW w:w="9855" w:type="dxa"/>
            <w:gridSpan w:val="8"/>
            <w:shd w:val="clear" w:color="auto" w:fill="F7CAAC"/>
          </w:tcPr>
          <w:p w:rsidR="00F72C90" w:rsidRPr="00F72C90" w:rsidRDefault="00F72C90" w:rsidP="00F72C90">
            <w:pPr>
              <w:jc w:val="both"/>
              <w:rPr>
                <w:b/>
              </w:rPr>
            </w:pPr>
            <w:r w:rsidRPr="00F72C90">
              <w:rPr>
                <w:b/>
              </w:rPr>
              <w:t>Informace o způsobu kontaktu s vyučujícím</w:t>
            </w:r>
          </w:p>
        </w:tc>
      </w:tr>
      <w:tr w:rsidR="00F72C90" w:rsidRPr="00F72C90" w:rsidTr="000B39D7">
        <w:trPr>
          <w:trHeight w:val="793"/>
        </w:trPr>
        <w:tc>
          <w:tcPr>
            <w:tcW w:w="9855" w:type="dxa"/>
            <w:gridSpan w:val="8"/>
          </w:tcPr>
          <w:p w:rsidR="00F72C90" w:rsidRPr="00F72C90" w:rsidRDefault="00F72C90" w:rsidP="00F72C90">
            <w:pPr>
              <w:autoSpaceDE w:val="0"/>
              <w:autoSpaceDN w:val="0"/>
              <w:adjustRightInd w:val="0"/>
              <w:rPr>
                <w:rFonts w:eastAsia="Calibri"/>
              </w:rPr>
            </w:pPr>
          </w:p>
          <w:p w:rsidR="00F72C90" w:rsidRPr="00F72C90" w:rsidRDefault="00F72C90" w:rsidP="00F72C90">
            <w:pPr>
              <w:autoSpaceDE w:val="0"/>
              <w:autoSpaceDN w:val="0"/>
              <w:adjustRightInd w:val="0"/>
              <w:rPr>
                <w:rFonts w:eastAsia="Calibri"/>
              </w:rPr>
            </w:pPr>
            <w:r w:rsidRPr="00F72C90">
              <w:rPr>
                <w:rFonts w:eastAsia="Calibri"/>
              </w:rPr>
              <w:t>Osobní či emailová konzultace ve stanovených konzultačních hodinách dvakrát 2 hodiny týdně.</w:t>
            </w:r>
          </w:p>
          <w:p w:rsidR="00F72C90" w:rsidRPr="00F72C90" w:rsidRDefault="00F72C90" w:rsidP="00F72C90">
            <w:pPr>
              <w:autoSpaceDE w:val="0"/>
              <w:autoSpaceDN w:val="0"/>
              <w:adjustRightInd w:val="0"/>
              <w:rPr>
                <w:rFonts w:eastAsia="Calibri"/>
                <w:color w:val="FF0000"/>
              </w:rPr>
            </w:pPr>
          </w:p>
        </w:tc>
      </w:tr>
    </w:tbl>
    <w:p w:rsidR="00F72C90" w:rsidRDefault="00F72C90"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0B39D7" w:rsidRDefault="000B39D7"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BE579A" w:rsidRDefault="00BE579A" w:rsidP="00EE4FFE">
      <w:pPr>
        <w:spacing w:after="160" w:line="259" w:lineRule="auto"/>
      </w:pPr>
    </w:p>
    <w:p w:rsidR="006E5DB2" w:rsidRDefault="006E5DB2"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5DB2" w:rsidRPr="006E5DB2" w:rsidTr="00A527E7">
        <w:tc>
          <w:tcPr>
            <w:tcW w:w="9855" w:type="dxa"/>
            <w:gridSpan w:val="8"/>
            <w:tcBorders>
              <w:bottom w:val="double" w:sz="4" w:space="0" w:color="auto"/>
            </w:tcBorders>
            <w:shd w:val="clear" w:color="auto" w:fill="BDD6EE"/>
          </w:tcPr>
          <w:p w:rsidR="006E5DB2" w:rsidRPr="006E5DB2" w:rsidRDefault="006E5DB2" w:rsidP="006E5DB2">
            <w:pPr>
              <w:jc w:val="both"/>
              <w:rPr>
                <w:b/>
                <w:sz w:val="28"/>
              </w:rPr>
            </w:pPr>
            <w:r w:rsidRPr="006E5DB2">
              <w:lastRenderedPageBreak/>
              <w:br w:type="page"/>
            </w:r>
            <w:r w:rsidRPr="006E5DB2">
              <w:rPr>
                <w:b/>
                <w:sz w:val="28"/>
              </w:rPr>
              <w:t>B-III – Charakteristika studijního předmětu</w:t>
            </w:r>
          </w:p>
        </w:tc>
      </w:tr>
      <w:tr w:rsidR="006E5DB2" w:rsidRPr="006E5DB2" w:rsidTr="00A527E7">
        <w:tc>
          <w:tcPr>
            <w:tcW w:w="3086" w:type="dxa"/>
            <w:tcBorders>
              <w:top w:val="double" w:sz="4" w:space="0" w:color="auto"/>
            </w:tcBorders>
            <w:shd w:val="clear" w:color="auto" w:fill="F7CAAC"/>
          </w:tcPr>
          <w:p w:rsidR="006E5DB2" w:rsidRPr="006E5DB2" w:rsidRDefault="006E5DB2" w:rsidP="006E5DB2">
            <w:pPr>
              <w:jc w:val="both"/>
              <w:rPr>
                <w:b/>
              </w:rPr>
            </w:pPr>
            <w:r w:rsidRPr="006E5DB2">
              <w:rPr>
                <w:b/>
              </w:rPr>
              <w:t>Název studijního předmětu</w:t>
            </w:r>
          </w:p>
        </w:tc>
        <w:tc>
          <w:tcPr>
            <w:tcW w:w="6769" w:type="dxa"/>
            <w:gridSpan w:val="7"/>
            <w:tcBorders>
              <w:top w:val="double" w:sz="4" w:space="0" w:color="auto"/>
            </w:tcBorders>
          </w:tcPr>
          <w:p w:rsidR="006E5DB2" w:rsidRPr="00520921" w:rsidRDefault="006E5DB2" w:rsidP="006E5DB2">
            <w:pPr>
              <w:jc w:val="both"/>
            </w:pPr>
            <w:r w:rsidRPr="00520921">
              <w:t>Cross-Cultural Management</w:t>
            </w:r>
          </w:p>
        </w:tc>
      </w:tr>
      <w:tr w:rsidR="006E5DB2" w:rsidRPr="006E5DB2" w:rsidTr="00A527E7">
        <w:tc>
          <w:tcPr>
            <w:tcW w:w="3086" w:type="dxa"/>
            <w:shd w:val="clear" w:color="auto" w:fill="F7CAAC"/>
          </w:tcPr>
          <w:p w:rsidR="006E5DB2" w:rsidRPr="006E5DB2" w:rsidRDefault="006E5DB2" w:rsidP="006E5DB2">
            <w:pPr>
              <w:rPr>
                <w:b/>
              </w:rPr>
            </w:pPr>
            <w:r w:rsidRPr="006E5DB2">
              <w:rPr>
                <w:b/>
              </w:rPr>
              <w:t>Typ předmětu</w:t>
            </w:r>
          </w:p>
        </w:tc>
        <w:tc>
          <w:tcPr>
            <w:tcW w:w="3406" w:type="dxa"/>
            <w:gridSpan w:val="4"/>
          </w:tcPr>
          <w:p w:rsidR="006E5DB2" w:rsidRPr="006E5DB2" w:rsidRDefault="006E5DB2" w:rsidP="006E5DB2">
            <w:pPr>
              <w:jc w:val="both"/>
            </w:pPr>
            <w:r w:rsidRPr="006E5DB2">
              <w:t>povinn</w:t>
            </w:r>
            <w:ins w:id="783" w:author="Ponížilová Hana" w:date="2019-05-31T07:55:00Z">
              <w:r w:rsidR="00520921">
                <w:t>ý</w:t>
              </w:r>
            </w:ins>
            <w:del w:id="784" w:author="Ponížilová Hana" w:date="2019-05-31T07:55:00Z">
              <w:r w:rsidRPr="006E5DB2" w:rsidDel="00520921">
                <w:delText>ě volitelný</w:delText>
              </w:r>
            </w:del>
          </w:p>
        </w:tc>
        <w:tc>
          <w:tcPr>
            <w:tcW w:w="2695" w:type="dxa"/>
            <w:gridSpan w:val="2"/>
            <w:shd w:val="clear" w:color="auto" w:fill="F7CAAC"/>
          </w:tcPr>
          <w:p w:rsidR="006E5DB2" w:rsidRPr="006E5DB2" w:rsidRDefault="006E5DB2" w:rsidP="006E5DB2">
            <w:pPr>
              <w:jc w:val="both"/>
            </w:pPr>
            <w:r w:rsidRPr="006E5DB2">
              <w:rPr>
                <w:b/>
              </w:rPr>
              <w:t>doporučený ročník/semestr</w:t>
            </w:r>
          </w:p>
        </w:tc>
        <w:tc>
          <w:tcPr>
            <w:tcW w:w="668" w:type="dxa"/>
          </w:tcPr>
          <w:p w:rsidR="006E5DB2" w:rsidRPr="006E5DB2" w:rsidRDefault="006E5DB2" w:rsidP="006E5DB2">
            <w:pPr>
              <w:jc w:val="both"/>
            </w:pPr>
            <w:r w:rsidRPr="006E5DB2">
              <w:t>1/LS</w:t>
            </w:r>
          </w:p>
        </w:tc>
      </w:tr>
      <w:tr w:rsidR="006E5DB2" w:rsidRPr="006E5DB2" w:rsidTr="00A527E7">
        <w:tc>
          <w:tcPr>
            <w:tcW w:w="3086" w:type="dxa"/>
            <w:shd w:val="clear" w:color="auto" w:fill="F7CAAC"/>
          </w:tcPr>
          <w:p w:rsidR="006E5DB2" w:rsidRPr="006E5DB2" w:rsidRDefault="006E5DB2" w:rsidP="006E5DB2">
            <w:pPr>
              <w:jc w:val="both"/>
              <w:rPr>
                <w:b/>
              </w:rPr>
            </w:pPr>
            <w:r w:rsidRPr="006E5DB2">
              <w:rPr>
                <w:b/>
              </w:rPr>
              <w:t>Rozsah studijního předmětu</w:t>
            </w:r>
          </w:p>
        </w:tc>
        <w:tc>
          <w:tcPr>
            <w:tcW w:w="1701" w:type="dxa"/>
            <w:gridSpan w:val="2"/>
          </w:tcPr>
          <w:p w:rsidR="006E5DB2" w:rsidRPr="006E5DB2" w:rsidRDefault="006E5DB2" w:rsidP="006E5DB2">
            <w:pPr>
              <w:jc w:val="both"/>
              <w:rPr>
                <w:color w:val="1F497D"/>
              </w:rPr>
            </w:pPr>
            <w:r w:rsidRPr="006E5DB2">
              <w:rPr>
                <w:rFonts w:eastAsia="Calibri"/>
              </w:rPr>
              <w:t>10p</w:t>
            </w:r>
          </w:p>
        </w:tc>
        <w:tc>
          <w:tcPr>
            <w:tcW w:w="889" w:type="dxa"/>
            <w:shd w:val="clear" w:color="auto" w:fill="F7CAAC"/>
          </w:tcPr>
          <w:p w:rsidR="006E5DB2" w:rsidRPr="006E5DB2" w:rsidRDefault="006E5DB2" w:rsidP="006E5DB2">
            <w:pPr>
              <w:jc w:val="both"/>
              <w:rPr>
                <w:b/>
              </w:rPr>
            </w:pPr>
            <w:r w:rsidRPr="006E5DB2">
              <w:rPr>
                <w:b/>
              </w:rPr>
              <w:t xml:space="preserve">hod. </w:t>
            </w:r>
          </w:p>
        </w:tc>
        <w:tc>
          <w:tcPr>
            <w:tcW w:w="816" w:type="dxa"/>
          </w:tcPr>
          <w:p w:rsidR="006E5DB2" w:rsidRPr="006E5DB2" w:rsidRDefault="006E5DB2" w:rsidP="006E5DB2">
            <w:pPr>
              <w:jc w:val="both"/>
              <w:rPr>
                <w:sz w:val="18"/>
                <w:szCs w:val="18"/>
              </w:rPr>
            </w:pPr>
            <w:r w:rsidRPr="006E5DB2">
              <w:rPr>
                <w:sz w:val="18"/>
                <w:szCs w:val="18"/>
              </w:rPr>
              <w:t>10</w:t>
            </w:r>
          </w:p>
        </w:tc>
        <w:tc>
          <w:tcPr>
            <w:tcW w:w="2156" w:type="dxa"/>
            <w:shd w:val="clear" w:color="auto" w:fill="F7CAAC"/>
          </w:tcPr>
          <w:p w:rsidR="006E5DB2" w:rsidRPr="006E5DB2" w:rsidRDefault="006E5DB2" w:rsidP="006E5DB2">
            <w:pPr>
              <w:jc w:val="both"/>
              <w:rPr>
                <w:b/>
              </w:rPr>
            </w:pPr>
            <w:r w:rsidRPr="006E5DB2">
              <w:rPr>
                <w:b/>
              </w:rPr>
              <w:t>kreditů</w:t>
            </w:r>
          </w:p>
        </w:tc>
        <w:tc>
          <w:tcPr>
            <w:tcW w:w="1207" w:type="dxa"/>
            <w:gridSpan w:val="2"/>
          </w:tcPr>
          <w:p w:rsidR="006E5DB2" w:rsidRPr="006E5DB2" w:rsidRDefault="006E5DB2" w:rsidP="006E5DB2">
            <w:pPr>
              <w:jc w:val="both"/>
            </w:pPr>
            <w:r w:rsidRPr="006E5DB2">
              <w:t>4</w:t>
            </w:r>
          </w:p>
        </w:tc>
      </w:tr>
      <w:tr w:rsidR="006E5DB2" w:rsidRPr="006E5DB2" w:rsidTr="00A527E7">
        <w:tc>
          <w:tcPr>
            <w:tcW w:w="3086" w:type="dxa"/>
            <w:shd w:val="clear" w:color="auto" w:fill="F7CAAC"/>
          </w:tcPr>
          <w:p w:rsidR="006E5DB2" w:rsidRPr="006E5DB2" w:rsidRDefault="006E5DB2" w:rsidP="006E5DB2">
            <w:pPr>
              <w:rPr>
                <w:b/>
                <w:sz w:val="22"/>
              </w:rPr>
            </w:pPr>
            <w:r w:rsidRPr="006E5DB2">
              <w:rPr>
                <w:b/>
              </w:rPr>
              <w:t>Prerekvizity, korekvizity, ekvivalence</w:t>
            </w:r>
          </w:p>
        </w:tc>
        <w:tc>
          <w:tcPr>
            <w:tcW w:w="6769" w:type="dxa"/>
            <w:gridSpan w:val="7"/>
          </w:tcPr>
          <w:p w:rsidR="006E5DB2" w:rsidRPr="006E5DB2" w:rsidRDefault="006E5DB2" w:rsidP="006E5DB2">
            <w:pPr>
              <w:jc w:val="both"/>
              <w:rPr>
                <w:sz w:val="16"/>
                <w:szCs w:val="16"/>
              </w:rPr>
            </w:pPr>
          </w:p>
        </w:tc>
      </w:tr>
      <w:tr w:rsidR="006E5DB2" w:rsidRPr="006E5DB2" w:rsidTr="00A527E7">
        <w:tc>
          <w:tcPr>
            <w:tcW w:w="3086" w:type="dxa"/>
            <w:shd w:val="clear" w:color="auto" w:fill="F7CAAC"/>
          </w:tcPr>
          <w:p w:rsidR="006E5DB2" w:rsidRPr="006E5DB2" w:rsidRDefault="006E5DB2" w:rsidP="006E5DB2">
            <w:pPr>
              <w:rPr>
                <w:b/>
              </w:rPr>
            </w:pPr>
            <w:r w:rsidRPr="006E5DB2">
              <w:rPr>
                <w:b/>
              </w:rPr>
              <w:t>Způsob ověření studijních výsledků</w:t>
            </w:r>
          </w:p>
        </w:tc>
        <w:tc>
          <w:tcPr>
            <w:tcW w:w="3406" w:type="dxa"/>
            <w:gridSpan w:val="4"/>
          </w:tcPr>
          <w:p w:rsidR="006E5DB2" w:rsidRPr="006E5DB2" w:rsidRDefault="006E5DB2" w:rsidP="006E5DB2">
            <w:pPr>
              <w:jc w:val="both"/>
            </w:pPr>
            <w:r w:rsidRPr="006E5DB2">
              <w:rPr>
                <w:rFonts w:eastAsia="Calibri"/>
              </w:rPr>
              <w:t>zkouška</w:t>
            </w:r>
          </w:p>
        </w:tc>
        <w:tc>
          <w:tcPr>
            <w:tcW w:w="2156" w:type="dxa"/>
            <w:shd w:val="clear" w:color="auto" w:fill="F7CAAC"/>
          </w:tcPr>
          <w:p w:rsidR="006E5DB2" w:rsidRPr="006E5DB2" w:rsidRDefault="006E5DB2" w:rsidP="006E5DB2">
            <w:pPr>
              <w:jc w:val="both"/>
              <w:rPr>
                <w:b/>
              </w:rPr>
            </w:pPr>
            <w:r w:rsidRPr="006E5DB2">
              <w:rPr>
                <w:b/>
              </w:rPr>
              <w:t>Forma výuky</w:t>
            </w:r>
          </w:p>
        </w:tc>
        <w:tc>
          <w:tcPr>
            <w:tcW w:w="1207" w:type="dxa"/>
            <w:gridSpan w:val="2"/>
          </w:tcPr>
          <w:p w:rsidR="006E5DB2" w:rsidRPr="006E5DB2" w:rsidRDefault="006E5DB2" w:rsidP="006E5DB2">
            <w:pPr>
              <w:jc w:val="both"/>
              <w:rPr>
                <w:sz w:val="16"/>
                <w:szCs w:val="16"/>
              </w:rPr>
            </w:pPr>
            <w:r w:rsidRPr="006E5DB2">
              <w:rPr>
                <w:rFonts w:eastAsia="Calibri"/>
              </w:rPr>
              <w:t>přednáška</w:t>
            </w:r>
          </w:p>
        </w:tc>
      </w:tr>
      <w:tr w:rsidR="006E5DB2" w:rsidRPr="006E5DB2" w:rsidTr="00A527E7">
        <w:tc>
          <w:tcPr>
            <w:tcW w:w="3086" w:type="dxa"/>
            <w:shd w:val="clear" w:color="auto" w:fill="F7CAAC"/>
          </w:tcPr>
          <w:p w:rsidR="006E5DB2" w:rsidRPr="006E5DB2" w:rsidRDefault="006E5DB2" w:rsidP="006E5DB2">
            <w:pPr>
              <w:rPr>
                <w:b/>
              </w:rPr>
            </w:pPr>
            <w:r w:rsidRPr="006E5DB2">
              <w:rPr>
                <w:b/>
              </w:rPr>
              <w:t>Forma způsobu ověření studijních výsledků a další požadavky na studenta</w:t>
            </w:r>
          </w:p>
        </w:tc>
        <w:tc>
          <w:tcPr>
            <w:tcW w:w="6769" w:type="dxa"/>
            <w:gridSpan w:val="7"/>
            <w:tcBorders>
              <w:bottom w:val="nil"/>
            </w:tcBorders>
          </w:tcPr>
          <w:p w:rsidR="006E5DB2" w:rsidRPr="006E5DB2" w:rsidRDefault="006E5DB2" w:rsidP="006E5DB2">
            <w:pPr>
              <w:jc w:val="both"/>
              <w:rPr>
                <w:rFonts w:eastAsia="Calibri"/>
              </w:rPr>
            </w:pPr>
            <w:r w:rsidRPr="006E5DB2">
              <w:rPr>
                <w:rFonts w:eastAsia="Calibri"/>
              </w:rPr>
              <w:t>80% povinná účast na semináři – 80% obligatory attendance of seminars</w:t>
            </w:r>
          </w:p>
          <w:p w:rsidR="006E5DB2" w:rsidRPr="006E5DB2" w:rsidRDefault="006E5DB2" w:rsidP="006E5DB2">
            <w:pPr>
              <w:jc w:val="both"/>
              <w:rPr>
                <w:rFonts w:eastAsia="Calibri"/>
              </w:rPr>
            </w:pPr>
            <w:r w:rsidRPr="006E5DB2">
              <w:rPr>
                <w:rFonts w:eastAsia="Calibri"/>
              </w:rPr>
              <w:t>- seminární práce: 20% - Seminary paper: 20%</w:t>
            </w:r>
          </w:p>
          <w:p w:rsidR="006E5DB2" w:rsidRPr="006E5DB2" w:rsidRDefault="006E5DB2" w:rsidP="006E5DB2">
            <w:pPr>
              <w:jc w:val="both"/>
              <w:rPr>
                <w:rFonts w:eastAsia="Calibri"/>
              </w:rPr>
            </w:pPr>
            <w:r w:rsidRPr="006E5DB2">
              <w:rPr>
                <w:rFonts w:eastAsia="Calibri"/>
              </w:rPr>
              <w:t>- prezentace: 15% - Presentation: 15%</w:t>
            </w:r>
          </w:p>
          <w:p w:rsidR="006E5DB2" w:rsidRPr="006E5DB2" w:rsidRDefault="006E5DB2" w:rsidP="006E5DB2">
            <w:pPr>
              <w:jc w:val="both"/>
              <w:rPr>
                <w:color w:val="1F497D"/>
                <w:sz w:val="16"/>
                <w:szCs w:val="16"/>
              </w:rPr>
            </w:pPr>
            <w:r w:rsidRPr="006E5DB2">
              <w:rPr>
                <w:rFonts w:eastAsia="Calibri"/>
              </w:rPr>
              <w:t>- písemná zkouška: 65% - Written exam: 65%</w:t>
            </w:r>
          </w:p>
        </w:tc>
      </w:tr>
      <w:tr w:rsidR="006E5DB2" w:rsidRPr="006E5DB2" w:rsidTr="00A527E7">
        <w:trPr>
          <w:trHeight w:val="554"/>
        </w:trPr>
        <w:tc>
          <w:tcPr>
            <w:tcW w:w="9855" w:type="dxa"/>
            <w:gridSpan w:val="8"/>
            <w:tcBorders>
              <w:top w:val="nil"/>
            </w:tcBorders>
          </w:tcPr>
          <w:p w:rsidR="006E5DB2" w:rsidRPr="006E5DB2" w:rsidRDefault="006E5DB2" w:rsidP="006E5DB2">
            <w:pPr>
              <w:jc w:val="both"/>
            </w:pPr>
          </w:p>
        </w:tc>
      </w:tr>
      <w:tr w:rsidR="006E5DB2" w:rsidRPr="006E5DB2" w:rsidTr="00A527E7">
        <w:trPr>
          <w:trHeight w:val="197"/>
        </w:trPr>
        <w:tc>
          <w:tcPr>
            <w:tcW w:w="3086" w:type="dxa"/>
            <w:tcBorders>
              <w:top w:val="nil"/>
            </w:tcBorders>
            <w:shd w:val="clear" w:color="auto" w:fill="F7CAAC"/>
          </w:tcPr>
          <w:p w:rsidR="006E5DB2" w:rsidRPr="006E5DB2" w:rsidRDefault="006E5DB2" w:rsidP="006E5DB2">
            <w:pPr>
              <w:jc w:val="both"/>
              <w:rPr>
                <w:b/>
              </w:rPr>
            </w:pPr>
            <w:r w:rsidRPr="006E5DB2">
              <w:rPr>
                <w:b/>
              </w:rPr>
              <w:t>Garant předmětu</w:t>
            </w:r>
          </w:p>
        </w:tc>
        <w:tc>
          <w:tcPr>
            <w:tcW w:w="6769" w:type="dxa"/>
            <w:gridSpan w:val="7"/>
            <w:tcBorders>
              <w:top w:val="nil"/>
            </w:tcBorders>
          </w:tcPr>
          <w:p w:rsidR="006E5DB2" w:rsidRPr="006E5DB2" w:rsidRDefault="006E5DB2" w:rsidP="006E5DB2">
            <w:pPr>
              <w:jc w:val="both"/>
            </w:pPr>
            <w:r w:rsidRPr="006E5DB2">
              <w:rPr>
                <w:rFonts w:eastAsia="Calibri"/>
              </w:rPr>
              <w:t>doc. PhDr. Dagmar Weberová, Ph.D., MBA</w:t>
            </w:r>
          </w:p>
        </w:tc>
      </w:tr>
      <w:tr w:rsidR="006E5DB2" w:rsidRPr="006E5DB2" w:rsidTr="00A527E7">
        <w:trPr>
          <w:trHeight w:val="243"/>
        </w:trPr>
        <w:tc>
          <w:tcPr>
            <w:tcW w:w="3086" w:type="dxa"/>
            <w:tcBorders>
              <w:top w:val="nil"/>
            </w:tcBorders>
            <w:shd w:val="clear" w:color="auto" w:fill="F7CAAC"/>
          </w:tcPr>
          <w:p w:rsidR="006E5DB2" w:rsidRPr="006E5DB2" w:rsidRDefault="006E5DB2" w:rsidP="006E5DB2">
            <w:pPr>
              <w:rPr>
                <w:b/>
              </w:rPr>
            </w:pPr>
            <w:r w:rsidRPr="006E5DB2">
              <w:rPr>
                <w:b/>
              </w:rPr>
              <w:t>Zapojení garanta do výuky předmětu</w:t>
            </w:r>
          </w:p>
        </w:tc>
        <w:tc>
          <w:tcPr>
            <w:tcW w:w="6769" w:type="dxa"/>
            <w:gridSpan w:val="7"/>
            <w:tcBorders>
              <w:top w:val="nil"/>
            </w:tcBorders>
          </w:tcPr>
          <w:p w:rsidR="006E5DB2" w:rsidRPr="006E5DB2" w:rsidRDefault="006E5DB2" w:rsidP="006E5DB2">
            <w:pPr>
              <w:jc w:val="both"/>
            </w:pPr>
            <w:r w:rsidRPr="006E5DB2">
              <w:rPr>
                <w:rFonts w:eastAsia="Calibri"/>
              </w:rPr>
              <w:t>100%</w:t>
            </w:r>
          </w:p>
        </w:tc>
      </w:tr>
      <w:tr w:rsidR="006E5DB2" w:rsidRPr="006E5DB2" w:rsidTr="00A527E7">
        <w:tc>
          <w:tcPr>
            <w:tcW w:w="3086" w:type="dxa"/>
            <w:shd w:val="clear" w:color="auto" w:fill="F7CAAC"/>
          </w:tcPr>
          <w:p w:rsidR="006E5DB2" w:rsidRPr="006E5DB2" w:rsidRDefault="006E5DB2" w:rsidP="006E5DB2">
            <w:pPr>
              <w:jc w:val="both"/>
              <w:rPr>
                <w:b/>
              </w:rPr>
            </w:pPr>
            <w:r w:rsidRPr="006E5DB2">
              <w:rPr>
                <w:b/>
              </w:rPr>
              <w:t>Vyučující</w:t>
            </w:r>
          </w:p>
        </w:tc>
        <w:tc>
          <w:tcPr>
            <w:tcW w:w="6769" w:type="dxa"/>
            <w:gridSpan w:val="7"/>
            <w:tcBorders>
              <w:bottom w:val="nil"/>
            </w:tcBorders>
          </w:tcPr>
          <w:p w:rsidR="006E5DB2" w:rsidRPr="006E5DB2" w:rsidRDefault="006E5DB2" w:rsidP="006E5DB2">
            <w:pPr>
              <w:jc w:val="both"/>
            </w:pPr>
            <w:r w:rsidRPr="006E5DB2">
              <w:rPr>
                <w:rFonts w:eastAsia="Calibri"/>
              </w:rPr>
              <w:t>doc. PhDr. Dagmar Weberová, Ph.D., MBA</w:t>
            </w:r>
          </w:p>
        </w:tc>
      </w:tr>
      <w:tr w:rsidR="006E5DB2" w:rsidRPr="006E5DB2" w:rsidTr="00A527E7">
        <w:trPr>
          <w:trHeight w:val="554"/>
        </w:trPr>
        <w:tc>
          <w:tcPr>
            <w:tcW w:w="9855" w:type="dxa"/>
            <w:gridSpan w:val="8"/>
            <w:tcBorders>
              <w:top w:val="nil"/>
            </w:tcBorders>
          </w:tcPr>
          <w:p w:rsidR="006E5DB2" w:rsidRPr="006E5DB2" w:rsidRDefault="006E5DB2" w:rsidP="006E5DB2">
            <w:pPr>
              <w:jc w:val="both"/>
            </w:pPr>
          </w:p>
        </w:tc>
      </w:tr>
      <w:tr w:rsidR="006E5DB2" w:rsidRPr="006E5DB2" w:rsidTr="00A527E7">
        <w:tc>
          <w:tcPr>
            <w:tcW w:w="3086" w:type="dxa"/>
            <w:shd w:val="clear" w:color="auto" w:fill="F7CAAC"/>
          </w:tcPr>
          <w:p w:rsidR="006E5DB2" w:rsidRPr="006E5DB2" w:rsidRDefault="006E5DB2" w:rsidP="006E5DB2">
            <w:pPr>
              <w:jc w:val="both"/>
              <w:rPr>
                <w:b/>
              </w:rPr>
            </w:pPr>
            <w:r w:rsidRPr="006E5DB2">
              <w:rPr>
                <w:b/>
              </w:rPr>
              <w:t>Stručná anotace předmětu</w:t>
            </w:r>
          </w:p>
        </w:tc>
        <w:tc>
          <w:tcPr>
            <w:tcW w:w="6769" w:type="dxa"/>
            <w:gridSpan w:val="7"/>
            <w:tcBorders>
              <w:bottom w:val="nil"/>
            </w:tcBorders>
          </w:tcPr>
          <w:p w:rsidR="006E5DB2" w:rsidRPr="006E5DB2" w:rsidRDefault="006E5DB2" w:rsidP="006E5DB2">
            <w:pPr>
              <w:jc w:val="both"/>
              <w:rPr>
                <w:sz w:val="16"/>
                <w:szCs w:val="16"/>
              </w:rPr>
            </w:pPr>
          </w:p>
        </w:tc>
      </w:tr>
      <w:tr w:rsidR="006E5DB2" w:rsidRPr="006E5DB2" w:rsidTr="00A527E7">
        <w:trPr>
          <w:trHeight w:val="3079"/>
        </w:trPr>
        <w:tc>
          <w:tcPr>
            <w:tcW w:w="9855" w:type="dxa"/>
            <w:gridSpan w:val="8"/>
            <w:tcBorders>
              <w:top w:val="nil"/>
              <w:bottom w:val="single" w:sz="12" w:space="0" w:color="auto"/>
            </w:tcBorders>
          </w:tcPr>
          <w:p w:rsidR="006E5DB2" w:rsidRPr="006E5DB2" w:rsidRDefault="006E5DB2" w:rsidP="006E5DB2">
            <w:pPr>
              <w:jc w:val="both"/>
              <w:rPr>
                <w:rFonts w:eastAsia="Calibri"/>
                <w:lang w:val="en-US"/>
              </w:rPr>
            </w:pPr>
          </w:p>
          <w:p w:rsidR="006E5DB2" w:rsidRPr="006E5DB2" w:rsidRDefault="006E5DB2" w:rsidP="006E5DB2">
            <w:pPr>
              <w:jc w:val="both"/>
              <w:rPr>
                <w:rFonts w:eastAsia="Calibri"/>
                <w:lang w:val="en-US"/>
              </w:rPr>
            </w:pPr>
            <w:r w:rsidRPr="006E5DB2">
              <w:rPr>
                <w:rFonts w:eastAsia="Calibri"/>
                <w:lang w:val="en-US"/>
              </w:rPr>
              <w:t>In this course, students get familiar with the latest approaches to cross-cultural management and are prepared for managing international assignments and global teams.</w:t>
            </w:r>
          </w:p>
          <w:p w:rsidR="006E5DB2" w:rsidRPr="006E5DB2" w:rsidRDefault="006E5DB2" w:rsidP="006E5DB2">
            <w:pPr>
              <w:jc w:val="both"/>
              <w:rPr>
                <w:lang w:val="en-US"/>
              </w:rPr>
            </w:pPr>
          </w:p>
          <w:p w:rsidR="006E5DB2" w:rsidRPr="006E5DB2" w:rsidRDefault="006E5DB2" w:rsidP="00700C85">
            <w:pPr>
              <w:numPr>
                <w:ilvl w:val="0"/>
                <w:numId w:val="35"/>
              </w:numPr>
              <w:contextualSpacing/>
              <w:jc w:val="both"/>
              <w:rPr>
                <w:lang w:val="en-US"/>
              </w:rPr>
            </w:pPr>
            <w:r w:rsidRPr="006E5DB2">
              <w:rPr>
                <w:lang w:val="en-US"/>
              </w:rPr>
              <w:t>Management and multicultural competence</w:t>
            </w:r>
          </w:p>
          <w:p w:rsidR="006E5DB2" w:rsidRPr="006E5DB2" w:rsidRDefault="006E5DB2" w:rsidP="00700C85">
            <w:pPr>
              <w:numPr>
                <w:ilvl w:val="0"/>
                <w:numId w:val="35"/>
              </w:numPr>
              <w:contextualSpacing/>
              <w:jc w:val="both"/>
              <w:rPr>
                <w:lang w:val="en-US"/>
              </w:rPr>
            </w:pPr>
            <w:r w:rsidRPr="006E5DB2">
              <w:rPr>
                <w:lang w:val="en-US"/>
              </w:rPr>
              <w:t>Developing global management skills</w:t>
            </w:r>
          </w:p>
          <w:p w:rsidR="006E5DB2" w:rsidRPr="006E5DB2" w:rsidRDefault="006E5DB2" w:rsidP="00700C85">
            <w:pPr>
              <w:numPr>
                <w:ilvl w:val="0"/>
                <w:numId w:val="35"/>
              </w:numPr>
              <w:contextualSpacing/>
              <w:jc w:val="both"/>
              <w:rPr>
                <w:lang w:val="en-US"/>
              </w:rPr>
            </w:pPr>
            <w:r w:rsidRPr="006E5DB2">
              <w:rPr>
                <w:lang w:val="en-US"/>
              </w:rPr>
              <w:t>Cultural complexities and institutional environments</w:t>
            </w:r>
          </w:p>
          <w:p w:rsidR="006E5DB2" w:rsidRPr="006E5DB2" w:rsidRDefault="006E5DB2" w:rsidP="00700C85">
            <w:pPr>
              <w:numPr>
                <w:ilvl w:val="0"/>
                <w:numId w:val="35"/>
              </w:numPr>
              <w:contextualSpacing/>
              <w:jc w:val="both"/>
              <w:rPr>
                <w:lang w:val="en-US"/>
              </w:rPr>
            </w:pPr>
            <w:r w:rsidRPr="006E5DB2">
              <w:rPr>
                <w:lang w:val="en-US"/>
              </w:rPr>
              <w:t>The organizational and situational environment</w:t>
            </w:r>
          </w:p>
          <w:p w:rsidR="006E5DB2" w:rsidRPr="006E5DB2" w:rsidRDefault="006E5DB2" w:rsidP="00700C85">
            <w:pPr>
              <w:numPr>
                <w:ilvl w:val="0"/>
                <w:numId w:val="35"/>
              </w:numPr>
              <w:contextualSpacing/>
              <w:jc w:val="both"/>
              <w:rPr>
                <w:lang w:val="en-US"/>
              </w:rPr>
            </w:pPr>
            <w:r w:rsidRPr="006E5DB2">
              <w:rPr>
                <w:lang w:val="en-US"/>
              </w:rPr>
              <w:t>Communicating across cultures</w:t>
            </w:r>
          </w:p>
          <w:p w:rsidR="006E5DB2" w:rsidRPr="006E5DB2" w:rsidRDefault="006E5DB2" w:rsidP="00700C85">
            <w:pPr>
              <w:numPr>
                <w:ilvl w:val="0"/>
                <w:numId w:val="35"/>
              </w:numPr>
              <w:contextualSpacing/>
              <w:jc w:val="both"/>
              <w:rPr>
                <w:lang w:val="en-US"/>
              </w:rPr>
            </w:pPr>
            <w:r w:rsidRPr="006E5DB2">
              <w:rPr>
                <w:lang w:val="en-US"/>
              </w:rPr>
              <w:t>Global negotiating</w:t>
            </w:r>
          </w:p>
          <w:p w:rsidR="006E5DB2" w:rsidRPr="006E5DB2" w:rsidRDefault="006E5DB2" w:rsidP="00700C85">
            <w:pPr>
              <w:numPr>
                <w:ilvl w:val="0"/>
                <w:numId w:val="35"/>
              </w:numPr>
              <w:contextualSpacing/>
              <w:jc w:val="both"/>
              <w:rPr>
                <w:lang w:val="en-US"/>
              </w:rPr>
            </w:pPr>
            <w:r w:rsidRPr="006E5DB2">
              <w:rPr>
                <w:lang w:val="en-US"/>
              </w:rPr>
              <w:t>Leading global organizations</w:t>
            </w:r>
          </w:p>
          <w:p w:rsidR="006E5DB2" w:rsidRPr="006E5DB2" w:rsidRDefault="006E5DB2" w:rsidP="00700C85">
            <w:pPr>
              <w:numPr>
                <w:ilvl w:val="0"/>
                <w:numId w:val="35"/>
              </w:numPr>
              <w:contextualSpacing/>
              <w:jc w:val="both"/>
              <w:rPr>
                <w:lang w:val="en-US"/>
              </w:rPr>
            </w:pPr>
            <w:r w:rsidRPr="006E5DB2">
              <w:rPr>
                <w:lang w:val="en-US"/>
              </w:rPr>
              <w:t>Managing a global workforce</w:t>
            </w:r>
          </w:p>
          <w:p w:rsidR="006E5DB2" w:rsidRPr="006E5DB2" w:rsidRDefault="006E5DB2" w:rsidP="00700C85">
            <w:pPr>
              <w:numPr>
                <w:ilvl w:val="0"/>
                <w:numId w:val="35"/>
              </w:numPr>
              <w:contextualSpacing/>
              <w:jc w:val="both"/>
              <w:rPr>
                <w:lang w:val="en-US"/>
              </w:rPr>
            </w:pPr>
            <w:r w:rsidRPr="006E5DB2">
              <w:rPr>
                <w:lang w:val="en-US"/>
              </w:rPr>
              <w:t>Managing global teams</w:t>
            </w:r>
          </w:p>
          <w:p w:rsidR="006E5DB2" w:rsidRPr="006E5DB2" w:rsidRDefault="006E5DB2" w:rsidP="00700C85">
            <w:pPr>
              <w:numPr>
                <w:ilvl w:val="0"/>
                <w:numId w:val="35"/>
              </w:numPr>
              <w:contextualSpacing/>
              <w:jc w:val="both"/>
              <w:rPr>
                <w:lang w:val="en-US"/>
              </w:rPr>
            </w:pPr>
            <w:r w:rsidRPr="006E5DB2">
              <w:rPr>
                <w:lang w:val="en-US"/>
              </w:rPr>
              <w:t>Adapting to local cultures and managing repatriation</w:t>
            </w:r>
          </w:p>
          <w:p w:rsidR="006E5DB2" w:rsidRPr="006E5DB2" w:rsidRDefault="006E5DB2" w:rsidP="006E5DB2">
            <w:pPr>
              <w:ind w:left="720"/>
              <w:contextualSpacing/>
              <w:jc w:val="both"/>
              <w:rPr>
                <w:lang w:val="en-US"/>
              </w:rPr>
            </w:pPr>
          </w:p>
        </w:tc>
      </w:tr>
      <w:tr w:rsidR="006E5DB2" w:rsidRPr="006E5DB2" w:rsidTr="00A527E7">
        <w:trPr>
          <w:trHeight w:val="265"/>
        </w:trPr>
        <w:tc>
          <w:tcPr>
            <w:tcW w:w="3653" w:type="dxa"/>
            <w:gridSpan w:val="2"/>
            <w:tcBorders>
              <w:top w:val="nil"/>
            </w:tcBorders>
            <w:shd w:val="clear" w:color="auto" w:fill="F7CAAC"/>
          </w:tcPr>
          <w:p w:rsidR="006E5DB2" w:rsidRPr="006E5DB2" w:rsidRDefault="006E5DB2" w:rsidP="006E5DB2">
            <w:pPr>
              <w:jc w:val="both"/>
            </w:pPr>
            <w:r w:rsidRPr="006E5DB2">
              <w:rPr>
                <w:b/>
              </w:rPr>
              <w:t>Studijní literatura a studijní pomůcky</w:t>
            </w:r>
          </w:p>
        </w:tc>
        <w:tc>
          <w:tcPr>
            <w:tcW w:w="6202" w:type="dxa"/>
            <w:gridSpan w:val="6"/>
            <w:tcBorders>
              <w:top w:val="nil"/>
              <w:bottom w:val="nil"/>
            </w:tcBorders>
          </w:tcPr>
          <w:p w:rsidR="006E5DB2" w:rsidRPr="006E5DB2" w:rsidRDefault="006E5DB2" w:rsidP="006E5DB2">
            <w:pPr>
              <w:jc w:val="both"/>
            </w:pPr>
          </w:p>
        </w:tc>
      </w:tr>
      <w:tr w:rsidR="006E5DB2" w:rsidRPr="006E5DB2" w:rsidTr="00A527E7">
        <w:trPr>
          <w:trHeight w:val="1497"/>
        </w:trPr>
        <w:tc>
          <w:tcPr>
            <w:tcW w:w="9855" w:type="dxa"/>
            <w:gridSpan w:val="8"/>
            <w:tcBorders>
              <w:top w:val="nil"/>
            </w:tcBorders>
          </w:tcPr>
          <w:p w:rsidR="006E5DB2" w:rsidRPr="006E5DB2" w:rsidRDefault="006E5DB2" w:rsidP="006E5DB2">
            <w:pPr>
              <w:jc w:val="both"/>
            </w:pPr>
          </w:p>
          <w:p w:rsidR="00B1073D" w:rsidRPr="00EE0A44" w:rsidRDefault="00B1073D" w:rsidP="00B1073D">
            <w:pPr>
              <w:jc w:val="both"/>
              <w:rPr>
                <w:b/>
              </w:rPr>
            </w:pPr>
            <w:r w:rsidRPr="00EE0A44">
              <w:rPr>
                <w:b/>
              </w:rPr>
              <w:t>Povinná:</w:t>
            </w:r>
          </w:p>
          <w:p w:rsidR="00B1073D" w:rsidRDefault="00B1073D" w:rsidP="00B1073D">
            <w:pPr>
              <w:jc w:val="both"/>
            </w:pPr>
            <w:r>
              <w:t>Varner, I. &amp; Beamer, L. (2011): Intercultural Communication in the Global Workplace. McGraw-Hill International Edition. Fifth Edition. ISBN: 978-007-128912-2</w:t>
            </w:r>
          </w:p>
          <w:p w:rsidR="00B1073D" w:rsidRDefault="00B1073D" w:rsidP="00B1073D">
            <w:pPr>
              <w:jc w:val="both"/>
            </w:pPr>
          </w:p>
          <w:p w:rsidR="00B1073D" w:rsidRPr="00EE0A44" w:rsidRDefault="00B1073D" w:rsidP="00B1073D">
            <w:pPr>
              <w:jc w:val="both"/>
              <w:rPr>
                <w:b/>
              </w:rPr>
            </w:pPr>
            <w:r w:rsidRPr="00EE0A44">
              <w:rPr>
                <w:b/>
              </w:rPr>
              <w:t>Doporučená:</w:t>
            </w:r>
          </w:p>
          <w:p w:rsidR="00B1073D" w:rsidRDefault="00B1073D" w:rsidP="00B1073D">
            <w:pPr>
              <w:jc w:val="both"/>
            </w:pPr>
            <w:r>
              <w:t xml:space="preserve">Steers, R., M. et al (2013): Management Across Cultures: Developing global competencies. Cambridge University Press. Second Edition. ISBN: </w:t>
            </w:r>
            <w:r w:rsidRPr="00191DC7">
              <w:t>978-1107645912</w:t>
            </w:r>
          </w:p>
          <w:p w:rsidR="00B1073D" w:rsidRDefault="00B1073D" w:rsidP="00B1073D">
            <w:pPr>
              <w:jc w:val="both"/>
            </w:pPr>
            <w:r>
              <w:t>Livermore, D. et al (2015): Leading with Cultural Intelligence: The Real Secret to Success. AMACOM. Second Edition. ISBN: 978-0814449172</w:t>
            </w:r>
          </w:p>
          <w:p w:rsidR="00B1073D" w:rsidRDefault="00B1073D" w:rsidP="00B1073D">
            <w:pPr>
              <w:jc w:val="both"/>
            </w:pPr>
            <w:r>
              <w:t>Thomas, D., C. &amp; Inkson, K. (2009): Cultural Intelligence: Living and working globally. Berrett-Koehler Publishers, Inc. San Francisco. Second Edition. ISBN: 978-1-57675-625-6</w:t>
            </w:r>
          </w:p>
          <w:p w:rsidR="006E5DB2" w:rsidRPr="006E5DB2" w:rsidRDefault="006E5DB2" w:rsidP="006E5DB2">
            <w:pPr>
              <w:jc w:val="both"/>
            </w:pPr>
          </w:p>
        </w:tc>
      </w:tr>
      <w:tr w:rsidR="006E5DB2" w:rsidRPr="006E5DB2"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E5DB2" w:rsidRPr="006E5DB2" w:rsidRDefault="006E5DB2" w:rsidP="006E5DB2">
            <w:pPr>
              <w:jc w:val="center"/>
              <w:rPr>
                <w:rFonts w:eastAsia="Calibri"/>
                <w:color w:val="FF0000"/>
              </w:rPr>
            </w:pPr>
            <w:r w:rsidRPr="006E5DB2">
              <w:rPr>
                <w:b/>
              </w:rPr>
              <w:t>Informace ke kombinované nebo distanční formě</w:t>
            </w:r>
            <w:r w:rsidRPr="006E5DB2">
              <w:rPr>
                <w:rFonts w:eastAsia="Calibri"/>
              </w:rPr>
              <w:t>Kombinovaná forma</w:t>
            </w:r>
          </w:p>
        </w:tc>
      </w:tr>
      <w:tr w:rsidR="006E5DB2" w:rsidRPr="006E5DB2" w:rsidTr="00A527E7">
        <w:tc>
          <w:tcPr>
            <w:tcW w:w="4787" w:type="dxa"/>
            <w:gridSpan w:val="3"/>
            <w:tcBorders>
              <w:top w:val="single" w:sz="2" w:space="0" w:color="auto"/>
            </w:tcBorders>
            <w:shd w:val="clear" w:color="auto" w:fill="F7CAAC"/>
          </w:tcPr>
          <w:p w:rsidR="006E5DB2" w:rsidRPr="006E5DB2" w:rsidRDefault="006E5DB2" w:rsidP="006E5DB2">
            <w:pPr>
              <w:autoSpaceDE w:val="0"/>
              <w:autoSpaceDN w:val="0"/>
              <w:adjustRightInd w:val="0"/>
            </w:pPr>
            <w:r w:rsidRPr="006E5DB2">
              <w:rPr>
                <w:b/>
              </w:rPr>
              <w:t>Rozsah konzultací (soustředění)</w:t>
            </w:r>
            <w:r w:rsidRPr="006E5DB2">
              <w:rPr>
                <w:rFonts w:eastAsia="Calibri"/>
                <w:sz w:val="24"/>
                <w:szCs w:val="24"/>
              </w:rPr>
              <w:t xml:space="preserve"> </w:t>
            </w:r>
          </w:p>
        </w:tc>
        <w:tc>
          <w:tcPr>
            <w:tcW w:w="889" w:type="dxa"/>
            <w:tcBorders>
              <w:top w:val="single" w:sz="2" w:space="0" w:color="auto"/>
            </w:tcBorders>
          </w:tcPr>
          <w:p w:rsidR="006E5DB2" w:rsidRPr="006E5DB2" w:rsidRDefault="006E5DB2" w:rsidP="006E5DB2">
            <w:pPr>
              <w:jc w:val="both"/>
            </w:pPr>
            <w:r w:rsidRPr="006E5DB2">
              <w:t>10</w:t>
            </w:r>
          </w:p>
        </w:tc>
        <w:tc>
          <w:tcPr>
            <w:tcW w:w="4179" w:type="dxa"/>
            <w:gridSpan w:val="4"/>
            <w:tcBorders>
              <w:top w:val="single" w:sz="2" w:space="0" w:color="auto"/>
            </w:tcBorders>
            <w:shd w:val="clear" w:color="auto" w:fill="F7CAAC"/>
          </w:tcPr>
          <w:p w:rsidR="006E5DB2" w:rsidRPr="006E5DB2" w:rsidRDefault="006E5DB2" w:rsidP="006E5DB2">
            <w:pPr>
              <w:jc w:val="both"/>
              <w:rPr>
                <w:b/>
              </w:rPr>
            </w:pPr>
            <w:r w:rsidRPr="006E5DB2">
              <w:rPr>
                <w:b/>
              </w:rPr>
              <w:t xml:space="preserve">hodin </w:t>
            </w:r>
          </w:p>
        </w:tc>
      </w:tr>
      <w:tr w:rsidR="006E5DB2" w:rsidRPr="006E5DB2" w:rsidTr="00A527E7">
        <w:tc>
          <w:tcPr>
            <w:tcW w:w="9855" w:type="dxa"/>
            <w:gridSpan w:val="8"/>
            <w:shd w:val="clear" w:color="auto" w:fill="F7CAAC"/>
          </w:tcPr>
          <w:p w:rsidR="006E5DB2" w:rsidRPr="006E5DB2" w:rsidRDefault="006E5DB2" w:rsidP="006E5DB2">
            <w:pPr>
              <w:jc w:val="both"/>
              <w:rPr>
                <w:b/>
              </w:rPr>
            </w:pPr>
            <w:r w:rsidRPr="006E5DB2">
              <w:rPr>
                <w:b/>
              </w:rPr>
              <w:t>Informace o způsobu kontaktu s vyučujícím</w:t>
            </w:r>
          </w:p>
        </w:tc>
      </w:tr>
      <w:tr w:rsidR="006E5DB2" w:rsidRPr="006E5DB2" w:rsidTr="00BE579A">
        <w:trPr>
          <w:trHeight w:val="692"/>
        </w:trPr>
        <w:tc>
          <w:tcPr>
            <w:tcW w:w="9855" w:type="dxa"/>
            <w:gridSpan w:val="8"/>
          </w:tcPr>
          <w:p w:rsidR="006E5DB2" w:rsidRPr="006E5DB2" w:rsidRDefault="006E5DB2" w:rsidP="006E5DB2">
            <w:pPr>
              <w:autoSpaceDE w:val="0"/>
              <w:autoSpaceDN w:val="0"/>
              <w:adjustRightInd w:val="0"/>
              <w:rPr>
                <w:rFonts w:eastAsia="Calibri"/>
                <w:color w:val="FF0000"/>
                <w:sz w:val="16"/>
                <w:szCs w:val="16"/>
              </w:rPr>
            </w:pPr>
          </w:p>
          <w:p w:rsidR="001B04F0" w:rsidRDefault="001B04F0" w:rsidP="001B04F0">
            <w:pPr>
              <w:jc w:val="both"/>
            </w:pPr>
            <w:r>
              <w:t>O</w:t>
            </w:r>
            <w:r w:rsidRPr="0004481D">
              <w:t>sobně po domluvě + e</w:t>
            </w:r>
            <w:r>
              <w:t>-</w:t>
            </w:r>
            <w:r w:rsidRPr="0004481D">
              <w:t>mailem</w:t>
            </w:r>
            <w:r>
              <w:t>.</w:t>
            </w:r>
          </w:p>
          <w:p w:rsidR="006E5DB2" w:rsidRPr="006E5DB2" w:rsidRDefault="006E5DB2" w:rsidP="006E5DB2">
            <w:pPr>
              <w:autoSpaceDE w:val="0"/>
              <w:autoSpaceDN w:val="0"/>
              <w:adjustRightInd w:val="0"/>
              <w:rPr>
                <w:rFonts w:eastAsia="Calibri"/>
                <w:color w:val="FF0000"/>
                <w:sz w:val="16"/>
                <w:szCs w:val="16"/>
              </w:rPr>
            </w:pPr>
          </w:p>
        </w:tc>
      </w:tr>
    </w:tbl>
    <w:p w:rsidR="006E5DB2" w:rsidRDefault="006E5DB2"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27E7" w:rsidRPr="00A527E7" w:rsidTr="00A527E7">
        <w:tc>
          <w:tcPr>
            <w:tcW w:w="9855" w:type="dxa"/>
            <w:gridSpan w:val="8"/>
            <w:tcBorders>
              <w:bottom w:val="double" w:sz="4" w:space="0" w:color="auto"/>
            </w:tcBorders>
            <w:shd w:val="clear" w:color="auto" w:fill="BDD6EE"/>
          </w:tcPr>
          <w:p w:rsidR="00A527E7" w:rsidRPr="00A527E7" w:rsidRDefault="00A527E7" w:rsidP="00A527E7">
            <w:pPr>
              <w:jc w:val="both"/>
              <w:rPr>
                <w:b/>
                <w:sz w:val="28"/>
              </w:rPr>
            </w:pPr>
            <w:r w:rsidRPr="00A527E7">
              <w:lastRenderedPageBreak/>
              <w:br w:type="page"/>
            </w:r>
            <w:r w:rsidRPr="00A527E7">
              <w:rPr>
                <w:b/>
                <w:sz w:val="28"/>
              </w:rPr>
              <w:t>B-III – Charakteristika studijního předmětu</w:t>
            </w:r>
          </w:p>
        </w:tc>
      </w:tr>
      <w:tr w:rsidR="00A527E7" w:rsidRPr="00A527E7" w:rsidTr="00A527E7">
        <w:tc>
          <w:tcPr>
            <w:tcW w:w="3086" w:type="dxa"/>
            <w:tcBorders>
              <w:top w:val="double" w:sz="4" w:space="0" w:color="auto"/>
            </w:tcBorders>
            <w:shd w:val="clear" w:color="auto" w:fill="F7CAAC"/>
          </w:tcPr>
          <w:p w:rsidR="00A527E7" w:rsidRPr="00A527E7" w:rsidRDefault="00A527E7" w:rsidP="00A527E7">
            <w:pPr>
              <w:jc w:val="both"/>
              <w:rPr>
                <w:b/>
              </w:rPr>
            </w:pPr>
            <w:r w:rsidRPr="00A527E7">
              <w:rPr>
                <w:b/>
              </w:rPr>
              <w:t>Název studijního předmětu</w:t>
            </w:r>
          </w:p>
        </w:tc>
        <w:tc>
          <w:tcPr>
            <w:tcW w:w="6769" w:type="dxa"/>
            <w:gridSpan w:val="7"/>
            <w:tcBorders>
              <w:top w:val="double" w:sz="4" w:space="0" w:color="auto"/>
            </w:tcBorders>
          </w:tcPr>
          <w:p w:rsidR="00A527E7" w:rsidRPr="00A527E7" w:rsidRDefault="00A527E7" w:rsidP="00A527E7">
            <w:pPr>
              <w:jc w:val="both"/>
            </w:pPr>
            <w:r w:rsidRPr="00A527E7">
              <w:t>Estetika pro kulturní management</w:t>
            </w:r>
          </w:p>
        </w:tc>
      </w:tr>
      <w:tr w:rsidR="00A527E7" w:rsidRPr="00A527E7" w:rsidTr="00A527E7">
        <w:tc>
          <w:tcPr>
            <w:tcW w:w="3086" w:type="dxa"/>
            <w:shd w:val="clear" w:color="auto" w:fill="F7CAAC"/>
          </w:tcPr>
          <w:p w:rsidR="00A527E7" w:rsidRPr="00A527E7" w:rsidRDefault="00A527E7" w:rsidP="00A527E7">
            <w:pPr>
              <w:rPr>
                <w:b/>
              </w:rPr>
            </w:pPr>
            <w:r w:rsidRPr="00A527E7">
              <w:rPr>
                <w:b/>
              </w:rPr>
              <w:t>Typ předmětu</w:t>
            </w:r>
          </w:p>
        </w:tc>
        <w:tc>
          <w:tcPr>
            <w:tcW w:w="3406" w:type="dxa"/>
            <w:gridSpan w:val="4"/>
          </w:tcPr>
          <w:p w:rsidR="00A527E7" w:rsidRPr="00A527E7" w:rsidRDefault="00A527E7" w:rsidP="00A527E7">
            <w:pPr>
              <w:jc w:val="both"/>
            </w:pPr>
            <w:r w:rsidRPr="00A527E7">
              <w:rPr>
                <w:rFonts w:eastAsia="Calibri"/>
              </w:rPr>
              <w:t>povinn</w:t>
            </w:r>
            <w:r w:rsidR="00663F90">
              <w:rPr>
                <w:rFonts w:eastAsia="Calibri"/>
              </w:rPr>
              <w:t>ě povinný</w:t>
            </w:r>
            <w:r w:rsidRPr="00A527E7">
              <w:rPr>
                <w:rFonts w:eastAsia="Calibri"/>
              </w:rPr>
              <w:t>, ZT</w:t>
            </w:r>
          </w:p>
        </w:tc>
        <w:tc>
          <w:tcPr>
            <w:tcW w:w="2695" w:type="dxa"/>
            <w:gridSpan w:val="2"/>
            <w:shd w:val="clear" w:color="auto" w:fill="F7CAAC"/>
          </w:tcPr>
          <w:p w:rsidR="00A527E7" w:rsidRPr="00A527E7" w:rsidRDefault="00A527E7" w:rsidP="00A527E7">
            <w:pPr>
              <w:jc w:val="both"/>
            </w:pPr>
            <w:r w:rsidRPr="00A527E7">
              <w:rPr>
                <w:b/>
              </w:rPr>
              <w:t>doporučený ročník/semestr</w:t>
            </w:r>
          </w:p>
        </w:tc>
        <w:tc>
          <w:tcPr>
            <w:tcW w:w="668" w:type="dxa"/>
          </w:tcPr>
          <w:p w:rsidR="00A527E7" w:rsidRPr="00A527E7" w:rsidRDefault="00A527E7" w:rsidP="00A527E7">
            <w:pPr>
              <w:jc w:val="both"/>
            </w:pPr>
            <w:r w:rsidRPr="00A527E7">
              <w:t>1/LS</w:t>
            </w:r>
          </w:p>
        </w:tc>
      </w:tr>
      <w:tr w:rsidR="00A527E7" w:rsidRPr="00A527E7" w:rsidTr="00A527E7">
        <w:tc>
          <w:tcPr>
            <w:tcW w:w="3086" w:type="dxa"/>
            <w:shd w:val="clear" w:color="auto" w:fill="F7CAAC"/>
          </w:tcPr>
          <w:p w:rsidR="00A527E7" w:rsidRPr="00A527E7" w:rsidRDefault="00A527E7" w:rsidP="00A527E7">
            <w:pPr>
              <w:jc w:val="both"/>
              <w:rPr>
                <w:b/>
              </w:rPr>
            </w:pPr>
            <w:r w:rsidRPr="00A527E7">
              <w:rPr>
                <w:b/>
              </w:rPr>
              <w:t>Rozsah studijního předmětu</w:t>
            </w:r>
          </w:p>
        </w:tc>
        <w:tc>
          <w:tcPr>
            <w:tcW w:w="1701" w:type="dxa"/>
            <w:gridSpan w:val="2"/>
          </w:tcPr>
          <w:p w:rsidR="00A527E7" w:rsidRPr="00A527E7" w:rsidRDefault="00A527E7" w:rsidP="00A527E7">
            <w:pPr>
              <w:jc w:val="both"/>
            </w:pPr>
            <w:r w:rsidRPr="00A527E7">
              <w:rPr>
                <w:rFonts w:eastAsia="Calibri"/>
              </w:rPr>
              <w:t>8p</w:t>
            </w:r>
          </w:p>
        </w:tc>
        <w:tc>
          <w:tcPr>
            <w:tcW w:w="889" w:type="dxa"/>
            <w:shd w:val="clear" w:color="auto" w:fill="F7CAAC"/>
          </w:tcPr>
          <w:p w:rsidR="00A527E7" w:rsidRPr="00A527E7" w:rsidRDefault="00A527E7" w:rsidP="00A527E7">
            <w:pPr>
              <w:jc w:val="both"/>
              <w:rPr>
                <w:b/>
              </w:rPr>
            </w:pPr>
            <w:r w:rsidRPr="00A527E7">
              <w:rPr>
                <w:b/>
              </w:rPr>
              <w:t xml:space="preserve">hod. </w:t>
            </w:r>
          </w:p>
        </w:tc>
        <w:tc>
          <w:tcPr>
            <w:tcW w:w="816" w:type="dxa"/>
          </w:tcPr>
          <w:p w:rsidR="00A527E7" w:rsidRPr="00A527E7" w:rsidRDefault="00A527E7" w:rsidP="00A527E7">
            <w:pPr>
              <w:jc w:val="both"/>
            </w:pPr>
            <w:r w:rsidRPr="00A527E7">
              <w:t>8</w:t>
            </w:r>
          </w:p>
        </w:tc>
        <w:tc>
          <w:tcPr>
            <w:tcW w:w="2156" w:type="dxa"/>
            <w:shd w:val="clear" w:color="auto" w:fill="F7CAAC"/>
          </w:tcPr>
          <w:p w:rsidR="00A527E7" w:rsidRPr="00A527E7" w:rsidRDefault="00A527E7" w:rsidP="00A527E7">
            <w:pPr>
              <w:jc w:val="both"/>
              <w:rPr>
                <w:b/>
              </w:rPr>
            </w:pPr>
            <w:r w:rsidRPr="00A527E7">
              <w:rPr>
                <w:b/>
              </w:rPr>
              <w:t>kreditů</w:t>
            </w:r>
          </w:p>
        </w:tc>
        <w:tc>
          <w:tcPr>
            <w:tcW w:w="1207" w:type="dxa"/>
            <w:gridSpan w:val="2"/>
          </w:tcPr>
          <w:p w:rsidR="00A527E7" w:rsidRPr="00A527E7" w:rsidRDefault="00A527E7" w:rsidP="00A527E7">
            <w:pPr>
              <w:jc w:val="both"/>
            </w:pPr>
            <w:r w:rsidRPr="00A527E7">
              <w:t>3</w:t>
            </w:r>
          </w:p>
        </w:tc>
      </w:tr>
      <w:tr w:rsidR="00A527E7" w:rsidRPr="00A527E7" w:rsidTr="00A527E7">
        <w:tc>
          <w:tcPr>
            <w:tcW w:w="3086" w:type="dxa"/>
            <w:shd w:val="clear" w:color="auto" w:fill="F7CAAC"/>
          </w:tcPr>
          <w:p w:rsidR="00A527E7" w:rsidRPr="00A527E7" w:rsidRDefault="00A527E7" w:rsidP="00A527E7">
            <w:pPr>
              <w:rPr>
                <w:b/>
              </w:rPr>
            </w:pPr>
            <w:r w:rsidRPr="00A527E7">
              <w:rPr>
                <w:b/>
              </w:rPr>
              <w:t>Prerekvizity, korekvizity, ekvivalence</w:t>
            </w:r>
          </w:p>
        </w:tc>
        <w:tc>
          <w:tcPr>
            <w:tcW w:w="6769" w:type="dxa"/>
            <w:gridSpan w:val="7"/>
          </w:tcPr>
          <w:p w:rsidR="00A527E7" w:rsidRPr="00A527E7" w:rsidRDefault="00A527E7" w:rsidP="00A527E7">
            <w:pPr>
              <w:jc w:val="both"/>
            </w:pPr>
          </w:p>
        </w:tc>
      </w:tr>
      <w:tr w:rsidR="00A527E7" w:rsidRPr="00A527E7" w:rsidTr="00A527E7">
        <w:tc>
          <w:tcPr>
            <w:tcW w:w="3086" w:type="dxa"/>
            <w:shd w:val="clear" w:color="auto" w:fill="F7CAAC"/>
          </w:tcPr>
          <w:p w:rsidR="00A527E7" w:rsidRPr="00A527E7" w:rsidRDefault="00A527E7" w:rsidP="00A527E7">
            <w:pPr>
              <w:rPr>
                <w:b/>
              </w:rPr>
            </w:pPr>
            <w:r w:rsidRPr="00A527E7">
              <w:rPr>
                <w:b/>
              </w:rPr>
              <w:t>Způsob ověření studijních výsledků</w:t>
            </w:r>
          </w:p>
        </w:tc>
        <w:tc>
          <w:tcPr>
            <w:tcW w:w="3406" w:type="dxa"/>
            <w:gridSpan w:val="4"/>
          </w:tcPr>
          <w:p w:rsidR="00A527E7" w:rsidRPr="00A527E7" w:rsidRDefault="00A527E7" w:rsidP="00A527E7">
            <w:pPr>
              <w:jc w:val="both"/>
            </w:pPr>
            <w:r w:rsidRPr="00A527E7">
              <w:rPr>
                <w:rFonts w:eastAsia="Calibri"/>
              </w:rPr>
              <w:t>zkouška</w:t>
            </w:r>
          </w:p>
        </w:tc>
        <w:tc>
          <w:tcPr>
            <w:tcW w:w="2156" w:type="dxa"/>
            <w:shd w:val="clear" w:color="auto" w:fill="F7CAAC"/>
          </w:tcPr>
          <w:p w:rsidR="00A527E7" w:rsidRPr="00A527E7" w:rsidRDefault="00A527E7" w:rsidP="00A527E7">
            <w:pPr>
              <w:jc w:val="both"/>
              <w:rPr>
                <w:b/>
              </w:rPr>
            </w:pPr>
            <w:r w:rsidRPr="00A527E7">
              <w:rPr>
                <w:b/>
              </w:rPr>
              <w:t>Forma výuky</w:t>
            </w:r>
          </w:p>
        </w:tc>
        <w:tc>
          <w:tcPr>
            <w:tcW w:w="1207" w:type="dxa"/>
            <w:gridSpan w:val="2"/>
          </w:tcPr>
          <w:p w:rsidR="00A527E7" w:rsidRPr="00A527E7" w:rsidRDefault="00A527E7" w:rsidP="00A527E7">
            <w:pPr>
              <w:jc w:val="both"/>
            </w:pPr>
            <w:r w:rsidRPr="00A527E7">
              <w:rPr>
                <w:rFonts w:eastAsia="Calibri"/>
              </w:rPr>
              <w:t xml:space="preserve">přednáška </w:t>
            </w:r>
          </w:p>
        </w:tc>
      </w:tr>
      <w:tr w:rsidR="00A527E7" w:rsidRPr="00A527E7" w:rsidTr="00A527E7">
        <w:tc>
          <w:tcPr>
            <w:tcW w:w="3086" w:type="dxa"/>
            <w:shd w:val="clear" w:color="auto" w:fill="F7CAAC"/>
          </w:tcPr>
          <w:p w:rsidR="00A527E7" w:rsidRPr="00A527E7" w:rsidRDefault="00A527E7" w:rsidP="00A527E7">
            <w:pPr>
              <w:rPr>
                <w:b/>
              </w:rPr>
            </w:pPr>
            <w:r w:rsidRPr="00A527E7">
              <w:rPr>
                <w:b/>
              </w:rPr>
              <w:t>Forma způsobu ověření studijních výsledků a další požadavky na studenta</w:t>
            </w:r>
          </w:p>
        </w:tc>
        <w:tc>
          <w:tcPr>
            <w:tcW w:w="6769" w:type="dxa"/>
            <w:gridSpan w:val="7"/>
            <w:tcBorders>
              <w:bottom w:val="nil"/>
            </w:tcBorders>
          </w:tcPr>
          <w:p w:rsidR="00A527E7" w:rsidRPr="00A527E7" w:rsidRDefault="00A527E7" w:rsidP="00A527E7">
            <w:pPr>
              <w:jc w:val="both"/>
              <w:rPr>
                <w:color w:val="FF0000"/>
              </w:rPr>
            </w:pPr>
            <w:r w:rsidRPr="00A527E7">
              <w:rPr>
                <w:rFonts w:eastAsia="Calibri"/>
              </w:rPr>
              <w:t>ústní zkouška</w:t>
            </w:r>
          </w:p>
        </w:tc>
      </w:tr>
      <w:tr w:rsidR="00A527E7" w:rsidRPr="00A527E7" w:rsidTr="00A527E7">
        <w:trPr>
          <w:trHeight w:val="554"/>
        </w:trPr>
        <w:tc>
          <w:tcPr>
            <w:tcW w:w="9855" w:type="dxa"/>
            <w:gridSpan w:val="8"/>
            <w:tcBorders>
              <w:top w:val="nil"/>
            </w:tcBorders>
          </w:tcPr>
          <w:p w:rsidR="00A527E7" w:rsidRPr="00A527E7" w:rsidRDefault="00A527E7" w:rsidP="00A527E7">
            <w:pPr>
              <w:jc w:val="both"/>
            </w:pPr>
          </w:p>
        </w:tc>
      </w:tr>
      <w:tr w:rsidR="00A527E7" w:rsidRPr="00A527E7" w:rsidTr="00A527E7">
        <w:trPr>
          <w:trHeight w:val="197"/>
        </w:trPr>
        <w:tc>
          <w:tcPr>
            <w:tcW w:w="3086" w:type="dxa"/>
            <w:tcBorders>
              <w:top w:val="nil"/>
            </w:tcBorders>
            <w:shd w:val="clear" w:color="auto" w:fill="F7CAAC"/>
          </w:tcPr>
          <w:p w:rsidR="00A527E7" w:rsidRPr="00A527E7" w:rsidRDefault="00A527E7" w:rsidP="00A527E7">
            <w:pPr>
              <w:jc w:val="both"/>
              <w:rPr>
                <w:b/>
              </w:rPr>
            </w:pPr>
            <w:r w:rsidRPr="00A527E7">
              <w:rPr>
                <w:b/>
              </w:rPr>
              <w:t>Garant předmětu</w:t>
            </w:r>
          </w:p>
        </w:tc>
        <w:tc>
          <w:tcPr>
            <w:tcW w:w="6769" w:type="dxa"/>
            <w:gridSpan w:val="7"/>
            <w:tcBorders>
              <w:top w:val="nil"/>
            </w:tcBorders>
          </w:tcPr>
          <w:p w:rsidR="00A527E7" w:rsidRPr="00A527E7" w:rsidRDefault="00A527E7" w:rsidP="00A527E7">
            <w:pPr>
              <w:jc w:val="both"/>
            </w:pPr>
            <w:r w:rsidRPr="00A527E7">
              <w:rPr>
                <w:rFonts w:eastAsia="Calibri"/>
              </w:rPr>
              <w:t>doc. PhDr. Miroslav Zelinský, CSc.</w:t>
            </w:r>
          </w:p>
        </w:tc>
      </w:tr>
      <w:tr w:rsidR="00A527E7" w:rsidRPr="00A527E7" w:rsidTr="00A527E7">
        <w:trPr>
          <w:trHeight w:val="243"/>
        </w:trPr>
        <w:tc>
          <w:tcPr>
            <w:tcW w:w="3086" w:type="dxa"/>
            <w:tcBorders>
              <w:top w:val="nil"/>
            </w:tcBorders>
            <w:shd w:val="clear" w:color="auto" w:fill="F7CAAC"/>
          </w:tcPr>
          <w:p w:rsidR="00A527E7" w:rsidRPr="00A527E7" w:rsidRDefault="00A527E7" w:rsidP="00A527E7">
            <w:pPr>
              <w:rPr>
                <w:b/>
              </w:rPr>
            </w:pPr>
            <w:r w:rsidRPr="00A527E7">
              <w:rPr>
                <w:b/>
              </w:rPr>
              <w:t>Zapojení garanta do výuky předmětu</w:t>
            </w:r>
          </w:p>
        </w:tc>
        <w:tc>
          <w:tcPr>
            <w:tcW w:w="6769" w:type="dxa"/>
            <w:gridSpan w:val="7"/>
            <w:tcBorders>
              <w:top w:val="nil"/>
            </w:tcBorders>
          </w:tcPr>
          <w:p w:rsidR="00A527E7" w:rsidRPr="00A527E7" w:rsidRDefault="00A527E7" w:rsidP="00A527E7">
            <w:pPr>
              <w:jc w:val="both"/>
            </w:pPr>
            <w:r w:rsidRPr="00A527E7">
              <w:rPr>
                <w:rFonts w:eastAsia="Calibri"/>
              </w:rPr>
              <w:t>100%</w:t>
            </w:r>
          </w:p>
        </w:tc>
      </w:tr>
      <w:tr w:rsidR="00A527E7" w:rsidRPr="00A527E7" w:rsidTr="00A527E7">
        <w:tc>
          <w:tcPr>
            <w:tcW w:w="3086" w:type="dxa"/>
            <w:shd w:val="clear" w:color="auto" w:fill="F7CAAC"/>
          </w:tcPr>
          <w:p w:rsidR="00A527E7" w:rsidRPr="00A527E7" w:rsidRDefault="00A527E7" w:rsidP="00A527E7">
            <w:pPr>
              <w:jc w:val="both"/>
              <w:rPr>
                <w:b/>
              </w:rPr>
            </w:pPr>
            <w:r w:rsidRPr="00A527E7">
              <w:rPr>
                <w:b/>
              </w:rPr>
              <w:t>Vyučující</w:t>
            </w:r>
          </w:p>
        </w:tc>
        <w:tc>
          <w:tcPr>
            <w:tcW w:w="6769" w:type="dxa"/>
            <w:gridSpan w:val="7"/>
            <w:tcBorders>
              <w:bottom w:val="nil"/>
            </w:tcBorders>
          </w:tcPr>
          <w:p w:rsidR="00A527E7" w:rsidRPr="00A527E7" w:rsidRDefault="00A527E7" w:rsidP="00A527E7">
            <w:pPr>
              <w:jc w:val="both"/>
            </w:pPr>
            <w:r w:rsidRPr="00A527E7">
              <w:rPr>
                <w:rFonts w:eastAsia="Calibri"/>
              </w:rPr>
              <w:t>doc. PhDr. Miroslav Zelinský, CSc.</w:t>
            </w:r>
          </w:p>
        </w:tc>
      </w:tr>
      <w:tr w:rsidR="00A527E7" w:rsidRPr="00A527E7" w:rsidTr="00A527E7">
        <w:trPr>
          <w:trHeight w:val="554"/>
        </w:trPr>
        <w:tc>
          <w:tcPr>
            <w:tcW w:w="9855" w:type="dxa"/>
            <w:gridSpan w:val="8"/>
            <w:tcBorders>
              <w:top w:val="nil"/>
            </w:tcBorders>
          </w:tcPr>
          <w:p w:rsidR="00A527E7" w:rsidRPr="00A527E7" w:rsidRDefault="00A527E7" w:rsidP="00A527E7">
            <w:pPr>
              <w:jc w:val="both"/>
            </w:pPr>
          </w:p>
        </w:tc>
      </w:tr>
      <w:tr w:rsidR="00A527E7" w:rsidRPr="00A527E7" w:rsidTr="00A527E7">
        <w:tc>
          <w:tcPr>
            <w:tcW w:w="3086" w:type="dxa"/>
            <w:shd w:val="clear" w:color="auto" w:fill="F7CAAC"/>
          </w:tcPr>
          <w:p w:rsidR="00A527E7" w:rsidRPr="00A527E7" w:rsidRDefault="00A527E7" w:rsidP="00A527E7">
            <w:pPr>
              <w:jc w:val="both"/>
              <w:rPr>
                <w:b/>
              </w:rPr>
            </w:pPr>
            <w:r w:rsidRPr="00A527E7">
              <w:rPr>
                <w:b/>
              </w:rPr>
              <w:t>Stručná anotace předmětu</w:t>
            </w:r>
          </w:p>
        </w:tc>
        <w:tc>
          <w:tcPr>
            <w:tcW w:w="6769" w:type="dxa"/>
            <w:gridSpan w:val="7"/>
            <w:tcBorders>
              <w:bottom w:val="nil"/>
            </w:tcBorders>
          </w:tcPr>
          <w:p w:rsidR="00A527E7" w:rsidRPr="00A527E7" w:rsidRDefault="00A527E7" w:rsidP="00A527E7">
            <w:pPr>
              <w:jc w:val="both"/>
            </w:pPr>
          </w:p>
        </w:tc>
      </w:tr>
      <w:tr w:rsidR="00A527E7" w:rsidRPr="00A527E7" w:rsidTr="00A527E7">
        <w:trPr>
          <w:trHeight w:val="1332"/>
        </w:trPr>
        <w:tc>
          <w:tcPr>
            <w:tcW w:w="9855" w:type="dxa"/>
            <w:gridSpan w:val="8"/>
            <w:tcBorders>
              <w:top w:val="nil"/>
              <w:bottom w:val="single" w:sz="12" w:space="0" w:color="auto"/>
            </w:tcBorders>
          </w:tcPr>
          <w:p w:rsidR="00A527E7" w:rsidRPr="00A527E7" w:rsidRDefault="00A527E7" w:rsidP="00A527E7">
            <w:pPr>
              <w:jc w:val="both"/>
            </w:pPr>
          </w:p>
          <w:p w:rsidR="00A527E7" w:rsidRPr="00A527E7" w:rsidRDefault="00A527E7" w:rsidP="00A527E7">
            <w:pPr>
              <w:jc w:val="both"/>
            </w:pPr>
            <w:r w:rsidRPr="00A527E7">
              <w:t>Studenti se v průběhu blokové výuky seznámí se stručnými dějinami estetiky jako vědního oboru. Budou jim představeny nejefektivnější metody pro porozumění uměleckému dílu a ke hledání jeho prezentačních a propagačních možností. Detailněji se budeme věnovat konkrétním uměleckým dílům v těch oblastech umění, které jsou hlavním předmětem studia oboru Arts Management.</w:t>
            </w:r>
          </w:p>
          <w:p w:rsidR="00A527E7" w:rsidRPr="00A527E7" w:rsidRDefault="00A527E7" w:rsidP="00A527E7">
            <w:pPr>
              <w:jc w:val="both"/>
            </w:pPr>
          </w:p>
        </w:tc>
      </w:tr>
      <w:tr w:rsidR="00A527E7" w:rsidRPr="00A527E7" w:rsidTr="00A527E7">
        <w:trPr>
          <w:trHeight w:val="265"/>
        </w:trPr>
        <w:tc>
          <w:tcPr>
            <w:tcW w:w="3653" w:type="dxa"/>
            <w:gridSpan w:val="2"/>
            <w:tcBorders>
              <w:top w:val="nil"/>
            </w:tcBorders>
            <w:shd w:val="clear" w:color="auto" w:fill="F7CAAC"/>
          </w:tcPr>
          <w:p w:rsidR="00A527E7" w:rsidRPr="00A527E7" w:rsidRDefault="00A527E7" w:rsidP="00A527E7">
            <w:pPr>
              <w:jc w:val="both"/>
            </w:pPr>
            <w:r w:rsidRPr="00A527E7">
              <w:rPr>
                <w:b/>
              </w:rPr>
              <w:t>Studijní literatura a studijní pomůcky</w:t>
            </w:r>
          </w:p>
        </w:tc>
        <w:tc>
          <w:tcPr>
            <w:tcW w:w="6202" w:type="dxa"/>
            <w:gridSpan w:val="6"/>
            <w:tcBorders>
              <w:top w:val="nil"/>
              <w:bottom w:val="nil"/>
            </w:tcBorders>
          </w:tcPr>
          <w:p w:rsidR="00A527E7" w:rsidRPr="00A527E7" w:rsidRDefault="00A527E7" w:rsidP="00A527E7">
            <w:pPr>
              <w:jc w:val="both"/>
            </w:pPr>
          </w:p>
        </w:tc>
      </w:tr>
      <w:tr w:rsidR="00A527E7" w:rsidRPr="00A527E7" w:rsidTr="00A527E7">
        <w:trPr>
          <w:trHeight w:val="1497"/>
        </w:trPr>
        <w:tc>
          <w:tcPr>
            <w:tcW w:w="9855" w:type="dxa"/>
            <w:gridSpan w:val="8"/>
            <w:tcBorders>
              <w:top w:val="nil"/>
            </w:tcBorders>
          </w:tcPr>
          <w:p w:rsidR="00A527E7" w:rsidRPr="00A527E7" w:rsidRDefault="00A527E7" w:rsidP="00A527E7">
            <w:pPr>
              <w:jc w:val="both"/>
            </w:pPr>
          </w:p>
          <w:p w:rsidR="005633BA" w:rsidRPr="00EE0A44" w:rsidRDefault="005633BA" w:rsidP="005633BA">
            <w:pPr>
              <w:jc w:val="both"/>
              <w:rPr>
                <w:b/>
              </w:rPr>
            </w:pPr>
            <w:r w:rsidRPr="00EE0A44">
              <w:rPr>
                <w:b/>
              </w:rPr>
              <w:t>Povinná:</w:t>
            </w:r>
          </w:p>
          <w:p w:rsidR="005633BA" w:rsidRDefault="005633BA" w:rsidP="005633BA">
            <w:pPr>
              <w:jc w:val="both"/>
            </w:pPr>
            <w:r>
              <w:t>Gero, Štefan, UKF, Nitra 2012</w:t>
            </w:r>
          </w:p>
          <w:p w:rsidR="005633BA" w:rsidRDefault="005633BA" w:rsidP="005633BA">
            <w:pPr>
              <w:jc w:val="both"/>
            </w:pPr>
            <w:r>
              <w:t xml:space="preserve">Kulka, T., Ciporanov, D. (eds.). Co je umění? Texty angloamerické estetiky 20. století.. Praha FF UK, 2010. </w:t>
            </w:r>
          </w:p>
          <w:p w:rsidR="005633BA" w:rsidRDefault="005633BA" w:rsidP="005633BA">
            <w:pPr>
              <w:jc w:val="both"/>
            </w:pPr>
            <w:r>
              <w:t xml:space="preserve">Zuska, V. Estetika - úvod do současnosti tradiční disciplíny.. Praha: Triton, 2001. </w:t>
            </w:r>
          </w:p>
          <w:p w:rsidR="005633BA" w:rsidRDefault="005633BA" w:rsidP="005633BA">
            <w:pPr>
              <w:jc w:val="both"/>
            </w:pPr>
            <w:r>
              <w:t xml:space="preserve">Zahrádka, P. (ed.). Estetika na přelomu milénia.. Praha: Barrister and Principal, 2010. </w:t>
            </w:r>
          </w:p>
          <w:p w:rsidR="005633BA" w:rsidRDefault="005633BA" w:rsidP="005633BA">
            <w:pPr>
              <w:jc w:val="both"/>
            </w:pPr>
            <w:r>
              <w:t xml:space="preserve">Perniola, M. Estetika 20. století.. Praha: Karolinum, 2000. </w:t>
            </w:r>
          </w:p>
          <w:p w:rsidR="005633BA" w:rsidRDefault="005633BA" w:rsidP="005633BA">
            <w:pPr>
              <w:jc w:val="both"/>
            </w:pPr>
            <w:r>
              <w:t xml:space="preserve">Pospíšil, Z. Kaleidoskop estetiky.. Olomouc: PF UP Olomouc, 2006. </w:t>
            </w:r>
          </w:p>
          <w:p w:rsidR="005633BA" w:rsidRDefault="005633BA" w:rsidP="005633BA">
            <w:pPr>
              <w:jc w:val="both"/>
            </w:pPr>
            <w:r>
              <w:t>Zahrádka P. Vysoké versus populární umění.. Olomouc: Periplum, 2009.</w:t>
            </w:r>
          </w:p>
          <w:p w:rsidR="005633BA" w:rsidRDefault="005633BA" w:rsidP="005633BA">
            <w:pPr>
              <w:jc w:val="both"/>
            </w:pPr>
          </w:p>
          <w:p w:rsidR="005633BA" w:rsidRPr="00EE0A44" w:rsidRDefault="005633BA" w:rsidP="005633BA">
            <w:pPr>
              <w:jc w:val="both"/>
              <w:rPr>
                <w:b/>
              </w:rPr>
            </w:pPr>
            <w:r w:rsidRPr="00EE0A44">
              <w:rPr>
                <w:b/>
              </w:rPr>
              <w:t>Doporučená:</w:t>
            </w:r>
          </w:p>
          <w:p w:rsidR="005633BA" w:rsidRDefault="005633BA" w:rsidP="005633BA">
            <w:pPr>
              <w:jc w:val="both"/>
            </w:pPr>
            <w:r>
              <w:t xml:space="preserve">Umberto Eco. Dějiny krásy. Praha, 2005. </w:t>
            </w:r>
          </w:p>
          <w:p w:rsidR="005633BA" w:rsidRDefault="005633BA" w:rsidP="005633BA">
            <w:pPr>
              <w:jc w:val="both"/>
            </w:pPr>
            <w:r>
              <w:t xml:space="preserve">Burke, E. O vkuse, vznešenom a krásnom. Bratislava: Tatran, 1981. </w:t>
            </w:r>
          </w:p>
          <w:p w:rsidR="005633BA" w:rsidRDefault="005633BA" w:rsidP="005633BA">
            <w:pPr>
              <w:jc w:val="both"/>
            </w:pPr>
            <w:r>
              <w:t xml:space="preserve">Aristotelés. Poetika. Praha: Svoboda, 1996. </w:t>
            </w:r>
          </w:p>
          <w:p w:rsidR="005633BA" w:rsidRDefault="005633BA" w:rsidP="005633BA">
            <w:pPr>
              <w:jc w:val="both"/>
            </w:pPr>
            <w:r>
              <w:t xml:space="preserve">Bachelard, G. Poetika priestoru. Bratislava: Slovenský spisovateľ, 1990. </w:t>
            </w:r>
          </w:p>
          <w:p w:rsidR="005633BA" w:rsidRDefault="005633BA" w:rsidP="005633BA">
            <w:pPr>
              <w:jc w:val="both"/>
            </w:pPr>
            <w:r>
              <w:t xml:space="preserve">Eco, U. Skeptikové a těšitelé. Praha: Svoboda, 1995. </w:t>
            </w:r>
          </w:p>
          <w:p w:rsidR="005633BA" w:rsidRDefault="005633BA" w:rsidP="005633BA">
            <w:pPr>
              <w:jc w:val="both"/>
            </w:pPr>
            <w:r>
              <w:t xml:space="preserve">Bergson, H. Smích. Praha: Naše vojsko, 1993. </w:t>
            </w:r>
          </w:p>
          <w:p w:rsidR="005633BA" w:rsidRDefault="005633BA" w:rsidP="005633BA">
            <w:pPr>
              <w:jc w:val="both"/>
            </w:pPr>
            <w:r>
              <w:t>Barthes, R. Světlá komora: vysvětlivka k fotografii. Bratislava: Archa, 1994.</w:t>
            </w:r>
          </w:p>
          <w:p w:rsidR="00A527E7" w:rsidRPr="00A527E7" w:rsidRDefault="00A527E7" w:rsidP="00A527E7">
            <w:pPr>
              <w:jc w:val="both"/>
            </w:pPr>
          </w:p>
        </w:tc>
      </w:tr>
      <w:tr w:rsidR="00A527E7" w:rsidRPr="00A527E7"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527E7" w:rsidRPr="00A527E7" w:rsidRDefault="00A527E7" w:rsidP="00A527E7">
            <w:pPr>
              <w:jc w:val="center"/>
              <w:rPr>
                <w:b/>
              </w:rPr>
            </w:pPr>
            <w:r w:rsidRPr="00A527E7">
              <w:rPr>
                <w:b/>
              </w:rPr>
              <w:t>Informace ke kombinované nebo distanční formě</w:t>
            </w:r>
          </w:p>
        </w:tc>
      </w:tr>
      <w:tr w:rsidR="00A527E7" w:rsidRPr="00A527E7" w:rsidTr="00A527E7">
        <w:tc>
          <w:tcPr>
            <w:tcW w:w="4787" w:type="dxa"/>
            <w:gridSpan w:val="3"/>
            <w:tcBorders>
              <w:top w:val="single" w:sz="2" w:space="0" w:color="auto"/>
            </w:tcBorders>
            <w:shd w:val="clear" w:color="auto" w:fill="F7CAAC"/>
          </w:tcPr>
          <w:p w:rsidR="00A527E7" w:rsidRPr="00A527E7" w:rsidRDefault="00A527E7" w:rsidP="00A527E7">
            <w:pPr>
              <w:autoSpaceDE w:val="0"/>
              <w:autoSpaceDN w:val="0"/>
              <w:adjustRightInd w:val="0"/>
            </w:pPr>
            <w:r w:rsidRPr="00A527E7">
              <w:rPr>
                <w:b/>
              </w:rPr>
              <w:t>Rozsah konzultací (soustředění)</w:t>
            </w:r>
            <w:r w:rsidRPr="00A527E7">
              <w:rPr>
                <w:rFonts w:eastAsia="Calibri"/>
              </w:rPr>
              <w:t xml:space="preserve"> </w:t>
            </w:r>
          </w:p>
        </w:tc>
        <w:tc>
          <w:tcPr>
            <w:tcW w:w="889" w:type="dxa"/>
            <w:tcBorders>
              <w:top w:val="single" w:sz="2" w:space="0" w:color="auto"/>
            </w:tcBorders>
          </w:tcPr>
          <w:p w:rsidR="00A527E7" w:rsidRPr="00A527E7" w:rsidRDefault="00A527E7" w:rsidP="00A527E7">
            <w:pPr>
              <w:jc w:val="both"/>
            </w:pPr>
            <w:r w:rsidRPr="00A527E7">
              <w:t>8</w:t>
            </w:r>
          </w:p>
        </w:tc>
        <w:tc>
          <w:tcPr>
            <w:tcW w:w="4179" w:type="dxa"/>
            <w:gridSpan w:val="4"/>
            <w:tcBorders>
              <w:top w:val="single" w:sz="2" w:space="0" w:color="auto"/>
            </w:tcBorders>
            <w:shd w:val="clear" w:color="auto" w:fill="F7CAAC"/>
          </w:tcPr>
          <w:p w:rsidR="00A527E7" w:rsidRPr="00A527E7" w:rsidRDefault="00A527E7" w:rsidP="00A527E7">
            <w:pPr>
              <w:jc w:val="both"/>
              <w:rPr>
                <w:b/>
              </w:rPr>
            </w:pPr>
            <w:r w:rsidRPr="00A527E7">
              <w:rPr>
                <w:b/>
              </w:rPr>
              <w:t xml:space="preserve">hodin </w:t>
            </w:r>
          </w:p>
        </w:tc>
      </w:tr>
      <w:tr w:rsidR="00A527E7" w:rsidRPr="00A527E7" w:rsidTr="00A527E7">
        <w:tc>
          <w:tcPr>
            <w:tcW w:w="9855" w:type="dxa"/>
            <w:gridSpan w:val="8"/>
            <w:shd w:val="clear" w:color="auto" w:fill="F7CAAC"/>
          </w:tcPr>
          <w:p w:rsidR="00A527E7" w:rsidRPr="00A527E7" w:rsidRDefault="00A527E7" w:rsidP="00A527E7">
            <w:pPr>
              <w:jc w:val="both"/>
              <w:rPr>
                <w:b/>
              </w:rPr>
            </w:pPr>
            <w:r w:rsidRPr="00A527E7">
              <w:rPr>
                <w:b/>
              </w:rPr>
              <w:t>Informace o způsobu kontaktu s vyučujícím</w:t>
            </w:r>
          </w:p>
        </w:tc>
      </w:tr>
      <w:tr w:rsidR="00A527E7" w:rsidRPr="00A527E7" w:rsidTr="00733EE5">
        <w:trPr>
          <w:trHeight w:val="1061"/>
        </w:trPr>
        <w:tc>
          <w:tcPr>
            <w:tcW w:w="9855" w:type="dxa"/>
            <w:gridSpan w:val="8"/>
          </w:tcPr>
          <w:p w:rsidR="00A527E7" w:rsidRPr="00A527E7" w:rsidRDefault="00A527E7" w:rsidP="00A527E7">
            <w:pPr>
              <w:autoSpaceDE w:val="0"/>
              <w:autoSpaceDN w:val="0"/>
              <w:adjustRightInd w:val="0"/>
              <w:rPr>
                <w:rFonts w:eastAsia="Calibri"/>
              </w:rPr>
            </w:pPr>
          </w:p>
          <w:p w:rsidR="00A527E7" w:rsidRPr="00A527E7" w:rsidRDefault="00A527E7" w:rsidP="00A527E7">
            <w:pPr>
              <w:autoSpaceDE w:val="0"/>
              <w:autoSpaceDN w:val="0"/>
              <w:adjustRightInd w:val="0"/>
              <w:rPr>
                <w:rFonts w:eastAsia="Calibri"/>
                <w:color w:val="FF0000"/>
              </w:rPr>
            </w:pPr>
            <w:r w:rsidRPr="00A527E7">
              <w:rPr>
                <w:rFonts w:eastAsia="Calibri"/>
              </w:rPr>
              <w:t>Komunikace emailem, po domluvě i osobně v pracovně pedagoga. Ke komunikaci mezi studenty doporučuji společnou emailovou adresu.</w:t>
            </w:r>
          </w:p>
        </w:tc>
      </w:tr>
    </w:tbl>
    <w:p w:rsidR="00A527E7" w:rsidRDefault="00A527E7" w:rsidP="00EE4FFE">
      <w:pPr>
        <w:spacing w:after="160" w:line="259" w:lineRule="auto"/>
      </w:pPr>
    </w:p>
    <w:p w:rsidR="00AC5799" w:rsidRDefault="00AC5799" w:rsidP="00EE4FFE">
      <w:pPr>
        <w:spacing w:after="160" w:line="259" w:lineRule="auto"/>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EE4FFE" w:rsidTr="00EE4FFE">
        <w:tc>
          <w:tcPr>
            <w:tcW w:w="9780" w:type="dxa"/>
            <w:gridSpan w:val="6"/>
            <w:tcBorders>
              <w:bottom w:val="double" w:sz="4" w:space="0" w:color="auto"/>
            </w:tcBorders>
            <w:shd w:val="clear" w:color="auto" w:fill="BDD6EE"/>
          </w:tcPr>
          <w:p w:rsidR="00EE4FFE" w:rsidRDefault="00EE4FFE" w:rsidP="00EE4FFE">
            <w:pPr>
              <w:jc w:val="both"/>
              <w:rPr>
                <w:b/>
                <w:sz w:val="28"/>
              </w:rPr>
            </w:pPr>
            <w:r>
              <w:rPr>
                <w:b/>
                <w:sz w:val="28"/>
              </w:rPr>
              <w:lastRenderedPageBreak/>
              <w:t>B-IV – Údaje o odborné praxi</w:t>
            </w:r>
          </w:p>
        </w:tc>
      </w:tr>
      <w:tr w:rsidR="00EE4FFE" w:rsidTr="00EE4FFE">
        <w:tc>
          <w:tcPr>
            <w:tcW w:w="9780" w:type="dxa"/>
            <w:gridSpan w:val="6"/>
            <w:tcBorders>
              <w:top w:val="single" w:sz="12" w:space="0" w:color="auto"/>
            </w:tcBorders>
            <w:shd w:val="clear" w:color="auto" w:fill="F7CAAC"/>
          </w:tcPr>
          <w:p w:rsidR="00EE4FFE" w:rsidRDefault="00EE4FFE" w:rsidP="00EE4FFE">
            <w:pPr>
              <w:jc w:val="both"/>
              <w:rPr>
                <w:b/>
              </w:rPr>
            </w:pPr>
            <w:r>
              <w:rPr>
                <w:b/>
              </w:rPr>
              <w:t>Charakteristika povinné odborné praxe</w:t>
            </w:r>
          </w:p>
        </w:tc>
      </w:tr>
      <w:tr w:rsidR="00EE4FFE" w:rsidTr="00EE4FFE">
        <w:trPr>
          <w:trHeight w:val="2395"/>
        </w:trPr>
        <w:tc>
          <w:tcPr>
            <w:tcW w:w="9780" w:type="dxa"/>
            <w:gridSpan w:val="6"/>
          </w:tcPr>
          <w:p w:rsidR="00EE4FFE" w:rsidRDefault="00EE4FFE" w:rsidP="00EE4FFE">
            <w:pPr>
              <w:spacing w:after="120"/>
              <w:ind w:left="57" w:right="57"/>
              <w:jc w:val="both"/>
            </w:pPr>
          </w:p>
          <w:p w:rsidR="00EE4FFE" w:rsidRDefault="00EE4FFE" w:rsidP="00EE4FFE">
            <w:pPr>
              <w:spacing w:after="120"/>
              <w:ind w:left="57" w:right="57"/>
              <w:jc w:val="both"/>
            </w:pPr>
            <w:r w:rsidRPr="007F2CFD">
              <w:t xml:space="preserve">V souvislosti s profesním rozvojem </w:t>
            </w:r>
            <w:r>
              <w:t xml:space="preserve">je nezbytné absolvovat </w:t>
            </w:r>
            <w:r w:rsidRPr="00F92717">
              <w:t>šestitýdenní stáž</w:t>
            </w:r>
            <w:r w:rsidRPr="007F2CFD">
              <w:t xml:space="preserve"> v profesionálním prostředí</w:t>
            </w:r>
            <w:r>
              <w:t xml:space="preserve"> - v galeriích, kreativních centrech, kulturních centrech, HUBech,</w:t>
            </w:r>
            <w:r w:rsidRPr="007F2CFD">
              <w:t> </w:t>
            </w:r>
            <w:r w:rsidRPr="00F92717">
              <w:t>v tuzemsku</w:t>
            </w:r>
            <w:r>
              <w:t xml:space="preserve"> i </w:t>
            </w:r>
            <w:r w:rsidRPr="007F2CFD">
              <w:t>za</w:t>
            </w:r>
            <w:r>
              <w:t xml:space="preserve">hraničí. </w:t>
            </w:r>
            <w:r w:rsidRPr="007F2CFD">
              <w:t xml:space="preserve">Cílem je připravit profesně zdatné </w:t>
            </w:r>
            <w:r>
              <w:t>manažery a produkční</w:t>
            </w:r>
            <w:r w:rsidRPr="007F2CFD">
              <w:t xml:space="preserve">, kteří jsou schopni </w:t>
            </w:r>
            <w:r>
              <w:t>řídit</w:t>
            </w:r>
            <w:r w:rsidRPr="007F2CFD">
              <w:t xml:space="preserve"> výstupy jak individuální, tak výstupy, které jsou součástí většího celku.</w:t>
            </w:r>
            <w:r>
              <w:t xml:space="preserve"> </w:t>
            </w:r>
            <w:r w:rsidRPr="007F2CFD">
              <w:t xml:space="preserve">Základním požadavkem je </w:t>
            </w:r>
            <w:r>
              <w:t>ověření úrovně</w:t>
            </w:r>
            <w:r w:rsidRPr="007F2CFD">
              <w:t xml:space="preserve"> studenta jako osobnosti, která se svou empirií, poznávacími procesy a vlastnostmi vnímá, rozpoznává i reflektuje</w:t>
            </w:r>
            <w:r>
              <w:t xml:space="preserve"> situaci v oblasti umění a designu</w:t>
            </w:r>
            <w:r w:rsidRPr="007F2CFD">
              <w:t xml:space="preserve">. </w:t>
            </w:r>
            <w:r>
              <w:t>Zvládnutí</w:t>
            </w:r>
            <w:r w:rsidRPr="007F2CFD">
              <w:t xml:space="preserve"> všech dílčích složek</w:t>
            </w:r>
            <w:r>
              <w:t>, které určují</w:t>
            </w:r>
            <w:r w:rsidRPr="007F2CFD">
              <w:t xml:space="preserve"> komplexní výstup</w:t>
            </w:r>
            <w:r>
              <w:t>y</w:t>
            </w:r>
            <w:r w:rsidRPr="007F2CFD">
              <w:t xml:space="preserve"> zad</w:t>
            </w:r>
            <w:r>
              <w:t>aných úkolů v oblasti organizace a řízení umělecké praxe, umožňuje studentovi ověřit si své limity, načerpat zkušenost profesionálního prostředí a případně získat kontakty v souvislosti se svým následným uplatněním. Stáž neplatí pro studenty kombinované formy. Očekává se u nich působení v praxi.</w:t>
            </w:r>
          </w:p>
        </w:tc>
      </w:tr>
      <w:tr w:rsidR="00EE4FFE" w:rsidTr="00EE4FFE">
        <w:tc>
          <w:tcPr>
            <w:tcW w:w="1087" w:type="dxa"/>
            <w:shd w:val="clear" w:color="auto" w:fill="F7CAAC"/>
          </w:tcPr>
          <w:p w:rsidR="00EE4FFE" w:rsidRDefault="00EE4FFE" w:rsidP="00EE4FFE">
            <w:pPr>
              <w:jc w:val="both"/>
              <w:rPr>
                <w:b/>
              </w:rPr>
            </w:pPr>
            <w:r>
              <w:rPr>
                <w:b/>
              </w:rPr>
              <w:t>Rozsah</w:t>
            </w:r>
          </w:p>
        </w:tc>
        <w:tc>
          <w:tcPr>
            <w:tcW w:w="3259" w:type="dxa"/>
          </w:tcPr>
          <w:p w:rsidR="00EE4FFE" w:rsidRDefault="00EE4FFE" w:rsidP="00EE4FFE">
            <w:pPr>
              <w:jc w:val="both"/>
            </w:pPr>
          </w:p>
        </w:tc>
        <w:tc>
          <w:tcPr>
            <w:tcW w:w="804" w:type="dxa"/>
            <w:shd w:val="clear" w:color="auto" w:fill="F7CAAC"/>
          </w:tcPr>
          <w:p w:rsidR="00EE4FFE" w:rsidRDefault="00EE4FFE" w:rsidP="00EE4FFE">
            <w:pPr>
              <w:jc w:val="both"/>
              <w:rPr>
                <w:b/>
              </w:rPr>
            </w:pPr>
            <w:r>
              <w:rPr>
                <w:b/>
              </w:rPr>
              <w:t>týdnů</w:t>
            </w:r>
          </w:p>
        </w:tc>
        <w:tc>
          <w:tcPr>
            <w:tcW w:w="1800" w:type="dxa"/>
          </w:tcPr>
          <w:p w:rsidR="00EE4FFE" w:rsidRDefault="00EE4FFE" w:rsidP="00EE4FFE">
            <w:pPr>
              <w:jc w:val="both"/>
            </w:pPr>
            <w:r>
              <w:t>šest</w:t>
            </w:r>
          </w:p>
        </w:tc>
        <w:tc>
          <w:tcPr>
            <w:tcW w:w="900" w:type="dxa"/>
            <w:shd w:val="clear" w:color="auto" w:fill="F7CAAC"/>
          </w:tcPr>
          <w:p w:rsidR="00EE4FFE" w:rsidRDefault="00EE4FFE" w:rsidP="00EE4FFE">
            <w:pPr>
              <w:jc w:val="both"/>
              <w:rPr>
                <w:b/>
              </w:rPr>
            </w:pPr>
            <w:r>
              <w:rPr>
                <w:b/>
              </w:rPr>
              <w:t>hodin</w:t>
            </w:r>
          </w:p>
        </w:tc>
        <w:tc>
          <w:tcPr>
            <w:tcW w:w="1930" w:type="dxa"/>
          </w:tcPr>
          <w:p w:rsidR="00EE4FFE" w:rsidRDefault="00EE4FFE" w:rsidP="00EE4FFE">
            <w:pPr>
              <w:jc w:val="both"/>
            </w:pPr>
            <w:r>
              <w:t>150h</w:t>
            </w:r>
          </w:p>
        </w:tc>
      </w:tr>
      <w:tr w:rsidR="00EE4FFE" w:rsidTr="00EE4FFE">
        <w:tc>
          <w:tcPr>
            <w:tcW w:w="7850" w:type="dxa"/>
            <w:gridSpan w:val="5"/>
            <w:shd w:val="clear" w:color="auto" w:fill="F7CAAC"/>
          </w:tcPr>
          <w:p w:rsidR="00EE4FFE" w:rsidRDefault="00EE4FFE" w:rsidP="00EE4FFE">
            <w:pPr>
              <w:jc w:val="both"/>
              <w:rPr>
                <w:b/>
              </w:rPr>
            </w:pPr>
            <w:r>
              <w:rPr>
                <w:b/>
              </w:rPr>
              <w:t>Přehled pracovišť, na kterých má být praxe uskutečňována</w:t>
            </w:r>
          </w:p>
        </w:tc>
        <w:tc>
          <w:tcPr>
            <w:tcW w:w="1930" w:type="dxa"/>
            <w:shd w:val="clear" w:color="auto" w:fill="F7CAAC"/>
          </w:tcPr>
          <w:p w:rsidR="00EE4FFE" w:rsidRDefault="00EE4FFE" w:rsidP="00EE4FFE">
            <w:pPr>
              <w:jc w:val="both"/>
              <w:rPr>
                <w:b/>
              </w:rPr>
            </w:pPr>
            <w:r>
              <w:rPr>
                <w:b/>
              </w:rPr>
              <w:t>Smluvně zajištěno</w:t>
            </w:r>
          </w:p>
        </w:tc>
      </w:tr>
      <w:tr w:rsidR="00EE4FFE" w:rsidTr="00EE4FFE">
        <w:tc>
          <w:tcPr>
            <w:tcW w:w="7850" w:type="dxa"/>
            <w:gridSpan w:val="5"/>
          </w:tcPr>
          <w:p w:rsidR="00EE4FFE" w:rsidRDefault="00EE4FFE" w:rsidP="00EE4FFE">
            <w:pPr>
              <w:jc w:val="both"/>
            </w:pPr>
            <w:r>
              <w:t>Centrum současného umění DOX</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Krajská galerie výtvarného umění ve Zlíně</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14/15 Baťův institut</w:t>
            </w:r>
          </w:p>
        </w:tc>
        <w:tc>
          <w:tcPr>
            <w:tcW w:w="1930" w:type="dxa"/>
          </w:tcPr>
          <w:p w:rsidR="00EE4FFE" w:rsidRDefault="009901AF" w:rsidP="00EE4FFE">
            <w:pPr>
              <w:jc w:val="both"/>
            </w:pPr>
            <w:r>
              <w:t>Ano</w:t>
            </w:r>
          </w:p>
        </w:tc>
      </w:tr>
      <w:tr w:rsidR="00EE4FFE" w:rsidTr="00EE4FFE">
        <w:tc>
          <w:tcPr>
            <w:tcW w:w="7850" w:type="dxa"/>
            <w:gridSpan w:val="5"/>
          </w:tcPr>
          <w:p w:rsidR="00EE4FFE" w:rsidRDefault="00EE4FFE" w:rsidP="00EE4FFE">
            <w:pPr>
              <w:jc w:val="both"/>
            </w:pPr>
            <w:r>
              <w:t>Zlínský zámek, o.p.s.</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Galerie Václava Chada</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Muzeum skla a bižuterie v Jablonci  nad Nisou</w:t>
            </w:r>
          </w:p>
        </w:tc>
        <w:tc>
          <w:tcPr>
            <w:tcW w:w="1930" w:type="dxa"/>
          </w:tcPr>
          <w:p w:rsidR="00EE4FFE" w:rsidRDefault="00EE4FFE" w:rsidP="00EE4FFE">
            <w:pPr>
              <w:jc w:val="both"/>
            </w:pPr>
            <w:r>
              <w:t>Ano</w:t>
            </w:r>
          </w:p>
        </w:tc>
      </w:tr>
      <w:tr w:rsidR="009F409F" w:rsidTr="00EE4FFE">
        <w:tc>
          <w:tcPr>
            <w:tcW w:w="7850" w:type="dxa"/>
            <w:gridSpan w:val="5"/>
          </w:tcPr>
          <w:p w:rsidR="009F409F" w:rsidRDefault="009F409F" w:rsidP="00EE4FFE">
            <w:pPr>
              <w:jc w:val="both"/>
            </w:pPr>
            <w:r>
              <w:t>Slovácké muzeum v Uherském Hradišti</w:t>
            </w:r>
          </w:p>
        </w:tc>
        <w:tc>
          <w:tcPr>
            <w:tcW w:w="1930" w:type="dxa"/>
          </w:tcPr>
          <w:p w:rsidR="009F409F" w:rsidRDefault="009901AF" w:rsidP="00EE4FFE">
            <w:pPr>
              <w:jc w:val="both"/>
            </w:pPr>
            <w:r>
              <w:t>Ano</w:t>
            </w:r>
          </w:p>
        </w:tc>
      </w:tr>
      <w:tr w:rsidR="009F409F" w:rsidTr="00EE4FFE">
        <w:tc>
          <w:tcPr>
            <w:tcW w:w="7850" w:type="dxa"/>
            <w:gridSpan w:val="5"/>
          </w:tcPr>
          <w:p w:rsidR="009F409F" w:rsidRDefault="009F409F" w:rsidP="00EE4FFE">
            <w:pPr>
              <w:jc w:val="both"/>
            </w:pPr>
            <w:r>
              <w:t>Muzeum Jana Amose Komenského</w:t>
            </w:r>
          </w:p>
        </w:tc>
        <w:tc>
          <w:tcPr>
            <w:tcW w:w="1930" w:type="dxa"/>
          </w:tcPr>
          <w:p w:rsidR="009F409F" w:rsidRDefault="001411E7" w:rsidP="00EE4FFE">
            <w:pPr>
              <w:jc w:val="both"/>
            </w:pPr>
            <w:r>
              <w:t>An</w:t>
            </w:r>
            <w:r w:rsidR="009901AF">
              <w:t>o</w:t>
            </w:r>
          </w:p>
        </w:tc>
      </w:tr>
      <w:tr w:rsidR="00EE4FFE" w:rsidTr="00EE4FFE">
        <w:tc>
          <w:tcPr>
            <w:tcW w:w="9780" w:type="dxa"/>
            <w:gridSpan w:val="6"/>
            <w:shd w:val="clear" w:color="auto" w:fill="F7CAAC"/>
          </w:tcPr>
          <w:p w:rsidR="00EE4FFE" w:rsidRDefault="00EE4FFE" w:rsidP="00EE4FFE">
            <w:pPr>
              <w:jc w:val="both"/>
            </w:pPr>
            <w:r>
              <w:rPr>
                <w:b/>
              </w:rPr>
              <w:t>Zajištění odborné praxe v cizím jazyce (u studijních programů uskutečňovaných v cizím jazyce)</w:t>
            </w:r>
          </w:p>
        </w:tc>
      </w:tr>
      <w:tr w:rsidR="00EE4FFE" w:rsidTr="00EE4FFE">
        <w:trPr>
          <w:trHeight w:val="627"/>
        </w:trPr>
        <w:tc>
          <w:tcPr>
            <w:tcW w:w="9780" w:type="dxa"/>
            <w:gridSpan w:val="6"/>
          </w:tcPr>
          <w:p w:rsidR="00EE4FFE" w:rsidRDefault="00EE4FFE" w:rsidP="00EE4FFE">
            <w:pPr>
              <w:jc w:val="both"/>
            </w:pPr>
          </w:p>
          <w:p w:rsidR="00EE4FFE" w:rsidRDefault="00EE4FFE" w:rsidP="00EE4FFE">
            <w:pPr>
              <w:jc w:val="both"/>
            </w:pPr>
            <w:r>
              <w:t>Studijní program je uskutečňován v českém jazyce, přesto mají studenti možnost volby zahraniční stáže.</w:t>
            </w:r>
          </w:p>
          <w:p w:rsidR="009F409F" w:rsidRDefault="009F409F" w:rsidP="00EE4FFE">
            <w:pPr>
              <w:jc w:val="both"/>
            </w:pPr>
          </w:p>
        </w:tc>
      </w:tr>
    </w:tbl>
    <w:p w:rsidR="00EE4FFE" w:rsidRDefault="00EE4FFE" w:rsidP="00EE4FFE"/>
    <w:p w:rsidR="00EE4FFE" w:rsidRDefault="00EE4FFE" w:rsidP="00EE4FFE">
      <w:pPr>
        <w:spacing w:after="160" w:line="259" w:lineRule="auto"/>
      </w:pPr>
    </w:p>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1C2EEA" w:rsidRDefault="001C2EE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EE4FFE" w:rsidTr="00EE4FFE">
        <w:tc>
          <w:tcPr>
            <w:tcW w:w="9859" w:type="dxa"/>
            <w:gridSpan w:val="11"/>
            <w:tcBorders>
              <w:bottom w:val="double" w:sz="4" w:space="0" w:color="auto"/>
            </w:tcBorders>
            <w:shd w:val="clear" w:color="auto" w:fill="BDD6EE"/>
          </w:tcPr>
          <w:p w:rsidR="00EE4FFE" w:rsidRDefault="00EE4FFE" w:rsidP="00EE4FFE">
            <w:pPr>
              <w:jc w:val="both"/>
              <w:rPr>
                <w:b/>
                <w:sz w:val="28"/>
              </w:rPr>
            </w:pPr>
            <w:r>
              <w:rPr>
                <w:b/>
                <w:sz w:val="28"/>
              </w:rPr>
              <w:lastRenderedPageBreak/>
              <w:t>C-I – Personální zabezpečení</w:t>
            </w:r>
          </w:p>
        </w:tc>
      </w:tr>
      <w:tr w:rsidR="00EE4FFE" w:rsidTr="00EE4FFE">
        <w:tc>
          <w:tcPr>
            <w:tcW w:w="2518" w:type="dxa"/>
            <w:tcBorders>
              <w:top w:val="double" w:sz="4" w:space="0" w:color="auto"/>
            </w:tcBorders>
            <w:shd w:val="clear" w:color="auto" w:fill="F7CAAC"/>
          </w:tcPr>
          <w:p w:rsidR="00EE4FFE" w:rsidRDefault="00EE4FFE" w:rsidP="00EE4FFE">
            <w:pPr>
              <w:jc w:val="both"/>
              <w:rPr>
                <w:b/>
              </w:rPr>
            </w:pPr>
            <w:r>
              <w:rPr>
                <w:b/>
              </w:rPr>
              <w:t>Vysoká škola</w:t>
            </w:r>
          </w:p>
        </w:tc>
        <w:tc>
          <w:tcPr>
            <w:tcW w:w="7341" w:type="dxa"/>
            <w:gridSpan w:val="10"/>
          </w:tcPr>
          <w:p w:rsidR="00EE4FFE" w:rsidRDefault="00EE4FFE" w:rsidP="00EE4FFE">
            <w:pPr>
              <w:jc w:val="both"/>
            </w:pPr>
            <w:r>
              <w:t>Univerzita Tomáše Bati ve Zlíně</w:t>
            </w:r>
          </w:p>
        </w:tc>
      </w:tr>
      <w:tr w:rsidR="00EE4FFE" w:rsidTr="00EE4FFE">
        <w:tc>
          <w:tcPr>
            <w:tcW w:w="2518" w:type="dxa"/>
            <w:shd w:val="clear" w:color="auto" w:fill="F7CAAC"/>
          </w:tcPr>
          <w:p w:rsidR="00EE4FFE" w:rsidRDefault="00EE4FFE" w:rsidP="00EE4FFE">
            <w:pPr>
              <w:jc w:val="both"/>
              <w:rPr>
                <w:b/>
              </w:rPr>
            </w:pPr>
            <w:r>
              <w:rPr>
                <w:b/>
              </w:rPr>
              <w:t>Součást vysoké školy</w:t>
            </w:r>
          </w:p>
        </w:tc>
        <w:tc>
          <w:tcPr>
            <w:tcW w:w="7341" w:type="dxa"/>
            <w:gridSpan w:val="10"/>
          </w:tcPr>
          <w:p w:rsidR="00EE4FFE" w:rsidRDefault="00EE4FFE" w:rsidP="00EE4FFE">
            <w:pPr>
              <w:jc w:val="both"/>
            </w:pPr>
            <w:r>
              <w:t>Fakulta multimediálních komunikací</w:t>
            </w:r>
          </w:p>
        </w:tc>
      </w:tr>
      <w:tr w:rsidR="00EE4FFE" w:rsidTr="00EE4FFE">
        <w:tc>
          <w:tcPr>
            <w:tcW w:w="2518" w:type="dxa"/>
            <w:shd w:val="clear" w:color="auto" w:fill="F7CAAC"/>
          </w:tcPr>
          <w:p w:rsidR="00EE4FFE" w:rsidRDefault="00EE4FFE" w:rsidP="00EE4FFE">
            <w:pPr>
              <w:jc w:val="both"/>
              <w:rPr>
                <w:b/>
              </w:rPr>
            </w:pPr>
            <w:r>
              <w:rPr>
                <w:b/>
              </w:rPr>
              <w:t>Název studijního programu</w:t>
            </w:r>
          </w:p>
        </w:tc>
        <w:tc>
          <w:tcPr>
            <w:tcW w:w="7341" w:type="dxa"/>
            <w:gridSpan w:val="10"/>
          </w:tcPr>
          <w:p w:rsidR="00EE4FFE" w:rsidRDefault="00962209" w:rsidP="005F2AC2">
            <w:pPr>
              <w:jc w:val="both"/>
            </w:pPr>
            <w:r>
              <w:t>Arts Management</w:t>
            </w:r>
          </w:p>
        </w:tc>
      </w:tr>
      <w:tr w:rsidR="00EE4FFE" w:rsidTr="00EE4FFE">
        <w:tc>
          <w:tcPr>
            <w:tcW w:w="2518" w:type="dxa"/>
            <w:shd w:val="clear" w:color="auto" w:fill="F7CAAC"/>
          </w:tcPr>
          <w:p w:rsidR="00EE4FFE" w:rsidRDefault="00EE4FFE" w:rsidP="00EE4FFE">
            <w:pPr>
              <w:jc w:val="both"/>
              <w:rPr>
                <w:b/>
              </w:rPr>
            </w:pPr>
            <w:r>
              <w:rPr>
                <w:b/>
              </w:rPr>
              <w:t>Jméno a příjmení</w:t>
            </w:r>
          </w:p>
        </w:tc>
        <w:tc>
          <w:tcPr>
            <w:tcW w:w="4536" w:type="dxa"/>
            <w:gridSpan w:val="5"/>
          </w:tcPr>
          <w:p w:rsidR="00EE4FFE" w:rsidRDefault="00EE4FFE" w:rsidP="00EE4FFE">
            <w:pPr>
              <w:jc w:val="both"/>
            </w:pPr>
            <w:r>
              <w:t>Pavel Noga</w:t>
            </w:r>
          </w:p>
        </w:tc>
        <w:tc>
          <w:tcPr>
            <w:tcW w:w="709" w:type="dxa"/>
            <w:shd w:val="clear" w:color="auto" w:fill="F7CAAC"/>
          </w:tcPr>
          <w:p w:rsidR="00EE4FFE" w:rsidRDefault="00EE4FFE" w:rsidP="00EE4FFE">
            <w:pPr>
              <w:jc w:val="both"/>
              <w:rPr>
                <w:b/>
              </w:rPr>
            </w:pPr>
            <w:r>
              <w:rPr>
                <w:b/>
              </w:rPr>
              <w:t>Tituly</w:t>
            </w:r>
          </w:p>
        </w:tc>
        <w:tc>
          <w:tcPr>
            <w:tcW w:w="2096" w:type="dxa"/>
            <w:gridSpan w:val="4"/>
          </w:tcPr>
          <w:p w:rsidR="00EE4FFE" w:rsidRDefault="00EE4FFE" w:rsidP="00EE4FFE">
            <w:pPr>
              <w:jc w:val="both"/>
            </w:pPr>
            <w:r>
              <w:t>doc. Mgr.</w:t>
            </w:r>
            <w:r w:rsidR="009F409F">
              <w:t xml:space="preserve"> </w:t>
            </w:r>
            <w:r>
              <w:t>A., ArtD.</w:t>
            </w:r>
          </w:p>
        </w:tc>
      </w:tr>
      <w:tr w:rsidR="00EE4FFE" w:rsidTr="00EE4FFE">
        <w:tc>
          <w:tcPr>
            <w:tcW w:w="2518" w:type="dxa"/>
            <w:shd w:val="clear" w:color="auto" w:fill="F7CAAC"/>
          </w:tcPr>
          <w:p w:rsidR="00EE4FFE" w:rsidRDefault="00EE4FFE" w:rsidP="00EE4FFE">
            <w:pPr>
              <w:jc w:val="both"/>
              <w:rPr>
                <w:b/>
              </w:rPr>
            </w:pPr>
            <w:r>
              <w:rPr>
                <w:b/>
              </w:rPr>
              <w:t>Rok narození</w:t>
            </w:r>
          </w:p>
        </w:tc>
        <w:tc>
          <w:tcPr>
            <w:tcW w:w="829" w:type="dxa"/>
          </w:tcPr>
          <w:p w:rsidR="00EE4FFE" w:rsidRPr="00B56B99" w:rsidRDefault="00EE4FFE" w:rsidP="00EE4FFE">
            <w:pPr>
              <w:jc w:val="both"/>
            </w:pPr>
            <w:r w:rsidRPr="00B56B99">
              <w:t>1969</w:t>
            </w:r>
          </w:p>
        </w:tc>
        <w:tc>
          <w:tcPr>
            <w:tcW w:w="1721" w:type="dxa"/>
            <w:shd w:val="clear" w:color="auto" w:fill="F7CAAC"/>
          </w:tcPr>
          <w:p w:rsidR="00EE4FFE" w:rsidRPr="00B56B99" w:rsidRDefault="00EE4FFE" w:rsidP="00EE4FFE">
            <w:pPr>
              <w:jc w:val="both"/>
              <w:rPr>
                <w:b/>
              </w:rPr>
            </w:pPr>
            <w:r w:rsidRPr="00B56B99">
              <w:rPr>
                <w:b/>
              </w:rPr>
              <w:t>typ vztahu k VŠ</w:t>
            </w:r>
          </w:p>
        </w:tc>
        <w:tc>
          <w:tcPr>
            <w:tcW w:w="992" w:type="dxa"/>
            <w:gridSpan w:val="2"/>
          </w:tcPr>
          <w:p w:rsidR="00EE4FFE" w:rsidRPr="00B56B99" w:rsidRDefault="00EE4FFE" w:rsidP="00EE4FFE">
            <w:pPr>
              <w:jc w:val="both"/>
            </w:pPr>
            <w:r w:rsidRPr="00B56B99">
              <w:t>pp</w:t>
            </w:r>
          </w:p>
        </w:tc>
        <w:tc>
          <w:tcPr>
            <w:tcW w:w="994" w:type="dxa"/>
            <w:shd w:val="clear" w:color="auto" w:fill="F7CAAC"/>
          </w:tcPr>
          <w:p w:rsidR="00EE4FFE" w:rsidRPr="00B56B99" w:rsidRDefault="00EE4FFE" w:rsidP="00EE4FFE">
            <w:pPr>
              <w:jc w:val="both"/>
              <w:rPr>
                <w:b/>
              </w:rPr>
            </w:pPr>
            <w:r w:rsidRPr="00B56B99">
              <w:rPr>
                <w:b/>
              </w:rPr>
              <w:t>rozsah</w:t>
            </w:r>
          </w:p>
        </w:tc>
        <w:tc>
          <w:tcPr>
            <w:tcW w:w="709" w:type="dxa"/>
          </w:tcPr>
          <w:p w:rsidR="00EE4FFE" w:rsidRPr="00B56B99" w:rsidRDefault="00EE4FFE" w:rsidP="00EE4FFE">
            <w:pPr>
              <w:jc w:val="both"/>
            </w:pPr>
            <w:r w:rsidRPr="00B56B99">
              <w:t>40h/t</w:t>
            </w:r>
          </w:p>
        </w:tc>
        <w:tc>
          <w:tcPr>
            <w:tcW w:w="634" w:type="dxa"/>
            <w:gridSpan w:val="2"/>
            <w:shd w:val="clear" w:color="auto" w:fill="F7CAAC"/>
          </w:tcPr>
          <w:p w:rsidR="00EE4FFE" w:rsidRPr="00B56B99" w:rsidRDefault="00EE4FFE" w:rsidP="00EE4FFE">
            <w:pPr>
              <w:jc w:val="both"/>
              <w:rPr>
                <w:b/>
              </w:rPr>
            </w:pPr>
            <w:r w:rsidRPr="00B56B99">
              <w:rPr>
                <w:b/>
              </w:rPr>
              <w:t>do kdy</w:t>
            </w:r>
          </w:p>
        </w:tc>
        <w:tc>
          <w:tcPr>
            <w:tcW w:w="1462" w:type="dxa"/>
            <w:gridSpan w:val="2"/>
          </w:tcPr>
          <w:p w:rsidR="00EE4FFE" w:rsidRPr="00B56B99" w:rsidRDefault="00EE4FFE" w:rsidP="00EE4FFE">
            <w:pPr>
              <w:jc w:val="both"/>
            </w:pPr>
            <w:r>
              <w:t>20</w:t>
            </w:r>
            <w:r w:rsidRPr="00B56B99">
              <w:t>19</w:t>
            </w:r>
          </w:p>
        </w:tc>
      </w:tr>
      <w:tr w:rsidR="00EE4FFE" w:rsidTr="00EE4FFE">
        <w:tc>
          <w:tcPr>
            <w:tcW w:w="5068" w:type="dxa"/>
            <w:gridSpan w:val="3"/>
            <w:shd w:val="clear" w:color="auto" w:fill="F7CAAC"/>
          </w:tcPr>
          <w:p w:rsidR="00EE4FFE" w:rsidRDefault="00EE4FFE" w:rsidP="00EE4FFE">
            <w:pPr>
              <w:jc w:val="both"/>
              <w:rPr>
                <w:b/>
              </w:rPr>
            </w:pPr>
            <w:r>
              <w:rPr>
                <w:b/>
              </w:rPr>
              <w:t>Typ vztahu na součásti VŠ, která uskutečňuje st. program</w:t>
            </w:r>
          </w:p>
        </w:tc>
        <w:tc>
          <w:tcPr>
            <w:tcW w:w="992" w:type="dxa"/>
            <w:gridSpan w:val="2"/>
          </w:tcPr>
          <w:p w:rsidR="00EE4FFE" w:rsidRPr="00B56B99" w:rsidRDefault="00EE4FFE" w:rsidP="00EE4FFE">
            <w:pPr>
              <w:jc w:val="both"/>
            </w:pPr>
            <w:r w:rsidRPr="00B56B99">
              <w:t>pp</w:t>
            </w:r>
          </w:p>
        </w:tc>
        <w:tc>
          <w:tcPr>
            <w:tcW w:w="994" w:type="dxa"/>
            <w:shd w:val="clear" w:color="auto" w:fill="F7CAAC"/>
          </w:tcPr>
          <w:p w:rsidR="00EE4FFE" w:rsidRPr="00B56B99" w:rsidRDefault="00EE4FFE" w:rsidP="00EE4FFE">
            <w:pPr>
              <w:jc w:val="both"/>
              <w:rPr>
                <w:b/>
              </w:rPr>
            </w:pPr>
            <w:r w:rsidRPr="00B56B99">
              <w:rPr>
                <w:b/>
              </w:rPr>
              <w:t>rozsah</w:t>
            </w:r>
          </w:p>
        </w:tc>
        <w:tc>
          <w:tcPr>
            <w:tcW w:w="709" w:type="dxa"/>
          </w:tcPr>
          <w:p w:rsidR="00EE4FFE" w:rsidRPr="00B56B99" w:rsidRDefault="00EE4FFE" w:rsidP="00EE4FFE">
            <w:pPr>
              <w:jc w:val="both"/>
            </w:pPr>
            <w:r w:rsidRPr="00B56B99">
              <w:t>40h/t</w:t>
            </w:r>
          </w:p>
        </w:tc>
        <w:tc>
          <w:tcPr>
            <w:tcW w:w="634" w:type="dxa"/>
            <w:gridSpan w:val="2"/>
            <w:shd w:val="clear" w:color="auto" w:fill="F7CAAC"/>
          </w:tcPr>
          <w:p w:rsidR="00EE4FFE" w:rsidRPr="00B56B99" w:rsidRDefault="00EE4FFE" w:rsidP="00EE4FFE">
            <w:pPr>
              <w:jc w:val="both"/>
              <w:rPr>
                <w:b/>
              </w:rPr>
            </w:pPr>
            <w:r w:rsidRPr="00B56B99">
              <w:rPr>
                <w:b/>
              </w:rPr>
              <w:t>do kdy</w:t>
            </w:r>
          </w:p>
        </w:tc>
        <w:tc>
          <w:tcPr>
            <w:tcW w:w="1462" w:type="dxa"/>
            <w:gridSpan w:val="2"/>
          </w:tcPr>
          <w:p w:rsidR="00EE4FFE" w:rsidRPr="00B56B99" w:rsidRDefault="00EE4FFE" w:rsidP="00EE4FFE">
            <w:pPr>
              <w:jc w:val="both"/>
            </w:pPr>
            <w:r>
              <w:t>20</w:t>
            </w:r>
            <w:r w:rsidRPr="00B56B99">
              <w:t>19</w:t>
            </w:r>
          </w:p>
        </w:tc>
      </w:tr>
      <w:tr w:rsidR="00EE4FFE" w:rsidTr="00EE4FFE">
        <w:tc>
          <w:tcPr>
            <w:tcW w:w="6060" w:type="dxa"/>
            <w:gridSpan w:val="5"/>
            <w:shd w:val="clear" w:color="auto" w:fill="F7CAAC"/>
          </w:tcPr>
          <w:p w:rsidR="00EE4FFE" w:rsidRDefault="00EE4FFE" w:rsidP="00EE4FFE">
            <w:pPr>
              <w:jc w:val="both"/>
            </w:pPr>
            <w:r>
              <w:rPr>
                <w:b/>
              </w:rPr>
              <w:t>Další současná působení jako akademický pracovník na jiných VŠ</w:t>
            </w:r>
          </w:p>
        </w:tc>
        <w:tc>
          <w:tcPr>
            <w:tcW w:w="1703" w:type="dxa"/>
            <w:gridSpan w:val="2"/>
            <w:shd w:val="clear" w:color="auto" w:fill="F7CAAC"/>
          </w:tcPr>
          <w:p w:rsidR="00EE4FFE" w:rsidRDefault="00EE4FFE" w:rsidP="00EE4FFE">
            <w:pPr>
              <w:jc w:val="both"/>
              <w:rPr>
                <w:b/>
              </w:rPr>
            </w:pPr>
            <w:r>
              <w:rPr>
                <w:b/>
              </w:rPr>
              <w:t>typ prac. vztahu</w:t>
            </w:r>
          </w:p>
        </w:tc>
        <w:tc>
          <w:tcPr>
            <w:tcW w:w="2096" w:type="dxa"/>
            <w:gridSpan w:val="4"/>
            <w:shd w:val="clear" w:color="auto" w:fill="F7CAAC"/>
          </w:tcPr>
          <w:p w:rsidR="00EE4FFE" w:rsidRDefault="00EE4FFE" w:rsidP="00EE4FFE">
            <w:pPr>
              <w:jc w:val="both"/>
              <w:rPr>
                <w:b/>
              </w:rPr>
            </w:pPr>
            <w:r>
              <w:rPr>
                <w:b/>
              </w:rPr>
              <w:t>rozsah</w:t>
            </w:r>
          </w:p>
        </w:tc>
      </w:tr>
      <w:tr w:rsidR="00EE4FFE" w:rsidRPr="00530980" w:rsidTr="00EE4FFE">
        <w:tc>
          <w:tcPr>
            <w:tcW w:w="6060" w:type="dxa"/>
            <w:gridSpan w:val="5"/>
          </w:tcPr>
          <w:p w:rsidR="00EE4FFE" w:rsidRPr="00530980" w:rsidRDefault="00EE4FFE" w:rsidP="00EE4FFE">
            <w:pPr>
              <w:jc w:val="both"/>
            </w:pPr>
            <w:r w:rsidRPr="00530980">
              <w:t>MU Brno</w:t>
            </w:r>
          </w:p>
        </w:tc>
        <w:tc>
          <w:tcPr>
            <w:tcW w:w="1703" w:type="dxa"/>
            <w:gridSpan w:val="2"/>
          </w:tcPr>
          <w:p w:rsidR="00EE4FFE" w:rsidRPr="00530980" w:rsidRDefault="00EE4FFE" w:rsidP="00EE4FFE">
            <w:pPr>
              <w:jc w:val="both"/>
            </w:pPr>
            <w:r w:rsidRPr="00530980">
              <w:t>pp</w:t>
            </w:r>
          </w:p>
        </w:tc>
        <w:tc>
          <w:tcPr>
            <w:tcW w:w="2096" w:type="dxa"/>
            <w:gridSpan w:val="4"/>
          </w:tcPr>
          <w:p w:rsidR="00EE4FFE" w:rsidRPr="00530980" w:rsidRDefault="00EE4FFE" w:rsidP="00EE4FFE">
            <w:pPr>
              <w:jc w:val="both"/>
            </w:pPr>
            <w:r w:rsidRPr="00530980">
              <w:t>50%</w:t>
            </w:r>
          </w:p>
        </w:tc>
      </w:tr>
      <w:tr w:rsidR="00EE4FFE" w:rsidTr="00EE4FFE">
        <w:tc>
          <w:tcPr>
            <w:tcW w:w="6060" w:type="dxa"/>
            <w:gridSpan w:val="5"/>
          </w:tcPr>
          <w:p w:rsidR="00EE4FFE" w:rsidRDefault="00EE4FFE" w:rsidP="00EE4FFE">
            <w:pPr>
              <w:jc w:val="both"/>
            </w:pPr>
          </w:p>
        </w:tc>
        <w:tc>
          <w:tcPr>
            <w:tcW w:w="1703" w:type="dxa"/>
            <w:gridSpan w:val="2"/>
          </w:tcPr>
          <w:p w:rsidR="00EE4FFE" w:rsidRDefault="00EE4FFE" w:rsidP="00EE4FFE">
            <w:pPr>
              <w:jc w:val="both"/>
            </w:pPr>
          </w:p>
        </w:tc>
        <w:tc>
          <w:tcPr>
            <w:tcW w:w="2096" w:type="dxa"/>
            <w:gridSpan w:val="4"/>
          </w:tcPr>
          <w:p w:rsidR="00EE4FFE" w:rsidRDefault="00EE4FFE" w:rsidP="00EE4FFE">
            <w:pPr>
              <w:jc w:val="both"/>
            </w:pPr>
          </w:p>
        </w:tc>
      </w:tr>
      <w:tr w:rsidR="00EE4FFE" w:rsidTr="00EE4FFE">
        <w:tc>
          <w:tcPr>
            <w:tcW w:w="6060" w:type="dxa"/>
            <w:gridSpan w:val="5"/>
          </w:tcPr>
          <w:p w:rsidR="00EE4FFE" w:rsidRDefault="00EE4FFE" w:rsidP="00EE4FFE">
            <w:pPr>
              <w:jc w:val="both"/>
            </w:pPr>
          </w:p>
        </w:tc>
        <w:tc>
          <w:tcPr>
            <w:tcW w:w="1703" w:type="dxa"/>
            <w:gridSpan w:val="2"/>
          </w:tcPr>
          <w:p w:rsidR="00EE4FFE" w:rsidRDefault="00EE4FFE" w:rsidP="00EE4FFE">
            <w:pPr>
              <w:jc w:val="both"/>
            </w:pPr>
          </w:p>
        </w:tc>
        <w:tc>
          <w:tcPr>
            <w:tcW w:w="2096" w:type="dxa"/>
            <w:gridSpan w:val="4"/>
          </w:tcPr>
          <w:p w:rsidR="00EE4FFE" w:rsidRDefault="00EE4FFE" w:rsidP="00EE4FFE">
            <w:pPr>
              <w:jc w:val="both"/>
            </w:pPr>
          </w:p>
        </w:tc>
      </w:tr>
      <w:tr w:rsidR="00EE4FFE" w:rsidTr="00EE4FFE">
        <w:tc>
          <w:tcPr>
            <w:tcW w:w="6060" w:type="dxa"/>
            <w:gridSpan w:val="5"/>
          </w:tcPr>
          <w:p w:rsidR="00EE4FFE" w:rsidRDefault="00EE4FFE" w:rsidP="00EE4FFE">
            <w:pPr>
              <w:jc w:val="both"/>
            </w:pPr>
          </w:p>
        </w:tc>
        <w:tc>
          <w:tcPr>
            <w:tcW w:w="1703" w:type="dxa"/>
            <w:gridSpan w:val="2"/>
          </w:tcPr>
          <w:p w:rsidR="00EE4FFE" w:rsidRDefault="00EE4FFE" w:rsidP="00EE4FFE">
            <w:pPr>
              <w:jc w:val="both"/>
            </w:pPr>
          </w:p>
        </w:tc>
        <w:tc>
          <w:tcPr>
            <w:tcW w:w="2096" w:type="dxa"/>
            <w:gridSpan w:val="4"/>
          </w:tcPr>
          <w:p w:rsidR="00EE4FFE" w:rsidRDefault="00EE4FFE" w:rsidP="00EE4FFE">
            <w:pPr>
              <w:jc w:val="both"/>
            </w:pPr>
          </w:p>
        </w:tc>
      </w:tr>
      <w:tr w:rsidR="00EE4FFE" w:rsidTr="00EE4FFE">
        <w:tc>
          <w:tcPr>
            <w:tcW w:w="9859" w:type="dxa"/>
            <w:gridSpan w:val="11"/>
            <w:shd w:val="clear" w:color="auto" w:fill="F7CAAC"/>
          </w:tcPr>
          <w:p w:rsidR="00EE4FFE" w:rsidRDefault="00EE4FFE" w:rsidP="00EE4FFE">
            <w:pPr>
              <w:jc w:val="both"/>
            </w:pPr>
            <w:r w:rsidRPr="007D59CF">
              <w:rPr>
                <w:rFonts w:eastAsia="Trebuchet MS" w:cs="Trebuchet MS"/>
                <w:b/>
                <w:szCs w:val="22"/>
                <w:lang w:eastAsia="en-US"/>
              </w:rPr>
              <w:t>Údaje o vzdělání na VŠ</w:t>
            </w:r>
          </w:p>
        </w:tc>
      </w:tr>
      <w:tr w:rsidR="00EE4FFE" w:rsidTr="00EE4FFE">
        <w:trPr>
          <w:trHeight w:val="1553"/>
        </w:trPr>
        <w:tc>
          <w:tcPr>
            <w:tcW w:w="9859" w:type="dxa"/>
            <w:gridSpan w:val="11"/>
            <w:tcBorders>
              <w:top w:val="nil"/>
            </w:tcBorders>
          </w:tcPr>
          <w:p w:rsidR="00EE4FFE" w:rsidRDefault="00EE4FFE" w:rsidP="00EE4FFE">
            <w:pPr>
              <w:jc w:val="both"/>
              <w:rPr>
                <w:b/>
              </w:rPr>
            </w:pPr>
          </w:p>
          <w:p w:rsidR="00EE4FFE" w:rsidRPr="00B63074" w:rsidRDefault="00EE4FFE" w:rsidP="00EE4FFE">
            <w:pPr>
              <w:pStyle w:val="FreeForm"/>
              <w:rPr>
                <w:rFonts w:ascii="Times New Roman" w:hAnsi="Times New Roman"/>
                <w:position w:val="-2"/>
                <w:sz w:val="20"/>
              </w:rPr>
            </w:pPr>
            <w:r w:rsidRPr="00B63074">
              <w:rPr>
                <w:rFonts w:ascii="Times New Roman" w:hAnsi="Times New Roman"/>
                <w:sz w:val="20"/>
              </w:rPr>
              <w:t>199</w:t>
            </w:r>
            <w:r>
              <w:rPr>
                <w:rFonts w:ascii="Times New Roman" w:hAnsi="Times New Roman"/>
                <w:sz w:val="20"/>
              </w:rPr>
              <w:t xml:space="preserve">0-1996: </w:t>
            </w:r>
            <w:r w:rsidRPr="00B63074">
              <w:rPr>
                <w:rFonts w:ascii="Times New Roman" w:hAnsi="Times New Roman"/>
                <w:sz w:val="20"/>
              </w:rPr>
              <w:t>Vysoká škola uměleckoprům</w:t>
            </w:r>
            <w:r>
              <w:rPr>
                <w:rFonts w:ascii="Times New Roman" w:hAnsi="Times New Roman"/>
                <w:sz w:val="20"/>
              </w:rPr>
              <w:t xml:space="preserve">yslová v Praze, </w:t>
            </w:r>
            <w:r w:rsidRPr="00B63074">
              <w:rPr>
                <w:rFonts w:ascii="Times New Roman" w:hAnsi="Times New Roman"/>
                <w:sz w:val="20"/>
              </w:rPr>
              <w:t xml:space="preserve">ateliér grafického designu, </w:t>
            </w:r>
            <w:r>
              <w:rPr>
                <w:rFonts w:ascii="Times New Roman" w:hAnsi="Times New Roman"/>
                <w:sz w:val="20"/>
              </w:rPr>
              <w:t>obor Grafika, Mgr. A.</w:t>
            </w:r>
          </w:p>
          <w:p w:rsidR="00EE4FFE" w:rsidRDefault="00EE4FFE" w:rsidP="00EE4FFE">
            <w:pPr>
              <w:jc w:val="both"/>
              <w:rPr>
                <w:rFonts w:eastAsia="ヒラギノ角ゴ Pro W3"/>
              </w:rPr>
            </w:pPr>
            <w:r>
              <w:rPr>
                <w:rFonts w:eastAsia="ヒラギノ角ゴ Pro W3"/>
              </w:rPr>
              <w:t xml:space="preserve">2004-2008: </w:t>
            </w:r>
            <w:r w:rsidRPr="00B63074">
              <w:rPr>
                <w:rFonts w:eastAsia="ヒラギノ角ゴ Pro W3"/>
              </w:rPr>
              <w:t>Vysoká škola výtvarných um</w:t>
            </w:r>
            <w:r>
              <w:rPr>
                <w:rFonts w:eastAsia="ヒラギノ角ゴ Pro W3"/>
              </w:rPr>
              <w:t xml:space="preserve">ění v Bratislavě, </w:t>
            </w:r>
            <w:r w:rsidRPr="00B63074">
              <w:rPr>
                <w:rFonts w:eastAsia="ヒラギノ角ゴ Pro W3"/>
              </w:rPr>
              <w:t>ateliér grafického designu, </w:t>
            </w:r>
            <w:r>
              <w:rPr>
                <w:rFonts w:eastAsia="ヒラギノ角ゴ Pro W3"/>
              </w:rPr>
              <w:t>studijní program Design, obor Design, ArtD.</w:t>
            </w:r>
          </w:p>
          <w:p w:rsidR="00EE4FFE" w:rsidRDefault="00EE4FFE" w:rsidP="00EE4FFE">
            <w:pPr>
              <w:jc w:val="both"/>
              <w:rPr>
                <w:rFonts w:eastAsia="ヒラギノ角ゴ Pro W3"/>
              </w:rPr>
            </w:pPr>
            <w:r>
              <w:rPr>
                <w:rFonts w:eastAsia="ヒラギノ角ゴ Pro W3"/>
              </w:rPr>
              <w:t>2013: Vysoká škola výtvarných umění v Bratislavě, Design, doc.</w:t>
            </w:r>
          </w:p>
          <w:p w:rsidR="00EE4FFE" w:rsidRDefault="00EE4FFE" w:rsidP="00EE4FFE"/>
        </w:tc>
      </w:tr>
      <w:tr w:rsidR="00EE4FFE" w:rsidTr="00EE4FFE">
        <w:tc>
          <w:tcPr>
            <w:tcW w:w="9859" w:type="dxa"/>
            <w:gridSpan w:val="11"/>
            <w:shd w:val="clear" w:color="auto" w:fill="F7CAAC"/>
          </w:tcPr>
          <w:p w:rsidR="00EE4FFE" w:rsidRDefault="00EE4FFE" w:rsidP="00EE4FFE">
            <w:pPr>
              <w:jc w:val="both"/>
            </w:pPr>
            <w:r w:rsidRPr="007D59CF">
              <w:rPr>
                <w:rFonts w:eastAsia="Trebuchet MS" w:cs="Trebuchet MS"/>
                <w:b/>
                <w:szCs w:val="22"/>
                <w:lang w:val="de-DE" w:eastAsia="en-US"/>
              </w:rPr>
              <w:t>Údaje o odborném působení od absolvování VŠ</w:t>
            </w:r>
          </w:p>
        </w:tc>
      </w:tr>
      <w:tr w:rsidR="00EE4FFE" w:rsidTr="00EE4FFE">
        <w:trPr>
          <w:trHeight w:val="1055"/>
        </w:trPr>
        <w:tc>
          <w:tcPr>
            <w:tcW w:w="9859" w:type="dxa"/>
            <w:gridSpan w:val="11"/>
          </w:tcPr>
          <w:p w:rsidR="00EE4FFE" w:rsidRDefault="00EE4FFE" w:rsidP="00EE4FFE"/>
          <w:p w:rsidR="00EE4FFE" w:rsidRPr="00F110D3" w:rsidRDefault="00EE4FFE" w:rsidP="00EE4FFE">
            <w:pPr>
              <w:pStyle w:val="FreeForm"/>
              <w:rPr>
                <w:rFonts w:ascii="Times New Roman" w:hAnsi="Times New Roman"/>
                <w:sz w:val="20"/>
              </w:rPr>
            </w:pPr>
            <w:r>
              <w:rPr>
                <w:rFonts w:ascii="Times New Roman" w:hAnsi="Times New Roman"/>
                <w:sz w:val="20"/>
              </w:rPr>
              <w:t xml:space="preserve">1992–dosud: </w:t>
            </w:r>
            <w:r w:rsidRPr="00F110D3">
              <w:rPr>
                <w:rFonts w:ascii="Times New Roman" w:hAnsi="Times New Roman"/>
                <w:sz w:val="20"/>
              </w:rPr>
              <w:t>OSVČ, grafický design, reklama</w:t>
            </w:r>
          </w:p>
          <w:p w:rsidR="00EE4FFE" w:rsidRPr="00F110D3" w:rsidRDefault="00EE4FFE" w:rsidP="00EE4FFE">
            <w:pPr>
              <w:pStyle w:val="FreeForm"/>
              <w:rPr>
                <w:rFonts w:ascii="Times New Roman" w:hAnsi="Times New Roman"/>
                <w:sz w:val="20"/>
              </w:rPr>
            </w:pPr>
            <w:r w:rsidRPr="00F110D3">
              <w:rPr>
                <w:rFonts w:ascii="Times New Roman" w:hAnsi="Times New Roman"/>
                <w:sz w:val="20"/>
              </w:rPr>
              <w:t>1998–2018</w:t>
            </w:r>
            <w:r>
              <w:rPr>
                <w:rFonts w:ascii="Times New Roman" w:hAnsi="Times New Roman"/>
                <w:sz w:val="20"/>
              </w:rPr>
              <w:t xml:space="preserve">: </w:t>
            </w:r>
            <w:r w:rsidRPr="00F110D3">
              <w:rPr>
                <w:rFonts w:ascii="Times New Roman" w:hAnsi="Times New Roman"/>
                <w:sz w:val="20"/>
              </w:rPr>
              <w:t xml:space="preserve"> Ostravská univerzita v Ostravě</w:t>
            </w:r>
            <w:r>
              <w:rPr>
                <w:rFonts w:ascii="Times New Roman" w:hAnsi="Times New Roman"/>
                <w:sz w:val="20"/>
              </w:rPr>
              <w:t xml:space="preserve">, Fakulta umění, </w:t>
            </w:r>
            <w:r w:rsidRPr="00F110D3">
              <w:rPr>
                <w:rFonts w:ascii="Times New Roman" w:hAnsi="Times New Roman"/>
                <w:sz w:val="20"/>
              </w:rPr>
              <w:t>1998–2013 odb</w:t>
            </w:r>
            <w:r>
              <w:rPr>
                <w:rFonts w:ascii="Times New Roman" w:hAnsi="Times New Roman"/>
                <w:sz w:val="20"/>
              </w:rPr>
              <w:t>orný asistent, 2013–2018 docent</w:t>
            </w:r>
          </w:p>
          <w:p w:rsidR="00EE4FFE" w:rsidRPr="00F110D3" w:rsidRDefault="00EE4FFE" w:rsidP="00EE4FFE">
            <w:pPr>
              <w:pStyle w:val="FreeForm"/>
              <w:rPr>
                <w:rFonts w:ascii="Times New Roman" w:hAnsi="Times New Roman"/>
                <w:position w:val="-2"/>
                <w:sz w:val="20"/>
              </w:rPr>
            </w:pPr>
            <w:r>
              <w:rPr>
                <w:rFonts w:ascii="Times New Roman" w:hAnsi="Times New Roman"/>
                <w:sz w:val="20"/>
              </w:rPr>
              <w:t>2013–dosud: Masarykova univerzita</w:t>
            </w:r>
            <w:r w:rsidRPr="00F110D3">
              <w:rPr>
                <w:rFonts w:ascii="Times New Roman" w:hAnsi="Times New Roman"/>
                <w:sz w:val="20"/>
              </w:rPr>
              <w:t xml:space="preserve">, </w:t>
            </w:r>
            <w:r>
              <w:rPr>
                <w:rFonts w:ascii="Times New Roman" w:hAnsi="Times New Roman"/>
                <w:sz w:val="20"/>
              </w:rPr>
              <w:t xml:space="preserve">Pedagogická fakulta, </w:t>
            </w:r>
            <w:r w:rsidRPr="00F110D3">
              <w:rPr>
                <w:rFonts w:ascii="Times New Roman" w:hAnsi="Times New Roman"/>
                <w:sz w:val="20"/>
              </w:rPr>
              <w:t>docent</w:t>
            </w:r>
          </w:p>
          <w:p w:rsidR="00EE4FFE" w:rsidRPr="00F110D3" w:rsidRDefault="00EE4FFE" w:rsidP="00EE4FFE">
            <w:pPr>
              <w:pStyle w:val="FreeForm"/>
              <w:rPr>
                <w:rFonts w:ascii="Times New Roman" w:hAnsi="Times New Roman"/>
                <w:position w:val="-2"/>
                <w:sz w:val="20"/>
              </w:rPr>
            </w:pPr>
            <w:r w:rsidRPr="00F110D3">
              <w:rPr>
                <w:rFonts w:ascii="Times New Roman" w:hAnsi="Times New Roman"/>
                <w:sz w:val="20"/>
              </w:rPr>
              <w:t>2015–2017</w:t>
            </w:r>
            <w:r>
              <w:rPr>
                <w:rFonts w:ascii="Times New Roman" w:hAnsi="Times New Roman"/>
                <w:sz w:val="20"/>
              </w:rPr>
              <w:t>: Vysoké učení technické v Brně</w:t>
            </w:r>
            <w:r w:rsidRPr="00F110D3">
              <w:rPr>
                <w:rFonts w:ascii="Times New Roman" w:hAnsi="Times New Roman"/>
                <w:sz w:val="20"/>
              </w:rPr>
              <w:t xml:space="preserve">, </w:t>
            </w:r>
            <w:r>
              <w:rPr>
                <w:rFonts w:ascii="Times New Roman" w:hAnsi="Times New Roman"/>
                <w:sz w:val="20"/>
              </w:rPr>
              <w:t xml:space="preserve">Fakulta výtvarných umění, </w:t>
            </w:r>
            <w:r w:rsidRPr="00F110D3">
              <w:rPr>
                <w:rFonts w:ascii="Times New Roman" w:hAnsi="Times New Roman"/>
                <w:sz w:val="20"/>
              </w:rPr>
              <w:t>docent</w:t>
            </w:r>
          </w:p>
          <w:p w:rsidR="00EE4FFE" w:rsidRPr="00F110D3" w:rsidRDefault="00EE4FFE" w:rsidP="00EE4FFE">
            <w:pPr>
              <w:pStyle w:val="FreeForm"/>
              <w:rPr>
                <w:rFonts w:ascii="Times New Roman" w:hAnsi="Times New Roman"/>
                <w:position w:val="-2"/>
                <w:sz w:val="20"/>
              </w:rPr>
            </w:pPr>
            <w:r>
              <w:rPr>
                <w:rFonts w:ascii="Times New Roman" w:hAnsi="Times New Roman"/>
                <w:sz w:val="20"/>
              </w:rPr>
              <w:t>2016–dosud:</w:t>
            </w:r>
            <w:r w:rsidRPr="00F110D3">
              <w:rPr>
                <w:rFonts w:ascii="Times New Roman" w:hAnsi="Times New Roman"/>
                <w:sz w:val="20"/>
              </w:rPr>
              <w:t xml:space="preserve"> Univerzita Tomáše Bati, </w:t>
            </w:r>
            <w:r>
              <w:rPr>
                <w:rFonts w:ascii="Times New Roman" w:hAnsi="Times New Roman"/>
                <w:sz w:val="20"/>
              </w:rPr>
              <w:t xml:space="preserve">Fakulta multimediálních komunikací, </w:t>
            </w:r>
            <w:r w:rsidRPr="00F110D3">
              <w:rPr>
                <w:rFonts w:ascii="Times New Roman" w:hAnsi="Times New Roman"/>
                <w:sz w:val="20"/>
              </w:rPr>
              <w:t>docent</w:t>
            </w:r>
          </w:p>
          <w:p w:rsidR="00EE4FFE" w:rsidRPr="0083368A" w:rsidRDefault="00EE4FFE" w:rsidP="00EE4FFE"/>
        </w:tc>
      </w:tr>
      <w:tr w:rsidR="00EE4FFE" w:rsidTr="00EE4FFE">
        <w:tc>
          <w:tcPr>
            <w:tcW w:w="9859" w:type="dxa"/>
            <w:gridSpan w:val="11"/>
            <w:shd w:val="clear" w:color="auto" w:fill="F7CAAC"/>
          </w:tcPr>
          <w:p w:rsidR="00EE4FFE" w:rsidRDefault="00EE4FFE" w:rsidP="00EE4FFE">
            <w:pPr>
              <w:jc w:val="both"/>
              <w:rPr>
                <w:b/>
              </w:rPr>
            </w:pPr>
            <w:r w:rsidRPr="007D59CF">
              <w:rPr>
                <w:rFonts w:eastAsia="Trebuchet MS"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7D59CF">
              <w:rPr>
                <w:rFonts w:eastAsia="Trebuchet MS" w:cs="Trebuchet MS"/>
                <w:b/>
                <w:spacing w:val="-8"/>
                <w:szCs w:val="22"/>
                <w:lang w:eastAsia="en-US"/>
              </w:rPr>
              <w:t xml:space="preserve"> </w:t>
            </w:r>
            <w:r w:rsidRPr="007D59CF">
              <w:rPr>
                <w:rFonts w:eastAsia="Trebuchet MS" w:cs="Trebuchet MS"/>
                <w:b/>
                <w:szCs w:val="22"/>
                <w:lang w:eastAsia="en-US"/>
              </w:rPr>
              <w:t>apod.</w:t>
            </w:r>
          </w:p>
        </w:tc>
      </w:tr>
      <w:tr w:rsidR="00EE4FFE" w:rsidTr="00EE4FFE">
        <w:trPr>
          <w:trHeight w:val="1090"/>
        </w:trPr>
        <w:tc>
          <w:tcPr>
            <w:tcW w:w="9859" w:type="dxa"/>
            <w:gridSpan w:val="11"/>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Pr="00F34EF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Počet</w:t>
            </w:r>
            <w:r w:rsidRPr="00F34EF5">
              <w:rPr>
                <w:rFonts w:eastAsia="ヒラギノ角ゴ Pro W3"/>
              </w:rPr>
              <w:t xml:space="preserve"> b</w:t>
            </w:r>
            <w:r>
              <w:rPr>
                <w:rFonts w:eastAsia="ヒラギノ角ゴ Pro W3"/>
              </w:rPr>
              <w:t>akalářských a diplomových prací:</w:t>
            </w:r>
            <w:r w:rsidRPr="00F34EF5">
              <w:rPr>
                <w:rFonts w:eastAsia="ヒラギノ角ゴ Pro W3"/>
              </w:rPr>
              <w:t xml:space="preserve"> cca 70 (v letech 2002–2017)</w:t>
            </w:r>
          </w:p>
          <w:p w:rsidR="00EE4FFE" w:rsidRDefault="00EE4FFE" w:rsidP="00EE4FFE">
            <w:r>
              <w:rPr>
                <w:rFonts w:eastAsia="ヒラギノ角ゴ Pro W3"/>
              </w:rPr>
              <w:t>V</w:t>
            </w:r>
            <w:r w:rsidRPr="00F34EF5">
              <w:rPr>
                <w:rFonts w:eastAsia="ヒラギノ角ゴ Pro W3"/>
              </w:rPr>
              <w:t xml:space="preserve"> současné době ved</w:t>
            </w:r>
            <w:r>
              <w:rPr>
                <w:rFonts w:eastAsia="ヒラギノ角ゴ Pro W3"/>
              </w:rPr>
              <w:t>ení</w:t>
            </w:r>
            <w:r w:rsidRPr="00F34EF5">
              <w:rPr>
                <w:rFonts w:eastAsia="ヒラギノ角ゴ Pro W3"/>
              </w:rPr>
              <w:t xml:space="preserve"> celkem 5 doktorandů</w:t>
            </w:r>
            <w:r>
              <w:rPr>
                <w:rFonts w:eastAsia="ヒラギノ角ゴ Pro W3"/>
              </w:rPr>
              <w:t>.</w:t>
            </w:r>
          </w:p>
        </w:tc>
      </w:tr>
      <w:tr w:rsidR="00EE4FFE" w:rsidTr="00EE4FFE">
        <w:trPr>
          <w:trHeight w:val="250"/>
        </w:trPr>
        <w:tc>
          <w:tcPr>
            <w:tcW w:w="9859" w:type="dxa"/>
            <w:gridSpan w:val="11"/>
            <w:shd w:val="clear" w:color="auto" w:fill="F7CAAC"/>
          </w:tcPr>
          <w:p w:rsidR="00EE4FFE" w:rsidRDefault="00EE4FFE" w:rsidP="00EE4FFE">
            <w:pPr>
              <w:jc w:val="both"/>
            </w:pPr>
            <w:r w:rsidRPr="007D59CF">
              <w:rPr>
                <w:rFonts w:eastAsia="Trebuchet MS" w:cs="Trebuchet MS"/>
                <w:b/>
                <w:szCs w:val="22"/>
                <w:lang w:eastAsia="en-US"/>
              </w:rPr>
              <w:t>Zkušenosti s členstvím v orgánech grantových agentur, odborných společností apod. na národní a mezinárodní úrovni</w:t>
            </w:r>
          </w:p>
        </w:tc>
      </w:tr>
      <w:tr w:rsidR="00EE4FFE" w:rsidTr="00EE4FFE">
        <w:trPr>
          <w:trHeight w:val="685"/>
        </w:trPr>
        <w:tc>
          <w:tcPr>
            <w:tcW w:w="9859" w:type="dxa"/>
            <w:gridSpan w:val="11"/>
          </w:tcPr>
          <w:p w:rsidR="00962209" w:rsidRDefault="00962209" w:rsidP="00EE4FFE">
            <w:pPr>
              <w:jc w:val="both"/>
            </w:pPr>
          </w:p>
          <w:p w:rsidR="00CF4A26" w:rsidRDefault="00CF4A26" w:rsidP="00CF4A26">
            <w:r>
              <w:t>Řešené granty, projekty:</w:t>
            </w:r>
            <w:r>
              <w:br/>
              <w:t>název projektu: Vizuální umění očima dvacetiletí</w:t>
            </w:r>
            <w:r>
              <w:br/>
              <w:t>hlavní řešitel: Pavel Noga</w:t>
            </w:r>
            <w:r>
              <w:br/>
              <w:t>pracoviště: Fakulta umění Ostravské univerzity</w:t>
            </w:r>
            <w:r>
              <w:br/>
              <w:t>poskytovatel: GP Min. kultury ČR</w:t>
            </w:r>
            <w:r>
              <w:br/>
              <w:t>období 2012</w:t>
            </w:r>
          </w:p>
          <w:p w:rsidR="00CF4A26" w:rsidRDefault="00CF4A26" w:rsidP="00CF4A26"/>
          <w:p w:rsidR="00CF4A26" w:rsidRDefault="00CF4A26" w:rsidP="00CF4A26">
            <w:r>
              <w:t>název projektu: Blízko i daleko</w:t>
            </w:r>
            <w:r>
              <w:br/>
              <w:t>hlavní řešitel: Pavel Noga</w:t>
            </w:r>
            <w:r>
              <w:br/>
              <w:t>pracoviště: PdF Masarykovy univerzity</w:t>
            </w:r>
            <w:r>
              <w:br/>
              <w:t>poskytovatel: Ministerstvo zahraničních věcí ČR</w:t>
            </w:r>
            <w:r>
              <w:br/>
              <w:t>96085/2016-OVD</w:t>
            </w:r>
            <w:r>
              <w:br/>
              <w:t>období 2016</w:t>
            </w:r>
          </w:p>
          <w:p w:rsidR="00CF4A26" w:rsidRDefault="00CF4A26" w:rsidP="00CF4A26"/>
          <w:p w:rsidR="00CF4A26" w:rsidRDefault="00CF4A26" w:rsidP="00CF4A26">
            <w:r>
              <w:t>název projektu: Inovace výuky informatických předmětů ve studijních programech Ostravské univerzity</w:t>
            </w:r>
            <w:r>
              <w:br/>
              <w:t>hlavní řešitel: Ostravská univerzita</w:t>
            </w:r>
            <w:r>
              <w:br/>
              <w:t xml:space="preserve">role Pavla Nogy – jako zaměstnanec se podílel na inovaci několika informatických předmětů </w:t>
            </w:r>
            <w:r>
              <w:br/>
              <w:t>pracoviště: Přírodovědecká fakulta Ostravské univerzity a Fakulta umění Ostravské univerzity</w:t>
            </w:r>
            <w:r>
              <w:br/>
              <w:t>poskytovatel: ESF, EU, Ministerstvo školství, mládeže a tělovýchovy</w:t>
            </w:r>
            <w:r>
              <w:br/>
            </w:r>
            <w:r>
              <w:lastRenderedPageBreak/>
              <w:t>CZ.107/2.2.00/28.0245</w:t>
            </w:r>
            <w:r>
              <w:br/>
              <w:t>období 2012</w:t>
            </w:r>
          </w:p>
          <w:p w:rsidR="00EE4FFE" w:rsidRDefault="00EE4FFE" w:rsidP="00CF4A26"/>
          <w:p w:rsidR="00EE4FFE" w:rsidRDefault="00EE4FFE" w:rsidP="00EE4FFE">
            <w:pPr>
              <w:jc w:val="both"/>
            </w:pPr>
          </w:p>
        </w:tc>
      </w:tr>
      <w:tr w:rsidR="00EE4FFE" w:rsidTr="00EE4FFE">
        <w:trPr>
          <w:cantSplit/>
        </w:trPr>
        <w:tc>
          <w:tcPr>
            <w:tcW w:w="3347" w:type="dxa"/>
            <w:gridSpan w:val="2"/>
            <w:tcBorders>
              <w:top w:val="single" w:sz="12" w:space="0" w:color="auto"/>
            </w:tcBorders>
            <w:shd w:val="clear" w:color="auto" w:fill="F7CAAC"/>
          </w:tcPr>
          <w:p w:rsidR="00EE4FFE" w:rsidRDefault="00EE4FFE" w:rsidP="00EE4FFE">
            <w:pPr>
              <w:jc w:val="both"/>
            </w:pPr>
            <w:r>
              <w:rPr>
                <w:b/>
              </w:rPr>
              <w:lastRenderedPageBreak/>
              <w:t xml:space="preserve">Obor habilitačního řízení </w:t>
            </w:r>
          </w:p>
        </w:tc>
        <w:tc>
          <w:tcPr>
            <w:tcW w:w="2245" w:type="dxa"/>
            <w:gridSpan w:val="2"/>
            <w:tcBorders>
              <w:top w:val="single" w:sz="12" w:space="0" w:color="auto"/>
            </w:tcBorders>
            <w:shd w:val="clear" w:color="auto" w:fill="F7CAAC"/>
          </w:tcPr>
          <w:p w:rsidR="00EE4FFE" w:rsidRDefault="00EE4FFE" w:rsidP="00EE4FFE">
            <w:pPr>
              <w:jc w:val="both"/>
            </w:pPr>
            <w:r>
              <w:rPr>
                <w:b/>
              </w:rPr>
              <w:t>Rok udělení hodnosti</w:t>
            </w:r>
          </w:p>
        </w:tc>
        <w:tc>
          <w:tcPr>
            <w:tcW w:w="2238" w:type="dxa"/>
            <w:gridSpan w:val="4"/>
            <w:tcBorders>
              <w:top w:val="single" w:sz="12" w:space="0" w:color="auto"/>
              <w:right w:val="single" w:sz="12" w:space="0" w:color="auto"/>
            </w:tcBorders>
            <w:shd w:val="clear" w:color="auto" w:fill="F7CAAC"/>
          </w:tcPr>
          <w:p w:rsidR="00EE4FFE" w:rsidRDefault="00EE4FFE" w:rsidP="00EE4FFE">
            <w:pPr>
              <w:jc w:val="both"/>
            </w:pPr>
            <w:r>
              <w:rPr>
                <w:b/>
              </w:rPr>
              <w:t>Řízení konáno na VŠ</w:t>
            </w:r>
          </w:p>
        </w:tc>
        <w:tc>
          <w:tcPr>
            <w:tcW w:w="2029" w:type="dxa"/>
            <w:gridSpan w:val="3"/>
            <w:tcBorders>
              <w:top w:val="single" w:sz="12" w:space="0" w:color="auto"/>
              <w:left w:val="single" w:sz="12" w:space="0" w:color="auto"/>
            </w:tcBorders>
            <w:shd w:val="clear" w:color="auto" w:fill="F7CAAC"/>
          </w:tcPr>
          <w:p w:rsidR="00EE4FFE" w:rsidRDefault="00EE4FFE" w:rsidP="00EE4FFE">
            <w:pPr>
              <w:jc w:val="both"/>
              <w:rPr>
                <w:b/>
              </w:rPr>
            </w:pPr>
            <w:r>
              <w:rPr>
                <w:b/>
              </w:rPr>
              <w:t>Ohlasy publikací</w:t>
            </w:r>
          </w:p>
        </w:tc>
      </w:tr>
      <w:tr w:rsidR="00EE4FFE" w:rsidTr="00EE4FFE">
        <w:trPr>
          <w:cantSplit/>
        </w:trPr>
        <w:tc>
          <w:tcPr>
            <w:tcW w:w="3347" w:type="dxa"/>
            <w:gridSpan w:val="2"/>
          </w:tcPr>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842D49">
              <w:rPr>
                <w:rFonts w:eastAsia="ヒラギノ角ゴ Pro W3"/>
              </w:rPr>
              <w:t>2.2.6 Dizajn</w:t>
            </w: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2245" w:type="dxa"/>
            <w:gridSpan w:val="2"/>
          </w:tcPr>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2013</w:t>
            </w:r>
          </w:p>
        </w:tc>
        <w:tc>
          <w:tcPr>
            <w:tcW w:w="2238" w:type="dxa"/>
            <w:gridSpan w:val="4"/>
            <w:tcBorders>
              <w:right w:val="single" w:sz="12" w:space="0" w:color="auto"/>
            </w:tcBorders>
          </w:tcPr>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VŠVU Bratislava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Slovenská republika</w:t>
            </w: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c>
          <w:tcPr>
            <w:tcW w:w="567" w:type="dxa"/>
            <w:tcBorders>
              <w:left w:val="single" w:sz="12" w:space="0" w:color="auto"/>
            </w:tcBorders>
            <w:shd w:val="clear" w:color="auto" w:fill="F7CAAC"/>
          </w:tcPr>
          <w:p w:rsidR="00EE4FFE" w:rsidRPr="00AF5C43" w:rsidRDefault="00EE4FFE" w:rsidP="00EE4FFE">
            <w:pPr>
              <w:jc w:val="both"/>
              <w:rPr>
                <w:sz w:val="18"/>
                <w:szCs w:val="18"/>
              </w:rPr>
            </w:pPr>
            <w:r w:rsidRPr="00AF5C43">
              <w:rPr>
                <w:b/>
                <w:sz w:val="18"/>
                <w:szCs w:val="18"/>
              </w:rPr>
              <w:t>WOS</w:t>
            </w:r>
          </w:p>
        </w:tc>
        <w:tc>
          <w:tcPr>
            <w:tcW w:w="768" w:type="dxa"/>
            <w:shd w:val="clear" w:color="auto" w:fill="F7CAAC"/>
          </w:tcPr>
          <w:p w:rsidR="00EE4FFE" w:rsidRPr="00AF5C43" w:rsidRDefault="00EE4FFE" w:rsidP="00EE4FFE">
            <w:pPr>
              <w:jc w:val="both"/>
              <w:rPr>
                <w:sz w:val="18"/>
                <w:szCs w:val="18"/>
              </w:rPr>
            </w:pPr>
            <w:r w:rsidRPr="00AF5C43">
              <w:rPr>
                <w:b/>
                <w:sz w:val="18"/>
                <w:szCs w:val="18"/>
              </w:rPr>
              <w:t>Scopus</w:t>
            </w:r>
          </w:p>
        </w:tc>
        <w:tc>
          <w:tcPr>
            <w:tcW w:w="694" w:type="dxa"/>
            <w:shd w:val="clear" w:color="auto" w:fill="F7CAAC"/>
          </w:tcPr>
          <w:p w:rsidR="00EE4FFE" w:rsidRPr="00AF5C43" w:rsidRDefault="00EE4FFE" w:rsidP="00EE4FFE">
            <w:pPr>
              <w:jc w:val="both"/>
              <w:rPr>
                <w:sz w:val="18"/>
                <w:szCs w:val="18"/>
              </w:rPr>
            </w:pPr>
            <w:r w:rsidRPr="00AF5C43">
              <w:rPr>
                <w:b/>
                <w:sz w:val="18"/>
                <w:szCs w:val="18"/>
              </w:rPr>
              <w:t>ostatní</w:t>
            </w:r>
          </w:p>
        </w:tc>
      </w:tr>
      <w:tr w:rsidR="00EE4FFE" w:rsidTr="00EE4FFE">
        <w:trPr>
          <w:cantSplit/>
          <w:trHeight w:val="70"/>
        </w:trPr>
        <w:tc>
          <w:tcPr>
            <w:tcW w:w="3347" w:type="dxa"/>
            <w:gridSpan w:val="2"/>
            <w:shd w:val="clear" w:color="auto" w:fill="F7CAAC"/>
          </w:tcPr>
          <w:p w:rsidR="00EE4FFE" w:rsidRDefault="00EE4FFE" w:rsidP="00EE4FFE">
            <w:pPr>
              <w:jc w:val="both"/>
            </w:pPr>
            <w:r>
              <w:rPr>
                <w:b/>
              </w:rPr>
              <w:t>Obor jmenovacího řízení</w:t>
            </w:r>
          </w:p>
        </w:tc>
        <w:tc>
          <w:tcPr>
            <w:tcW w:w="2245" w:type="dxa"/>
            <w:gridSpan w:val="2"/>
            <w:shd w:val="clear" w:color="auto" w:fill="F7CAAC"/>
          </w:tcPr>
          <w:p w:rsidR="00EE4FFE" w:rsidRDefault="00EE4FFE" w:rsidP="00EE4FFE">
            <w:pPr>
              <w:jc w:val="both"/>
            </w:pPr>
            <w:r>
              <w:rPr>
                <w:b/>
              </w:rPr>
              <w:t>Rok udělení hodnosti</w:t>
            </w:r>
          </w:p>
        </w:tc>
        <w:tc>
          <w:tcPr>
            <w:tcW w:w="2238" w:type="dxa"/>
            <w:gridSpan w:val="4"/>
            <w:tcBorders>
              <w:right w:val="single" w:sz="12" w:space="0" w:color="auto"/>
            </w:tcBorders>
            <w:shd w:val="clear" w:color="auto" w:fill="F7CAAC"/>
          </w:tcPr>
          <w:p w:rsidR="00EE4FFE" w:rsidRDefault="00EE4FFE" w:rsidP="00EE4FFE">
            <w:pPr>
              <w:jc w:val="both"/>
            </w:pPr>
            <w:r>
              <w:rPr>
                <w:b/>
              </w:rPr>
              <w:t>Řízení konáno na VŠ</w:t>
            </w:r>
          </w:p>
        </w:tc>
        <w:tc>
          <w:tcPr>
            <w:tcW w:w="567" w:type="dxa"/>
            <w:vMerge w:val="restart"/>
            <w:tcBorders>
              <w:left w:val="single" w:sz="12" w:space="0" w:color="auto"/>
            </w:tcBorders>
          </w:tcPr>
          <w:p w:rsidR="00EE4FFE" w:rsidRDefault="00EE4FFE" w:rsidP="00EE4FFE">
            <w:pPr>
              <w:jc w:val="both"/>
              <w:rPr>
                <w:b/>
              </w:rPr>
            </w:pPr>
          </w:p>
        </w:tc>
        <w:tc>
          <w:tcPr>
            <w:tcW w:w="768" w:type="dxa"/>
            <w:vMerge w:val="restart"/>
          </w:tcPr>
          <w:p w:rsidR="00EE4FFE" w:rsidRDefault="00EE4FFE" w:rsidP="00EE4FFE">
            <w:pPr>
              <w:jc w:val="both"/>
              <w:rPr>
                <w:b/>
              </w:rPr>
            </w:pPr>
          </w:p>
        </w:tc>
        <w:tc>
          <w:tcPr>
            <w:tcW w:w="694" w:type="dxa"/>
            <w:vMerge w:val="restart"/>
          </w:tcPr>
          <w:p w:rsidR="00EE4FFE" w:rsidRDefault="00EE4FFE" w:rsidP="00EE4FFE">
            <w:pPr>
              <w:jc w:val="both"/>
              <w:rPr>
                <w:b/>
              </w:rPr>
            </w:pPr>
          </w:p>
        </w:tc>
      </w:tr>
      <w:tr w:rsidR="00EE4FFE" w:rsidTr="00EE4FFE">
        <w:trPr>
          <w:trHeight w:val="205"/>
        </w:trPr>
        <w:tc>
          <w:tcPr>
            <w:tcW w:w="3347" w:type="dxa"/>
            <w:gridSpan w:val="2"/>
          </w:tcPr>
          <w:p w:rsidR="00EE4FFE" w:rsidRDefault="00EE4FFE" w:rsidP="00EE4FFE">
            <w:pPr>
              <w:jc w:val="both"/>
            </w:pPr>
          </w:p>
        </w:tc>
        <w:tc>
          <w:tcPr>
            <w:tcW w:w="2245" w:type="dxa"/>
            <w:gridSpan w:val="2"/>
          </w:tcPr>
          <w:p w:rsidR="00EE4FFE" w:rsidRDefault="00EE4FFE" w:rsidP="00EE4FFE">
            <w:pPr>
              <w:jc w:val="both"/>
            </w:pPr>
          </w:p>
        </w:tc>
        <w:tc>
          <w:tcPr>
            <w:tcW w:w="2238" w:type="dxa"/>
            <w:gridSpan w:val="4"/>
            <w:tcBorders>
              <w:right w:val="single" w:sz="12" w:space="0" w:color="auto"/>
            </w:tcBorders>
          </w:tcPr>
          <w:p w:rsidR="00EE4FFE" w:rsidRDefault="00EE4FFE" w:rsidP="00EE4FFE">
            <w:pPr>
              <w:jc w:val="both"/>
            </w:pPr>
          </w:p>
        </w:tc>
        <w:tc>
          <w:tcPr>
            <w:tcW w:w="567" w:type="dxa"/>
            <w:vMerge/>
            <w:tcBorders>
              <w:left w:val="single" w:sz="12" w:space="0" w:color="auto"/>
            </w:tcBorders>
            <w:vAlign w:val="center"/>
          </w:tcPr>
          <w:p w:rsidR="00EE4FFE" w:rsidRDefault="00EE4FFE" w:rsidP="00EE4FFE">
            <w:pPr>
              <w:rPr>
                <w:b/>
              </w:rPr>
            </w:pPr>
          </w:p>
        </w:tc>
        <w:tc>
          <w:tcPr>
            <w:tcW w:w="768" w:type="dxa"/>
            <w:vMerge/>
            <w:vAlign w:val="center"/>
          </w:tcPr>
          <w:p w:rsidR="00EE4FFE" w:rsidRDefault="00EE4FFE" w:rsidP="00EE4FFE">
            <w:pPr>
              <w:rPr>
                <w:b/>
              </w:rPr>
            </w:pPr>
          </w:p>
        </w:tc>
        <w:tc>
          <w:tcPr>
            <w:tcW w:w="694" w:type="dxa"/>
            <w:vMerge/>
            <w:vAlign w:val="center"/>
          </w:tcPr>
          <w:p w:rsidR="00EE4FFE" w:rsidRDefault="00EE4FFE" w:rsidP="00EE4FFE">
            <w:pPr>
              <w:rPr>
                <w:b/>
              </w:rPr>
            </w:pPr>
          </w:p>
        </w:tc>
      </w:tr>
    </w:tbl>
    <w:p w:rsidR="00733EE5" w:rsidRDefault="00733EE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76"/>
        <w:gridCol w:w="2029"/>
      </w:tblGrid>
      <w:tr w:rsidR="00EE4FFE" w:rsidTr="00EE4FFE">
        <w:tc>
          <w:tcPr>
            <w:tcW w:w="9859" w:type="dxa"/>
            <w:gridSpan w:val="4"/>
            <w:shd w:val="clear" w:color="auto" w:fill="F7CAAC"/>
          </w:tcPr>
          <w:p w:rsidR="00EE4FFE" w:rsidRDefault="00EE4FFE" w:rsidP="00EE4FFE">
            <w:pPr>
              <w:jc w:val="both"/>
              <w:rPr>
                <w:b/>
              </w:rPr>
            </w:pPr>
            <w:r>
              <w:rPr>
                <w:b/>
              </w:rPr>
              <w:t xml:space="preserve">Přehled o nejvýznamnější publikační a další tvůrčí činnosti nebo další profesní činnosti u odborníků z praxe vztahující se k zabezpečovaným předmětům </w:t>
            </w:r>
          </w:p>
        </w:tc>
      </w:tr>
      <w:tr w:rsidR="00EE4FFE" w:rsidTr="00EE4FFE">
        <w:trPr>
          <w:trHeight w:val="2347"/>
        </w:trPr>
        <w:tc>
          <w:tcPr>
            <w:tcW w:w="9859" w:type="dxa"/>
            <w:gridSpan w:val="4"/>
          </w:tcPr>
          <w:p w:rsidR="00733EE5" w:rsidRDefault="00733EE5" w:rsidP="00EE4FFE">
            <w:pPr>
              <w:pStyle w:val="FreeForm"/>
              <w:rPr>
                <w:rFonts w:ascii="Times New Roman" w:hAnsi="Times New Roman"/>
                <w:b/>
                <w:sz w:val="20"/>
              </w:rPr>
            </w:pPr>
          </w:p>
          <w:p w:rsidR="00EE4FFE" w:rsidRPr="00842D49" w:rsidRDefault="00EE4FFE" w:rsidP="00EE4FFE">
            <w:pPr>
              <w:pStyle w:val="FreeForm"/>
              <w:rPr>
                <w:rFonts w:ascii="Times New Roman" w:hAnsi="Times New Roman"/>
                <w:b/>
                <w:sz w:val="20"/>
              </w:rPr>
            </w:pPr>
            <w:r w:rsidRPr="00842D49">
              <w:rPr>
                <w:rFonts w:ascii="Times New Roman" w:hAnsi="Times New Roman"/>
                <w:b/>
                <w:sz w:val="20"/>
              </w:rPr>
              <w:t>Články v odborných časopisech:</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L‘udský dotyk prenesený displejom tabletu. Designum. 2013, roč. 19, sv. 3, s. 16–19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Dizajn, tlačovina a pridané médium. Designum. 2013, roč. 19, sv. 3, s. 20–25</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Britský typograf Anthony Burill – Pracuj pilně a buď hodný na lidi. Typografia. 2013, roč. 116, s. 18–19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Plagát v súboji ideológií. Výstava v pražskom DOX-e. Designum. 2014, roč. 20, sv. 2, s. 56–61</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Písmo, pivo, rock‘n‘roll. Designum. 2014, roč. 20, sv. 3, s. 80–82</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Kantova filozofia v 3D zobrazení. Designum. 2015, roč. 21, sv. 1</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Svet zlodejov, požičovňa fontov a kresliaci roboti. Designum. 2015, roč. 21, sv. 3, s. 76–79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Informačná revolúcia začala kedysi v Mainzi. Designum, Bratislava: Slovenské centrum dizajnu, 2016, roč. 22, 4/2016, s. 70–73</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 xml:space="preserve">Element Talks: Finding your way in the post-art-school world. In Linda Kudrnovská. </w:t>
            </w:r>
            <w:r w:rsidRPr="00842D49">
              <w:rPr>
                <w:rFonts w:ascii="Times New Roman" w:hAnsi="Times New Roman"/>
                <w:i/>
                <w:color w:val="0A0A0A"/>
                <w:sz w:val="20"/>
              </w:rPr>
              <w:t>365typo / 365 stories on typo, typography and graphic design</w:t>
            </w:r>
            <w:r w:rsidRPr="00842D49">
              <w:rPr>
                <w:rFonts w:ascii="Times New Roman" w:hAnsi="Times New Roman"/>
                <w:color w:val="0A0A0A"/>
                <w:sz w:val="20"/>
              </w:rPr>
              <w:t>. první. Paris: étapes: editions, 2016. s. 294.</w:t>
            </w:r>
          </w:p>
          <w:p w:rsidR="00EE4FFE" w:rsidRPr="00842D49" w:rsidRDefault="00EE4FFE" w:rsidP="00EE4FFE">
            <w:pPr>
              <w:pStyle w:val="FreeForm"/>
              <w:rPr>
                <w:rFonts w:ascii="Times New Roman" w:hAnsi="Times New Roman"/>
                <w:sz w:val="20"/>
              </w:rPr>
            </w:pPr>
          </w:p>
          <w:p w:rsidR="00EE4FFE" w:rsidRPr="00842D49" w:rsidRDefault="00EE4FFE" w:rsidP="00EE4FFE">
            <w:pPr>
              <w:pStyle w:val="FreeForm"/>
              <w:rPr>
                <w:rFonts w:ascii="Times New Roman" w:hAnsi="Times New Roman"/>
                <w:b/>
                <w:sz w:val="20"/>
              </w:rPr>
            </w:pPr>
            <w:r w:rsidRPr="00842D49">
              <w:rPr>
                <w:rFonts w:ascii="Times New Roman" w:hAnsi="Times New Roman"/>
                <w:b/>
                <w:sz w:val="20"/>
              </w:rPr>
              <w:t>Odborné publikace:</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Design na cestě. Ostrava: Ostravská univerzita. 2014. ISBN: 978-80-7464-133-6 </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Typografický plakát. Tradiční komunikační médium v období rozvinutých digitálních technologií. Brno: Masarykova univerzita, 2015. 168 s. ISBN 978-80-210-8063-8. </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BABÁK, P.–BLAŽEK, F.–BROUSIL, T.–BURIAN, V.–DOČEKALOVÁ, P.–HALOUN, K.–CHORÝ, O.–JACOBS, B.–NOGA, P.–SOLPERA, J.–ŠTORM, F. Typo 9010. Czech Digitized Typefaces 1990–2010. Praha: BiggBoss, 2015. ISBN 978-80-906019-5-6 </w:t>
            </w:r>
            <w:r>
              <w:rPr>
                <w:rFonts w:ascii="Times New Roman" w:hAnsi="Times New Roman"/>
                <w:sz w:val="20"/>
              </w:rPr>
              <w:t>(</w:t>
            </w:r>
            <w:r w:rsidRPr="00842D49">
              <w:rPr>
                <w:rFonts w:ascii="Times New Roman" w:hAnsi="Times New Roman"/>
                <w:sz w:val="20"/>
              </w:rPr>
              <w:t>cca 10 %</w:t>
            </w:r>
            <w:r>
              <w:rPr>
                <w:rFonts w:ascii="Times New Roman" w:hAnsi="Times New Roman"/>
                <w:sz w:val="20"/>
              </w:rPr>
              <w:t>)</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Blízko i daleko. Blisko i daleko. Brno: Masarykova univerzita, 2016 – jsem autor projektu, několika textů, grafické úpravy, fotografií, editor (</w:t>
            </w:r>
            <w:r>
              <w:rPr>
                <w:rFonts w:ascii="Times New Roman" w:hAnsi="Times New Roman"/>
                <w:sz w:val="20"/>
              </w:rPr>
              <w:t xml:space="preserve">většinový podíl - </w:t>
            </w:r>
            <w:r w:rsidRPr="00842D49">
              <w:rPr>
                <w:rFonts w:ascii="Times New Roman" w:hAnsi="Times New Roman"/>
                <w:sz w:val="20"/>
              </w:rPr>
              <w:t>publikace obsahuje text od 13 dalších autorů) </w:t>
            </w:r>
          </w:p>
          <w:p w:rsidR="00EE4FFE" w:rsidRPr="00EF141A" w:rsidRDefault="00EE4FFE" w:rsidP="00EE4FFE">
            <w:pPr>
              <w:pStyle w:val="FreeForm"/>
              <w:rPr>
                <w:rFonts w:ascii="Times New Roman" w:hAnsi="Times New Roman"/>
                <w:b/>
                <w:sz w:val="20"/>
              </w:rPr>
            </w:pPr>
          </w:p>
          <w:p w:rsidR="001A47FD" w:rsidRPr="001A47FD" w:rsidRDefault="001A47FD" w:rsidP="001A47FD">
            <w:pPr>
              <w:pStyle w:val="FreeForm"/>
              <w:rPr>
                <w:rFonts w:ascii="Times New Roman" w:hAnsi="Times New Roman"/>
                <w:b/>
                <w:sz w:val="20"/>
              </w:rPr>
            </w:pPr>
            <w:r w:rsidRPr="001A47FD">
              <w:rPr>
                <w:rFonts w:ascii="Times New Roman" w:hAnsi="Times New Roman"/>
                <w:b/>
                <w:sz w:val="20"/>
              </w:rPr>
              <w:t>Kurátorská práce a organizování výstav:</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Typoplakát. Typografické plakáty českých, slovenských a polských tvůrců. Slovenské design centrum.</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Bratislava [2014]</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Typoplakát. Typografické plakáty českých, slovenských a polských tvůrců. Galerie Armaturka, Ústí nad Labem [2015]</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Sławomir Kosmynka – Plakáty, Čítárna a kavárna Avion Český Těšín [2015]</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Sławek Iwański – Plakáty, Čítárna a kavárna Avion Český Těšín [2015]</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Typoplakat – plakaty z cziech, polski i slowacji, Muzeum Włokienictwa w Łódzi, PL [2016]</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Karel Míšek – Plakáty, Čítárna a kavárna Avion Český Těšín [2016]</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Eduardo Barrera Arambarri – výstava mexického grafického designéra, Čítárna a kavárna Avion Český Těšín [2016]</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Marek Chmiel – Typografie, Čítárna a kavárna Avion Český Těšín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skupinová výstava Ateliéru grafického designu FMK UTB, Zamek Cieszyn, PL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skupinová výstava Ateliéru grafického designu FMK UTB, výstavní síň v Rosenfeldově paláci v Žilině, SK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Výstava “Plakát” (Łukasz Kliś, Sebastian Kubica, Pavel Noga, Stefan Lechwar, Tomasz Kipka, Výstavní síň V. Wünscheho, Dům kultury L. Janáčka v Havířově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Blisko i daleko – filmové plakáty studentů Masarykovy university a Akademie výtvarných umění v Lodži, galerie ASP Lodź, PL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Peter Bankov – Plakáty, Čítárna a kavárna Avion Český Těšín [2018]</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Mezinárodní výstava plakátů SBB Poster Power 2 (autoři z Finska, Francie, Indie, Japonska, Izraele, Maďarska, Mexika, Německa, Polska, Ruska, Slovenska, Švýcarska, Tchaj-wanu, USA aj.), Výstavní síň V. Wünscheho, Dům kultury L. Janáčka v Havířově [2018]</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Mehdi Saeedi – výstava plakátů íránského grafického designéra, Galerie G18, UTB Zlín [2018]</w:t>
            </w:r>
          </w:p>
          <w:p w:rsidR="001A47FD" w:rsidRDefault="001A47FD" w:rsidP="001A47FD">
            <w:pPr>
              <w:pStyle w:val="FreeForm"/>
              <w:rPr>
                <w:rFonts w:ascii="Times New Roman" w:hAnsi="Times New Roman"/>
                <w:sz w:val="20"/>
              </w:rPr>
            </w:pPr>
          </w:p>
          <w:p w:rsidR="00FA4513" w:rsidRPr="001A47FD" w:rsidRDefault="00FA4513" w:rsidP="00FA4513">
            <w:pPr>
              <w:pStyle w:val="FreeForm"/>
              <w:rPr>
                <w:rFonts w:ascii="Times New Roman" w:hAnsi="Times New Roman"/>
                <w:b/>
                <w:sz w:val="20"/>
              </w:rPr>
            </w:pPr>
            <w:r w:rsidRPr="001A47FD">
              <w:rPr>
                <w:rFonts w:ascii="Times New Roman" w:hAnsi="Times New Roman"/>
                <w:b/>
                <w:sz w:val="20"/>
              </w:rPr>
              <w:lastRenderedPageBreak/>
              <w:t>Vedení studentských workshopů:</w:t>
            </w:r>
          </w:p>
          <w:p w:rsidR="00FA4513" w:rsidRPr="001A47FD" w:rsidRDefault="00FA4513" w:rsidP="00FA4513">
            <w:pPr>
              <w:pStyle w:val="FreeForm"/>
              <w:rPr>
                <w:rFonts w:ascii="Times New Roman" w:hAnsi="Times New Roman"/>
                <w:sz w:val="20"/>
              </w:rPr>
            </w:pPr>
            <w:r w:rsidRPr="001A47FD">
              <w:rPr>
                <w:rFonts w:ascii="Times New Roman" w:hAnsi="Times New Roman"/>
                <w:sz w:val="20"/>
              </w:rPr>
              <w:t>- organizace umělecko-kritického workshopu “Poezie místo reklamy” v rámci mezinárodního festivalu “SELF” v Bratislavě, SK [2012]</w:t>
            </w:r>
          </w:p>
          <w:p w:rsidR="00FA4513" w:rsidRPr="001A47FD" w:rsidRDefault="00FA4513" w:rsidP="00FA4513">
            <w:pPr>
              <w:pStyle w:val="FreeForm"/>
              <w:rPr>
                <w:rFonts w:ascii="Times New Roman" w:hAnsi="Times New Roman"/>
                <w:sz w:val="20"/>
              </w:rPr>
            </w:pPr>
            <w:r w:rsidRPr="001A47FD">
              <w:rPr>
                <w:rFonts w:ascii="Times New Roman" w:hAnsi="Times New Roman"/>
                <w:sz w:val="20"/>
              </w:rPr>
              <w:t>- organizace umělecko-kritického workshopu “Poezie místo reklamy” v rámci mezinárodního festivalu “Skarby z cieszyńskiej trówły” v Cieszynie, PL [2017]</w:t>
            </w:r>
          </w:p>
          <w:p w:rsidR="00FA4513" w:rsidRPr="001A47FD" w:rsidRDefault="00FA4513" w:rsidP="00FA4513">
            <w:pPr>
              <w:pStyle w:val="FreeForm"/>
              <w:rPr>
                <w:rFonts w:ascii="Times New Roman" w:hAnsi="Times New Roman"/>
                <w:sz w:val="20"/>
              </w:rPr>
            </w:pPr>
          </w:p>
          <w:p w:rsidR="00EE4FFE" w:rsidRPr="001A47FD" w:rsidRDefault="00EE4FFE" w:rsidP="001A47FD">
            <w:pPr>
              <w:pStyle w:val="FreeForm"/>
              <w:rPr>
                <w:rFonts w:ascii="Times New Roman" w:hAnsi="Times New Roman"/>
                <w:b/>
                <w:sz w:val="20"/>
              </w:rPr>
            </w:pPr>
            <w:r w:rsidRPr="001A47FD">
              <w:rPr>
                <w:rFonts w:ascii="Times New Roman" w:hAnsi="Times New Roman"/>
                <w:b/>
                <w:sz w:val="20"/>
              </w:rPr>
              <w:t>Účast na významných výstavách:</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2013: in.print.out, Künstlerhaus, Wien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2014: Typoplagát, Výstavný a informačný bod Slovenského centra dizajnu Satelit, Bratislava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2014: The Trio of Posters - Viva Graphic!, Teh-Chun Art Gallery, Taipei TW, Taiwan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2014: Bienále plakátu Varšava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Design na cestě / Projektowanie w drodze: Pavel Noga + Jacek Mrowczyk, Zamek Cieszyn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Trienále plakátu Trnava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Design x Taipei – International Poster Exhibition – Teh-Chun Art Gallery, Taipei TW, Taiwan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Metamorphosis by Franz Kafka / International Poster Biennial in Mexico – Xalapa, Mexico</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Typoplakát, Muzeum textilu, Lodž</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Global Biennale of Graphic Design 2016 "Golden Bee", Moscow</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International Poster Biennial in Mexico, Mexico City</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Internationale Plakatausstelung, Leipzig</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Nejkrásnější česká kniha roku 2015 – výstava v letohrádku Hvězda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2017: Quadrienále plakátu Bardejov</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2017: Ekoplagát Žilina</w:t>
            </w:r>
          </w:p>
          <w:p w:rsidR="00EE4FFE" w:rsidRDefault="00EE4FFE" w:rsidP="00EE4FFE">
            <w:pPr>
              <w:pStyle w:val="FreeForm"/>
              <w:rPr>
                <w:rFonts w:ascii="Times New Roman" w:hAnsi="Times New Roman"/>
                <w:sz w:val="20"/>
              </w:rPr>
            </w:pPr>
            <w:r w:rsidRPr="00842D49">
              <w:rPr>
                <w:rFonts w:ascii="Times New Roman" w:hAnsi="Times New Roman"/>
                <w:sz w:val="20"/>
              </w:rPr>
              <w:t>2017: International poster Exhibition+A9, Daegu Gyeongbuk Design Center, Korea</w:t>
            </w:r>
          </w:p>
          <w:p w:rsidR="00EE4FFE" w:rsidRPr="007740A6" w:rsidRDefault="00EE4FFE" w:rsidP="00EE4FFE">
            <w:pPr>
              <w:jc w:val="both"/>
              <w:rPr>
                <w:b/>
              </w:rPr>
            </w:pPr>
          </w:p>
        </w:tc>
      </w:tr>
      <w:tr w:rsidR="00EE4FFE" w:rsidTr="00EE4FFE">
        <w:trPr>
          <w:trHeight w:val="218"/>
        </w:trPr>
        <w:tc>
          <w:tcPr>
            <w:tcW w:w="9859" w:type="dxa"/>
            <w:gridSpan w:val="4"/>
            <w:shd w:val="clear" w:color="auto" w:fill="F7CAAC"/>
          </w:tcPr>
          <w:p w:rsidR="00EE4FFE" w:rsidRDefault="00EE4FFE" w:rsidP="00EE4FFE">
            <w:pPr>
              <w:rPr>
                <w:b/>
              </w:rPr>
            </w:pPr>
            <w:r>
              <w:rPr>
                <w:b/>
              </w:rPr>
              <w:lastRenderedPageBreak/>
              <w:t xml:space="preserve"> Působení v zahraničí</w:t>
            </w:r>
          </w:p>
        </w:tc>
      </w:tr>
      <w:tr w:rsidR="00EE4FFE" w:rsidTr="00EE4FFE">
        <w:trPr>
          <w:trHeight w:val="328"/>
        </w:trPr>
        <w:tc>
          <w:tcPr>
            <w:tcW w:w="9859" w:type="dxa"/>
            <w:gridSpan w:val="4"/>
          </w:tcPr>
          <w:p w:rsidR="00EE4FFE" w:rsidRDefault="00EE4FFE" w:rsidP="00EE4FFE">
            <w:pPr>
              <w:jc w:val="both"/>
              <w:rPr>
                <w:sz w:val="18"/>
                <w:szCs w:val="18"/>
              </w:rPr>
            </w:pPr>
          </w:p>
          <w:p w:rsidR="00EE4FFE" w:rsidRPr="00EC2670"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EC2670">
              <w:t>Akademie výtvarných umění W. Strzemińského v Lodži, Polsko, 2016 (4 měsíce), hostující profesor</w:t>
            </w:r>
          </w:p>
          <w:p w:rsidR="00EE4FFE" w:rsidRDefault="00EE4FFE" w:rsidP="00EE4FFE">
            <w:pPr>
              <w:rPr>
                <w:b/>
              </w:rPr>
            </w:pPr>
          </w:p>
        </w:tc>
      </w:tr>
      <w:tr w:rsidR="00EE4FFE" w:rsidTr="00EE4FFE">
        <w:trPr>
          <w:cantSplit/>
          <w:trHeight w:val="470"/>
        </w:trPr>
        <w:tc>
          <w:tcPr>
            <w:tcW w:w="2518" w:type="dxa"/>
            <w:shd w:val="clear" w:color="auto" w:fill="F7CAAC"/>
          </w:tcPr>
          <w:p w:rsidR="00EE4FFE" w:rsidRDefault="00EE4FFE" w:rsidP="00EE4FFE">
            <w:pPr>
              <w:jc w:val="both"/>
              <w:rPr>
                <w:b/>
              </w:rPr>
            </w:pPr>
            <w:r>
              <w:rPr>
                <w:b/>
              </w:rPr>
              <w:t xml:space="preserve">Podpis </w:t>
            </w:r>
          </w:p>
        </w:tc>
        <w:tc>
          <w:tcPr>
            <w:tcW w:w="4536" w:type="dxa"/>
          </w:tcPr>
          <w:p w:rsidR="00EE4FFE" w:rsidRDefault="00EE4FFE" w:rsidP="00EE4FFE">
            <w:pPr>
              <w:jc w:val="both"/>
            </w:pPr>
            <w:r>
              <w:t>v.</w:t>
            </w:r>
            <w:r w:rsidR="00BE579A">
              <w:t xml:space="preserve"> </w:t>
            </w:r>
            <w:r>
              <w:t>r.</w:t>
            </w:r>
          </w:p>
        </w:tc>
        <w:tc>
          <w:tcPr>
            <w:tcW w:w="776" w:type="dxa"/>
            <w:shd w:val="clear" w:color="auto" w:fill="F7CAAC"/>
          </w:tcPr>
          <w:p w:rsidR="00EE4FFE" w:rsidRDefault="00EE4FFE" w:rsidP="00EE4FFE">
            <w:pPr>
              <w:jc w:val="both"/>
            </w:pPr>
            <w:r>
              <w:rPr>
                <w:b/>
              </w:rPr>
              <w:t>datum</w:t>
            </w:r>
          </w:p>
        </w:tc>
        <w:tc>
          <w:tcPr>
            <w:tcW w:w="2029" w:type="dxa"/>
          </w:tcPr>
          <w:p w:rsidR="00EE4FFE" w:rsidRDefault="00EE4FFE" w:rsidP="00EE4FFE">
            <w:pPr>
              <w:jc w:val="both"/>
            </w:pPr>
            <w:r>
              <w:t>20. 5. 2018</w:t>
            </w:r>
          </w:p>
        </w:tc>
      </w:tr>
    </w:tbl>
    <w:p w:rsidR="00EE4FFE" w:rsidRDefault="00EE4FFE"/>
    <w:p w:rsidR="00EE4FFE" w:rsidRDefault="00EE4FFE"/>
    <w:p w:rsidR="00EE4FFE" w:rsidRDefault="00EE4FFE"/>
    <w:p w:rsidR="00500478" w:rsidRDefault="00500478"/>
    <w:p w:rsidR="00500478" w:rsidRDefault="00500478"/>
    <w:p w:rsidR="00500478" w:rsidRDefault="00500478"/>
    <w:p w:rsidR="00500478" w:rsidRDefault="00500478"/>
    <w:p w:rsidR="00500478" w:rsidRDefault="00500478"/>
    <w:p w:rsidR="00500478" w:rsidRDefault="00500478"/>
    <w:p w:rsidR="00500478" w:rsidRDefault="00500478"/>
    <w:p w:rsidR="00500478" w:rsidRDefault="00500478"/>
    <w:p w:rsidR="00500478" w:rsidRDefault="00500478"/>
    <w:p w:rsidR="00500478" w:rsidRDefault="00500478"/>
    <w:p w:rsidR="00500478" w:rsidRDefault="00500478"/>
    <w:p w:rsidR="00500478" w:rsidRDefault="00500478"/>
    <w:p w:rsidR="00500478" w:rsidRDefault="00500478"/>
    <w:p w:rsidR="00BB07CD" w:rsidRDefault="00BB07CD"/>
    <w:p w:rsidR="00BB07CD" w:rsidRDefault="00BB07CD"/>
    <w:p w:rsidR="00BB07CD" w:rsidRDefault="00BB07CD"/>
    <w:p w:rsidR="00BB07CD" w:rsidRDefault="00BB07CD"/>
    <w:p w:rsidR="00BB07CD" w:rsidRDefault="00BB07CD"/>
    <w:p w:rsidR="00BB07CD" w:rsidRDefault="00BB07CD"/>
    <w:p w:rsidR="00BB07CD" w:rsidRDefault="00BB07CD"/>
    <w:p w:rsidR="00500478" w:rsidRDefault="00500478"/>
    <w:p w:rsidR="00500478" w:rsidRDefault="00500478"/>
    <w:p w:rsidR="00500478" w:rsidRDefault="00500478"/>
    <w:p w:rsidR="00500478" w:rsidRDefault="00500478"/>
    <w:p w:rsidR="00500478" w:rsidRDefault="00500478"/>
    <w:p w:rsidR="00500478" w:rsidRDefault="00500478"/>
    <w:p w:rsidR="00962209" w:rsidRDefault="0096220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09B2" w:rsidTr="00611A15">
        <w:tc>
          <w:tcPr>
            <w:tcW w:w="9859" w:type="dxa"/>
            <w:gridSpan w:val="11"/>
            <w:tcBorders>
              <w:bottom w:val="double" w:sz="4" w:space="0" w:color="auto"/>
            </w:tcBorders>
            <w:shd w:val="clear" w:color="auto" w:fill="BDD6EE"/>
          </w:tcPr>
          <w:p w:rsidR="008509B2" w:rsidRDefault="008509B2" w:rsidP="00611A15">
            <w:pPr>
              <w:jc w:val="both"/>
              <w:rPr>
                <w:b/>
                <w:sz w:val="28"/>
              </w:rPr>
            </w:pPr>
            <w:r>
              <w:rPr>
                <w:b/>
                <w:sz w:val="28"/>
              </w:rPr>
              <w:lastRenderedPageBreak/>
              <w:t>C-I – Personální zabezpečení</w:t>
            </w:r>
          </w:p>
        </w:tc>
      </w:tr>
      <w:tr w:rsidR="008509B2" w:rsidTr="00611A15">
        <w:tc>
          <w:tcPr>
            <w:tcW w:w="2518" w:type="dxa"/>
            <w:tcBorders>
              <w:top w:val="double" w:sz="4" w:space="0" w:color="auto"/>
            </w:tcBorders>
            <w:shd w:val="clear" w:color="auto" w:fill="F7CAAC"/>
          </w:tcPr>
          <w:p w:rsidR="008509B2" w:rsidRDefault="008509B2" w:rsidP="00611A15">
            <w:pPr>
              <w:jc w:val="both"/>
              <w:rPr>
                <w:b/>
              </w:rPr>
            </w:pPr>
            <w:r>
              <w:rPr>
                <w:b/>
              </w:rPr>
              <w:t>Vysoká škola</w:t>
            </w:r>
          </w:p>
        </w:tc>
        <w:tc>
          <w:tcPr>
            <w:tcW w:w="7341" w:type="dxa"/>
            <w:gridSpan w:val="10"/>
          </w:tcPr>
          <w:p w:rsidR="008509B2" w:rsidRDefault="008509B2" w:rsidP="00611A15">
            <w:pPr>
              <w:jc w:val="both"/>
            </w:pPr>
            <w:r>
              <w:t>Univerzita Tomáše Bati ve Zlíně</w:t>
            </w:r>
          </w:p>
        </w:tc>
      </w:tr>
      <w:tr w:rsidR="008509B2" w:rsidTr="00611A15">
        <w:tc>
          <w:tcPr>
            <w:tcW w:w="2518" w:type="dxa"/>
            <w:shd w:val="clear" w:color="auto" w:fill="F7CAAC"/>
          </w:tcPr>
          <w:p w:rsidR="008509B2" w:rsidRDefault="008509B2" w:rsidP="00611A15">
            <w:pPr>
              <w:jc w:val="both"/>
              <w:rPr>
                <w:b/>
              </w:rPr>
            </w:pPr>
            <w:r>
              <w:rPr>
                <w:b/>
              </w:rPr>
              <w:t>Součást vysoké školy</w:t>
            </w:r>
          </w:p>
        </w:tc>
        <w:tc>
          <w:tcPr>
            <w:tcW w:w="7341" w:type="dxa"/>
            <w:gridSpan w:val="10"/>
          </w:tcPr>
          <w:p w:rsidR="008509B2" w:rsidRDefault="008509B2" w:rsidP="00611A15">
            <w:pPr>
              <w:jc w:val="both"/>
            </w:pPr>
            <w:r>
              <w:t>Fakulta multimediálních komunikací</w:t>
            </w:r>
          </w:p>
        </w:tc>
      </w:tr>
      <w:tr w:rsidR="008509B2" w:rsidTr="00611A15">
        <w:tc>
          <w:tcPr>
            <w:tcW w:w="2518" w:type="dxa"/>
            <w:shd w:val="clear" w:color="auto" w:fill="F7CAAC"/>
          </w:tcPr>
          <w:p w:rsidR="008509B2" w:rsidRDefault="008509B2" w:rsidP="00611A15">
            <w:pPr>
              <w:jc w:val="both"/>
              <w:rPr>
                <w:b/>
              </w:rPr>
            </w:pPr>
            <w:r>
              <w:rPr>
                <w:b/>
              </w:rPr>
              <w:t>Název studijního programu</w:t>
            </w:r>
          </w:p>
        </w:tc>
        <w:tc>
          <w:tcPr>
            <w:tcW w:w="7341" w:type="dxa"/>
            <w:gridSpan w:val="10"/>
          </w:tcPr>
          <w:p w:rsidR="008509B2" w:rsidRDefault="008509B2" w:rsidP="005F2AC2">
            <w:pPr>
              <w:jc w:val="both"/>
            </w:pPr>
            <w:r>
              <w:t>Arts Management</w:t>
            </w:r>
          </w:p>
        </w:tc>
      </w:tr>
      <w:tr w:rsidR="008509B2" w:rsidTr="00611A15">
        <w:tc>
          <w:tcPr>
            <w:tcW w:w="2518" w:type="dxa"/>
            <w:shd w:val="clear" w:color="auto" w:fill="F7CAAC"/>
          </w:tcPr>
          <w:p w:rsidR="008509B2" w:rsidRDefault="008509B2" w:rsidP="00611A15">
            <w:pPr>
              <w:jc w:val="both"/>
              <w:rPr>
                <w:b/>
              </w:rPr>
            </w:pPr>
            <w:r>
              <w:rPr>
                <w:b/>
              </w:rPr>
              <w:t>Jméno a příjmení</w:t>
            </w:r>
          </w:p>
        </w:tc>
        <w:tc>
          <w:tcPr>
            <w:tcW w:w="4536" w:type="dxa"/>
            <w:gridSpan w:val="5"/>
          </w:tcPr>
          <w:p w:rsidR="008509B2" w:rsidRDefault="008509B2" w:rsidP="00611A15">
            <w:pPr>
              <w:jc w:val="both"/>
            </w:pPr>
            <w:r>
              <w:t>Irena Armutidisová</w:t>
            </w:r>
          </w:p>
        </w:tc>
        <w:tc>
          <w:tcPr>
            <w:tcW w:w="709" w:type="dxa"/>
            <w:shd w:val="clear" w:color="auto" w:fill="F7CAAC"/>
          </w:tcPr>
          <w:p w:rsidR="008509B2" w:rsidRDefault="008509B2" w:rsidP="00611A15">
            <w:pPr>
              <w:jc w:val="both"/>
              <w:rPr>
                <w:b/>
              </w:rPr>
            </w:pPr>
            <w:r>
              <w:rPr>
                <w:b/>
              </w:rPr>
              <w:t>Tituly</w:t>
            </w:r>
          </w:p>
        </w:tc>
        <w:tc>
          <w:tcPr>
            <w:tcW w:w="2096" w:type="dxa"/>
            <w:gridSpan w:val="4"/>
          </w:tcPr>
          <w:p w:rsidR="008509B2" w:rsidRDefault="008509B2" w:rsidP="00611A15">
            <w:pPr>
              <w:jc w:val="both"/>
            </w:pPr>
            <w:r>
              <w:t>doc. Mgr.</w:t>
            </w:r>
          </w:p>
        </w:tc>
      </w:tr>
      <w:tr w:rsidR="008509B2" w:rsidTr="00611A15">
        <w:tc>
          <w:tcPr>
            <w:tcW w:w="2518" w:type="dxa"/>
            <w:shd w:val="clear" w:color="auto" w:fill="F7CAAC"/>
          </w:tcPr>
          <w:p w:rsidR="008509B2" w:rsidRDefault="008509B2" w:rsidP="00611A15">
            <w:pPr>
              <w:jc w:val="both"/>
              <w:rPr>
                <w:b/>
              </w:rPr>
            </w:pPr>
            <w:r>
              <w:rPr>
                <w:b/>
              </w:rPr>
              <w:t>Rok narození</w:t>
            </w:r>
          </w:p>
        </w:tc>
        <w:tc>
          <w:tcPr>
            <w:tcW w:w="829" w:type="dxa"/>
          </w:tcPr>
          <w:p w:rsidR="008509B2" w:rsidRPr="00F10362" w:rsidRDefault="008509B2" w:rsidP="00611A15">
            <w:pPr>
              <w:jc w:val="both"/>
            </w:pPr>
            <w:r w:rsidRPr="00F10362">
              <w:t>1956</w:t>
            </w:r>
          </w:p>
        </w:tc>
        <w:tc>
          <w:tcPr>
            <w:tcW w:w="1721" w:type="dxa"/>
            <w:shd w:val="clear" w:color="auto" w:fill="F7CAAC"/>
          </w:tcPr>
          <w:p w:rsidR="008509B2" w:rsidRDefault="008509B2" w:rsidP="00611A15">
            <w:pPr>
              <w:jc w:val="both"/>
              <w:rPr>
                <w:b/>
              </w:rPr>
            </w:pPr>
            <w:r>
              <w:rPr>
                <w:b/>
              </w:rPr>
              <w:t>typ vztahu k VŠ</w:t>
            </w:r>
          </w:p>
        </w:tc>
        <w:tc>
          <w:tcPr>
            <w:tcW w:w="992" w:type="dxa"/>
            <w:gridSpan w:val="2"/>
          </w:tcPr>
          <w:p w:rsidR="008509B2" w:rsidRPr="00F10362" w:rsidRDefault="008509B2" w:rsidP="00611A15">
            <w:pPr>
              <w:jc w:val="both"/>
            </w:pPr>
            <w:r w:rsidRPr="00F10362">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F10362" w:rsidRDefault="008509B2" w:rsidP="00611A15">
            <w:pPr>
              <w:jc w:val="both"/>
            </w:pPr>
            <w:r>
              <w:t>38</w:t>
            </w:r>
            <w:r w:rsidRPr="00F10362">
              <w:t>h/t</w:t>
            </w:r>
          </w:p>
        </w:tc>
        <w:tc>
          <w:tcPr>
            <w:tcW w:w="709" w:type="dxa"/>
            <w:gridSpan w:val="2"/>
            <w:shd w:val="clear" w:color="auto" w:fill="F7CAAC"/>
          </w:tcPr>
          <w:p w:rsidR="008509B2" w:rsidRDefault="008509B2" w:rsidP="00611A15">
            <w:pPr>
              <w:jc w:val="both"/>
              <w:rPr>
                <w:b/>
              </w:rPr>
            </w:pPr>
            <w:r>
              <w:rPr>
                <w:b/>
              </w:rPr>
              <w:t>do</w:t>
            </w:r>
          </w:p>
          <w:p w:rsidR="008509B2" w:rsidRDefault="008509B2" w:rsidP="00611A15">
            <w:pPr>
              <w:jc w:val="both"/>
              <w:rPr>
                <w:b/>
              </w:rPr>
            </w:pPr>
            <w:r>
              <w:rPr>
                <w:b/>
              </w:rPr>
              <w:t>kdy</w:t>
            </w:r>
          </w:p>
        </w:tc>
        <w:tc>
          <w:tcPr>
            <w:tcW w:w="1387" w:type="dxa"/>
            <w:gridSpan w:val="2"/>
          </w:tcPr>
          <w:p w:rsidR="008509B2" w:rsidRPr="00F10362" w:rsidRDefault="008509B2" w:rsidP="00611A15">
            <w:pPr>
              <w:jc w:val="both"/>
            </w:pPr>
            <w:r>
              <w:rPr>
                <w:rFonts w:eastAsia="Calibri"/>
              </w:rPr>
              <w:t>03/2020</w:t>
            </w:r>
          </w:p>
        </w:tc>
      </w:tr>
      <w:tr w:rsidR="008509B2" w:rsidTr="00611A15">
        <w:tc>
          <w:tcPr>
            <w:tcW w:w="5068" w:type="dxa"/>
            <w:gridSpan w:val="3"/>
            <w:shd w:val="clear" w:color="auto" w:fill="F7CAAC"/>
          </w:tcPr>
          <w:p w:rsidR="008509B2" w:rsidRPr="00F10362" w:rsidRDefault="008509B2" w:rsidP="00611A15">
            <w:pPr>
              <w:jc w:val="both"/>
              <w:rPr>
                <w:b/>
              </w:rPr>
            </w:pPr>
            <w:r w:rsidRPr="00F10362">
              <w:rPr>
                <w:b/>
              </w:rPr>
              <w:t>Typ vztahu na součásti VŠ, která uskutečňuje st. program</w:t>
            </w:r>
          </w:p>
        </w:tc>
        <w:tc>
          <w:tcPr>
            <w:tcW w:w="992" w:type="dxa"/>
            <w:gridSpan w:val="2"/>
          </w:tcPr>
          <w:p w:rsidR="008509B2" w:rsidRPr="00F10362" w:rsidRDefault="008509B2" w:rsidP="00611A15">
            <w:pPr>
              <w:jc w:val="both"/>
            </w:pPr>
            <w:r w:rsidRPr="00F10362">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F10362" w:rsidRDefault="008509B2" w:rsidP="00611A15">
            <w:pPr>
              <w:jc w:val="both"/>
            </w:pPr>
            <w:r>
              <w:t>38h/t</w:t>
            </w:r>
          </w:p>
        </w:tc>
        <w:tc>
          <w:tcPr>
            <w:tcW w:w="709" w:type="dxa"/>
            <w:gridSpan w:val="2"/>
            <w:shd w:val="clear" w:color="auto" w:fill="F7CAAC"/>
          </w:tcPr>
          <w:p w:rsidR="008509B2" w:rsidRDefault="008509B2" w:rsidP="00611A15">
            <w:pPr>
              <w:jc w:val="both"/>
              <w:rPr>
                <w:b/>
              </w:rPr>
            </w:pPr>
            <w:r>
              <w:rPr>
                <w:b/>
              </w:rPr>
              <w:t>do kdy</w:t>
            </w:r>
          </w:p>
        </w:tc>
        <w:tc>
          <w:tcPr>
            <w:tcW w:w="1387" w:type="dxa"/>
            <w:gridSpan w:val="2"/>
          </w:tcPr>
          <w:p w:rsidR="008509B2" w:rsidRDefault="008509B2" w:rsidP="00611A15">
            <w:pPr>
              <w:jc w:val="both"/>
            </w:pPr>
            <w:r>
              <w:t>03/2020</w:t>
            </w:r>
          </w:p>
        </w:tc>
      </w:tr>
      <w:tr w:rsidR="008509B2" w:rsidTr="00611A15">
        <w:tc>
          <w:tcPr>
            <w:tcW w:w="6060" w:type="dxa"/>
            <w:gridSpan w:val="5"/>
            <w:shd w:val="clear" w:color="auto" w:fill="F7CAAC"/>
          </w:tcPr>
          <w:p w:rsidR="008509B2" w:rsidRPr="00B17BC0" w:rsidRDefault="008509B2" w:rsidP="00611A15">
            <w:pPr>
              <w:jc w:val="both"/>
              <w:rPr>
                <w:b/>
              </w:rPr>
            </w:pPr>
            <w:r w:rsidRPr="00B17BC0">
              <w:rPr>
                <w:b/>
              </w:rPr>
              <w:t>Další současná působení jako akademický pracovník na jiných VŠ</w:t>
            </w:r>
          </w:p>
          <w:p w:rsidR="008509B2" w:rsidRPr="00B17BC0" w:rsidRDefault="008509B2" w:rsidP="00611A15">
            <w:pPr>
              <w:autoSpaceDE w:val="0"/>
              <w:autoSpaceDN w:val="0"/>
              <w:adjustRightInd w:val="0"/>
              <w:rPr>
                <w:rFonts w:eastAsia="Calibri"/>
                <w:color w:val="FF0000"/>
                <w:sz w:val="16"/>
                <w:szCs w:val="16"/>
              </w:rPr>
            </w:pPr>
          </w:p>
        </w:tc>
        <w:tc>
          <w:tcPr>
            <w:tcW w:w="1703" w:type="dxa"/>
            <w:gridSpan w:val="2"/>
            <w:shd w:val="clear" w:color="auto" w:fill="F7CAAC"/>
          </w:tcPr>
          <w:p w:rsidR="008509B2" w:rsidRDefault="008509B2" w:rsidP="00611A15">
            <w:pPr>
              <w:jc w:val="both"/>
              <w:rPr>
                <w:b/>
              </w:rPr>
            </w:pPr>
            <w:r>
              <w:rPr>
                <w:b/>
              </w:rPr>
              <w:t>typ prac. vztahu</w:t>
            </w:r>
          </w:p>
        </w:tc>
        <w:tc>
          <w:tcPr>
            <w:tcW w:w="2096" w:type="dxa"/>
            <w:gridSpan w:val="4"/>
            <w:shd w:val="clear" w:color="auto" w:fill="F7CAAC"/>
          </w:tcPr>
          <w:p w:rsidR="008509B2" w:rsidRDefault="008509B2" w:rsidP="00611A15">
            <w:pPr>
              <w:jc w:val="both"/>
              <w:rPr>
                <w:b/>
              </w:rPr>
            </w:pPr>
            <w:r>
              <w:rPr>
                <w:b/>
              </w:rPr>
              <w:t>rozsah</w:t>
            </w: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9859" w:type="dxa"/>
            <w:gridSpan w:val="11"/>
            <w:shd w:val="clear" w:color="auto" w:fill="F7CAAC"/>
          </w:tcPr>
          <w:p w:rsidR="008509B2" w:rsidRDefault="008509B2" w:rsidP="00611A15">
            <w:r>
              <w:rPr>
                <w:b/>
              </w:rPr>
              <w:t>Předměty příslušného studijního programu a způsob zapojení do jejich výuky, příp. další zapojení do uskutečňování studijního programu</w:t>
            </w:r>
          </w:p>
        </w:tc>
      </w:tr>
      <w:tr w:rsidR="008509B2" w:rsidTr="00611A15">
        <w:trPr>
          <w:trHeight w:val="709"/>
        </w:trPr>
        <w:tc>
          <w:tcPr>
            <w:tcW w:w="9859" w:type="dxa"/>
            <w:gridSpan w:val="11"/>
            <w:tcBorders>
              <w:top w:val="nil"/>
            </w:tcBorders>
          </w:tcPr>
          <w:p w:rsidR="008509B2" w:rsidRPr="008F7BE3" w:rsidRDefault="008509B2" w:rsidP="00611A15">
            <w:pPr>
              <w:jc w:val="both"/>
              <w:rPr>
                <w:rFonts w:eastAsia="Calibri"/>
              </w:rPr>
            </w:pPr>
          </w:p>
          <w:p w:rsidR="008509B2" w:rsidRPr="008F7BE3" w:rsidRDefault="008509B2" w:rsidP="00611A15">
            <w:pPr>
              <w:jc w:val="both"/>
              <w:rPr>
                <w:rFonts w:eastAsia="Calibri"/>
              </w:rPr>
            </w:pPr>
            <w:r w:rsidRPr="008F7BE3">
              <w:rPr>
                <w:rFonts w:eastAsia="Calibri"/>
              </w:rPr>
              <w:t>Fotografie v galerijní praxi – cvičící, garant</w:t>
            </w:r>
            <w:r>
              <w:rPr>
                <w:rFonts w:eastAsia="Calibri"/>
              </w:rPr>
              <w:t xml:space="preserve"> – PF, KF</w:t>
            </w:r>
          </w:p>
        </w:tc>
      </w:tr>
      <w:tr w:rsidR="008509B2" w:rsidTr="00611A15">
        <w:tc>
          <w:tcPr>
            <w:tcW w:w="9859" w:type="dxa"/>
            <w:gridSpan w:val="11"/>
            <w:shd w:val="clear" w:color="auto" w:fill="F7CAAC"/>
          </w:tcPr>
          <w:p w:rsidR="008509B2" w:rsidRPr="008F7BE3" w:rsidRDefault="008509B2" w:rsidP="00611A15">
            <w:pPr>
              <w:jc w:val="both"/>
            </w:pPr>
            <w:r w:rsidRPr="008F7BE3">
              <w:rPr>
                <w:b/>
              </w:rPr>
              <w:t xml:space="preserve">Údaje o vzdělání na VŠ </w:t>
            </w:r>
          </w:p>
        </w:tc>
      </w:tr>
      <w:tr w:rsidR="008509B2" w:rsidTr="00611A15">
        <w:trPr>
          <w:trHeight w:val="885"/>
        </w:trPr>
        <w:tc>
          <w:tcPr>
            <w:tcW w:w="9859" w:type="dxa"/>
            <w:gridSpan w:val="11"/>
          </w:tcPr>
          <w:p w:rsidR="008509B2" w:rsidRPr="008F7BE3" w:rsidRDefault="008509B2" w:rsidP="00611A15">
            <w:pPr>
              <w:rPr>
                <w:lang w:val="de-DE" w:eastAsia="en-US"/>
              </w:rPr>
            </w:pPr>
          </w:p>
          <w:p w:rsidR="008509B2" w:rsidRPr="008F7BE3" w:rsidRDefault="008509B2" w:rsidP="00611A15">
            <w:pPr>
              <w:rPr>
                <w:lang w:val="de-DE" w:eastAsia="en-US"/>
              </w:rPr>
            </w:pPr>
            <w:r w:rsidRPr="008F7BE3">
              <w:rPr>
                <w:lang w:val="de-DE" w:eastAsia="en-US"/>
              </w:rPr>
              <w:t>1991-1994: Slezská univerzita v Opavě, Institut tvůrčí fotografie, Bc.</w:t>
            </w:r>
          </w:p>
          <w:p w:rsidR="008509B2" w:rsidRPr="008F7BE3" w:rsidRDefault="008509B2" w:rsidP="00611A15">
            <w:pPr>
              <w:rPr>
                <w:lang w:val="de-DE" w:eastAsia="en-US"/>
              </w:rPr>
            </w:pPr>
            <w:r w:rsidRPr="008F7BE3">
              <w:rPr>
                <w:lang w:val="de-DE" w:eastAsia="en-US"/>
              </w:rPr>
              <w:t>1996-1998: Slezská univerzita v Opavě, Institut tvůrčí fotografie, Mgr.</w:t>
            </w:r>
          </w:p>
          <w:p w:rsidR="008509B2" w:rsidRPr="008F7BE3" w:rsidRDefault="008509B2" w:rsidP="00611A15">
            <w:r w:rsidRPr="008F7BE3">
              <w:t>2012:</w:t>
            </w:r>
            <w:r w:rsidRPr="008F7BE3">
              <w:rPr>
                <w:sz w:val="18"/>
                <w:szCs w:val="18"/>
              </w:rPr>
              <w:t xml:space="preserve">  </w:t>
            </w:r>
            <w:r w:rsidRPr="008F7BE3">
              <w:rPr>
                <w:bCs/>
              </w:rPr>
              <w:t>Vysoké učení technické v Brně</w:t>
            </w:r>
            <w:r w:rsidRPr="008F7BE3">
              <w:t>, Fakulta výtvarných umění, Výtvarná tvorba, doc.</w:t>
            </w:r>
          </w:p>
          <w:p w:rsidR="008509B2" w:rsidRPr="008F7BE3" w:rsidRDefault="008509B2" w:rsidP="00611A15"/>
        </w:tc>
      </w:tr>
      <w:tr w:rsidR="008509B2" w:rsidTr="00611A15">
        <w:tc>
          <w:tcPr>
            <w:tcW w:w="9859" w:type="dxa"/>
            <w:gridSpan w:val="11"/>
            <w:shd w:val="clear" w:color="auto" w:fill="F7CAAC"/>
          </w:tcPr>
          <w:p w:rsidR="008509B2" w:rsidRPr="008F7BE3" w:rsidRDefault="008509B2" w:rsidP="00611A15">
            <w:pPr>
              <w:jc w:val="both"/>
              <w:rPr>
                <w:b/>
              </w:rPr>
            </w:pPr>
            <w:r w:rsidRPr="008F7BE3">
              <w:rPr>
                <w:b/>
              </w:rPr>
              <w:t>Údaje o odborném působení od absolvování VŠ</w:t>
            </w:r>
          </w:p>
        </w:tc>
      </w:tr>
      <w:tr w:rsidR="008509B2" w:rsidTr="00611A15">
        <w:trPr>
          <w:trHeight w:val="1188"/>
        </w:trPr>
        <w:tc>
          <w:tcPr>
            <w:tcW w:w="9859" w:type="dxa"/>
            <w:gridSpan w:val="11"/>
          </w:tcPr>
          <w:p w:rsidR="008509B2" w:rsidRPr="008F7BE3" w:rsidRDefault="008509B2" w:rsidP="00611A15"/>
          <w:p w:rsidR="008509B2" w:rsidRPr="008F7BE3" w:rsidRDefault="008509B2" w:rsidP="00611A15">
            <w:r w:rsidRPr="008F7BE3">
              <w:t>1979-2001: Moravská galerie v Brně</w:t>
            </w:r>
          </w:p>
          <w:p w:rsidR="008509B2" w:rsidRPr="008F7BE3" w:rsidRDefault="008509B2" w:rsidP="00611A15">
            <w:r w:rsidRPr="008F7BE3">
              <w:t>2001-2017: Vysoké učení technické v Brně, Fakulta výtvarných umění, vedoucí Kabinetu fotografie 17 let, proděkanka 6 let</w:t>
            </w:r>
          </w:p>
          <w:p w:rsidR="008509B2" w:rsidRPr="008F7BE3" w:rsidRDefault="008509B2" w:rsidP="00611A15">
            <w:r w:rsidRPr="008F7BE3">
              <w:t xml:space="preserve">2013-2016: Vysoké učení technické v Brně, prorektorka pro marketing a vnější vztahy, 4 roky </w:t>
            </w:r>
          </w:p>
          <w:p w:rsidR="008509B2" w:rsidRPr="008F7BE3" w:rsidRDefault="008509B2" w:rsidP="00611A15">
            <w:pPr>
              <w:rPr>
                <w:color w:val="FF0000"/>
                <w:sz w:val="16"/>
                <w:szCs w:val="16"/>
              </w:rPr>
            </w:pPr>
          </w:p>
        </w:tc>
      </w:tr>
      <w:tr w:rsidR="008509B2" w:rsidTr="00611A15">
        <w:trPr>
          <w:trHeight w:val="250"/>
        </w:trPr>
        <w:tc>
          <w:tcPr>
            <w:tcW w:w="9859" w:type="dxa"/>
            <w:gridSpan w:val="11"/>
            <w:shd w:val="clear" w:color="auto" w:fill="F7CAAC"/>
          </w:tcPr>
          <w:p w:rsidR="008509B2" w:rsidRPr="008F7BE3" w:rsidRDefault="008509B2" w:rsidP="00611A15">
            <w:pPr>
              <w:jc w:val="both"/>
            </w:pPr>
            <w:r w:rsidRPr="008F7BE3">
              <w:rPr>
                <w:b/>
              </w:rPr>
              <w:t>Zkušenosti s vedením kvalifikačních a rigorózních prací</w:t>
            </w:r>
          </w:p>
        </w:tc>
      </w:tr>
      <w:tr w:rsidR="008509B2" w:rsidTr="00611A15">
        <w:trPr>
          <w:trHeight w:val="1105"/>
        </w:trPr>
        <w:tc>
          <w:tcPr>
            <w:tcW w:w="9859" w:type="dxa"/>
            <w:gridSpan w:val="11"/>
          </w:tcPr>
          <w:p w:rsidR="008509B2" w:rsidRPr="008F7BE3" w:rsidRDefault="008509B2" w:rsidP="00611A15"/>
          <w:p w:rsidR="008509B2" w:rsidRPr="008F7BE3" w:rsidRDefault="008509B2" w:rsidP="00611A15">
            <w:r w:rsidRPr="008F7BE3">
              <w:t>Počet bakalářských prací: 3</w:t>
            </w:r>
          </w:p>
          <w:p w:rsidR="008509B2" w:rsidRPr="008F7BE3" w:rsidRDefault="008509B2" w:rsidP="00611A15">
            <w:r w:rsidRPr="008F7BE3">
              <w:t>Počet diplomových prací: 3</w:t>
            </w:r>
          </w:p>
          <w:p w:rsidR="008509B2" w:rsidRPr="008F7BE3" w:rsidRDefault="008509B2" w:rsidP="00611A15">
            <w:r w:rsidRPr="008F7BE3">
              <w:t xml:space="preserve">Vedení disertačních prací: 2 </w:t>
            </w:r>
          </w:p>
          <w:p w:rsidR="008509B2" w:rsidRPr="008F7BE3" w:rsidRDefault="008509B2" w:rsidP="00611A15">
            <w:pPr>
              <w:jc w:val="both"/>
            </w:pPr>
          </w:p>
        </w:tc>
      </w:tr>
      <w:tr w:rsidR="008509B2" w:rsidTr="00611A15">
        <w:trPr>
          <w:cantSplit/>
        </w:trPr>
        <w:tc>
          <w:tcPr>
            <w:tcW w:w="3347" w:type="dxa"/>
            <w:gridSpan w:val="2"/>
            <w:tcBorders>
              <w:top w:val="single" w:sz="12" w:space="0" w:color="auto"/>
            </w:tcBorders>
            <w:shd w:val="clear" w:color="auto" w:fill="F7CAAC"/>
          </w:tcPr>
          <w:p w:rsidR="008509B2" w:rsidRDefault="008509B2" w:rsidP="00611A15">
            <w:pPr>
              <w:jc w:val="both"/>
            </w:pPr>
            <w:r>
              <w:rPr>
                <w:b/>
              </w:rPr>
              <w:t xml:space="preserve">Obor habilitačního řízení </w:t>
            </w:r>
          </w:p>
        </w:tc>
        <w:tc>
          <w:tcPr>
            <w:tcW w:w="2245" w:type="dxa"/>
            <w:gridSpan w:val="2"/>
            <w:tcBorders>
              <w:top w:val="single" w:sz="12" w:space="0" w:color="auto"/>
            </w:tcBorders>
            <w:shd w:val="clear" w:color="auto" w:fill="F7CAAC"/>
          </w:tcPr>
          <w:p w:rsidR="008509B2" w:rsidRDefault="008509B2" w:rsidP="00611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509B2" w:rsidRDefault="008509B2" w:rsidP="00611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509B2" w:rsidRDefault="008509B2" w:rsidP="00611A15">
            <w:pPr>
              <w:jc w:val="both"/>
              <w:rPr>
                <w:b/>
              </w:rPr>
            </w:pPr>
            <w:r>
              <w:rPr>
                <w:b/>
              </w:rPr>
              <w:t>Ohlasy publikací</w:t>
            </w:r>
          </w:p>
          <w:p w:rsidR="008509B2" w:rsidRDefault="008509B2" w:rsidP="00611A15">
            <w:pPr>
              <w:rPr>
                <w:b/>
              </w:rPr>
            </w:pPr>
          </w:p>
        </w:tc>
      </w:tr>
      <w:tr w:rsidR="008509B2" w:rsidTr="00611A15">
        <w:trPr>
          <w:cantSplit/>
        </w:trPr>
        <w:tc>
          <w:tcPr>
            <w:tcW w:w="3347" w:type="dxa"/>
            <w:gridSpan w:val="2"/>
          </w:tcPr>
          <w:p w:rsidR="008509B2" w:rsidRDefault="008509B2" w:rsidP="00611A15"/>
          <w:p w:rsidR="008509B2" w:rsidRPr="005465AE" w:rsidRDefault="008509B2" w:rsidP="00611A15">
            <w:r w:rsidRPr="005465AE">
              <w:t>Výtvarná tvorba</w:t>
            </w:r>
            <w:r>
              <w:t xml:space="preserve"> </w:t>
            </w:r>
          </w:p>
          <w:p w:rsidR="008509B2" w:rsidRPr="0076368E" w:rsidRDefault="008509B2" w:rsidP="00611A15">
            <w:pPr>
              <w:jc w:val="both"/>
              <w:rPr>
                <w:color w:val="FF0000"/>
                <w:sz w:val="16"/>
                <w:szCs w:val="16"/>
              </w:rPr>
            </w:pPr>
          </w:p>
        </w:tc>
        <w:tc>
          <w:tcPr>
            <w:tcW w:w="2245" w:type="dxa"/>
            <w:gridSpan w:val="2"/>
          </w:tcPr>
          <w:p w:rsidR="008509B2" w:rsidRDefault="008509B2" w:rsidP="00611A15">
            <w:pPr>
              <w:jc w:val="both"/>
            </w:pPr>
          </w:p>
          <w:p w:rsidR="008509B2" w:rsidRPr="0076368E" w:rsidRDefault="008509B2" w:rsidP="00611A15">
            <w:pPr>
              <w:jc w:val="both"/>
              <w:rPr>
                <w:color w:val="FF0000"/>
                <w:sz w:val="16"/>
                <w:szCs w:val="16"/>
              </w:rPr>
            </w:pPr>
            <w:r w:rsidRPr="005465AE">
              <w:t>2012</w:t>
            </w:r>
          </w:p>
        </w:tc>
        <w:tc>
          <w:tcPr>
            <w:tcW w:w="2248" w:type="dxa"/>
            <w:gridSpan w:val="4"/>
            <w:tcBorders>
              <w:right w:val="single" w:sz="12" w:space="0" w:color="auto"/>
            </w:tcBorders>
          </w:tcPr>
          <w:p w:rsidR="008509B2" w:rsidRDefault="008509B2" w:rsidP="00611A15">
            <w:pPr>
              <w:rPr>
                <w:bCs/>
              </w:rPr>
            </w:pPr>
          </w:p>
          <w:p w:rsidR="008509B2" w:rsidRDefault="008509B2" w:rsidP="00611A15">
            <w:r w:rsidRPr="005465AE">
              <w:rPr>
                <w:bCs/>
              </w:rPr>
              <w:t>VUT v Brně</w:t>
            </w:r>
            <w:r w:rsidRPr="005465AE">
              <w:t xml:space="preserve"> </w:t>
            </w:r>
          </w:p>
          <w:p w:rsidR="008509B2" w:rsidRPr="005465AE" w:rsidRDefault="008509B2" w:rsidP="00611A15">
            <w:r w:rsidRPr="005465AE">
              <w:rPr>
                <w:bCs/>
              </w:rPr>
              <w:t>Fakulta výtvarných umění</w:t>
            </w:r>
          </w:p>
          <w:p w:rsidR="008509B2" w:rsidRPr="0076368E" w:rsidRDefault="008509B2" w:rsidP="00611A15">
            <w:pPr>
              <w:jc w:val="both"/>
              <w:rPr>
                <w:color w:val="FF0000"/>
                <w:sz w:val="16"/>
                <w:szCs w:val="16"/>
              </w:rPr>
            </w:pPr>
            <w:r>
              <w:rPr>
                <w:color w:val="FF0000"/>
                <w:sz w:val="16"/>
                <w:szCs w:val="16"/>
              </w:rPr>
              <w:t xml:space="preserve"> </w:t>
            </w:r>
          </w:p>
        </w:tc>
        <w:tc>
          <w:tcPr>
            <w:tcW w:w="632" w:type="dxa"/>
            <w:tcBorders>
              <w:left w:val="single" w:sz="12" w:space="0" w:color="auto"/>
            </w:tcBorders>
            <w:shd w:val="clear" w:color="auto" w:fill="F7CAAC"/>
          </w:tcPr>
          <w:p w:rsidR="008509B2" w:rsidRDefault="008509B2" w:rsidP="00611A15">
            <w:pPr>
              <w:jc w:val="both"/>
            </w:pPr>
            <w:r>
              <w:rPr>
                <w:b/>
              </w:rPr>
              <w:t>WOS</w:t>
            </w:r>
          </w:p>
        </w:tc>
        <w:tc>
          <w:tcPr>
            <w:tcW w:w="693" w:type="dxa"/>
            <w:shd w:val="clear" w:color="auto" w:fill="F7CAAC"/>
          </w:tcPr>
          <w:p w:rsidR="008509B2" w:rsidRDefault="008509B2" w:rsidP="00611A15">
            <w:pPr>
              <w:jc w:val="both"/>
              <w:rPr>
                <w:sz w:val="18"/>
              </w:rPr>
            </w:pPr>
            <w:r>
              <w:rPr>
                <w:b/>
                <w:sz w:val="18"/>
              </w:rPr>
              <w:t>Scopus</w:t>
            </w:r>
          </w:p>
        </w:tc>
        <w:tc>
          <w:tcPr>
            <w:tcW w:w="694" w:type="dxa"/>
            <w:shd w:val="clear" w:color="auto" w:fill="F7CAAC"/>
          </w:tcPr>
          <w:p w:rsidR="008509B2" w:rsidRDefault="008509B2" w:rsidP="00611A15">
            <w:pPr>
              <w:jc w:val="both"/>
            </w:pPr>
            <w:r>
              <w:rPr>
                <w:b/>
                <w:sz w:val="18"/>
              </w:rPr>
              <w:t>ostatní</w:t>
            </w:r>
          </w:p>
        </w:tc>
      </w:tr>
      <w:tr w:rsidR="008509B2" w:rsidTr="00611A15">
        <w:trPr>
          <w:cantSplit/>
          <w:trHeight w:val="70"/>
        </w:trPr>
        <w:tc>
          <w:tcPr>
            <w:tcW w:w="3347" w:type="dxa"/>
            <w:gridSpan w:val="2"/>
            <w:shd w:val="clear" w:color="auto" w:fill="F7CAAC"/>
          </w:tcPr>
          <w:p w:rsidR="008509B2" w:rsidRDefault="008509B2" w:rsidP="00611A15">
            <w:pPr>
              <w:jc w:val="both"/>
            </w:pPr>
            <w:r>
              <w:rPr>
                <w:b/>
              </w:rPr>
              <w:t>Obor jmenovacího řízení</w:t>
            </w:r>
          </w:p>
        </w:tc>
        <w:tc>
          <w:tcPr>
            <w:tcW w:w="2245" w:type="dxa"/>
            <w:gridSpan w:val="2"/>
            <w:shd w:val="clear" w:color="auto" w:fill="F7CAAC"/>
          </w:tcPr>
          <w:p w:rsidR="008509B2" w:rsidRDefault="008509B2" w:rsidP="00611A15">
            <w:pPr>
              <w:jc w:val="both"/>
            </w:pPr>
            <w:r>
              <w:rPr>
                <w:b/>
              </w:rPr>
              <w:t>Rok udělení hodnosti</w:t>
            </w:r>
          </w:p>
        </w:tc>
        <w:tc>
          <w:tcPr>
            <w:tcW w:w="2248" w:type="dxa"/>
            <w:gridSpan w:val="4"/>
            <w:tcBorders>
              <w:right w:val="single" w:sz="12" w:space="0" w:color="auto"/>
            </w:tcBorders>
            <w:shd w:val="clear" w:color="auto" w:fill="F7CAAC"/>
          </w:tcPr>
          <w:p w:rsidR="008509B2" w:rsidRDefault="008509B2" w:rsidP="00611A15">
            <w:pPr>
              <w:jc w:val="both"/>
            </w:pPr>
            <w:r>
              <w:rPr>
                <w:b/>
              </w:rPr>
              <w:t>Řízení konáno na VŠ</w:t>
            </w:r>
          </w:p>
        </w:tc>
        <w:tc>
          <w:tcPr>
            <w:tcW w:w="632" w:type="dxa"/>
            <w:vMerge w:val="restart"/>
            <w:tcBorders>
              <w:left w:val="single" w:sz="12" w:space="0" w:color="auto"/>
            </w:tcBorders>
          </w:tcPr>
          <w:p w:rsidR="008509B2" w:rsidRDefault="008509B2" w:rsidP="00611A15">
            <w:pPr>
              <w:jc w:val="both"/>
              <w:rPr>
                <w:b/>
              </w:rPr>
            </w:pPr>
          </w:p>
        </w:tc>
        <w:tc>
          <w:tcPr>
            <w:tcW w:w="693" w:type="dxa"/>
            <w:vMerge w:val="restart"/>
          </w:tcPr>
          <w:p w:rsidR="008509B2" w:rsidRDefault="008509B2" w:rsidP="00611A15">
            <w:pPr>
              <w:jc w:val="both"/>
              <w:rPr>
                <w:b/>
              </w:rPr>
            </w:pPr>
          </w:p>
        </w:tc>
        <w:tc>
          <w:tcPr>
            <w:tcW w:w="694" w:type="dxa"/>
            <w:vMerge w:val="restart"/>
          </w:tcPr>
          <w:p w:rsidR="008509B2" w:rsidRDefault="008509B2" w:rsidP="00611A15">
            <w:pPr>
              <w:jc w:val="both"/>
              <w:rPr>
                <w:b/>
              </w:rPr>
            </w:pPr>
          </w:p>
        </w:tc>
      </w:tr>
      <w:tr w:rsidR="008509B2" w:rsidTr="00611A15">
        <w:trPr>
          <w:trHeight w:val="205"/>
        </w:trPr>
        <w:tc>
          <w:tcPr>
            <w:tcW w:w="3347" w:type="dxa"/>
            <w:gridSpan w:val="2"/>
          </w:tcPr>
          <w:p w:rsidR="008509B2" w:rsidRDefault="008509B2" w:rsidP="00611A15">
            <w:pPr>
              <w:jc w:val="both"/>
            </w:pPr>
          </w:p>
        </w:tc>
        <w:tc>
          <w:tcPr>
            <w:tcW w:w="2245" w:type="dxa"/>
            <w:gridSpan w:val="2"/>
          </w:tcPr>
          <w:p w:rsidR="008509B2" w:rsidRDefault="008509B2" w:rsidP="00611A15">
            <w:pPr>
              <w:jc w:val="both"/>
            </w:pPr>
          </w:p>
        </w:tc>
        <w:tc>
          <w:tcPr>
            <w:tcW w:w="2248" w:type="dxa"/>
            <w:gridSpan w:val="4"/>
            <w:tcBorders>
              <w:right w:val="single" w:sz="12" w:space="0" w:color="auto"/>
            </w:tcBorders>
          </w:tcPr>
          <w:p w:rsidR="008509B2" w:rsidRDefault="008509B2" w:rsidP="00611A15">
            <w:pPr>
              <w:jc w:val="both"/>
            </w:pPr>
          </w:p>
        </w:tc>
        <w:tc>
          <w:tcPr>
            <w:tcW w:w="632" w:type="dxa"/>
            <w:vMerge/>
            <w:tcBorders>
              <w:left w:val="single" w:sz="12" w:space="0" w:color="auto"/>
            </w:tcBorders>
            <w:vAlign w:val="center"/>
          </w:tcPr>
          <w:p w:rsidR="008509B2" w:rsidRDefault="008509B2" w:rsidP="00611A15">
            <w:pPr>
              <w:rPr>
                <w:b/>
              </w:rPr>
            </w:pPr>
          </w:p>
        </w:tc>
        <w:tc>
          <w:tcPr>
            <w:tcW w:w="693" w:type="dxa"/>
            <w:vMerge/>
            <w:vAlign w:val="center"/>
          </w:tcPr>
          <w:p w:rsidR="008509B2" w:rsidRDefault="008509B2" w:rsidP="00611A15">
            <w:pPr>
              <w:rPr>
                <w:b/>
              </w:rPr>
            </w:pPr>
          </w:p>
        </w:tc>
        <w:tc>
          <w:tcPr>
            <w:tcW w:w="694" w:type="dxa"/>
            <w:vMerge/>
            <w:vAlign w:val="center"/>
          </w:tcPr>
          <w:p w:rsidR="008509B2" w:rsidRDefault="008509B2" w:rsidP="00611A15">
            <w:pPr>
              <w:rPr>
                <w:b/>
              </w:rPr>
            </w:pPr>
          </w:p>
        </w:tc>
      </w:tr>
      <w:tr w:rsidR="008509B2" w:rsidTr="00611A15">
        <w:tc>
          <w:tcPr>
            <w:tcW w:w="9859" w:type="dxa"/>
            <w:gridSpan w:val="11"/>
            <w:shd w:val="clear" w:color="auto" w:fill="F7CAAC"/>
          </w:tcPr>
          <w:p w:rsidR="008509B2" w:rsidRDefault="008509B2" w:rsidP="00611A15">
            <w:pPr>
              <w:jc w:val="both"/>
              <w:rPr>
                <w:b/>
              </w:rPr>
            </w:pPr>
            <w:r>
              <w:rPr>
                <w:b/>
              </w:rPr>
              <w:t xml:space="preserve">Přehled o nejvýznamnější publikační a další tvůrčí činnosti nebo další profesní činnosti u odborníků z praxe vztahující se k zabezpečovaným předmětům </w:t>
            </w:r>
          </w:p>
        </w:tc>
      </w:tr>
      <w:tr w:rsidR="008509B2" w:rsidTr="00611A15">
        <w:trPr>
          <w:trHeight w:val="2347"/>
        </w:trPr>
        <w:tc>
          <w:tcPr>
            <w:tcW w:w="9859" w:type="dxa"/>
            <w:gridSpan w:val="11"/>
          </w:tcPr>
          <w:p w:rsidR="008509B2" w:rsidRPr="008F7BE3" w:rsidRDefault="008509B2" w:rsidP="00611A15">
            <w:pPr>
              <w:rPr>
                <w:u w:val="single"/>
              </w:rPr>
            </w:pPr>
          </w:p>
          <w:p w:rsidR="008509B2" w:rsidRPr="008F7BE3" w:rsidRDefault="008509B2" w:rsidP="00611A15">
            <w:pPr>
              <w:rPr>
                <w:b/>
              </w:rPr>
            </w:pPr>
            <w:r w:rsidRPr="008F7BE3">
              <w:rPr>
                <w:b/>
              </w:rPr>
              <w:t xml:space="preserve">Samostatné autorské výstavy: </w:t>
            </w:r>
          </w:p>
          <w:p w:rsidR="008509B2" w:rsidRPr="00983C31" w:rsidRDefault="008509B2" w:rsidP="00611A15">
            <w:pPr>
              <w:rPr>
                <w:rFonts w:eastAsia="Calibri"/>
              </w:rPr>
            </w:pPr>
            <w:r w:rsidRPr="00983C31">
              <w:t xml:space="preserve">2018: </w:t>
            </w:r>
            <w:r w:rsidRPr="00983C31">
              <w:rPr>
                <w:rFonts w:eastAsia="Calibri"/>
              </w:rPr>
              <w:t>Horizonty mlhy</w:t>
            </w:r>
            <w:r w:rsidRPr="00983C31">
              <w:t xml:space="preserve">, </w:t>
            </w:r>
            <w:r w:rsidRPr="00983C31">
              <w:rPr>
                <w:rFonts w:eastAsia="Calibri"/>
                <w:color w:val="1C1C1C"/>
              </w:rPr>
              <w:t>Galerie Josefa Jambora, Tišnov</w:t>
            </w:r>
            <w:r w:rsidRPr="00983C31">
              <w:rPr>
                <w:rFonts w:eastAsia="Calibri"/>
              </w:rPr>
              <w:t xml:space="preserve"> </w:t>
            </w:r>
          </w:p>
          <w:p w:rsidR="008509B2" w:rsidRPr="00983C31" w:rsidRDefault="008509B2" w:rsidP="00611A15">
            <w:pPr>
              <w:rPr>
                <w:rFonts w:eastAsia="Calibri"/>
              </w:rPr>
            </w:pPr>
            <w:r w:rsidRPr="00983C31">
              <w:rPr>
                <w:rFonts w:eastAsia="Calibri"/>
              </w:rPr>
              <w:t xml:space="preserve">2017: </w:t>
            </w:r>
            <w:r w:rsidRPr="00983C31">
              <w:t>Takoví jsme byli, Galerie BREDA, Opava</w:t>
            </w:r>
            <w:r w:rsidRPr="00983C31">
              <w:rPr>
                <w:rFonts w:eastAsia="Calibri"/>
              </w:rPr>
              <w:t xml:space="preserve"> </w:t>
            </w:r>
          </w:p>
          <w:p w:rsidR="008509B2" w:rsidRPr="00983C31" w:rsidRDefault="008509B2" w:rsidP="00611A15">
            <w:pPr>
              <w:rPr>
                <w:rFonts w:eastAsia="Calibri"/>
              </w:rPr>
            </w:pPr>
            <w:r w:rsidRPr="00983C31">
              <w:rPr>
                <w:rFonts w:eastAsia="Calibri"/>
              </w:rPr>
              <w:t>2016: Horizonty hmly</w:t>
            </w:r>
            <w:r w:rsidRPr="00983C31">
              <w:t xml:space="preserve">, </w:t>
            </w:r>
            <w:r w:rsidRPr="00983C31">
              <w:rPr>
                <w:rFonts w:eastAsia="Calibri"/>
                <w:color w:val="1C1C1C"/>
              </w:rPr>
              <w:t>Stredoeuropsky dom fotografie</w:t>
            </w:r>
            <w:r w:rsidRPr="00983C31">
              <w:rPr>
                <w:color w:val="1C1C1C"/>
              </w:rPr>
              <w:t xml:space="preserve">, </w:t>
            </w:r>
            <w:r w:rsidRPr="00983C31">
              <w:rPr>
                <w:rFonts w:eastAsia="Calibri"/>
                <w:color w:val="1C1C1C"/>
              </w:rPr>
              <w:t>Bratislava</w:t>
            </w:r>
          </w:p>
          <w:p w:rsidR="008509B2" w:rsidRPr="00983C31" w:rsidRDefault="008509B2" w:rsidP="00611A15">
            <w:pPr>
              <w:rPr>
                <w:rFonts w:eastAsia="Calibri"/>
              </w:rPr>
            </w:pPr>
            <w:r w:rsidRPr="00983C31">
              <w:rPr>
                <w:rFonts w:eastAsia="Calibri"/>
                <w:color w:val="1C1C1C"/>
              </w:rPr>
              <w:t xml:space="preserve">2016: </w:t>
            </w:r>
            <w:r w:rsidRPr="00983C31">
              <w:t xml:space="preserve">O mužích a lidech, </w:t>
            </w:r>
            <w:r w:rsidRPr="00983C31">
              <w:rPr>
                <w:rFonts w:eastAsia="Calibri"/>
                <w:color w:val="1C1C1C"/>
              </w:rPr>
              <w:t>Galerie POD BUKEM</w:t>
            </w:r>
            <w:r w:rsidRPr="00983C31">
              <w:t xml:space="preserve">, </w:t>
            </w:r>
            <w:r w:rsidRPr="00983C31">
              <w:rPr>
                <w:rFonts w:eastAsia="Calibri"/>
                <w:color w:val="1C1C1C"/>
              </w:rPr>
              <w:t>Brno</w:t>
            </w:r>
          </w:p>
          <w:p w:rsidR="00962209" w:rsidRDefault="008509B2" w:rsidP="00611A15">
            <w:pPr>
              <w:rPr>
                <w:rFonts w:eastAsia="Calibri"/>
              </w:rPr>
            </w:pPr>
            <w:r w:rsidRPr="00983C31">
              <w:rPr>
                <w:rFonts w:eastAsia="Calibri"/>
              </w:rPr>
              <w:t>2015: V</w:t>
            </w:r>
            <w:r w:rsidRPr="00983C31">
              <w:t> </w:t>
            </w:r>
            <w:r w:rsidRPr="00983C31">
              <w:rPr>
                <w:rFonts w:eastAsia="Calibri"/>
              </w:rPr>
              <w:t>meziprostoru</w:t>
            </w:r>
            <w:r w:rsidRPr="00983C31">
              <w:t xml:space="preserve">, </w:t>
            </w:r>
            <w:r w:rsidRPr="00983C31">
              <w:rPr>
                <w:rFonts w:eastAsia="Calibri"/>
              </w:rPr>
              <w:t xml:space="preserve">Horácká </w:t>
            </w:r>
            <w:r w:rsidR="00962209">
              <w:rPr>
                <w:rFonts w:eastAsia="Calibri"/>
              </w:rPr>
              <w:t>galerie v Novém Městě na Moravě</w:t>
            </w:r>
          </w:p>
          <w:p w:rsidR="00962209" w:rsidRDefault="00962209" w:rsidP="00611A15">
            <w:pPr>
              <w:rPr>
                <w:rFonts w:eastAsia="Calibri"/>
              </w:rPr>
            </w:pPr>
          </w:p>
          <w:p w:rsidR="00B50AC4" w:rsidRDefault="00B50AC4" w:rsidP="00611A15">
            <w:pPr>
              <w:rPr>
                <w:ins w:id="785" w:author="Ponížilová Hana" w:date="2019-05-21T10:56:00Z"/>
                <w:b/>
              </w:rPr>
            </w:pPr>
          </w:p>
          <w:p w:rsidR="00B50AC4" w:rsidRDefault="00B50AC4" w:rsidP="00611A15">
            <w:pPr>
              <w:rPr>
                <w:ins w:id="786" w:author="Ponížilová Hana" w:date="2019-05-21T10:56:00Z"/>
                <w:b/>
              </w:rPr>
            </w:pPr>
          </w:p>
          <w:p w:rsidR="008509B2" w:rsidRPr="008F7BE3" w:rsidRDefault="008509B2" w:rsidP="00611A15">
            <w:pPr>
              <w:rPr>
                <w:rFonts w:eastAsia="Calibri"/>
                <w:b/>
                <w:color w:val="1C1C1C"/>
              </w:rPr>
            </w:pPr>
            <w:r w:rsidRPr="008F7BE3">
              <w:rPr>
                <w:b/>
              </w:rPr>
              <w:lastRenderedPageBreak/>
              <w:t xml:space="preserve">Kolektivní výstavy: </w:t>
            </w:r>
          </w:p>
          <w:p w:rsidR="008509B2" w:rsidRPr="00983C31" w:rsidRDefault="008509B2" w:rsidP="00611A15">
            <w:r w:rsidRPr="00983C31">
              <w:t>2017: KOMPLET, Kolektivní výstava obrazů, fotografií a plastik</w:t>
            </w:r>
            <w:r w:rsidRPr="00983C31">
              <w:rPr>
                <w:color w:val="1C1C1C"/>
              </w:rPr>
              <w:t xml:space="preserve">, Zámek Bystřice pod Hostýnem                                                                 2017: </w:t>
            </w:r>
            <w:r w:rsidRPr="00983C31">
              <w:rPr>
                <w:bCs/>
                <w:kern w:val="36"/>
              </w:rPr>
              <w:t xml:space="preserve">Výstava současného českého umění v Minsku, </w:t>
            </w:r>
            <w:r w:rsidRPr="00983C31">
              <w:t>Kurátorská kolektivní výstava, současné umění ČR</w:t>
            </w:r>
            <w:r w:rsidRPr="00983C31">
              <w:rPr>
                <w:bCs/>
                <w:kern w:val="36"/>
              </w:rPr>
              <w:t xml:space="preserve">, </w:t>
            </w:r>
            <w:r w:rsidRPr="00983C31">
              <w:rPr>
                <w:color w:val="1C1C1C"/>
              </w:rPr>
              <w:t>České centrum Minsk,</w:t>
            </w:r>
            <w:r w:rsidRPr="00983C31">
              <w:rPr>
                <w:bCs/>
                <w:kern w:val="36"/>
              </w:rPr>
              <w:t xml:space="preserve"> </w:t>
            </w:r>
            <w:r w:rsidRPr="00983C31">
              <w:t>Minsk</w:t>
            </w:r>
          </w:p>
          <w:p w:rsidR="008509B2" w:rsidRPr="00983C31" w:rsidRDefault="008509B2" w:rsidP="00611A15">
            <w:pPr>
              <w:rPr>
                <w:color w:val="1C1C1C"/>
              </w:rPr>
            </w:pPr>
            <w:r w:rsidRPr="00983C31">
              <w:t xml:space="preserve">2017: STŘED–T ZÁJMŮ, Výstava obrazů, fotografií a plastik, </w:t>
            </w:r>
            <w:r w:rsidRPr="00983C31">
              <w:rPr>
                <w:color w:val="1C1C1C"/>
              </w:rPr>
              <w:t>Dům umění, Opava</w:t>
            </w:r>
          </w:p>
          <w:p w:rsidR="008509B2" w:rsidRPr="00983C31" w:rsidRDefault="008509B2" w:rsidP="00611A15">
            <w:r w:rsidRPr="00983C31">
              <w:rPr>
                <w:bCs/>
                <w:color w:val="444444"/>
              </w:rPr>
              <w:t>2015: 25 let Institutu tvůrčí fotografie PFP Slezské univerzity v Opavě</w:t>
            </w:r>
            <w:r w:rsidRPr="00983C31">
              <w:t xml:space="preserve">, </w:t>
            </w:r>
            <w:r w:rsidRPr="00983C31">
              <w:rPr>
                <w:bCs/>
                <w:color w:val="444444"/>
              </w:rPr>
              <w:t>Dům umění, Opava</w:t>
            </w:r>
          </w:p>
          <w:p w:rsidR="008509B2" w:rsidRPr="00983C31" w:rsidRDefault="008509B2" w:rsidP="00611A15">
            <w:r w:rsidRPr="005941A6">
              <w:t xml:space="preserve">2015: </w:t>
            </w:r>
            <w:hyperlink r:id="rId71" w:tgtFrame="_blank" w:tooltip="TZ Retrospektiva" w:history="1">
              <w:r w:rsidRPr="005941A6">
                <w:rPr>
                  <w:rStyle w:val="Hypertextovodkaz"/>
                  <w:color w:val="auto"/>
                  <w:u w:val="none"/>
                </w:rPr>
                <w:t>Retrospektiva</w:t>
              </w:r>
            </w:hyperlink>
            <w:r w:rsidRPr="005941A6">
              <w:t xml:space="preserve">, Dům pánů </w:t>
            </w:r>
            <w:r w:rsidRPr="00983C31">
              <w:t>z Kunštátu, Brno</w:t>
            </w:r>
          </w:p>
          <w:p w:rsidR="008509B2" w:rsidRPr="008F7BE3" w:rsidRDefault="008509B2" w:rsidP="00611A15"/>
          <w:p w:rsidR="008509B2" w:rsidRPr="008F7BE3" w:rsidRDefault="008509B2" w:rsidP="00611A15">
            <w:pPr>
              <w:tabs>
                <w:tab w:val="left" w:pos="3135"/>
              </w:tabs>
              <w:rPr>
                <w:b/>
              </w:rPr>
            </w:pPr>
            <w:r w:rsidRPr="008F7BE3">
              <w:rPr>
                <w:b/>
              </w:rPr>
              <w:t xml:space="preserve">Zastoupení ve sbírkách: </w:t>
            </w:r>
          </w:p>
          <w:p w:rsidR="008509B2" w:rsidRPr="008F7BE3" w:rsidRDefault="008509B2" w:rsidP="00611A15">
            <w:pPr>
              <w:tabs>
                <w:tab w:val="left" w:pos="3135"/>
              </w:tabs>
            </w:pPr>
            <w:r w:rsidRPr="008F7BE3">
              <w:t>Moravská galerie v Brně, Etnografický ústav Moravského zemského muzea v Brně, Muzeum umění Olomouc, Národní muzeum fotografie, Jindřichův Hradec.</w:t>
            </w:r>
          </w:p>
          <w:p w:rsidR="008509B2" w:rsidRPr="008F7BE3" w:rsidRDefault="008509B2" w:rsidP="00611A15">
            <w:pPr>
              <w:tabs>
                <w:tab w:val="left" w:pos="3135"/>
              </w:tabs>
            </w:pPr>
          </w:p>
          <w:p w:rsidR="008509B2" w:rsidRPr="008F7BE3" w:rsidRDefault="008509B2" w:rsidP="00611A15">
            <w:pPr>
              <w:rPr>
                <w:b/>
              </w:rPr>
            </w:pPr>
            <w:r>
              <w:rPr>
                <w:b/>
              </w:rPr>
              <w:t>Kurátorská</w:t>
            </w:r>
            <w:r w:rsidRPr="008F7BE3">
              <w:rPr>
                <w:b/>
              </w:rPr>
              <w:t xml:space="preserve"> a organizační činnost: </w:t>
            </w:r>
          </w:p>
          <w:p w:rsidR="008509B2" w:rsidRPr="00983C31" w:rsidRDefault="008509B2" w:rsidP="00611A15">
            <w:r w:rsidRPr="00983C31">
              <w:t>2017: MODERNÍ SCHODIŠTĚ, Výstava fotografií, Fakulta stavební VUT v Brně</w:t>
            </w:r>
          </w:p>
          <w:p w:rsidR="008509B2" w:rsidRPr="00983C31" w:rsidRDefault="008509B2" w:rsidP="00611A15">
            <w:r w:rsidRPr="00983C31">
              <w:t>2017: Venuše, Fotografie Jindřicha Štreita, Etnografický ústav, Brno, kurátor projektu</w:t>
            </w:r>
          </w:p>
          <w:p w:rsidR="008509B2" w:rsidRPr="00983C31" w:rsidRDefault="008509B2" w:rsidP="00611A15">
            <w:r w:rsidRPr="00983C31">
              <w:t>2017: PROMĚNY  STIASSNI, Fakulta výtvarných umění VUT v Brně, vedoucí projektu a kurátor výstavy</w:t>
            </w:r>
          </w:p>
          <w:p w:rsidR="008509B2" w:rsidRPr="008F7BE3" w:rsidRDefault="008509B2" w:rsidP="00611A15"/>
          <w:p w:rsidR="008509B2" w:rsidRPr="008F7BE3" w:rsidRDefault="008509B2" w:rsidP="00611A15">
            <w:pPr>
              <w:rPr>
                <w:b/>
              </w:rPr>
            </w:pPr>
            <w:r w:rsidRPr="008F7BE3">
              <w:rPr>
                <w:b/>
              </w:rPr>
              <w:t>Autorské realizace ve veřejném prostoru:</w:t>
            </w:r>
          </w:p>
          <w:p w:rsidR="008509B2" w:rsidRPr="00983C31" w:rsidRDefault="008509B2" w:rsidP="00611A15">
            <w:r w:rsidRPr="00983C31">
              <w:t>2017: Velkoformátová fotografie - pracovna rektora Mendlovy univerzity v Brně</w:t>
            </w:r>
          </w:p>
          <w:p w:rsidR="008509B2" w:rsidRPr="00983C31" w:rsidRDefault="008509B2" w:rsidP="00611A15">
            <w:r w:rsidRPr="00983C31">
              <w:t>2016:  Světelné obrazy, Onkologické pracoviště, Masarykův onkologický ústav, Brno</w:t>
            </w:r>
          </w:p>
          <w:p w:rsidR="008509B2" w:rsidRPr="008F7BE3" w:rsidRDefault="008509B2" w:rsidP="00611A15"/>
          <w:p w:rsidR="008509B2" w:rsidRPr="008F7BE3" w:rsidRDefault="008509B2" w:rsidP="00611A15">
            <w:pPr>
              <w:rPr>
                <w:b/>
              </w:rPr>
            </w:pPr>
            <w:r w:rsidRPr="008F7BE3">
              <w:rPr>
                <w:b/>
              </w:rPr>
              <w:t>Publikace:</w:t>
            </w:r>
          </w:p>
          <w:p w:rsidR="008509B2" w:rsidRPr="00983C31" w:rsidRDefault="008509B2" w:rsidP="00611A15">
            <w:r w:rsidRPr="00983C31">
              <w:t xml:space="preserve">2014: Macharáčková Marcela, JAROSLAV KRÁL, Praha, Galerie Kodl v Praze, 395, ISBN 978-80-260-7245-4, fotografie v rozsahu 90%                                                                                     </w:t>
            </w:r>
          </w:p>
          <w:p w:rsidR="008509B2" w:rsidRPr="00983C31" w:rsidRDefault="008509B2" w:rsidP="00611A15">
            <w:r w:rsidRPr="00983C31">
              <w:t xml:space="preserve">2014: Kubíková Blanka (ed.), GIOVANNI BATTISTA PIRANESI, Praha, Národní galerie v Praze, 27 IBSN 978-80-7035-566-4, fotografie                                                      </w:t>
            </w:r>
          </w:p>
          <w:p w:rsidR="008509B2" w:rsidRPr="00983C31" w:rsidRDefault="008509B2" w:rsidP="00611A15">
            <w:r w:rsidRPr="00983C31">
              <w:t>2014: Armutidisová Irena, autorský Kalendář pro Českou onkologickou společnost, Galerie Aspekt, fotografie 100%</w:t>
            </w:r>
          </w:p>
          <w:p w:rsidR="008509B2" w:rsidRPr="00983C31" w:rsidRDefault="008509B2" w:rsidP="00611A15">
            <w:r w:rsidRPr="00983C31">
              <w:t xml:space="preserve">2014: Czajkowský Petr, SBÍRKA, GRAFIKY A FOTOGRAFIE na Státním zámku Lednice, Brno, 126, IBSN978-80-85033-50-2, fotografie 90%                                        </w:t>
            </w:r>
          </w:p>
          <w:p w:rsidR="008509B2" w:rsidRPr="008F7BE3" w:rsidRDefault="008509B2" w:rsidP="00611A15"/>
        </w:tc>
      </w:tr>
      <w:tr w:rsidR="008509B2" w:rsidTr="00611A15">
        <w:trPr>
          <w:trHeight w:val="218"/>
        </w:trPr>
        <w:tc>
          <w:tcPr>
            <w:tcW w:w="9859" w:type="dxa"/>
            <w:gridSpan w:val="11"/>
            <w:shd w:val="clear" w:color="auto" w:fill="F7CAAC"/>
          </w:tcPr>
          <w:p w:rsidR="008509B2" w:rsidRDefault="008509B2" w:rsidP="00611A15">
            <w:pPr>
              <w:rPr>
                <w:b/>
              </w:rPr>
            </w:pPr>
            <w:r>
              <w:rPr>
                <w:b/>
              </w:rPr>
              <w:lastRenderedPageBreak/>
              <w:t>Působení v zahraničí</w:t>
            </w:r>
          </w:p>
        </w:tc>
      </w:tr>
      <w:tr w:rsidR="008509B2" w:rsidTr="00611A15">
        <w:trPr>
          <w:trHeight w:val="328"/>
        </w:trPr>
        <w:tc>
          <w:tcPr>
            <w:tcW w:w="9859" w:type="dxa"/>
            <w:gridSpan w:val="11"/>
          </w:tcPr>
          <w:p w:rsidR="008509B2" w:rsidRPr="00AE6251" w:rsidRDefault="008509B2" w:rsidP="00611A15">
            <w:pPr>
              <w:rPr>
                <w:b/>
                <w:color w:val="FF0000"/>
                <w:sz w:val="16"/>
                <w:szCs w:val="16"/>
              </w:rPr>
            </w:pPr>
          </w:p>
        </w:tc>
      </w:tr>
      <w:tr w:rsidR="008509B2" w:rsidTr="00611A15">
        <w:trPr>
          <w:cantSplit/>
          <w:trHeight w:val="470"/>
        </w:trPr>
        <w:tc>
          <w:tcPr>
            <w:tcW w:w="2518" w:type="dxa"/>
            <w:shd w:val="clear" w:color="auto" w:fill="F7CAAC"/>
          </w:tcPr>
          <w:p w:rsidR="008509B2" w:rsidRDefault="008509B2" w:rsidP="00611A15">
            <w:pPr>
              <w:jc w:val="both"/>
              <w:rPr>
                <w:b/>
              </w:rPr>
            </w:pPr>
            <w:r>
              <w:rPr>
                <w:b/>
              </w:rPr>
              <w:t xml:space="preserve">Podpis </w:t>
            </w:r>
          </w:p>
        </w:tc>
        <w:tc>
          <w:tcPr>
            <w:tcW w:w="4536" w:type="dxa"/>
            <w:gridSpan w:val="5"/>
          </w:tcPr>
          <w:p w:rsidR="008509B2" w:rsidRDefault="008509B2" w:rsidP="00611A15">
            <w:pPr>
              <w:jc w:val="both"/>
            </w:pPr>
            <w:r>
              <w:t>v.</w:t>
            </w:r>
            <w:r w:rsidR="00BE579A">
              <w:t xml:space="preserve"> </w:t>
            </w:r>
            <w:r>
              <w:t>r.</w:t>
            </w:r>
          </w:p>
        </w:tc>
        <w:tc>
          <w:tcPr>
            <w:tcW w:w="786" w:type="dxa"/>
            <w:gridSpan w:val="2"/>
            <w:shd w:val="clear" w:color="auto" w:fill="F7CAAC"/>
          </w:tcPr>
          <w:p w:rsidR="008509B2" w:rsidRDefault="008509B2" w:rsidP="00611A15">
            <w:pPr>
              <w:jc w:val="both"/>
            </w:pPr>
            <w:r>
              <w:rPr>
                <w:b/>
              </w:rPr>
              <w:t>datum</w:t>
            </w:r>
          </w:p>
        </w:tc>
        <w:tc>
          <w:tcPr>
            <w:tcW w:w="2019" w:type="dxa"/>
            <w:gridSpan w:val="3"/>
          </w:tcPr>
          <w:p w:rsidR="008509B2" w:rsidRDefault="008509B2" w:rsidP="00611A15">
            <w:pPr>
              <w:jc w:val="both"/>
            </w:pPr>
            <w:r>
              <w:t>20. 5. 2018</w:t>
            </w:r>
          </w:p>
        </w:tc>
      </w:tr>
    </w:tbl>
    <w:p w:rsidR="00EE4FFE" w:rsidRDefault="00EE4FFE"/>
    <w:p w:rsidR="00EE4FFE" w:rsidRDefault="00EE4FFE"/>
    <w:p w:rsidR="00EE4FFE" w:rsidRDefault="00EE4FFE"/>
    <w:p w:rsidR="008509B2" w:rsidRDefault="008509B2"/>
    <w:p w:rsidR="008509B2" w:rsidRDefault="008509B2"/>
    <w:p w:rsidR="008509B2" w:rsidRDefault="008509B2"/>
    <w:p w:rsidR="008509B2" w:rsidRDefault="008509B2"/>
    <w:p w:rsidR="008509B2" w:rsidRDefault="008509B2"/>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Pr>
        <w:rPr>
          <w:ins w:id="787" w:author="Ponížilová Hana" w:date="2019-05-21T10:58:00Z"/>
        </w:rPr>
      </w:pPr>
    </w:p>
    <w:p w:rsidR="00B50AC4" w:rsidRDefault="00B50AC4">
      <w:pPr>
        <w:rPr>
          <w:ins w:id="788" w:author="Ponížilová Hana" w:date="2019-05-21T10:58:00Z"/>
        </w:rPr>
      </w:pPr>
    </w:p>
    <w:p w:rsidR="00B50AC4" w:rsidRDefault="00B50AC4">
      <w:pPr>
        <w:rPr>
          <w:ins w:id="789" w:author="Ponížilová Hana" w:date="2019-05-21T10:58:00Z"/>
        </w:rPr>
      </w:pPr>
    </w:p>
    <w:p w:rsidR="00B50AC4" w:rsidRDefault="00B50AC4">
      <w:pPr>
        <w:rPr>
          <w:ins w:id="790" w:author="Ponížilová Hana" w:date="2019-05-21T10:58:00Z"/>
        </w:rPr>
      </w:pPr>
    </w:p>
    <w:p w:rsidR="00B50AC4" w:rsidRDefault="00B50AC4">
      <w:pPr>
        <w:rPr>
          <w:ins w:id="791" w:author="Ponížilová Hana" w:date="2019-05-21T10:58:00Z"/>
        </w:rPr>
      </w:pPr>
    </w:p>
    <w:p w:rsidR="00B50AC4" w:rsidRDefault="00B50AC4">
      <w:pPr>
        <w:rPr>
          <w:ins w:id="792" w:author="Ponížilová Hana" w:date="2019-05-21T11:32:00Z"/>
        </w:rPr>
      </w:pPr>
    </w:p>
    <w:p w:rsidR="00CA72AF" w:rsidRDefault="00CA72AF">
      <w:pPr>
        <w:rPr>
          <w:ins w:id="793" w:author="Ponížilová Hana" w:date="2019-05-21T10:58:00Z"/>
        </w:rPr>
      </w:pPr>
    </w:p>
    <w:p w:rsidR="00B50AC4" w:rsidRDefault="00B50AC4"/>
    <w:p w:rsidR="008509B2" w:rsidRDefault="008509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09B2" w:rsidTr="00611A15">
        <w:tc>
          <w:tcPr>
            <w:tcW w:w="9859" w:type="dxa"/>
            <w:gridSpan w:val="11"/>
            <w:tcBorders>
              <w:bottom w:val="double" w:sz="4" w:space="0" w:color="auto"/>
            </w:tcBorders>
            <w:shd w:val="clear" w:color="auto" w:fill="BDD6EE"/>
          </w:tcPr>
          <w:p w:rsidR="008509B2" w:rsidRDefault="008509B2" w:rsidP="00611A15">
            <w:pPr>
              <w:jc w:val="both"/>
              <w:rPr>
                <w:b/>
                <w:sz w:val="28"/>
              </w:rPr>
            </w:pPr>
            <w:r>
              <w:rPr>
                <w:b/>
                <w:sz w:val="28"/>
              </w:rPr>
              <w:lastRenderedPageBreak/>
              <w:t>C-I – Personální zabezpečení</w:t>
            </w:r>
          </w:p>
        </w:tc>
      </w:tr>
      <w:tr w:rsidR="008509B2" w:rsidTr="00611A15">
        <w:tc>
          <w:tcPr>
            <w:tcW w:w="2518" w:type="dxa"/>
            <w:tcBorders>
              <w:top w:val="double" w:sz="4" w:space="0" w:color="auto"/>
            </w:tcBorders>
            <w:shd w:val="clear" w:color="auto" w:fill="F7CAAC"/>
          </w:tcPr>
          <w:p w:rsidR="008509B2" w:rsidRDefault="008509B2" w:rsidP="00611A15">
            <w:pPr>
              <w:jc w:val="both"/>
              <w:rPr>
                <w:b/>
              </w:rPr>
            </w:pPr>
            <w:r>
              <w:rPr>
                <w:b/>
              </w:rPr>
              <w:t>Vysoká škola</w:t>
            </w:r>
          </w:p>
        </w:tc>
        <w:tc>
          <w:tcPr>
            <w:tcW w:w="7341" w:type="dxa"/>
            <w:gridSpan w:val="10"/>
          </w:tcPr>
          <w:p w:rsidR="008509B2" w:rsidRDefault="008509B2" w:rsidP="00611A15">
            <w:pPr>
              <w:jc w:val="both"/>
            </w:pPr>
            <w:r>
              <w:t>Univerzita Tomáše Bati ve Zlíně</w:t>
            </w:r>
          </w:p>
        </w:tc>
      </w:tr>
      <w:tr w:rsidR="008509B2" w:rsidTr="00611A15">
        <w:tc>
          <w:tcPr>
            <w:tcW w:w="2518" w:type="dxa"/>
            <w:shd w:val="clear" w:color="auto" w:fill="F7CAAC"/>
          </w:tcPr>
          <w:p w:rsidR="008509B2" w:rsidRDefault="008509B2" w:rsidP="00611A15">
            <w:pPr>
              <w:jc w:val="both"/>
              <w:rPr>
                <w:b/>
              </w:rPr>
            </w:pPr>
            <w:r>
              <w:rPr>
                <w:b/>
              </w:rPr>
              <w:t>Součást vysoké školy</w:t>
            </w:r>
          </w:p>
        </w:tc>
        <w:tc>
          <w:tcPr>
            <w:tcW w:w="7341" w:type="dxa"/>
            <w:gridSpan w:val="10"/>
          </w:tcPr>
          <w:p w:rsidR="008509B2" w:rsidRDefault="008509B2" w:rsidP="00611A15">
            <w:pPr>
              <w:jc w:val="both"/>
            </w:pPr>
            <w:r>
              <w:t>Fakulta multimediálních komunikací</w:t>
            </w:r>
          </w:p>
        </w:tc>
      </w:tr>
      <w:tr w:rsidR="008509B2" w:rsidTr="00611A15">
        <w:tc>
          <w:tcPr>
            <w:tcW w:w="2518" w:type="dxa"/>
            <w:shd w:val="clear" w:color="auto" w:fill="F7CAAC"/>
          </w:tcPr>
          <w:p w:rsidR="008509B2" w:rsidRDefault="008509B2" w:rsidP="00611A15">
            <w:pPr>
              <w:jc w:val="both"/>
              <w:rPr>
                <w:b/>
              </w:rPr>
            </w:pPr>
            <w:r>
              <w:rPr>
                <w:b/>
              </w:rPr>
              <w:t>Název studijního programu</w:t>
            </w:r>
          </w:p>
        </w:tc>
        <w:tc>
          <w:tcPr>
            <w:tcW w:w="7341" w:type="dxa"/>
            <w:gridSpan w:val="10"/>
          </w:tcPr>
          <w:p w:rsidR="008509B2" w:rsidRDefault="008509B2" w:rsidP="0009461C">
            <w:pPr>
              <w:jc w:val="both"/>
            </w:pPr>
            <w:r>
              <w:t>Arts Management</w:t>
            </w:r>
          </w:p>
        </w:tc>
      </w:tr>
      <w:tr w:rsidR="008509B2" w:rsidTr="00611A15">
        <w:tc>
          <w:tcPr>
            <w:tcW w:w="2518" w:type="dxa"/>
            <w:shd w:val="clear" w:color="auto" w:fill="F7CAAC"/>
          </w:tcPr>
          <w:p w:rsidR="008509B2" w:rsidRDefault="008509B2" w:rsidP="00611A15">
            <w:pPr>
              <w:jc w:val="both"/>
              <w:rPr>
                <w:b/>
              </w:rPr>
            </w:pPr>
            <w:r>
              <w:rPr>
                <w:b/>
              </w:rPr>
              <w:t>Jméno a příjmení</w:t>
            </w:r>
          </w:p>
        </w:tc>
        <w:tc>
          <w:tcPr>
            <w:tcW w:w="4536" w:type="dxa"/>
            <w:gridSpan w:val="5"/>
          </w:tcPr>
          <w:p w:rsidR="008509B2" w:rsidRDefault="008509B2" w:rsidP="00611A15">
            <w:pPr>
              <w:jc w:val="both"/>
            </w:pPr>
            <w:r>
              <w:t>Radim Bačuvčík</w:t>
            </w:r>
          </w:p>
        </w:tc>
        <w:tc>
          <w:tcPr>
            <w:tcW w:w="709" w:type="dxa"/>
            <w:shd w:val="clear" w:color="auto" w:fill="F7CAAC"/>
          </w:tcPr>
          <w:p w:rsidR="008509B2" w:rsidRDefault="008509B2" w:rsidP="00611A15">
            <w:pPr>
              <w:jc w:val="both"/>
              <w:rPr>
                <w:b/>
              </w:rPr>
            </w:pPr>
            <w:r>
              <w:rPr>
                <w:b/>
              </w:rPr>
              <w:t>Tituly</w:t>
            </w:r>
          </w:p>
        </w:tc>
        <w:tc>
          <w:tcPr>
            <w:tcW w:w="2096" w:type="dxa"/>
            <w:gridSpan w:val="4"/>
          </w:tcPr>
          <w:p w:rsidR="008509B2" w:rsidRDefault="008509B2" w:rsidP="00611A15">
            <w:pPr>
              <w:jc w:val="both"/>
            </w:pPr>
            <w:r>
              <w:t>doc. Mgr. Ing., Ph.D.</w:t>
            </w:r>
          </w:p>
        </w:tc>
      </w:tr>
      <w:tr w:rsidR="008509B2" w:rsidTr="00611A15">
        <w:tc>
          <w:tcPr>
            <w:tcW w:w="2518" w:type="dxa"/>
            <w:shd w:val="clear" w:color="auto" w:fill="F7CAAC"/>
          </w:tcPr>
          <w:p w:rsidR="008509B2" w:rsidRDefault="008509B2" w:rsidP="00611A15">
            <w:pPr>
              <w:jc w:val="both"/>
              <w:rPr>
                <w:b/>
              </w:rPr>
            </w:pPr>
            <w:r>
              <w:rPr>
                <w:b/>
              </w:rPr>
              <w:t>Rok narození</w:t>
            </w:r>
          </w:p>
        </w:tc>
        <w:tc>
          <w:tcPr>
            <w:tcW w:w="829" w:type="dxa"/>
          </w:tcPr>
          <w:p w:rsidR="008509B2" w:rsidRPr="00051081" w:rsidRDefault="008509B2" w:rsidP="00611A15">
            <w:pPr>
              <w:jc w:val="both"/>
            </w:pPr>
            <w:r w:rsidRPr="00051081">
              <w:t>1975</w:t>
            </w:r>
          </w:p>
        </w:tc>
        <w:tc>
          <w:tcPr>
            <w:tcW w:w="1721" w:type="dxa"/>
            <w:shd w:val="clear" w:color="auto" w:fill="F7CAAC"/>
          </w:tcPr>
          <w:p w:rsidR="008509B2" w:rsidRDefault="008509B2" w:rsidP="00611A15">
            <w:pPr>
              <w:jc w:val="both"/>
              <w:rPr>
                <w:b/>
              </w:rPr>
            </w:pPr>
            <w:r>
              <w:rPr>
                <w:b/>
              </w:rPr>
              <w:t>typ vztahu k VŠ</w:t>
            </w:r>
          </w:p>
        </w:tc>
        <w:tc>
          <w:tcPr>
            <w:tcW w:w="992" w:type="dxa"/>
            <w:gridSpan w:val="2"/>
          </w:tcPr>
          <w:p w:rsidR="008509B2" w:rsidRPr="00051081" w:rsidRDefault="008509B2" w:rsidP="00611A15">
            <w:pPr>
              <w:jc w:val="both"/>
            </w:pPr>
            <w:r w:rsidRPr="00051081">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051081" w:rsidRDefault="008509B2" w:rsidP="00611A15">
            <w:pPr>
              <w:jc w:val="both"/>
            </w:pPr>
            <w:r w:rsidRPr="00051081">
              <w:t>40h</w:t>
            </w:r>
            <w:r>
              <w:t>/t</w:t>
            </w:r>
          </w:p>
        </w:tc>
        <w:tc>
          <w:tcPr>
            <w:tcW w:w="709" w:type="dxa"/>
            <w:gridSpan w:val="2"/>
            <w:shd w:val="clear" w:color="auto" w:fill="F7CAAC"/>
          </w:tcPr>
          <w:p w:rsidR="008509B2" w:rsidRDefault="008509B2" w:rsidP="00611A15">
            <w:pPr>
              <w:jc w:val="both"/>
              <w:rPr>
                <w:b/>
              </w:rPr>
            </w:pPr>
            <w:r>
              <w:rPr>
                <w:b/>
              </w:rPr>
              <w:t>do</w:t>
            </w:r>
          </w:p>
          <w:p w:rsidR="008509B2" w:rsidRDefault="008509B2" w:rsidP="00611A15">
            <w:pPr>
              <w:jc w:val="both"/>
              <w:rPr>
                <w:b/>
              </w:rPr>
            </w:pPr>
            <w:r>
              <w:rPr>
                <w:b/>
              </w:rPr>
              <w:t>kdy</w:t>
            </w:r>
          </w:p>
        </w:tc>
        <w:tc>
          <w:tcPr>
            <w:tcW w:w="1387" w:type="dxa"/>
            <w:gridSpan w:val="2"/>
          </w:tcPr>
          <w:p w:rsidR="008509B2" w:rsidRPr="00051081" w:rsidRDefault="008509B2" w:rsidP="00611A15">
            <w:pPr>
              <w:jc w:val="both"/>
            </w:pPr>
            <w:r w:rsidRPr="00051081">
              <w:rPr>
                <w:rFonts w:eastAsia="Calibri"/>
              </w:rPr>
              <w:t>N</w:t>
            </w:r>
          </w:p>
        </w:tc>
      </w:tr>
      <w:tr w:rsidR="008509B2" w:rsidTr="00611A15">
        <w:tc>
          <w:tcPr>
            <w:tcW w:w="5068" w:type="dxa"/>
            <w:gridSpan w:val="3"/>
            <w:shd w:val="clear" w:color="auto" w:fill="F7CAAC"/>
          </w:tcPr>
          <w:p w:rsidR="008509B2" w:rsidRDefault="008509B2" w:rsidP="00611A15">
            <w:pPr>
              <w:jc w:val="both"/>
              <w:rPr>
                <w:b/>
              </w:rPr>
            </w:pPr>
            <w:r>
              <w:rPr>
                <w:b/>
              </w:rPr>
              <w:t>Typ vztahu na součásti VŠ, která uskutečňuje st. program</w:t>
            </w:r>
          </w:p>
        </w:tc>
        <w:tc>
          <w:tcPr>
            <w:tcW w:w="992" w:type="dxa"/>
            <w:gridSpan w:val="2"/>
          </w:tcPr>
          <w:p w:rsidR="008509B2" w:rsidRPr="00051081" w:rsidRDefault="008509B2" w:rsidP="00611A15">
            <w:pPr>
              <w:jc w:val="both"/>
            </w:pPr>
            <w:r w:rsidRPr="00051081">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051081" w:rsidRDefault="008509B2" w:rsidP="00611A15">
            <w:pPr>
              <w:jc w:val="both"/>
            </w:pPr>
            <w:r w:rsidRPr="00051081">
              <w:t>40h</w:t>
            </w:r>
            <w:r>
              <w:t>/t</w:t>
            </w:r>
          </w:p>
        </w:tc>
        <w:tc>
          <w:tcPr>
            <w:tcW w:w="709" w:type="dxa"/>
            <w:gridSpan w:val="2"/>
            <w:shd w:val="clear" w:color="auto" w:fill="F7CAAC"/>
          </w:tcPr>
          <w:p w:rsidR="008509B2" w:rsidRDefault="008509B2" w:rsidP="00611A15">
            <w:pPr>
              <w:jc w:val="both"/>
              <w:rPr>
                <w:b/>
              </w:rPr>
            </w:pPr>
            <w:r>
              <w:rPr>
                <w:b/>
              </w:rPr>
              <w:t>do kdy</w:t>
            </w:r>
          </w:p>
        </w:tc>
        <w:tc>
          <w:tcPr>
            <w:tcW w:w="1387" w:type="dxa"/>
            <w:gridSpan w:val="2"/>
          </w:tcPr>
          <w:p w:rsidR="008509B2" w:rsidRDefault="008509B2" w:rsidP="00611A15">
            <w:pPr>
              <w:jc w:val="both"/>
            </w:pPr>
            <w:r>
              <w:t>N</w:t>
            </w:r>
          </w:p>
        </w:tc>
      </w:tr>
      <w:tr w:rsidR="008509B2" w:rsidTr="00611A15">
        <w:tc>
          <w:tcPr>
            <w:tcW w:w="6060" w:type="dxa"/>
            <w:gridSpan w:val="5"/>
            <w:shd w:val="clear" w:color="auto" w:fill="F7CAAC"/>
          </w:tcPr>
          <w:p w:rsidR="008509B2" w:rsidRPr="00EC3739" w:rsidRDefault="008509B2" w:rsidP="00611A15">
            <w:pPr>
              <w:jc w:val="both"/>
              <w:rPr>
                <w:b/>
              </w:rPr>
            </w:pPr>
            <w:r w:rsidRPr="00B17BC0">
              <w:rPr>
                <w:b/>
              </w:rPr>
              <w:t>Další současná působení jako akademický pracovník na jiných VŠ</w:t>
            </w:r>
          </w:p>
        </w:tc>
        <w:tc>
          <w:tcPr>
            <w:tcW w:w="1703" w:type="dxa"/>
            <w:gridSpan w:val="2"/>
            <w:shd w:val="clear" w:color="auto" w:fill="F7CAAC"/>
          </w:tcPr>
          <w:p w:rsidR="008509B2" w:rsidRDefault="008509B2" w:rsidP="00611A15">
            <w:pPr>
              <w:jc w:val="both"/>
              <w:rPr>
                <w:b/>
              </w:rPr>
            </w:pPr>
            <w:r>
              <w:rPr>
                <w:b/>
              </w:rPr>
              <w:t>typ prac. vztahu</w:t>
            </w:r>
          </w:p>
        </w:tc>
        <w:tc>
          <w:tcPr>
            <w:tcW w:w="2096" w:type="dxa"/>
            <w:gridSpan w:val="4"/>
            <w:shd w:val="clear" w:color="auto" w:fill="F7CAAC"/>
          </w:tcPr>
          <w:p w:rsidR="008509B2" w:rsidRDefault="008509B2" w:rsidP="00611A15">
            <w:pPr>
              <w:jc w:val="both"/>
              <w:rPr>
                <w:b/>
              </w:rPr>
            </w:pPr>
            <w:r>
              <w:rPr>
                <w:b/>
              </w:rPr>
              <w:t>rozsah</w:t>
            </w:r>
          </w:p>
        </w:tc>
      </w:tr>
      <w:tr w:rsidR="008509B2" w:rsidTr="00611A15">
        <w:tc>
          <w:tcPr>
            <w:tcW w:w="6060" w:type="dxa"/>
            <w:gridSpan w:val="5"/>
          </w:tcPr>
          <w:p w:rsidR="008509B2" w:rsidRDefault="008509B2" w:rsidP="00611A15">
            <w:pPr>
              <w:jc w:val="both"/>
            </w:pPr>
            <w:r>
              <w:t>FF UP Olomouc</w:t>
            </w:r>
          </w:p>
        </w:tc>
        <w:tc>
          <w:tcPr>
            <w:tcW w:w="1703" w:type="dxa"/>
            <w:gridSpan w:val="2"/>
          </w:tcPr>
          <w:p w:rsidR="008509B2" w:rsidRDefault="008509B2" w:rsidP="00611A15">
            <w:pPr>
              <w:jc w:val="both"/>
            </w:pPr>
            <w:r>
              <w:t>DPP</w:t>
            </w:r>
          </w:p>
        </w:tc>
        <w:tc>
          <w:tcPr>
            <w:tcW w:w="2096" w:type="dxa"/>
            <w:gridSpan w:val="4"/>
          </w:tcPr>
          <w:p w:rsidR="008509B2" w:rsidRDefault="008509B2" w:rsidP="00611A15">
            <w:pPr>
              <w:jc w:val="both"/>
            </w:pPr>
            <w:r>
              <w:t>20 hodin/semestr</w:t>
            </w: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9859" w:type="dxa"/>
            <w:gridSpan w:val="11"/>
            <w:shd w:val="clear" w:color="auto" w:fill="F7CAAC"/>
          </w:tcPr>
          <w:p w:rsidR="008509B2" w:rsidRDefault="008509B2" w:rsidP="00611A15">
            <w:r>
              <w:rPr>
                <w:b/>
              </w:rPr>
              <w:t>Předměty příslušného studijního programu a způsob zapojení do jejich výuky, příp. další zapojení do uskutečňování studijního programu</w:t>
            </w:r>
          </w:p>
        </w:tc>
      </w:tr>
      <w:tr w:rsidR="008509B2" w:rsidTr="00611A15">
        <w:trPr>
          <w:trHeight w:val="1118"/>
        </w:trPr>
        <w:tc>
          <w:tcPr>
            <w:tcW w:w="9859" w:type="dxa"/>
            <w:gridSpan w:val="11"/>
            <w:tcBorders>
              <w:top w:val="nil"/>
            </w:tcBorders>
          </w:tcPr>
          <w:p w:rsidR="005941A6" w:rsidRDefault="005941A6" w:rsidP="00611A15">
            <w:pPr>
              <w:jc w:val="both"/>
            </w:pPr>
          </w:p>
          <w:p w:rsidR="008509B2" w:rsidRDefault="008509B2" w:rsidP="00611A15">
            <w:pPr>
              <w:jc w:val="both"/>
            </w:pPr>
            <w:r>
              <w:t>Marketing kultury – přednášející, garant předmětu – PF</w:t>
            </w:r>
          </w:p>
          <w:p w:rsidR="008509B2" w:rsidRDefault="008509B2" w:rsidP="00611A15">
            <w:pPr>
              <w:jc w:val="both"/>
            </w:pPr>
          </w:p>
          <w:p w:rsidR="008509B2" w:rsidRDefault="008509B2" w:rsidP="00611A15">
            <w:pPr>
              <w:jc w:val="both"/>
            </w:pPr>
          </w:p>
        </w:tc>
      </w:tr>
      <w:tr w:rsidR="008509B2" w:rsidTr="00611A15">
        <w:tc>
          <w:tcPr>
            <w:tcW w:w="9859" w:type="dxa"/>
            <w:gridSpan w:val="11"/>
            <w:shd w:val="clear" w:color="auto" w:fill="F7CAAC"/>
          </w:tcPr>
          <w:p w:rsidR="008509B2" w:rsidRDefault="008509B2" w:rsidP="00611A15">
            <w:pPr>
              <w:jc w:val="both"/>
            </w:pPr>
            <w:r>
              <w:rPr>
                <w:b/>
              </w:rPr>
              <w:t xml:space="preserve">Údaje o vzdělání na VŠ </w:t>
            </w:r>
          </w:p>
        </w:tc>
      </w:tr>
      <w:tr w:rsidR="008509B2" w:rsidTr="00611A15">
        <w:trPr>
          <w:trHeight w:val="1055"/>
        </w:trPr>
        <w:tc>
          <w:tcPr>
            <w:tcW w:w="9859" w:type="dxa"/>
            <w:gridSpan w:val="11"/>
          </w:tcPr>
          <w:p w:rsidR="00A710BA" w:rsidRDefault="00A710BA" w:rsidP="00611A15">
            <w:pPr>
              <w:rPr>
                <w:spacing w:val="-2"/>
              </w:rPr>
            </w:pPr>
          </w:p>
          <w:p w:rsidR="008509B2" w:rsidRPr="00B507D4" w:rsidRDefault="008509B2" w:rsidP="00611A15">
            <w:pPr>
              <w:rPr>
                <w:spacing w:val="-2"/>
              </w:rPr>
            </w:pPr>
            <w:r w:rsidRPr="00B507D4">
              <w:rPr>
                <w:spacing w:val="-2"/>
              </w:rPr>
              <w:t>Vysoké učení technické v Brně, Fakulta managementu a ekonomiky Zlín</w:t>
            </w:r>
            <w:r>
              <w:rPr>
                <w:spacing w:val="-2"/>
              </w:rPr>
              <w:t>, ekonomika a management</w:t>
            </w:r>
            <w:r w:rsidRPr="00B507D4">
              <w:rPr>
                <w:spacing w:val="-2"/>
              </w:rPr>
              <w:t xml:space="preserve"> (1998</w:t>
            </w:r>
            <w:r>
              <w:rPr>
                <w:spacing w:val="-2"/>
              </w:rPr>
              <w:t>, Ing.</w:t>
            </w:r>
            <w:r w:rsidRPr="00B507D4">
              <w:rPr>
                <w:spacing w:val="-2"/>
              </w:rPr>
              <w:t>)</w:t>
            </w:r>
          </w:p>
          <w:p w:rsidR="008509B2" w:rsidRPr="00B507D4" w:rsidRDefault="008509B2" w:rsidP="00611A15">
            <w:pPr>
              <w:rPr>
                <w:spacing w:val="-6"/>
              </w:rPr>
            </w:pPr>
            <w:r w:rsidRPr="00B507D4">
              <w:rPr>
                <w:spacing w:val="-6"/>
              </w:rPr>
              <w:t>Univerzita Palackého v Olomouci, Fakulta filozofická, muzikologie (2000</w:t>
            </w:r>
            <w:r>
              <w:rPr>
                <w:spacing w:val="-6"/>
              </w:rPr>
              <w:t>, Bc.</w:t>
            </w:r>
            <w:r w:rsidRPr="00B507D4">
              <w:rPr>
                <w:spacing w:val="-6"/>
              </w:rPr>
              <w:t>)</w:t>
            </w:r>
          </w:p>
          <w:p w:rsidR="008509B2" w:rsidRPr="00B507D4" w:rsidRDefault="008509B2" w:rsidP="00611A15">
            <w:pPr>
              <w:rPr>
                <w:spacing w:val="-6"/>
              </w:rPr>
            </w:pPr>
            <w:r w:rsidRPr="00B507D4">
              <w:rPr>
                <w:spacing w:val="-6"/>
              </w:rPr>
              <w:t>Univerzita Tomáše Bati ve Zlíně, Fakulta multimediálních komunikací</w:t>
            </w:r>
            <w:r>
              <w:rPr>
                <w:spacing w:val="-6"/>
              </w:rPr>
              <w:t>, mediální a komunikační studia</w:t>
            </w:r>
            <w:r w:rsidRPr="00B507D4">
              <w:rPr>
                <w:spacing w:val="-6"/>
              </w:rPr>
              <w:t xml:space="preserve"> (2005</w:t>
            </w:r>
            <w:r>
              <w:rPr>
                <w:spacing w:val="-6"/>
              </w:rPr>
              <w:t>, Mgr.</w:t>
            </w:r>
            <w:r w:rsidRPr="00B507D4">
              <w:rPr>
                <w:spacing w:val="-6"/>
              </w:rPr>
              <w:t>)</w:t>
            </w:r>
          </w:p>
          <w:p w:rsidR="008509B2" w:rsidRDefault="008509B2" w:rsidP="00611A15">
            <w:pPr>
              <w:rPr>
                <w:spacing w:val="-6"/>
              </w:rPr>
            </w:pPr>
            <w:r w:rsidRPr="00B507D4">
              <w:rPr>
                <w:spacing w:val="-6"/>
              </w:rPr>
              <w:t xml:space="preserve">Univerzita Palackého v Olomouci, Fakulta filozofická, </w:t>
            </w:r>
            <w:r>
              <w:rPr>
                <w:spacing w:val="-6"/>
              </w:rPr>
              <w:t>teorie a dějiny hudby</w:t>
            </w:r>
            <w:r w:rsidRPr="00B507D4">
              <w:rPr>
                <w:spacing w:val="-6"/>
              </w:rPr>
              <w:t xml:space="preserve"> (</w:t>
            </w:r>
            <w:r>
              <w:rPr>
                <w:spacing w:val="-6"/>
              </w:rPr>
              <w:t>2010, Ph.D.</w:t>
            </w:r>
            <w:r w:rsidRPr="00B507D4">
              <w:rPr>
                <w:spacing w:val="-6"/>
              </w:rPr>
              <w:t>)</w:t>
            </w:r>
          </w:p>
          <w:p w:rsidR="008509B2" w:rsidRDefault="008509B2" w:rsidP="00611A15">
            <w:pPr>
              <w:rPr>
                <w:spacing w:val="-6"/>
              </w:rPr>
            </w:pPr>
            <w:r>
              <w:rPr>
                <w:spacing w:val="-6"/>
              </w:rPr>
              <w:t>Univerzita Komenského v Bratislave, Fakulta filozofická, masmediálne štúdiá (2016, doc.)</w:t>
            </w:r>
          </w:p>
          <w:p w:rsidR="00A710BA" w:rsidRPr="00EC3739" w:rsidRDefault="00A710BA" w:rsidP="00611A15">
            <w:pPr>
              <w:rPr>
                <w:spacing w:val="-6"/>
              </w:rPr>
            </w:pPr>
          </w:p>
        </w:tc>
      </w:tr>
      <w:tr w:rsidR="008509B2" w:rsidTr="00611A15">
        <w:tc>
          <w:tcPr>
            <w:tcW w:w="9859" w:type="dxa"/>
            <w:gridSpan w:val="11"/>
            <w:shd w:val="clear" w:color="auto" w:fill="F7CAAC"/>
          </w:tcPr>
          <w:p w:rsidR="008509B2" w:rsidRDefault="008509B2" w:rsidP="00611A15">
            <w:pPr>
              <w:jc w:val="both"/>
              <w:rPr>
                <w:b/>
              </w:rPr>
            </w:pPr>
            <w:r>
              <w:rPr>
                <w:b/>
              </w:rPr>
              <w:t>Údaje o odborném působení od absolvování VŠ</w:t>
            </w:r>
          </w:p>
        </w:tc>
      </w:tr>
      <w:tr w:rsidR="008509B2" w:rsidTr="00611A15">
        <w:trPr>
          <w:trHeight w:val="1090"/>
        </w:trPr>
        <w:tc>
          <w:tcPr>
            <w:tcW w:w="9859" w:type="dxa"/>
            <w:gridSpan w:val="11"/>
          </w:tcPr>
          <w:p w:rsidR="00A710BA" w:rsidRDefault="00A710BA" w:rsidP="00611A15">
            <w:pPr>
              <w:rPr>
                <w:spacing w:val="-6"/>
              </w:rPr>
            </w:pPr>
          </w:p>
          <w:p w:rsidR="008509B2" w:rsidRPr="00B507D4" w:rsidRDefault="008509B2" w:rsidP="00611A15">
            <w:pPr>
              <w:rPr>
                <w:spacing w:val="-6"/>
              </w:rPr>
            </w:pPr>
            <w:r w:rsidRPr="00B507D4">
              <w:rPr>
                <w:spacing w:val="-6"/>
              </w:rPr>
              <w:t>Charita Zlín - asistent pro  fundraising a public relations</w:t>
            </w:r>
            <w:r>
              <w:rPr>
                <w:spacing w:val="-6"/>
              </w:rPr>
              <w:t xml:space="preserve"> (1,5 roku, 2000-2002)</w:t>
            </w:r>
          </w:p>
          <w:p w:rsidR="008509B2" w:rsidRPr="00B507D4" w:rsidRDefault="008509B2" w:rsidP="00611A15">
            <w:pPr>
              <w:rPr>
                <w:spacing w:val="-6"/>
              </w:rPr>
            </w:pPr>
            <w:r w:rsidRPr="00B507D4">
              <w:rPr>
                <w:spacing w:val="-6"/>
              </w:rPr>
              <w:t>Mgr. Marek Nesázal, Luhačovice - manager public relations</w:t>
            </w:r>
            <w:r>
              <w:rPr>
                <w:spacing w:val="-6"/>
              </w:rPr>
              <w:t xml:space="preserve"> (1 rok, 2002-2003)</w:t>
            </w:r>
          </w:p>
          <w:p w:rsidR="008509B2" w:rsidRPr="00B17BC0" w:rsidRDefault="008509B2" w:rsidP="00611A15">
            <w:pPr>
              <w:jc w:val="both"/>
              <w:rPr>
                <w:color w:val="FF0000"/>
                <w:sz w:val="16"/>
                <w:szCs w:val="16"/>
              </w:rPr>
            </w:pPr>
            <w:r w:rsidRPr="00B507D4">
              <w:rPr>
                <w:spacing w:val="-6"/>
              </w:rPr>
              <w:t>Univerzita Tomáše Bati ve Zlíně, Fakulta multimediálních komunikací - akademický pracovník</w:t>
            </w:r>
            <w:r>
              <w:rPr>
                <w:spacing w:val="-6"/>
              </w:rPr>
              <w:t xml:space="preserve"> (15 let, od 2003)</w:t>
            </w:r>
          </w:p>
        </w:tc>
      </w:tr>
      <w:tr w:rsidR="008509B2" w:rsidTr="00611A15">
        <w:trPr>
          <w:trHeight w:val="250"/>
        </w:trPr>
        <w:tc>
          <w:tcPr>
            <w:tcW w:w="9859" w:type="dxa"/>
            <w:gridSpan w:val="11"/>
            <w:shd w:val="clear" w:color="auto" w:fill="F7CAAC"/>
          </w:tcPr>
          <w:p w:rsidR="008509B2" w:rsidRDefault="008509B2" w:rsidP="00611A15">
            <w:pPr>
              <w:jc w:val="both"/>
            </w:pPr>
            <w:r>
              <w:rPr>
                <w:b/>
              </w:rPr>
              <w:t>Zkušenosti s vedením kvalifikačních a rigorózních prací</w:t>
            </w:r>
          </w:p>
        </w:tc>
      </w:tr>
      <w:tr w:rsidR="008509B2" w:rsidTr="00611A15">
        <w:trPr>
          <w:trHeight w:val="1105"/>
        </w:trPr>
        <w:tc>
          <w:tcPr>
            <w:tcW w:w="9859" w:type="dxa"/>
            <w:gridSpan w:val="11"/>
          </w:tcPr>
          <w:p w:rsidR="00A710BA" w:rsidRDefault="00A710BA" w:rsidP="00611A15">
            <w:pPr>
              <w:jc w:val="both"/>
              <w:rPr>
                <w:rFonts w:eastAsia="Calibri"/>
              </w:rPr>
            </w:pPr>
          </w:p>
          <w:p w:rsidR="008509B2" w:rsidRPr="00032233" w:rsidRDefault="008509B2" w:rsidP="00611A15">
            <w:pPr>
              <w:jc w:val="both"/>
              <w:rPr>
                <w:rFonts w:eastAsia="Calibri"/>
              </w:rPr>
            </w:pPr>
            <w:r w:rsidRPr="00032233">
              <w:rPr>
                <w:rFonts w:eastAsia="Calibri"/>
              </w:rPr>
              <w:t>Počet obhájených bakalářských prací: 123</w:t>
            </w:r>
          </w:p>
          <w:p w:rsidR="008509B2" w:rsidRDefault="008509B2" w:rsidP="00611A15">
            <w:pPr>
              <w:jc w:val="both"/>
            </w:pPr>
            <w:r w:rsidRPr="00032233">
              <w:rPr>
                <w:rFonts w:eastAsia="Calibri"/>
              </w:rPr>
              <w:t>Počet obhájených diplomových prací: 109</w:t>
            </w:r>
          </w:p>
        </w:tc>
      </w:tr>
      <w:tr w:rsidR="008509B2" w:rsidTr="00611A15">
        <w:trPr>
          <w:cantSplit/>
        </w:trPr>
        <w:tc>
          <w:tcPr>
            <w:tcW w:w="3347" w:type="dxa"/>
            <w:gridSpan w:val="2"/>
            <w:tcBorders>
              <w:top w:val="single" w:sz="12" w:space="0" w:color="auto"/>
            </w:tcBorders>
            <w:shd w:val="clear" w:color="auto" w:fill="F7CAAC"/>
          </w:tcPr>
          <w:p w:rsidR="008509B2" w:rsidRDefault="008509B2" w:rsidP="00611A15">
            <w:pPr>
              <w:jc w:val="both"/>
            </w:pPr>
            <w:r>
              <w:rPr>
                <w:b/>
              </w:rPr>
              <w:t xml:space="preserve">Obor habilitačního řízení </w:t>
            </w:r>
          </w:p>
        </w:tc>
        <w:tc>
          <w:tcPr>
            <w:tcW w:w="2245" w:type="dxa"/>
            <w:gridSpan w:val="2"/>
            <w:tcBorders>
              <w:top w:val="single" w:sz="12" w:space="0" w:color="auto"/>
            </w:tcBorders>
            <w:shd w:val="clear" w:color="auto" w:fill="F7CAAC"/>
          </w:tcPr>
          <w:p w:rsidR="008509B2" w:rsidRDefault="008509B2" w:rsidP="00611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509B2" w:rsidRDefault="008509B2" w:rsidP="00611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509B2" w:rsidRDefault="008509B2" w:rsidP="00611A15">
            <w:pPr>
              <w:jc w:val="both"/>
              <w:rPr>
                <w:b/>
              </w:rPr>
            </w:pPr>
            <w:r>
              <w:rPr>
                <w:b/>
              </w:rPr>
              <w:t>Ohlasy publikací</w:t>
            </w:r>
          </w:p>
          <w:p w:rsidR="008509B2" w:rsidRDefault="008509B2" w:rsidP="00611A15">
            <w:pPr>
              <w:rPr>
                <w:b/>
              </w:rPr>
            </w:pPr>
          </w:p>
        </w:tc>
      </w:tr>
      <w:tr w:rsidR="008509B2" w:rsidTr="00611A15">
        <w:trPr>
          <w:cantSplit/>
        </w:trPr>
        <w:tc>
          <w:tcPr>
            <w:tcW w:w="3347" w:type="dxa"/>
            <w:gridSpan w:val="2"/>
          </w:tcPr>
          <w:p w:rsidR="00A710BA" w:rsidRDefault="00A710BA" w:rsidP="00611A15">
            <w:pPr>
              <w:jc w:val="both"/>
              <w:rPr>
                <w:rFonts w:eastAsia="Calibri"/>
              </w:rPr>
            </w:pPr>
          </w:p>
          <w:p w:rsidR="008509B2" w:rsidRPr="00032233" w:rsidRDefault="008509B2" w:rsidP="00611A15">
            <w:pPr>
              <w:jc w:val="both"/>
            </w:pPr>
            <w:r w:rsidRPr="00032233">
              <w:rPr>
                <w:rFonts w:eastAsia="Calibri"/>
              </w:rPr>
              <w:t>masmediálne štúdiá</w:t>
            </w:r>
          </w:p>
        </w:tc>
        <w:tc>
          <w:tcPr>
            <w:tcW w:w="2245" w:type="dxa"/>
            <w:gridSpan w:val="2"/>
          </w:tcPr>
          <w:p w:rsidR="00A710BA" w:rsidRDefault="00A710BA" w:rsidP="00611A15">
            <w:pPr>
              <w:jc w:val="both"/>
              <w:rPr>
                <w:rFonts w:eastAsia="Calibri"/>
              </w:rPr>
            </w:pPr>
          </w:p>
          <w:p w:rsidR="008509B2" w:rsidRPr="00032233" w:rsidRDefault="008509B2" w:rsidP="00611A15">
            <w:pPr>
              <w:jc w:val="both"/>
            </w:pPr>
            <w:r w:rsidRPr="00032233">
              <w:rPr>
                <w:rFonts w:eastAsia="Calibri"/>
              </w:rPr>
              <w:t>2016</w:t>
            </w:r>
          </w:p>
        </w:tc>
        <w:tc>
          <w:tcPr>
            <w:tcW w:w="2248" w:type="dxa"/>
            <w:gridSpan w:val="4"/>
            <w:tcBorders>
              <w:right w:val="single" w:sz="12" w:space="0" w:color="auto"/>
            </w:tcBorders>
          </w:tcPr>
          <w:p w:rsidR="00A710BA" w:rsidRDefault="00A710BA" w:rsidP="00611A15">
            <w:pPr>
              <w:jc w:val="both"/>
              <w:rPr>
                <w:rFonts w:eastAsia="Calibri"/>
              </w:rPr>
            </w:pPr>
          </w:p>
          <w:p w:rsidR="008509B2" w:rsidRDefault="008509B2" w:rsidP="00611A15">
            <w:pPr>
              <w:jc w:val="both"/>
              <w:rPr>
                <w:rFonts w:eastAsia="Calibri"/>
              </w:rPr>
            </w:pPr>
            <w:r w:rsidRPr="00032233">
              <w:rPr>
                <w:rFonts w:eastAsia="Calibri"/>
              </w:rPr>
              <w:t>UK v</w:t>
            </w:r>
            <w:r w:rsidR="00A710BA">
              <w:rPr>
                <w:rFonts w:eastAsia="Calibri"/>
              </w:rPr>
              <w:t> </w:t>
            </w:r>
            <w:r w:rsidRPr="00032233">
              <w:rPr>
                <w:rFonts w:eastAsia="Calibri"/>
              </w:rPr>
              <w:t>Bratislave</w:t>
            </w:r>
          </w:p>
          <w:p w:rsidR="00A710BA" w:rsidRPr="00032233" w:rsidRDefault="00A710BA" w:rsidP="00611A15">
            <w:pPr>
              <w:jc w:val="both"/>
            </w:pPr>
          </w:p>
        </w:tc>
        <w:tc>
          <w:tcPr>
            <w:tcW w:w="632" w:type="dxa"/>
            <w:tcBorders>
              <w:left w:val="single" w:sz="12" w:space="0" w:color="auto"/>
            </w:tcBorders>
            <w:shd w:val="clear" w:color="auto" w:fill="F7CAAC"/>
          </w:tcPr>
          <w:p w:rsidR="008509B2" w:rsidRDefault="008509B2" w:rsidP="00611A15">
            <w:pPr>
              <w:jc w:val="both"/>
            </w:pPr>
            <w:r>
              <w:rPr>
                <w:b/>
              </w:rPr>
              <w:t>WOS</w:t>
            </w:r>
          </w:p>
        </w:tc>
        <w:tc>
          <w:tcPr>
            <w:tcW w:w="693" w:type="dxa"/>
            <w:shd w:val="clear" w:color="auto" w:fill="F7CAAC"/>
          </w:tcPr>
          <w:p w:rsidR="008509B2" w:rsidRDefault="008509B2" w:rsidP="00611A15">
            <w:pPr>
              <w:jc w:val="both"/>
              <w:rPr>
                <w:sz w:val="18"/>
              </w:rPr>
            </w:pPr>
            <w:r>
              <w:rPr>
                <w:b/>
                <w:sz w:val="18"/>
              </w:rPr>
              <w:t>Scopus</w:t>
            </w:r>
          </w:p>
        </w:tc>
        <w:tc>
          <w:tcPr>
            <w:tcW w:w="694" w:type="dxa"/>
            <w:shd w:val="clear" w:color="auto" w:fill="F7CAAC"/>
          </w:tcPr>
          <w:p w:rsidR="008509B2" w:rsidRDefault="008509B2" w:rsidP="00611A15">
            <w:pPr>
              <w:jc w:val="both"/>
            </w:pPr>
            <w:r>
              <w:rPr>
                <w:b/>
                <w:sz w:val="18"/>
              </w:rPr>
              <w:t>ostatní</w:t>
            </w:r>
          </w:p>
        </w:tc>
      </w:tr>
      <w:tr w:rsidR="008509B2" w:rsidTr="00611A15">
        <w:trPr>
          <w:cantSplit/>
          <w:trHeight w:val="70"/>
        </w:trPr>
        <w:tc>
          <w:tcPr>
            <w:tcW w:w="3347" w:type="dxa"/>
            <w:gridSpan w:val="2"/>
            <w:shd w:val="clear" w:color="auto" w:fill="F7CAAC"/>
          </w:tcPr>
          <w:p w:rsidR="008509B2" w:rsidRDefault="008509B2" w:rsidP="00611A15">
            <w:pPr>
              <w:jc w:val="both"/>
            </w:pPr>
            <w:r>
              <w:rPr>
                <w:b/>
              </w:rPr>
              <w:t>Obor jmenovacího řízení</w:t>
            </w:r>
          </w:p>
        </w:tc>
        <w:tc>
          <w:tcPr>
            <w:tcW w:w="2245" w:type="dxa"/>
            <w:gridSpan w:val="2"/>
            <w:shd w:val="clear" w:color="auto" w:fill="F7CAAC"/>
          </w:tcPr>
          <w:p w:rsidR="008509B2" w:rsidRDefault="008509B2" w:rsidP="00611A15">
            <w:pPr>
              <w:jc w:val="both"/>
            </w:pPr>
            <w:r>
              <w:rPr>
                <w:b/>
              </w:rPr>
              <w:t>Rok udělení hodnosti</w:t>
            </w:r>
          </w:p>
        </w:tc>
        <w:tc>
          <w:tcPr>
            <w:tcW w:w="2248" w:type="dxa"/>
            <w:gridSpan w:val="4"/>
            <w:tcBorders>
              <w:right w:val="single" w:sz="12" w:space="0" w:color="auto"/>
            </w:tcBorders>
            <w:shd w:val="clear" w:color="auto" w:fill="F7CAAC"/>
          </w:tcPr>
          <w:p w:rsidR="008509B2" w:rsidRDefault="008509B2" w:rsidP="00611A15">
            <w:pPr>
              <w:jc w:val="both"/>
            </w:pPr>
            <w:r>
              <w:rPr>
                <w:b/>
              </w:rPr>
              <w:t>Řízení konáno na VŠ</w:t>
            </w:r>
          </w:p>
        </w:tc>
        <w:tc>
          <w:tcPr>
            <w:tcW w:w="632" w:type="dxa"/>
            <w:vMerge w:val="restart"/>
            <w:tcBorders>
              <w:left w:val="single" w:sz="12" w:space="0" w:color="auto"/>
            </w:tcBorders>
          </w:tcPr>
          <w:p w:rsidR="008509B2" w:rsidRDefault="008509B2" w:rsidP="00611A15">
            <w:pPr>
              <w:jc w:val="both"/>
              <w:rPr>
                <w:b/>
              </w:rPr>
            </w:pPr>
          </w:p>
        </w:tc>
        <w:tc>
          <w:tcPr>
            <w:tcW w:w="693" w:type="dxa"/>
            <w:vMerge w:val="restart"/>
          </w:tcPr>
          <w:p w:rsidR="008509B2" w:rsidRDefault="008509B2" w:rsidP="00611A15">
            <w:pPr>
              <w:jc w:val="both"/>
              <w:rPr>
                <w:b/>
              </w:rPr>
            </w:pPr>
          </w:p>
        </w:tc>
        <w:tc>
          <w:tcPr>
            <w:tcW w:w="694" w:type="dxa"/>
            <w:vMerge w:val="restart"/>
          </w:tcPr>
          <w:p w:rsidR="008509B2" w:rsidRDefault="008509B2" w:rsidP="00611A15">
            <w:pPr>
              <w:jc w:val="both"/>
              <w:rPr>
                <w:b/>
              </w:rPr>
            </w:pPr>
            <w:r>
              <w:rPr>
                <w:b/>
              </w:rPr>
              <w:t>60</w:t>
            </w:r>
          </w:p>
        </w:tc>
      </w:tr>
      <w:tr w:rsidR="008509B2" w:rsidTr="00611A15">
        <w:trPr>
          <w:trHeight w:val="205"/>
        </w:trPr>
        <w:tc>
          <w:tcPr>
            <w:tcW w:w="3347" w:type="dxa"/>
            <w:gridSpan w:val="2"/>
          </w:tcPr>
          <w:p w:rsidR="008509B2" w:rsidRDefault="008509B2" w:rsidP="00611A15">
            <w:pPr>
              <w:jc w:val="both"/>
            </w:pPr>
          </w:p>
        </w:tc>
        <w:tc>
          <w:tcPr>
            <w:tcW w:w="2245" w:type="dxa"/>
            <w:gridSpan w:val="2"/>
          </w:tcPr>
          <w:p w:rsidR="008509B2" w:rsidRDefault="008509B2" w:rsidP="00611A15">
            <w:pPr>
              <w:jc w:val="both"/>
            </w:pPr>
          </w:p>
        </w:tc>
        <w:tc>
          <w:tcPr>
            <w:tcW w:w="2248" w:type="dxa"/>
            <w:gridSpan w:val="4"/>
            <w:tcBorders>
              <w:right w:val="single" w:sz="12" w:space="0" w:color="auto"/>
            </w:tcBorders>
          </w:tcPr>
          <w:p w:rsidR="008509B2" w:rsidRDefault="008509B2" w:rsidP="00611A15">
            <w:pPr>
              <w:jc w:val="both"/>
            </w:pPr>
          </w:p>
        </w:tc>
        <w:tc>
          <w:tcPr>
            <w:tcW w:w="632" w:type="dxa"/>
            <w:vMerge/>
            <w:tcBorders>
              <w:left w:val="single" w:sz="12" w:space="0" w:color="auto"/>
            </w:tcBorders>
            <w:vAlign w:val="center"/>
          </w:tcPr>
          <w:p w:rsidR="008509B2" w:rsidRDefault="008509B2" w:rsidP="00611A15">
            <w:pPr>
              <w:rPr>
                <w:b/>
              </w:rPr>
            </w:pPr>
          </w:p>
        </w:tc>
        <w:tc>
          <w:tcPr>
            <w:tcW w:w="693" w:type="dxa"/>
            <w:vMerge/>
            <w:vAlign w:val="center"/>
          </w:tcPr>
          <w:p w:rsidR="008509B2" w:rsidRDefault="008509B2" w:rsidP="00611A15">
            <w:pPr>
              <w:rPr>
                <w:b/>
              </w:rPr>
            </w:pPr>
          </w:p>
        </w:tc>
        <w:tc>
          <w:tcPr>
            <w:tcW w:w="694" w:type="dxa"/>
            <w:vMerge/>
            <w:vAlign w:val="center"/>
          </w:tcPr>
          <w:p w:rsidR="008509B2" w:rsidRDefault="008509B2" w:rsidP="00611A15">
            <w:pPr>
              <w:rPr>
                <w:b/>
              </w:rPr>
            </w:pPr>
          </w:p>
        </w:tc>
      </w:tr>
    </w:tbl>
    <w:p w:rsidR="00620A9B" w:rsidRDefault="00620A9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509B2" w:rsidTr="00611A15">
        <w:tc>
          <w:tcPr>
            <w:tcW w:w="9859" w:type="dxa"/>
            <w:gridSpan w:val="4"/>
            <w:shd w:val="clear" w:color="auto" w:fill="F7CAAC"/>
          </w:tcPr>
          <w:p w:rsidR="008509B2" w:rsidRDefault="008509B2" w:rsidP="00611A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8509B2" w:rsidTr="00611A15">
        <w:trPr>
          <w:trHeight w:val="2347"/>
        </w:trPr>
        <w:tc>
          <w:tcPr>
            <w:tcW w:w="9859" w:type="dxa"/>
            <w:gridSpan w:val="4"/>
          </w:tcPr>
          <w:p w:rsidR="00A710BA" w:rsidRDefault="00A710BA" w:rsidP="00611A15">
            <w:pPr>
              <w:autoSpaceDE w:val="0"/>
              <w:autoSpaceDN w:val="0"/>
              <w:adjustRightInd w:val="0"/>
              <w:rPr>
                <w:rFonts w:eastAsia="Calibri"/>
              </w:rPr>
            </w:pPr>
          </w:p>
          <w:p w:rsidR="008509B2" w:rsidRPr="00032233" w:rsidRDefault="008509B2" w:rsidP="00611A15">
            <w:pPr>
              <w:autoSpaceDE w:val="0"/>
              <w:autoSpaceDN w:val="0"/>
              <w:adjustRightInd w:val="0"/>
              <w:rPr>
                <w:rFonts w:eastAsia="Calibri"/>
              </w:rPr>
            </w:pPr>
            <w:r w:rsidRPr="00032233">
              <w:rPr>
                <w:rFonts w:eastAsia="Calibri"/>
              </w:rPr>
              <w:t xml:space="preserve">BAČUVČÍK, Radim. 2016. </w:t>
            </w:r>
            <w:r w:rsidRPr="00032233">
              <w:rPr>
                <w:rFonts w:eastAsia="Calibri"/>
                <w:i/>
                <w:iCs/>
              </w:rPr>
              <w:t>Hudba a my : nákupní chování na trzích kulturních produktů 2015</w:t>
            </w:r>
            <w:r w:rsidRPr="00032233">
              <w:rPr>
                <w:rFonts w:eastAsia="Calibri"/>
              </w:rPr>
              <w:t>. 1. vyd. Zlín : VeRBuM. 308 s. ISBN 978-80-87500-84-2</w:t>
            </w:r>
            <w:r>
              <w:rPr>
                <w:rFonts w:eastAsia="Calibri"/>
              </w:rPr>
              <w:t xml:space="preserve"> (100%)</w:t>
            </w:r>
          </w:p>
          <w:p w:rsidR="008509B2" w:rsidRPr="00032233" w:rsidRDefault="008509B2" w:rsidP="00611A15">
            <w:pPr>
              <w:jc w:val="both"/>
            </w:pPr>
            <w:r w:rsidRPr="00032233">
              <w:t xml:space="preserve">BAČUVČÍK, Radim. 2016. </w:t>
            </w:r>
            <w:r w:rsidRPr="00032233">
              <w:rPr>
                <w:i/>
                <w:iCs/>
              </w:rPr>
              <w:t>Spotřebitelské chování : nákupní chování na trzích zboží a služeb 2015</w:t>
            </w:r>
            <w:r w:rsidRPr="00032233">
              <w:t>. 1. vyd. Zlín : VeRBuM. 310 s. ISBN 978-80-87500-81-1</w:t>
            </w:r>
            <w:r>
              <w:t xml:space="preserve"> (100%)</w:t>
            </w:r>
          </w:p>
          <w:p w:rsidR="008509B2" w:rsidRPr="00032233" w:rsidRDefault="008509B2" w:rsidP="00611A15">
            <w:pPr>
              <w:jc w:val="both"/>
            </w:pPr>
            <w:r w:rsidRPr="00032233">
              <w:t xml:space="preserve">BAČUVČÍK, Radim. 2015. </w:t>
            </w:r>
            <w:r w:rsidRPr="00032233">
              <w:rPr>
                <w:i/>
                <w:iCs/>
              </w:rPr>
              <w:t>Knihy a čtení : nákupní chování na trzích kulturních produktů 2014</w:t>
            </w:r>
            <w:r w:rsidRPr="00032233">
              <w:t>. 1. vyd. Zlín : VeRBuM. 248 s. ISBN 978-80-87500-66-8</w:t>
            </w:r>
            <w:r>
              <w:t xml:space="preserve"> (100%)</w:t>
            </w:r>
          </w:p>
          <w:p w:rsidR="008509B2" w:rsidRPr="00032233" w:rsidRDefault="008509B2" w:rsidP="00611A15">
            <w:pPr>
              <w:jc w:val="both"/>
            </w:pPr>
            <w:r w:rsidRPr="00032233">
              <w:t xml:space="preserve">BAČUVČÍK, Radim. 2014. </w:t>
            </w:r>
            <w:r w:rsidRPr="00032233">
              <w:rPr>
                <w:i/>
                <w:iCs/>
              </w:rPr>
              <w:t>Kulturní život a my : vztahy na poptávkové straně trhů kulturních produktů 2013</w:t>
            </w:r>
            <w:r w:rsidRPr="00032233">
              <w:t>. 1. vyd. Zlín : VeRBuM. 274 s. ISBN 978-80-87500-53-8</w:t>
            </w:r>
            <w:r>
              <w:t xml:space="preserve"> (100%)</w:t>
            </w:r>
          </w:p>
          <w:p w:rsidR="008509B2" w:rsidRPr="00032233" w:rsidRDefault="008509B2" w:rsidP="00611A15">
            <w:pPr>
              <w:jc w:val="both"/>
            </w:pPr>
            <w:r w:rsidRPr="00032233">
              <w:t xml:space="preserve">BAČUVČÍK, Radim. 2013. </w:t>
            </w:r>
            <w:r w:rsidRPr="00032233">
              <w:rPr>
                <w:i/>
                <w:iCs/>
              </w:rPr>
              <w:t>Muzea a galerie : nákupní chování na trzích kulturních produktů 2012</w:t>
            </w:r>
            <w:r w:rsidRPr="00032233">
              <w:t>. 1. vyd. Zlín : VeRBuM. 116 s. ISBN 978-80-87500-34-7</w:t>
            </w:r>
            <w:r>
              <w:t xml:space="preserve"> (100%)</w:t>
            </w:r>
          </w:p>
          <w:p w:rsidR="008509B2" w:rsidRDefault="008509B2" w:rsidP="00611A15">
            <w:pPr>
              <w:jc w:val="both"/>
              <w:rPr>
                <w:b/>
              </w:rPr>
            </w:pPr>
          </w:p>
        </w:tc>
      </w:tr>
      <w:tr w:rsidR="008509B2" w:rsidTr="00611A15">
        <w:trPr>
          <w:trHeight w:val="218"/>
        </w:trPr>
        <w:tc>
          <w:tcPr>
            <w:tcW w:w="9859" w:type="dxa"/>
            <w:gridSpan w:val="4"/>
            <w:shd w:val="clear" w:color="auto" w:fill="F7CAAC"/>
          </w:tcPr>
          <w:p w:rsidR="008509B2" w:rsidRDefault="008509B2" w:rsidP="00611A15">
            <w:pPr>
              <w:rPr>
                <w:b/>
              </w:rPr>
            </w:pPr>
            <w:r>
              <w:rPr>
                <w:b/>
              </w:rPr>
              <w:t>Působení v zahraničí</w:t>
            </w:r>
          </w:p>
        </w:tc>
      </w:tr>
      <w:tr w:rsidR="008509B2" w:rsidTr="00611A15">
        <w:trPr>
          <w:trHeight w:val="328"/>
        </w:trPr>
        <w:tc>
          <w:tcPr>
            <w:tcW w:w="9859" w:type="dxa"/>
            <w:gridSpan w:val="4"/>
          </w:tcPr>
          <w:p w:rsidR="008509B2" w:rsidRPr="00AE6251" w:rsidRDefault="008509B2" w:rsidP="00611A15">
            <w:pPr>
              <w:rPr>
                <w:b/>
                <w:color w:val="FF0000"/>
                <w:sz w:val="16"/>
                <w:szCs w:val="16"/>
              </w:rPr>
            </w:pPr>
          </w:p>
        </w:tc>
      </w:tr>
      <w:tr w:rsidR="008509B2" w:rsidTr="00611A15">
        <w:trPr>
          <w:cantSplit/>
          <w:trHeight w:val="470"/>
        </w:trPr>
        <w:tc>
          <w:tcPr>
            <w:tcW w:w="2518" w:type="dxa"/>
            <w:shd w:val="clear" w:color="auto" w:fill="F7CAAC"/>
          </w:tcPr>
          <w:p w:rsidR="008509B2" w:rsidRDefault="008509B2" w:rsidP="00611A15">
            <w:pPr>
              <w:jc w:val="both"/>
              <w:rPr>
                <w:b/>
              </w:rPr>
            </w:pPr>
            <w:r>
              <w:rPr>
                <w:b/>
              </w:rPr>
              <w:t xml:space="preserve">Podpis </w:t>
            </w:r>
          </w:p>
        </w:tc>
        <w:tc>
          <w:tcPr>
            <w:tcW w:w="4536" w:type="dxa"/>
          </w:tcPr>
          <w:p w:rsidR="008509B2" w:rsidRDefault="00620A9B" w:rsidP="00611A15">
            <w:pPr>
              <w:jc w:val="both"/>
            </w:pPr>
            <w:r>
              <w:t>v.</w:t>
            </w:r>
            <w:r w:rsidR="00BE579A">
              <w:t xml:space="preserve"> </w:t>
            </w:r>
            <w:r w:rsidR="00A710BA">
              <w:t xml:space="preserve">r. </w:t>
            </w:r>
          </w:p>
        </w:tc>
        <w:tc>
          <w:tcPr>
            <w:tcW w:w="786" w:type="dxa"/>
            <w:shd w:val="clear" w:color="auto" w:fill="F7CAAC"/>
          </w:tcPr>
          <w:p w:rsidR="008509B2" w:rsidRDefault="008509B2" w:rsidP="00611A15">
            <w:pPr>
              <w:jc w:val="both"/>
            </w:pPr>
            <w:r>
              <w:rPr>
                <w:b/>
              </w:rPr>
              <w:t>datum</w:t>
            </w:r>
          </w:p>
        </w:tc>
        <w:tc>
          <w:tcPr>
            <w:tcW w:w="2019" w:type="dxa"/>
          </w:tcPr>
          <w:p w:rsidR="008509B2" w:rsidRDefault="000F6F5F" w:rsidP="00611A15">
            <w:pPr>
              <w:jc w:val="both"/>
            </w:pPr>
            <w:r>
              <w:t>20. 5</w:t>
            </w:r>
            <w:r w:rsidR="008509B2">
              <w:t>. 2018</w:t>
            </w:r>
          </w:p>
        </w:tc>
      </w:tr>
    </w:tbl>
    <w:p w:rsidR="008509B2" w:rsidRDefault="008509B2"/>
    <w:p w:rsidR="008509B2" w:rsidRDefault="008509B2"/>
    <w:p w:rsidR="008509B2" w:rsidRDefault="008509B2" w:rsidP="008509B2"/>
    <w:p w:rsidR="008509B2" w:rsidRDefault="008509B2" w:rsidP="008509B2"/>
    <w:p w:rsidR="008509B2" w:rsidRDefault="008509B2"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8509B2" w:rsidRDefault="008509B2" w:rsidP="008509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09B2" w:rsidRPr="00251951" w:rsidTr="00611A15">
        <w:tc>
          <w:tcPr>
            <w:tcW w:w="9859" w:type="dxa"/>
            <w:gridSpan w:val="11"/>
            <w:tcBorders>
              <w:bottom w:val="double" w:sz="4" w:space="0" w:color="auto"/>
            </w:tcBorders>
            <w:shd w:val="clear" w:color="auto" w:fill="BDD6EE"/>
          </w:tcPr>
          <w:p w:rsidR="008509B2" w:rsidRPr="00A61217" w:rsidRDefault="008509B2" w:rsidP="00611A15">
            <w:pPr>
              <w:jc w:val="both"/>
              <w:rPr>
                <w:b/>
                <w:sz w:val="28"/>
              </w:rPr>
            </w:pPr>
            <w:r w:rsidRPr="00A61217">
              <w:rPr>
                <w:b/>
                <w:sz w:val="28"/>
              </w:rPr>
              <w:lastRenderedPageBreak/>
              <w:t>C-I – Personální zabezpečení</w:t>
            </w:r>
          </w:p>
        </w:tc>
      </w:tr>
      <w:tr w:rsidR="008509B2" w:rsidRPr="00A61217" w:rsidTr="00611A15">
        <w:tc>
          <w:tcPr>
            <w:tcW w:w="2518" w:type="dxa"/>
            <w:tcBorders>
              <w:top w:val="double" w:sz="4" w:space="0" w:color="auto"/>
            </w:tcBorders>
            <w:shd w:val="clear" w:color="auto" w:fill="F7CAAC"/>
          </w:tcPr>
          <w:p w:rsidR="008509B2" w:rsidRPr="00A61217" w:rsidRDefault="008509B2" w:rsidP="00611A15">
            <w:pPr>
              <w:jc w:val="both"/>
              <w:rPr>
                <w:b/>
              </w:rPr>
            </w:pPr>
            <w:r w:rsidRPr="00A61217">
              <w:rPr>
                <w:b/>
              </w:rPr>
              <w:t>Vysoká škola</w:t>
            </w:r>
          </w:p>
        </w:tc>
        <w:tc>
          <w:tcPr>
            <w:tcW w:w="7341" w:type="dxa"/>
            <w:gridSpan w:val="10"/>
          </w:tcPr>
          <w:p w:rsidR="008509B2" w:rsidRPr="00A61217" w:rsidRDefault="008509B2" w:rsidP="00611A15">
            <w:pPr>
              <w:jc w:val="both"/>
            </w:pPr>
            <w:r w:rsidRPr="00A61217">
              <w:t>Univerzita Tomáše Bati ve Zlíně</w:t>
            </w:r>
          </w:p>
        </w:tc>
      </w:tr>
      <w:tr w:rsidR="008509B2" w:rsidRPr="00A61217" w:rsidTr="00611A15">
        <w:tc>
          <w:tcPr>
            <w:tcW w:w="2518" w:type="dxa"/>
            <w:shd w:val="clear" w:color="auto" w:fill="F7CAAC"/>
          </w:tcPr>
          <w:p w:rsidR="008509B2" w:rsidRPr="00A61217" w:rsidRDefault="008509B2" w:rsidP="00611A15">
            <w:pPr>
              <w:jc w:val="both"/>
              <w:rPr>
                <w:b/>
              </w:rPr>
            </w:pPr>
            <w:r w:rsidRPr="00A61217">
              <w:rPr>
                <w:b/>
              </w:rPr>
              <w:t>Součást vysoké školy</w:t>
            </w:r>
          </w:p>
        </w:tc>
        <w:tc>
          <w:tcPr>
            <w:tcW w:w="7341" w:type="dxa"/>
            <w:gridSpan w:val="10"/>
          </w:tcPr>
          <w:p w:rsidR="008509B2" w:rsidRPr="00A61217" w:rsidRDefault="008509B2" w:rsidP="00611A15">
            <w:pPr>
              <w:jc w:val="both"/>
            </w:pPr>
            <w:r w:rsidRPr="00A61217">
              <w:t>Fakulta multimediálních komunikací</w:t>
            </w:r>
          </w:p>
        </w:tc>
      </w:tr>
      <w:tr w:rsidR="008509B2" w:rsidRPr="00A61217" w:rsidTr="00611A15">
        <w:tc>
          <w:tcPr>
            <w:tcW w:w="2518" w:type="dxa"/>
            <w:shd w:val="clear" w:color="auto" w:fill="F7CAAC"/>
          </w:tcPr>
          <w:p w:rsidR="008509B2" w:rsidRPr="00A61217" w:rsidRDefault="008509B2" w:rsidP="00611A15">
            <w:pPr>
              <w:jc w:val="both"/>
              <w:rPr>
                <w:b/>
              </w:rPr>
            </w:pPr>
            <w:r w:rsidRPr="00A61217">
              <w:rPr>
                <w:b/>
              </w:rPr>
              <w:t>Název studijního programu</w:t>
            </w:r>
          </w:p>
        </w:tc>
        <w:tc>
          <w:tcPr>
            <w:tcW w:w="7341" w:type="dxa"/>
            <w:gridSpan w:val="10"/>
          </w:tcPr>
          <w:p w:rsidR="008509B2" w:rsidRPr="00A61217" w:rsidRDefault="008509B2" w:rsidP="0009461C">
            <w:pPr>
              <w:jc w:val="both"/>
            </w:pPr>
            <w:r w:rsidRPr="00A61217">
              <w:t>Arts Management</w:t>
            </w:r>
          </w:p>
        </w:tc>
      </w:tr>
      <w:tr w:rsidR="008509B2" w:rsidRPr="00A61217" w:rsidTr="00611A15">
        <w:tc>
          <w:tcPr>
            <w:tcW w:w="2518" w:type="dxa"/>
            <w:shd w:val="clear" w:color="auto" w:fill="F7CAAC"/>
          </w:tcPr>
          <w:p w:rsidR="008509B2" w:rsidRPr="00A61217" w:rsidRDefault="008509B2" w:rsidP="00611A15">
            <w:pPr>
              <w:jc w:val="both"/>
              <w:rPr>
                <w:b/>
              </w:rPr>
            </w:pPr>
            <w:r w:rsidRPr="00A61217">
              <w:rPr>
                <w:b/>
              </w:rPr>
              <w:t>Jméno a příjmení</w:t>
            </w:r>
          </w:p>
        </w:tc>
        <w:tc>
          <w:tcPr>
            <w:tcW w:w="4536" w:type="dxa"/>
            <w:gridSpan w:val="5"/>
          </w:tcPr>
          <w:p w:rsidR="008509B2" w:rsidRPr="00A61217" w:rsidRDefault="008509B2" w:rsidP="00611A15">
            <w:pPr>
              <w:jc w:val="both"/>
            </w:pPr>
            <w:r w:rsidRPr="00A61217">
              <w:t>Martin Čada</w:t>
            </w:r>
          </w:p>
        </w:tc>
        <w:tc>
          <w:tcPr>
            <w:tcW w:w="709" w:type="dxa"/>
            <w:shd w:val="clear" w:color="auto" w:fill="F7CAAC"/>
          </w:tcPr>
          <w:p w:rsidR="008509B2" w:rsidRPr="00A61217" w:rsidRDefault="008509B2" w:rsidP="00611A15">
            <w:pPr>
              <w:jc w:val="both"/>
              <w:rPr>
                <w:b/>
              </w:rPr>
            </w:pPr>
            <w:r w:rsidRPr="00A61217">
              <w:rPr>
                <w:b/>
              </w:rPr>
              <w:t>Tituly</w:t>
            </w:r>
          </w:p>
        </w:tc>
        <w:tc>
          <w:tcPr>
            <w:tcW w:w="2096" w:type="dxa"/>
            <w:gridSpan w:val="4"/>
          </w:tcPr>
          <w:p w:rsidR="008509B2" w:rsidRPr="00A61217" w:rsidRDefault="008509B2" w:rsidP="00611A15">
            <w:pPr>
              <w:jc w:val="both"/>
            </w:pPr>
            <w:r w:rsidRPr="00A61217">
              <w:t>MgA., Dis.</w:t>
            </w:r>
          </w:p>
        </w:tc>
      </w:tr>
      <w:tr w:rsidR="008509B2" w:rsidRPr="00A61217" w:rsidTr="00611A15">
        <w:tc>
          <w:tcPr>
            <w:tcW w:w="2518" w:type="dxa"/>
            <w:shd w:val="clear" w:color="auto" w:fill="F7CAAC"/>
          </w:tcPr>
          <w:p w:rsidR="008509B2" w:rsidRPr="00A61217" w:rsidRDefault="008509B2" w:rsidP="00611A15">
            <w:pPr>
              <w:jc w:val="both"/>
              <w:rPr>
                <w:b/>
                <w:color w:val="000000" w:themeColor="text1"/>
              </w:rPr>
            </w:pPr>
            <w:r w:rsidRPr="00A61217">
              <w:rPr>
                <w:b/>
                <w:color w:val="000000" w:themeColor="text1"/>
              </w:rPr>
              <w:t>Rok narození</w:t>
            </w:r>
          </w:p>
        </w:tc>
        <w:tc>
          <w:tcPr>
            <w:tcW w:w="829" w:type="dxa"/>
          </w:tcPr>
          <w:p w:rsidR="008509B2" w:rsidRPr="00A61217" w:rsidRDefault="008509B2" w:rsidP="00611A15">
            <w:pPr>
              <w:jc w:val="both"/>
              <w:rPr>
                <w:color w:val="000000" w:themeColor="text1"/>
              </w:rPr>
            </w:pPr>
            <w:r w:rsidRPr="00A61217">
              <w:rPr>
                <w:color w:val="000000" w:themeColor="text1"/>
              </w:rPr>
              <w:t>1978</w:t>
            </w:r>
          </w:p>
        </w:tc>
        <w:tc>
          <w:tcPr>
            <w:tcW w:w="1721" w:type="dxa"/>
            <w:shd w:val="clear" w:color="auto" w:fill="F7CAAC"/>
          </w:tcPr>
          <w:p w:rsidR="008509B2" w:rsidRPr="00A61217" w:rsidRDefault="008509B2" w:rsidP="00611A15">
            <w:pPr>
              <w:jc w:val="both"/>
              <w:rPr>
                <w:b/>
              </w:rPr>
            </w:pPr>
            <w:r w:rsidRPr="00A61217">
              <w:rPr>
                <w:b/>
              </w:rPr>
              <w:t>typ vztahu k VŠ</w:t>
            </w:r>
          </w:p>
        </w:tc>
        <w:tc>
          <w:tcPr>
            <w:tcW w:w="992" w:type="dxa"/>
            <w:gridSpan w:val="2"/>
          </w:tcPr>
          <w:p w:rsidR="008509B2" w:rsidRPr="00A61217" w:rsidRDefault="008509B2" w:rsidP="00611A15">
            <w:pPr>
              <w:jc w:val="both"/>
              <w:rPr>
                <w:color w:val="44546A" w:themeColor="text2"/>
              </w:rPr>
            </w:pPr>
            <w:r w:rsidRPr="00A61217">
              <w:t>DPP</w:t>
            </w:r>
          </w:p>
        </w:tc>
        <w:tc>
          <w:tcPr>
            <w:tcW w:w="994" w:type="dxa"/>
            <w:shd w:val="clear" w:color="auto" w:fill="F7CAAC"/>
          </w:tcPr>
          <w:p w:rsidR="008509B2" w:rsidRPr="00A61217" w:rsidRDefault="008509B2" w:rsidP="00611A15">
            <w:pPr>
              <w:jc w:val="both"/>
              <w:rPr>
                <w:b/>
              </w:rPr>
            </w:pPr>
            <w:r w:rsidRPr="00A61217">
              <w:rPr>
                <w:b/>
              </w:rPr>
              <w:t>rozsah</w:t>
            </w:r>
          </w:p>
        </w:tc>
        <w:tc>
          <w:tcPr>
            <w:tcW w:w="709" w:type="dxa"/>
          </w:tcPr>
          <w:p w:rsidR="008509B2" w:rsidRPr="00A61217" w:rsidRDefault="008509B2" w:rsidP="00611A15">
            <w:pPr>
              <w:jc w:val="both"/>
            </w:pPr>
          </w:p>
        </w:tc>
        <w:tc>
          <w:tcPr>
            <w:tcW w:w="709" w:type="dxa"/>
            <w:gridSpan w:val="2"/>
            <w:shd w:val="clear" w:color="auto" w:fill="F7CAAC"/>
          </w:tcPr>
          <w:p w:rsidR="008509B2" w:rsidRPr="00A61217" w:rsidRDefault="008509B2" w:rsidP="00611A15">
            <w:pPr>
              <w:jc w:val="both"/>
              <w:rPr>
                <w:b/>
              </w:rPr>
            </w:pPr>
            <w:r w:rsidRPr="00A61217">
              <w:rPr>
                <w:b/>
              </w:rPr>
              <w:t>do</w:t>
            </w:r>
          </w:p>
          <w:p w:rsidR="008509B2" w:rsidRPr="00A61217" w:rsidRDefault="008509B2" w:rsidP="00611A15">
            <w:pPr>
              <w:jc w:val="both"/>
              <w:rPr>
                <w:b/>
              </w:rPr>
            </w:pPr>
            <w:r w:rsidRPr="00A61217">
              <w:rPr>
                <w:b/>
              </w:rPr>
              <w:t>kdy</w:t>
            </w:r>
          </w:p>
        </w:tc>
        <w:tc>
          <w:tcPr>
            <w:tcW w:w="1387" w:type="dxa"/>
            <w:gridSpan w:val="2"/>
          </w:tcPr>
          <w:p w:rsidR="008509B2" w:rsidRPr="00A61217" w:rsidRDefault="008509B2" w:rsidP="00611A15">
            <w:pPr>
              <w:jc w:val="both"/>
            </w:pPr>
          </w:p>
        </w:tc>
      </w:tr>
      <w:tr w:rsidR="008509B2" w:rsidRPr="00A61217" w:rsidTr="00611A15">
        <w:tc>
          <w:tcPr>
            <w:tcW w:w="5068" w:type="dxa"/>
            <w:gridSpan w:val="3"/>
            <w:shd w:val="clear" w:color="auto" w:fill="F7CAAC"/>
          </w:tcPr>
          <w:p w:rsidR="008509B2" w:rsidRPr="00A61217" w:rsidRDefault="008509B2" w:rsidP="00611A15">
            <w:pPr>
              <w:jc w:val="both"/>
              <w:rPr>
                <w:b/>
              </w:rPr>
            </w:pPr>
            <w:r w:rsidRPr="00A61217">
              <w:rPr>
                <w:b/>
              </w:rPr>
              <w:t>Typ vztahu na součásti VŠ, která uskutečňuje st. program</w:t>
            </w:r>
          </w:p>
        </w:tc>
        <w:tc>
          <w:tcPr>
            <w:tcW w:w="992" w:type="dxa"/>
            <w:gridSpan w:val="2"/>
          </w:tcPr>
          <w:p w:rsidR="008509B2" w:rsidRPr="00A61217" w:rsidRDefault="008509B2" w:rsidP="00611A15">
            <w:pPr>
              <w:jc w:val="both"/>
            </w:pPr>
            <w:r w:rsidRPr="00A61217">
              <w:rPr>
                <w:rFonts w:eastAsia="Calibri"/>
              </w:rPr>
              <w:t>DPP</w:t>
            </w:r>
          </w:p>
        </w:tc>
        <w:tc>
          <w:tcPr>
            <w:tcW w:w="994" w:type="dxa"/>
            <w:shd w:val="clear" w:color="auto" w:fill="F7CAAC"/>
          </w:tcPr>
          <w:p w:rsidR="008509B2" w:rsidRPr="00A61217" w:rsidRDefault="008509B2" w:rsidP="00611A15">
            <w:pPr>
              <w:jc w:val="both"/>
              <w:rPr>
                <w:b/>
              </w:rPr>
            </w:pPr>
            <w:r w:rsidRPr="00A61217">
              <w:rPr>
                <w:b/>
              </w:rPr>
              <w:t>rozsah</w:t>
            </w:r>
          </w:p>
        </w:tc>
        <w:tc>
          <w:tcPr>
            <w:tcW w:w="709" w:type="dxa"/>
          </w:tcPr>
          <w:p w:rsidR="008509B2" w:rsidRPr="00A61217" w:rsidRDefault="008509B2" w:rsidP="00611A15">
            <w:pPr>
              <w:jc w:val="both"/>
            </w:pPr>
          </w:p>
        </w:tc>
        <w:tc>
          <w:tcPr>
            <w:tcW w:w="709" w:type="dxa"/>
            <w:gridSpan w:val="2"/>
            <w:shd w:val="clear" w:color="auto" w:fill="F7CAAC"/>
          </w:tcPr>
          <w:p w:rsidR="008509B2" w:rsidRPr="00A61217" w:rsidRDefault="008509B2" w:rsidP="00611A15">
            <w:pPr>
              <w:jc w:val="both"/>
              <w:rPr>
                <w:b/>
              </w:rPr>
            </w:pPr>
            <w:r w:rsidRPr="00A61217">
              <w:rPr>
                <w:b/>
              </w:rPr>
              <w:t>do kdy</w:t>
            </w:r>
          </w:p>
        </w:tc>
        <w:tc>
          <w:tcPr>
            <w:tcW w:w="1387" w:type="dxa"/>
            <w:gridSpan w:val="2"/>
          </w:tcPr>
          <w:p w:rsidR="008509B2" w:rsidRPr="00A61217" w:rsidRDefault="008509B2" w:rsidP="00611A15">
            <w:pPr>
              <w:jc w:val="both"/>
            </w:pPr>
          </w:p>
        </w:tc>
      </w:tr>
      <w:tr w:rsidR="008509B2" w:rsidRPr="00A61217" w:rsidTr="00611A15">
        <w:tc>
          <w:tcPr>
            <w:tcW w:w="6060" w:type="dxa"/>
            <w:gridSpan w:val="5"/>
            <w:shd w:val="clear" w:color="auto" w:fill="F7CAAC"/>
          </w:tcPr>
          <w:p w:rsidR="008509B2" w:rsidRPr="00A61217" w:rsidRDefault="008509B2" w:rsidP="00611A15">
            <w:pPr>
              <w:jc w:val="both"/>
              <w:rPr>
                <w:b/>
              </w:rPr>
            </w:pPr>
            <w:r w:rsidRPr="00A61217">
              <w:rPr>
                <w:b/>
              </w:rPr>
              <w:t>Další současná působení jako akademický pracovník na jiných VŠ</w:t>
            </w:r>
          </w:p>
          <w:p w:rsidR="008509B2" w:rsidRPr="00A61217" w:rsidRDefault="008509B2" w:rsidP="00611A15">
            <w:pPr>
              <w:autoSpaceDE w:val="0"/>
              <w:autoSpaceDN w:val="0"/>
              <w:adjustRightInd w:val="0"/>
              <w:rPr>
                <w:rFonts w:eastAsia="Calibri"/>
                <w:color w:val="FF0000"/>
              </w:rPr>
            </w:pPr>
          </w:p>
        </w:tc>
        <w:tc>
          <w:tcPr>
            <w:tcW w:w="1703" w:type="dxa"/>
            <w:gridSpan w:val="2"/>
            <w:shd w:val="clear" w:color="auto" w:fill="F7CAAC"/>
          </w:tcPr>
          <w:p w:rsidR="008509B2" w:rsidRPr="00A61217" w:rsidRDefault="008509B2" w:rsidP="00611A15">
            <w:pPr>
              <w:jc w:val="both"/>
              <w:rPr>
                <w:b/>
              </w:rPr>
            </w:pPr>
            <w:r w:rsidRPr="00A61217">
              <w:rPr>
                <w:b/>
              </w:rPr>
              <w:t>typ prac. vztahu</w:t>
            </w:r>
          </w:p>
        </w:tc>
        <w:tc>
          <w:tcPr>
            <w:tcW w:w="2096" w:type="dxa"/>
            <w:gridSpan w:val="4"/>
            <w:shd w:val="clear" w:color="auto" w:fill="F7CAAC"/>
          </w:tcPr>
          <w:p w:rsidR="008509B2" w:rsidRPr="00A61217" w:rsidRDefault="008509B2" w:rsidP="00611A15">
            <w:pPr>
              <w:jc w:val="both"/>
              <w:rPr>
                <w:b/>
              </w:rPr>
            </w:pPr>
            <w:r w:rsidRPr="00A61217">
              <w:rPr>
                <w:b/>
              </w:rPr>
              <w:t>Rozsah</w:t>
            </w: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9859" w:type="dxa"/>
            <w:gridSpan w:val="11"/>
            <w:shd w:val="clear" w:color="auto" w:fill="F7CAAC"/>
          </w:tcPr>
          <w:p w:rsidR="008509B2" w:rsidRPr="00A61217" w:rsidRDefault="008509B2" w:rsidP="00611A15">
            <w:r w:rsidRPr="00A61217">
              <w:rPr>
                <w:b/>
              </w:rPr>
              <w:t>Předměty příslušného studijního programu a způsob zapojení do jejich výuky, příp. další zapojení do uskutečňování studijního programu</w:t>
            </w:r>
          </w:p>
        </w:tc>
      </w:tr>
      <w:tr w:rsidR="008509B2" w:rsidRPr="00A61217" w:rsidTr="00611A15">
        <w:trPr>
          <w:trHeight w:val="653"/>
        </w:trPr>
        <w:tc>
          <w:tcPr>
            <w:tcW w:w="9859" w:type="dxa"/>
            <w:gridSpan w:val="11"/>
            <w:tcBorders>
              <w:top w:val="nil"/>
            </w:tcBorders>
          </w:tcPr>
          <w:p w:rsidR="008509B2" w:rsidRDefault="008509B2" w:rsidP="00611A15">
            <w:pPr>
              <w:jc w:val="both"/>
            </w:pPr>
          </w:p>
          <w:p w:rsidR="008509B2" w:rsidRPr="00A61217" w:rsidRDefault="008509B2" w:rsidP="00611A15">
            <w:pPr>
              <w:jc w:val="both"/>
            </w:pPr>
            <w:r w:rsidRPr="00A61217">
              <w:t>Animace a galerijní pedagogika</w:t>
            </w:r>
            <w:r>
              <w:t xml:space="preserve"> – cvičící, garant</w:t>
            </w:r>
            <w:r w:rsidRPr="00A61217">
              <w:t xml:space="preserve"> – PF, KF</w:t>
            </w:r>
          </w:p>
          <w:p w:rsidR="008509B2" w:rsidRPr="00A61217" w:rsidRDefault="008509B2" w:rsidP="00611A15">
            <w:pPr>
              <w:jc w:val="both"/>
            </w:pPr>
          </w:p>
        </w:tc>
      </w:tr>
      <w:tr w:rsidR="008509B2" w:rsidRPr="00A61217" w:rsidTr="00611A15">
        <w:tc>
          <w:tcPr>
            <w:tcW w:w="9859" w:type="dxa"/>
            <w:gridSpan w:val="11"/>
            <w:shd w:val="clear" w:color="auto" w:fill="F7CAAC"/>
          </w:tcPr>
          <w:p w:rsidR="008509B2" w:rsidRPr="00A61217" w:rsidRDefault="008509B2" w:rsidP="00611A15">
            <w:pPr>
              <w:jc w:val="both"/>
            </w:pPr>
            <w:r w:rsidRPr="00A61217">
              <w:rPr>
                <w:b/>
              </w:rPr>
              <w:t xml:space="preserve">Údaje o vzdělání na VŠ </w:t>
            </w:r>
          </w:p>
        </w:tc>
      </w:tr>
      <w:tr w:rsidR="008509B2" w:rsidRPr="00A61217" w:rsidTr="00611A15">
        <w:trPr>
          <w:trHeight w:val="567"/>
        </w:trPr>
        <w:tc>
          <w:tcPr>
            <w:tcW w:w="9859" w:type="dxa"/>
            <w:gridSpan w:val="11"/>
          </w:tcPr>
          <w:p w:rsidR="008509B2" w:rsidRDefault="008509B2" w:rsidP="00611A15">
            <w:pPr>
              <w:jc w:val="both"/>
              <w:rPr>
                <w:rFonts w:eastAsia="Calibri"/>
              </w:rPr>
            </w:pPr>
          </w:p>
          <w:p w:rsidR="008509B2" w:rsidRPr="00A61217" w:rsidRDefault="008509B2" w:rsidP="00611A15">
            <w:pPr>
              <w:jc w:val="both"/>
              <w:rPr>
                <w:rFonts w:eastAsia="Calibri"/>
              </w:rPr>
            </w:pPr>
            <w:r>
              <w:rPr>
                <w:rFonts w:eastAsia="Calibri"/>
              </w:rPr>
              <w:t>1999–</w:t>
            </w:r>
            <w:r w:rsidRPr="00A61217">
              <w:rPr>
                <w:rFonts w:eastAsia="Calibri"/>
              </w:rPr>
              <w:t>2005</w:t>
            </w:r>
            <w:r>
              <w:rPr>
                <w:rFonts w:eastAsia="Calibri"/>
              </w:rPr>
              <w:t>:</w:t>
            </w:r>
            <w:r w:rsidRPr="00A61217">
              <w:rPr>
                <w:rFonts w:eastAsia="Calibri"/>
              </w:rPr>
              <w:t xml:space="preserve"> Vysoká škola uměleckoprůmyslová v Praze </w:t>
            </w:r>
            <w:r>
              <w:rPr>
                <w:rFonts w:eastAsia="Calibri"/>
              </w:rPr>
              <w:t>–</w:t>
            </w:r>
            <w:r w:rsidRPr="00A61217">
              <w:rPr>
                <w:rFonts w:eastAsia="Calibri"/>
              </w:rPr>
              <w:t xml:space="preserve"> VŠUP</w:t>
            </w:r>
            <w:r>
              <w:rPr>
                <w:rFonts w:eastAsia="Calibri"/>
              </w:rPr>
              <w:t>, V</w:t>
            </w:r>
            <w:r w:rsidRPr="00A61217">
              <w:rPr>
                <w:rFonts w:eastAsia="Calibri"/>
              </w:rPr>
              <w:t>ýtvarné umění</w:t>
            </w:r>
            <w:r>
              <w:rPr>
                <w:rFonts w:eastAsia="Calibri"/>
              </w:rPr>
              <w:t>, M</w:t>
            </w:r>
            <w:r w:rsidRPr="00A61217">
              <w:rPr>
                <w:rFonts w:eastAsia="Calibri"/>
              </w:rPr>
              <w:t>alba</w:t>
            </w:r>
            <w:r>
              <w:rPr>
                <w:rFonts w:eastAsia="Calibri"/>
              </w:rPr>
              <w:t>, MgA.</w:t>
            </w:r>
          </w:p>
          <w:p w:rsidR="008509B2" w:rsidRPr="00A61217" w:rsidRDefault="008509B2" w:rsidP="00611A15">
            <w:pPr>
              <w:jc w:val="both"/>
              <w:rPr>
                <w:b/>
              </w:rPr>
            </w:pPr>
          </w:p>
        </w:tc>
      </w:tr>
      <w:tr w:rsidR="008509B2" w:rsidRPr="00A61217" w:rsidTr="00611A15">
        <w:tc>
          <w:tcPr>
            <w:tcW w:w="9859" w:type="dxa"/>
            <w:gridSpan w:val="11"/>
            <w:shd w:val="clear" w:color="auto" w:fill="F7CAAC"/>
          </w:tcPr>
          <w:p w:rsidR="008509B2" w:rsidRPr="00A61217" w:rsidRDefault="008509B2" w:rsidP="00611A15">
            <w:pPr>
              <w:jc w:val="both"/>
              <w:rPr>
                <w:b/>
              </w:rPr>
            </w:pPr>
            <w:r w:rsidRPr="00A61217">
              <w:rPr>
                <w:b/>
              </w:rPr>
              <w:t>Údaje o odborném působení od absolvování VŠ</w:t>
            </w:r>
          </w:p>
        </w:tc>
      </w:tr>
      <w:tr w:rsidR="008509B2" w:rsidRPr="00A61217" w:rsidTr="00611A15">
        <w:trPr>
          <w:trHeight w:val="1090"/>
        </w:trPr>
        <w:tc>
          <w:tcPr>
            <w:tcW w:w="9859" w:type="dxa"/>
            <w:gridSpan w:val="11"/>
          </w:tcPr>
          <w:p w:rsidR="008509B2" w:rsidRPr="00A61217" w:rsidRDefault="008509B2" w:rsidP="00611A15">
            <w:pPr>
              <w:jc w:val="both"/>
              <w:rPr>
                <w:rFonts w:eastAsia="Calibri"/>
                <w:color w:val="FF0000"/>
              </w:rPr>
            </w:pPr>
          </w:p>
          <w:p w:rsidR="008509B2" w:rsidRPr="00A61217" w:rsidRDefault="008509B2" w:rsidP="00611A15">
            <w:pPr>
              <w:jc w:val="both"/>
              <w:rPr>
                <w:rFonts w:eastAsia="Calibri"/>
              </w:rPr>
            </w:pPr>
            <w:r>
              <w:rPr>
                <w:rFonts w:eastAsia="Calibri"/>
              </w:rPr>
              <w:t>2005–</w:t>
            </w:r>
            <w:r w:rsidRPr="00A61217">
              <w:rPr>
                <w:rFonts w:eastAsia="Calibri"/>
              </w:rPr>
              <w:t>2007</w:t>
            </w:r>
            <w:r>
              <w:rPr>
                <w:rFonts w:eastAsia="Calibri"/>
              </w:rPr>
              <w:t xml:space="preserve">: Soukromá střední umělecká </w:t>
            </w:r>
            <w:r w:rsidRPr="00A61217">
              <w:rPr>
                <w:rFonts w:eastAsia="Calibri"/>
              </w:rPr>
              <w:t>škola designu</w:t>
            </w:r>
            <w:r>
              <w:rPr>
                <w:rFonts w:eastAsia="Calibri"/>
              </w:rPr>
              <w:t xml:space="preserve">, Praha – </w:t>
            </w:r>
            <w:r w:rsidRPr="00A61217">
              <w:rPr>
                <w:rFonts w:eastAsia="Calibri"/>
              </w:rPr>
              <w:t>učitel praktických předmětů oboru Grafický design a volná grafika</w:t>
            </w:r>
          </w:p>
          <w:p w:rsidR="008509B2" w:rsidRPr="00A61217" w:rsidRDefault="008509B2" w:rsidP="00611A15">
            <w:pPr>
              <w:jc w:val="both"/>
              <w:rPr>
                <w:rFonts w:eastAsia="Calibri"/>
              </w:rPr>
            </w:pPr>
            <w:r>
              <w:rPr>
                <w:rFonts w:eastAsia="Calibri"/>
              </w:rPr>
              <w:t>2007–</w:t>
            </w:r>
            <w:r w:rsidRPr="00A61217">
              <w:rPr>
                <w:rFonts w:eastAsia="Calibri"/>
              </w:rPr>
              <w:t>2008</w:t>
            </w:r>
            <w:r>
              <w:rPr>
                <w:rFonts w:eastAsia="Calibri"/>
              </w:rPr>
              <w:t xml:space="preserve">: </w:t>
            </w:r>
            <w:r w:rsidRPr="00A61217">
              <w:rPr>
                <w:rFonts w:eastAsia="Calibri"/>
              </w:rPr>
              <w:t>Střední odborná škola Luhačovice – učitel praktických uměleckořemeslných a teoretických předmětů</w:t>
            </w:r>
          </w:p>
          <w:p w:rsidR="008509B2" w:rsidRPr="00A61217" w:rsidRDefault="008509B2" w:rsidP="00611A15">
            <w:pPr>
              <w:jc w:val="both"/>
              <w:rPr>
                <w:rFonts w:eastAsia="Calibri"/>
              </w:rPr>
            </w:pPr>
            <w:r>
              <w:rPr>
                <w:rFonts w:eastAsia="Calibri"/>
              </w:rPr>
              <w:t>2008</w:t>
            </w:r>
            <w:r w:rsidRPr="00A61217">
              <w:rPr>
                <w:rFonts w:eastAsia="Calibri"/>
              </w:rPr>
              <w:t>–</w:t>
            </w:r>
            <w:r>
              <w:rPr>
                <w:rFonts w:eastAsia="Calibri"/>
              </w:rPr>
              <w:t>dosud:</w:t>
            </w:r>
            <w:r w:rsidRPr="00A61217">
              <w:rPr>
                <w:rFonts w:eastAsia="Calibri"/>
              </w:rPr>
              <w:t xml:space="preserve"> Krajská galerie výtvarných umění ve Zlíně – galerijní lektor (kulturně výchovný pracovník) a výstavář</w:t>
            </w:r>
          </w:p>
          <w:p w:rsidR="008509B2" w:rsidRPr="00A61217" w:rsidRDefault="008509B2" w:rsidP="00611A15">
            <w:pPr>
              <w:jc w:val="both"/>
              <w:rPr>
                <w:color w:val="FF0000"/>
              </w:rPr>
            </w:pPr>
          </w:p>
        </w:tc>
      </w:tr>
      <w:tr w:rsidR="008509B2" w:rsidRPr="00A61217" w:rsidTr="00611A15">
        <w:trPr>
          <w:trHeight w:val="250"/>
        </w:trPr>
        <w:tc>
          <w:tcPr>
            <w:tcW w:w="9859" w:type="dxa"/>
            <w:gridSpan w:val="11"/>
            <w:shd w:val="clear" w:color="auto" w:fill="F7CAAC"/>
          </w:tcPr>
          <w:p w:rsidR="008509B2" w:rsidRPr="00A61217" w:rsidRDefault="008509B2" w:rsidP="00611A15">
            <w:pPr>
              <w:jc w:val="both"/>
            </w:pPr>
            <w:r w:rsidRPr="00A61217">
              <w:rPr>
                <w:b/>
              </w:rPr>
              <w:t>Zkušenosti s vedením kvalifikačních a rigorózních prací</w:t>
            </w:r>
          </w:p>
        </w:tc>
      </w:tr>
      <w:tr w:rsidR="008509B2" w:rsidRPr="00A61217" w:rsidTr="00611A15">
        <w:trPr>
          <w:trHeight w:val="871"/>
        </w:trPr>
        <w:tc>
          <w:tcPr>
            <w:tcW w:w="9859" w:type="dxa"/>
            <w:gridSpan w:val="11"/>
          </w:tcPr>
          <w:p w:rsidR="008509B2" w:rsidRDefault="008509B2" w:rsidP="00611A15"/>
          <w:p w:rsidR="008509B2" w:rsidRPr="008F7BE3" w:rsidRDefault="008509B2" w:rsidP="00611A15">
            <w:r w:rsidRPr="008F7BE3">
              <w:t>Počet bakalářských prací:</w:t>
            </w:r>
            <w:r>
              <w:t xml:space="preserve"> 4</w:t>
            </w:r>
          </w:p>
          <w:p w:rsidR="008509B2" w:rsidRDefault="008509B2" w:rsidP="00611A15">
            <w:r w:rsidRPr="008F7BE3">
              <w:t>Počet diplomových prací</w:t>
            </w:r>
            <w:r>
              <w:t>: 2</w:t>
            </w:r>
          </w:p>
          <w:p w:rsidR="008509B2" w:rsidRPr="00A61217" w:rsidRDefault="008509B2" w:rsidP="00611A15"/>
        </w:tc>
      </w:tr>
      <w:tr w:rsidR="008509B2" w:rsidRPr="00A61217" w:rsidTr="00611A15">
        <w:trPr>
          <w:cantSplit/>
        </w:trPr>
        <w:tc>
          <w:tcPr>
            <w:tcW w:w="3347" w:type="dxa"/>
            <w:gridSpan w:val="2"/>
            <w:tcBorders>
              <w:top w:val="single" w:sz="12" w:space="0" w:color="auto"/>
            </w:tcBorders>
            <w:shd w:val="clear" w:color="auto" w:fill="F7CAAC"/>
          </w:tcPr>
          <w:p w:rsidR="008509B2" w:rsidRPr="00A61217" w:rsidRDefault="008509B2" w:rsidP="00611A15">
            <w:pPr>
              <w:jc w:val="both"/>
            </w:pPr>
            <w:r w:rsidRPr="00A61217">
              <w:rPr>
                <w:b/>
              </w:rPr>
              <w:t xml:space="preserve">Obor habilitačního řízení </w:t>
            </w:r>
          </w:p>
        </w:tc>
        <w:tc>
          <w:tcPr>
            <w:tcW w:w="2245" w:type="dxa"/>
            <w:gridSpan w:val="2"/>
            <w:tcBorders>
              <w:top w:val="single" w:sz="12" w:space="0" w:color="auto"/>
            </w:tcBorders>
            <w:shd w:val="clear" w:color="auto" w:fill="F7CAAC"/>
          </w:tcPr>
          <w:p w:rsidR="008509B2" w:rsidRPr="00A61217" w:rsidRDefault="008509B2" w:rsidP="00611A15">
            <w:pPr>
              <w:jc w:val="both"/>
            </w:pPr>
            <w:r w:rsidRPr="00A61217">
              <w:rPr>
                <w:b/>
              </w:rPr>
              <w:t>Rok udělení hodnosti</w:t>
            </w:r>
          </w:p>
        </w:tc>
        <w:tc>
          <w:tcPr>
            <w:tcW w:w="2248" w:type="dxa"/>
            <w:gridSpan w:val="4"/>
            <w:tcBorders>
              <w:top w:val="single" w:sz="12" w:space="0" w:color="auto"/>
              <w:right w:val="single" w:sz="12" w:space="0" w:color="auto"/>
            </w:tcBorders>
            <w:shd w:val="clear" w:color="auto" w:fill="F7CAAC"/>
          </w:tcPr>
          <w:p w:rsidR="008509B2" w:rsidRPr="00A61217" w:rsidRDefault="008509B2" w:rsidP="00611A15">
            <w:pPr>
              <w:jc w:val="both"/>
            </w:pPr>
            <w:r w:rsidRPr="00A61217">
              <w:rPr>
                <w:b/>
              </w:rPr>
              <w:t>Řízení konáno na VŠ</w:t>
            </w:r>
          </w:p>
        </w:tc>
        <w:tc>
          <w:tcPr>
            <w:tcW w:w="2019" w:type="dxa"/>
            <w:gridSpan w:val="3"/>
            <w:tcBorders>
              <w:top w:val="single" w:sz="12" w:space="0" w:color="auto"/>
              <w:left w:val="single" w:sz="12" w:space="0" w:color="auto"/>
            </w:tcBorders>
            <w:shd w:val="clear" w:color="auto" w:fill="F7CAAC"/>
          </w:tcPr>
          <w:p w:rsidR="008509B2" w:rsidRPr="00A61217" w:rsidRDefault="008509B2" w:rsidP="00611A15">
            <w:pPr>
              <w:jc w:val="both"/>
              <w:rPr>
                <w:b/>
              </w:rPr>
            </w:pPr>
            <w:r w:rsidRPr="00A61217">
              <w:rPr>
                <w:b/>
              </w:rPr>
              <w:t>Ohlasy publikací</w:t>
            </w:r>
          </w:p>
          <w:p w:rsidR="008509B2" w:rsidRPr="00A61217" w:rsidRDefault="008509B2" w:rsidP="00611A15">
            <w:pPr>
              <w:rPr>
                <w:b/>
              </w:rPr>
            </w:pPr>
          </w:p>
        </w:tc>
      </w:tr>
      <w:tr w:rsidR="008509B2" w:rsidRPr="00A61217" w:rsidTr="00611A15">
        <w:trPr>
          <w:cantSplit/>
        </w:trPr>
        <w:tc>
          <w:tcPr>
            <w:tcW w:w="3347" w:type="dxa"/>
            <w:gridSpan w:val="2"/>
          </w:tcPr>
          <w:p w:rsidR="008509B2" w:rsidRPr="00A61217" w:rsidRDefault="008509B2" w:rsidP="00611A15">
            <w:pPr>
              <w:jc w:val="both"/>
              <w:rPr>
                <w:color w:val="FF0000"/>
              </w:rPr>
            </w:pPr>
          </w:p>
        </w:tc>
        <w:tc>
          <w:tcPr>
            <w:tcW w:w="2245" w:type="dxa"/>
            <w:gridSpan w:val="2"/>
          </w:tcPr>
          <w:p w:rsidR="008509B2" w:rsidRPr="00A61217" w:rsidRDefault="008509B2" w:rsidP="00611A15">
            <w:pPr>
              <w:jc w:val="both"/>
              <w:rPr>
                <w:color w:val="FF0000"/>
              </w:rPr>
            </w:pPr>
          </w:p>
        </w:tc>
        <w:tc>
          <w:tcPr>
            <w:tcW w:w="2248" w:type="dxa"/>
            <w:gridSpan w:val="4"/>
            <w:tcBorders>
              <w:right w:val="single" w:sz="12" w:space="0" w:color="auto"/>
            </w:tcBorders>
          </w:tcPr>
          <w:p w:rsidR="008509B2" w:rsidRPr="00A61217" w:rsidRDefault="008509B2" w:rsidP="00611A15">
            <w:pPr>
              <w:jc w:val="both"/>
              <w:rPr>
                <w:color w:val="FF0000"/>
              </w:rPr>
            </w:pPr>
          </w:p>
        </w:tc>
        <w:tc>
          <w:tcPr>
            <w:tcW w:w="632" w:type="dxa"/>
            <w:tcBorders>
              <w:left w:val="single" w:sz="12" w:space="0" w:color="auto"/>
            </w:tcBorders>
            <w:shd w:val="clear" w:color="auto" w:fill="F7CAAC"/>
          </w:tcPr>
          <w:p w:rsidR="008509B2" w:rsidRPr="00AA29A9" w:rsidRDefault="008509B2" w:rsidP="00611A15">
            <w:pPr>
              <w:jc w:val="both"/>
              <w:rPr>
                <w:sz w:val="18"/>
                <w:szCs w:val="18"/>
              </w:rPr>
            </w:pPr>
            <w:r w:rsidRPr="00AA29A9">
              <w:rPr>
                <w:b/>
                <w:sz w:val="18"/>
                <w:szCs w:val="18"/>
              </w:rPr>
              <w:t>WOS</w:t>
            </w:r>
          </w:p>
        </w:tc>
        <w:tc>
          <w:tcPr>
            <w:tcW w:w="693" w:type="dxa"/>
            <w:shd w:val="clear" w:color="auto" w:fill="F7CAAC"/>
          </w:tcPr>
          <w:p w:rsidR="008509B2" w:rsidRPr="00AA29A9" w:rsidRDefault="008509B2" w:rsidP="00611A15">
            <w:pPr>
              <w:jc w:val="both"/>
              <w:rPr>
                <w:sz w:val="18"/>
                <w:szCs w:val="18"/>
              </w:rPr>
            </w:pPr>
            <w:r w:rsidRPr="00AA29A9">
              <w:rPr>
                <w:b/>
                <w:sz w:val="18"/>
                <w:szCs w:val="18"/>
              </w:rPr>
              <w:t>Scopus</w:t>
            </w:r>
          </w:p>
        </w:tc>
        <w:tc>
          <w:tcPr>
            <w:tcW w:w="694" w:type="dxa"/>
            <w:shd w:val="clear" w:color="auto" w:fill="F7CAAC"/>
          </w:tcPr>
          <w:p w:rsidR="008509B2" w:rsidRPr="00AA29A9" w:rsidRDefault="008509B2" w:rsidP="00611A15">
            <w:pPr>
              <w:jc w:val="both"/>
              <w:rPr>
                <w:sz w:val="18"/>
                <w:szCs w:val="18"/>
              </w:rPr>
            </w:pPr>
            <w:r w:rsidRPr="00AA29A9">
              <w:rPr>
                <w:b/>
                <w:sz w:val="18"/>
                <w:szCs w:val="18"/>
              </w:rPr>
              <w:t>ostatní</w:t>
            </w:r>
          </w:p>
        </w:tc>
      </w:tr>
      <w:tr w:rsidR="008509B2" w:rsidRPr="00A61217" w:rsidTr="00611A15">
        <w:trPr>
          <w:cantSplit/>
          <w:trHeight w:val="70"/>
        </w:trPr>
        <w:tc>
          <w:tcPr>
            <w:tcW w:w="3347" w:type="dxa"/>
            <w:gridSpan w:val="2"/>
            <w:shd w:val="clear" w:color="auto" w:fill="F7CAAC"/>
          </w:tcPr>
          <w:p w:rsidR="008509B2" w:rsidRPr="00A61217" w:rsidRDefault="008509B2" w:rsidP="00611A15">
            <w:pPr>
              <w:jc w:val="both"/>
            </w:pPr>
            <w:r w:rsidRPr="00A61217">
              <w:rPr>
                <w:b/>
              </w:rPr>
              <w:t>Obor jmenovacího řízení</w:t>
            </w:r>
          </w:p>
        </w:tc>
        <w:tc>
          <w:tcPr>
            <w:tcW w:w="2245" w:type="dxa"/>
            <w:gridSpan w:val="2"/>
            <w:shd w:val="clear" w:color="auto" w:fill="F7CAAC"/>
          </w:tcPr>
          <w:p w:rsidR="008509B2" w:rsidRPr="00A61217" w:rsidRDefault="008509B2" w:rsidP="00611A15">
            <w:pPr>
              <w:jc w:val="both"/>
            </w:pPr>
            <w:r w:rsidRPr="00A61217">
              <w:rPr>
                <w:b/>
              </w:rPr>
              <w:t>Rok udělení hodnosti</w:t>
            </w:r>
          </w:p>
        </w:tc>
        <w:tc>
          <w:tcPr>
            <w:tcW w:w="2248" w:type="dxa"/>
            <w:gridSpan w:val="4"/>
            <w:tcBorders>
              <w:right w:val="single" w:sz="12" w:space="0" w:color="auto"/>
            </w:tcBorders>
            <w:shd w:val="clear" w:color="auto" w:fill="F7CAAC"/>
          </w:tcPr>
          <w:p w:rsidR="008509B2" w:rsidRPr="00A61217" w:rsidRDefault="008509B2" w:rsidP="00611A15">
            <w:pPr>
              <w:jc w:val="both"/>
            </w:pPr>
            <w:r w:rsidRPr="00A61217">
              <w:rPr>
                <w:b/>
              </w:rPr>
              <w:t>Řízení konáno na VŠ</w:t>
            </w:r>
          </w:p>
        </w:tc>
        <w:tc>
          <w:tcPr>
            <w:tcW w:w="632" w:type="dxa"/>
            <w:vMerge w:val="restart"/>
            <w:tcBorders>
              <w:left w:val="single" w:sz="12" w:space="0" w:color="auto"/>
            </w:tcBorders>
          </w:tcPr>
          <w:p w:rsidR="008509B2" w:rsidRPr="00A61217" w:rsidRDefault="008509B2" w:rsidP="00611A15">
            <w:pPr>
              <w:jc w:val="both"/>
              <w:rPr>
                <w:b/>
              </w:rPr>
            </w:pPr>
          </w:p>
        </w:tc>
        <w:tc>
          <w:tcPr>
            <w:tcW w:w="693" w:type="dxa"/>
            <w:vMerge w:val="restart"/>
          </w:tcPr>
          <w:p w:rsidR="008509B2" w:rsidRPr="00A61217" w:rsidRDefault="008509B2" w:rsidP="00611A15">
            <w:pPr>
              <w:jc w:val="both"/>
              <w:rPr>
                <w:b/>
              </w:rPr>
            </w:pPr>
          </w:p>
        </w:tc>
        <w:tc>
          <w:tcPr>
            <w:tcW w:w="694" w:type="dxa"/>
            <w:vMerge w:val="restart"/>
          </w:tcPr>
          <w:p w:rsidR="008509B2" w:rsidRPr="00A61217" w:rsidRDefault="008509B2" w:rsidP="00611A15">
            <w:pPr>
              <w:jc w:val="both"/>
              <w:rPr>
                <w:b/>
              </w:rPr>
            </w:pPr>
          </w:p>
        </w:tc>
      </w:tr>
      <w:tr w:rsidR="008509B2" w:rsidRPr="00A61217" w:rsidTr="00611A15">
        <w:trPr>
          <w:trHeight w:val="205"/>
        </w:trPr>
        <w:tc>
          <w:tcPr>
            <w:tcW w:w="3347" w:type="dxa"/>
            <w:gridSpan w:val="2"/>
          </w:tcPr>
          <w:p w:rsidR="008509B2" w:rsidRPr="00A61217" w:rsidRDefault="008509B2" w:rsidP="00611A15">
            <w:pPr>
              <w:jc w:val="both"/>
            </w:pPr>
          </w:p>
        </w:tc>
        <w:tc>
          <w:tcPr>
            <w:tcW w:w="2245" w:type="dxa"/>
            <w:gridSpan w:val="2"/>
          </w:tcPr>
          <w:p w:rsidR="008509B2" w:rsidRPr="00A61217" w:rsidRDefault="008509B2" w:rsidP="00611A15">
            <w:pPr>
              <w:jc w:val="both"/>
            </w:pPr>
          </w:p>
        </w:tc>
        <w:tc>
          <w:tcPr>
            <w:tcW w:w="2248" w:type="dxa"/>
            <w:gridSpan w:val="4"/>
            <w:tcBorders>
              <w:right w:val="single" w:sz="12" w:space="0" w:color="auto"/>
            </w:tcBorders>
          </w:tcPr>
          <w:p w:rsidR="008509B2" w:rsidRPr="00A61217" w:rsidRDefault="008509B2" w:rsidP="00611A15">
            <w:pPr>
              <w:jc w:val="both"/>
            </w:pPr>
          </w:p>
        </w:tc>
        <w:tc>
          <w:tcPr>
            <w:tcW w:w="632" w:type="dxa"/>
            <w:vMerge/>
            <w:tcBorders>
              <w:left w:val="single" w:sz="12" w:space="0" w:color="auto"/>
            </w:tcBorders>
            <w:vAlign w:val="center"/>
          </w:tcPr>
          <w:p w:rsidR="008509B2" w:rsidRPr="00A61217" w:rsidRDefault="008509B2" w:rsidP="00611A15">
            <w:pPr>
              <w:rPr>
                <w:b/>
              </w:rPr>
            </w:pPr>
          </w:p>
        </w:tc>
        <w:tc>
          <w:tcPr>
            <w:tcW w:w="693" w:type="dxa"/>
            <w:vMerge/>
            <w:vAlign w:val="center"/>
          </w:tcPr>
          <w:p w:rsidR="008509B2" w:rsidRPr="00A61217" w:rsidRDefault="008509B2" w:rsidP="00611A15">
            <w:pPr>
              <w:rPr>
                <w:b/>
              </w:rPr>
            </w:pPr>
          </w:p>
        </w:tc>
        <w:tc>
          <w:tcPr>
            <w:tcW w:w="694" w:type="dxa"/>
            <w:vMerge/>
            <w:vAlign w:val="center"/>
          </w:tcPr>
          <w:p w:rsidR="008509B2" w:rsidRPr="00A61217" w:rsidRDefault="008509B2" w:rsidP="00611A15">
            <w:pPr>
              <w:rPr>
                <w:b/>
              </w:rPr>
            </w:pPr>
          </w:p>
        </w:tc>
      </w:tr>
      <w:tr w:rsidR="008509B2" w:rsidRPr="00A61217" w:rsidTr="00611A15">
        <w:tc>
          <w:tcPr>
            <w:tcW w:w="9859" w:type="dxa"/>
            <w:gridSpan w:val="11"/>
            <w:shd w:val="clear" w:color="auto" w:fill="F7CAAC"/>
          </w:tcPr>
          <w:p w:rsidR="008509B2" w:rsidRPr="00A61217" w:rsidRDefault="008509B2" w:rsidP="00611A15">
            <w:pPr>
              <w:jc w:val="both"/>
              <w:rPr>
                <w:b/>
              </w:rPr>
            </w:pPr>
            <w:r w:rsidRPr="00A61217">
              <w:rPr>
                <w:b/>
              </w:rPr>
              <w:t xml:space="preserve">Přehled o nejvýznamnější publikační a další tvůrčí činnosti nebo další profesní činnosti u odborníků z praxe vztahující se k zabezpečovaným předmětům </w:t>
            </w:r>
          </w:p>
        </w:tc>
      </w:tr>
      <w:tr w:rsidR="008509B2" w:rsidRPr="00A61217" w:rsidTr="00620A9B">
        <w:trPr>
          <w:trHeight w:val="567"/>
        </w:trPr>
        <w:tc>
          <w:tcPr>
            <w:tcW w:w="9859" w:type="dxa"/>
            <w:gridSpan w:val="11"/>
          </w:tcPr>
          <w:p w:rsidR="008509B2" w:rsidRDefault="008509B2" w:rsidP="00611A15">
            <w:pPr>
              <w:jc w:val="both"/>
            </w:pPr>
          </w:p>
          <w:p w:rsidR="008509B2" w:rsidRPr="00A61217" w:rsidRDefault="008509B2" w:rsidP="00611A15">
            <w:pPr>
              <w:jc w:val="both"/>
            </w:pPr>
            <w:r w:rsidRPr="00A61217">
              <w:t xml:space="preserve">ČADA, Martin (ed.) a SVÁTKOVÁ, Barbora a JASANOVÁ, Zuzana. </w:t>
            </w:r>
            <w:r w:rsidRPr="00A61217">
              <w:rPr>
                <w:i/>
              </w:rPr>
              <w:t xml:space="preserve">Prostor Zlín / </w:t>
            </w:r>
            <w:r>
              <w:rPr>
                <w:i/>
              </w:rPr>
              <w:t xml:space="preserve">Pracovní listy pro studenty </w:t>
            </w:r>
            <w:r w:rsidRPr="00A61217">
              <w:rPr>
                <w:i/>
              </w:rPr>
              <w:t>středních škol</w:t>
            </w:r>
            <w:r w:rsidRPr="00A61217">
              <w:t>. 1. vyd. 2013. Zlín: Krajská galerie výtvarného umění ve Zlíně, 12 s. ISBN: 978-80-85052-95-4</w:t>
            </w:r>
          </w:p>
          <w:p w:rsidR="008509B2" w:rsidRPr="00A61217" w:rsidRDefault="008509B2" w:rsidP="00611A15">
            <w:pPr>
              <w:jc w:val="both"/>
            </w:pPr>
            <w:r w:rsidRPr="00A61217">
              <w:t xml:space="preserve">ČADA, Martin (ed.) a SVÁTKOVÁ, Barbora a JASANOVÁ, Zuzana. </w:t>
            </w:r>
            <w:r w:rsidRPr="00A61217">
              <w:rPr>
                <w:i/>
              </w:rPr>
              <w:t>Prostor Zlín / Pracovní listy pro žáky 2. s</w:t>
            </w:r>
            <w:r>
              <w:rPr>
                <w:i/>
              </w:rPr>
              <w:t xml:space="preserve">tupně </w:t>
            </w:r>
            <w:r w:rsidRPr="00A61217">
              <w:rPr>
                <w:i/>
              </w:rPr>
              <w:t>ZŠ</w:t>
            </w:r>
            <w:r w:rsidRPr="00A61217">
              <w:t>. 1. vyd. 2013. Zlín: Krajská galerie výtvarného umění ve Zlíně, 10 s. ISBN: 978-80-85052-99-2</w:t>
            </w:r>
          </w:p>
          <w:p w:rsidR="008509B2" w:rsidRPr="00A61217" w:rsidRDefault="008509B2" w:rsidP="00611A15">
            <w:pPr>
              <w:jc w:val="both"/>
            </w:pPr>
            <w:r w:rsidRPr="00A61217">
              <w:t xml:space="preserve">ČADA, Martin (ed.) a SVÁTKOVÁ, Barbora a JASANOVÁ, Zuzana. </w:t>
            </w:r>
            <w:r w:rsidRPr="00A61217">
              <w:rPr>
                <w:i/>
              </w:rPr>
              <w:t>Prostor Zlín / Pracovní listy pro žáky 1. stupně ZŠ</w:t>
            </w:r>
            <w:r w:rsidRPr="00A61217">
              <w:t>. 1. vyd. 2013. Zlín: Krajská galerie výtvarného umění ve Zlíně, 10 s. ISBN: 978-85052-96-1</w:t>
            </w:r>
          </w:p>
          <w:p w:rsidR="008509B2" w:rsidRPr="00A61217" w:rsidRDefault="008509B2" w:rsidP="00611A15">
            <w:pPr>
              <w:jc w:val="both"/>
            </w:pPr>
            <w:r w:rsidRPr="00A61217">
              <w:t xml:space="preserve">ČADA, Martin (ed.) a SVÁTKOVÁ, Barbora a JASANOVÁ, Zuzana. </w:t>
            </w:r>
            <w:r w:rsidRPr="00A61217">
              <w:rPr>
                <w:i/>
              </w:rPr>
              <w:t xml:space="preserve">Řády vidění / Pracovní listy pro studenty středních škol. </w:t>
            </w:r>
            <w:r w:rsidRPr="00A61217">
              <w:t>1. vyd. 2013. Zlín: Krajská galerie výtvarného umění ve Zlíně, 6 s. ISBN: 978-80-87926-05-5</w:t>
            </w:r>
          </w:p>
          <w:p w:rsidR="008509B2" w:rsidRPr="00A61217" w:rsidRDefault="008509B2" w:rsidP="00611A15">
            <w:pPr>
              <w:jc w:val="both"/>
            </w:pPr>
            <w:r w:rsidRPr="00A61217">
              <w:t xml:space="preserve">ČADA, Martin (ed.) a SVÁTKOVÁ, Barbora a JASANOVÁ, Zuzana. </w:t>
            </w:r>
            <w:r w:rsidRPr="00A61217">
              <w:rPr>
                <w:i/>
              </w:rPr>
              <w:t xml:space="preserve">Řády vidění / Pracovní listy pro žáky 2. stupně ZŠ. </w:t>
            </w:r>
            <w:r w:rsidRPr="00A61217">
              <w:t>1. vyd. 2013. Zlín: Krajská galerie výtvarného umění ve Zlíně, 2013. 6 s. ISBN: 978-80-87926-01-7</w:t>
            </w:r>
          </w:p>
          <w:p w:rsidR="008509B2" w:rsidRPr="00A61217" w:rsidRDefault="008509B2" w:rsidP="00611A15"/>
          <w:p w:rsidR="008509B2" w:rsidRPr="00A61217" w:rsidRDefault="008509B2" w:rsidP="00611A15">
            <w:pPr>
              <w:jc w:val="both"/>
            </w:pPr>
            <w:r>
              <w:t xml:space="preserve">2008- dosud: </w:t>
            </w:r>
            <w:r w:rsidRPr="00A61217">
              <w:t>Krajská galerie výtvarného umění ve Zlíně – galerijní lektor</w:t>
            </w:r>
          </w:p>
          <w:p w:rsidR="008509B2" w:rsidRPr="00A61217" w:rsidRDefault="008509B2" w:rsidP="00611A15">
            <w:pPr>
              <w:jc w:val="both"/>
            </w:pPr>
            <w:r>
              <w:t xml:space="preserve">2008-dosud: Rada galerií České republiky - </w:t>
            </w:r>
            <w:r w:rsidRPr="00A61217">
              <w:t>člen Komory edukačních pracovníků</w:t>
            </w:r>
          </w:p>
          <w:p w:rsidR="008509B2" w:rsidRPr="00A61217" w:rsidRDefault="008509B2" w:rsidP="00611A15">
            <w:pPr>
              <w:jc w:val="both"/>
            </w:pPr>
            <w:r>
              <w:t xml:space="preserve">2014: </w:t>
            </w:r>
            <w:r w:rsidRPr="00A61217">
              <w:t>Ostravská univerzita – kurz kurátorství</w:t>
            </w:r>
          </w:p>
          <w:p w:rsidR="008509B2" w:rsidRPr="00A61217" w:rsidRDefault="008509B2" w:rsidP="00611A15">
            <w:pPr>
              <w:jc w:val="both"/>
              <w:rPr>
                <w:b/>
              </w:rPr>
            </w:pPr>
            <w:r>
              <w:t xml:space="preserve">2016-dosud: </w:t>
            </w:r>
            <w:r w:rsidRPr="00A61217">
              <w:t>Univerzita Tomáše Bati</w:t>
            </w:r>
            <w:r>
              <w:t>, Fakulta multimediálních komunikací</w:t>
            </w:r>
            <w:r w:rsidRPr="00A61217">
              <w:t xml:space="preserve"> – Praktické cvičení o barvě 1, 2</w:t>
            </w:r>
          </w:p>
        </w:tc>
      </w:tr>
      <w:tr w:rsidR="008509B2" w:rsidRPr="00A61217" w:rsidTr="00611A15">
        <w:trPr>
          <w:trHeight w:val="218"/>
        </w:trPr>
        <w:tc>
          <w:tcPr>
            <w:tcW w:w="9859" w:type="dxa"/>
            <w:gridSpan w:val="11"/>
            <w:shd w:val="clear" w:color="auto" w:fill="F7CAAC"/>
          </w:tcPr>
          <w:p w:rsidR="008509B2" w:rsidRPr="00A61217" w:rsidRDefault="008509B2" w:rsidP="00611A15">
            <w:pPr>
              <w:rPr>
                <w:b/>
              </w:rPr>
            </w:pPr>
            <w:r w:rsidRPr="00A61217">
              <w:rPr>
                <w:b/>
              </w:rPr>
              <w:lastRenderedPageBreak/>
              <w:t>Působení v zahraničí</w:t>
            </w:r>
          </w:p>
        </w:tc>
      </w:tr>
      <w:tr w:rsidR="008509B2" w:rsidRPr="00A61217" w:rsidTr="00611A15">
        <w:trPr>
          <w:trHeight w:val="328"/>
        </w:trPr>
        <w:tc>
          <w:tcPr>
            <w:tcW w:w="9859" w:type="dxa"/>
            <w:gridSpan w:val="11"/>
          </w:tcPr>
          <w:p w:rsidR="008509B2" w:rsidRDefault="008509B2" w:rsidP="00611A15"/>
          <w:p w:rsidR="008509B2" w:rsidRPr="00A61217" w:rsidRDefault="008509B2" w:rsidP="00611A15">
            <w:r>
              <w:t xml:space="preserve">2002/březen-červen: </w:t>
            </w:r>
            <w:r w:rsidRPr="00A61217">
              <w:t>Academia Bee</w:t>
            </w:r>
            <w:r>
              <w:t>ldene Kunste, Maastricht (NL)</w:t>
            </w:r>
          </w:p>
          <w:p w:rsidR="008509B2" w:rsidRDefault="008509B2" w:rsidP="00611A15">
            <w:r>
              <w:t xml:space="preserve">2004/květen: </w:t>
            </w:r>
            <w:r w:rsidRPr="00A61217">
              <w:t>Estinan Ac</w:t>
            </w:r>
            <w:r>
              <w:t>ademy of Art, Tallin, Estonsko</w:t>
            </w:r>
          </w:p>
          <w:p w:rsidR="008509B2" w:rsidRPr="00A61217" w:rsidRDefault="008509B2" w:rsidP="00611A15">
            <w:pPr>
              <w:rPr>
                <w:b/>
                <w:color w:val="FF0000"/>
              </w:rPr>
            </w:pPr>
          </w:p>
        </w:tc>
      </w:tr>
      <w:tr w:rsidR="008509B2" w:rsidRPr="00A61217" w:rsidTr="00611A15">
        <w:trPr>
          <w:cantSplit/>
          <w:trHeight w:val="470"/>
        </w:trPr>
        <w:tc>
          <w:tcPr>
            <w:tcW w:w="2518" w:type="dxa"/>
            <w:shd w:val="clear" w:color="auto" w:fill="F7CAAC"/>
          </w:tcPr>
          <w:p w:rsidR="008509B2" w:rsidRPr="00A61217" w:rsidRDefault="008509B2" w:rsidP="00611A15">
            <w:pPr>
              <w:jc w:val="both"/>
              <w:rPr>
                <w:b/>
              </w:rPr>
            </w:pPr>
            <w:r w:rsidRPr="00A61217">
              <w:rPr>
                <w:b/>
              </w:rPr>
              <w:t xml:space="preserve">Podpis </w:t>
            </w:r>
          </w:p>
        </w:tc>
        <w:tc>
          <w:tcPr>
            <w:tcW w:w="4536" w:type="dxa"/>
            <w:gridSpan w:val="5"/>
          </w:tcPr>
          <w:p w:rsidR="008509B2" w:rsidRPr="00A61217" w:rsidRDefault="008509B2" w:rsidP="00611A15">
            <w:pPr>
              <w:jc w:val="both"/>
            </w:pPr>
            <w:r>
              <w:t>v.</w:t>
            </w:r>
            <w:r w:rsidR="00BE579A">
              <w:t xml:space="preserve"> </w:t>
            </w:r>
            <w:r>
              <w:t>r.</w:t>
            </w:r>
          </w:p>
        </w:tc>
        <w:tc>
          <w:tcPr>
            <w:tcW w:w="786" w:type="dxa"/>
            <w:gridSpan w:val="2"/>
            <w:shd w:val="clear" w:color="auto" w:fill="F7CAAC"/>
          </w:tcPr>
          <w:p w:rsidR="008509B2" w:rsidRPr="00A61217" w:rsidRDefault="008509B2" w:rsidP="00611A15">
            <w:pPr>
              <w:jc w:val="both"/>
            </w:pPr>
            <w:r w:rsidRPr="00A61217">
              <w:rPr>
                <w:b/>
              </w:rPr>
              <w:t>datum</w:t>
            </w:r>
          </w:p>
        </w:tc>
        <w:tc>
          <w:tcPr>
            <w:tcW w:w="2019" w:type="dxa"/>
            <w:gridSpan w:val="3"/>
          </w:tcPr>
          <w:p w:rsidR="008509B2" w:rsidRPr="00A61217" w:rsidRDefault="008509B2" w:rsidP="00611A15">
            <w:pPr>
              <w:jc w:val="both"/>
            </w:pPr>
            <w:r>
              <w:t>20. 5. 2018</w:t>
            </w:r>
          </w:p>
        </w:tc>
      </w:tr>
    </w:tbl>
    <w:p w:rsidR="008509B2" w:rsidRDefault="008509B2" w:rsidP="008509B2"/>
    <w:p w:rsidR="008509B2" w:rsidRDefault="008509B2" w:rsidP="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AA601B" w:rsidRDefault="00AA601B"/>
    <w:p w:rsidR="00AA601B" w:rsidRDefault="00AA601B"/>
    <w:p w:rsidR="00AA601B" w:rsidRDefault="00AA601B"/>
    <w:p w:rsidR="00620A9B" w:rsidRDefault="00620A9B"/>
    <w:p w:rsidR="00620A9B" w:rsidRDefault="00620A9B"/>
    <w:p w:rsidR="00620A9B" w:rsidRDefault="00620A9B"/>
    <w:p w:rsidR="00AA601B" w:rsidRDefault="00AA601B"/>
    <w:p w:rsidR="00AA601B" w:rsidRDefault="00AA601B"/>
    <w:p w:rsidR="00EE4FFE" w:rsidRDefault="00EE4FFE"/>
    <w:p w:rsidR="00EE4FFE" w:rsidRDefault="00EE4FFE"/>
    <w:p w:rsidR="00BE579A" w:rsidRDefault="00BE579A"/>
    <w:p w:rsidR="00BE579A" w:rsidRDefault="00BE579A"/>
    <w:p w:rsidR="00BE579A" w:rsidRDefault="00BE579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56C7" w:rsidTr="00772A54">
        <w:tc>
          <w:tcPr>
            <w:tcW w:w="9859" w:type="dxa"/>
            <w:gridSpan w:val="11"/>
            <w:tcBorders>
              <w:bottom w:val="double" w:sz="4" w:space="0" w:color="auto"/>
            </w:tcBorders>
            <w:shd w:val="clear" w:color="auto" w:fill="BDD6EE"/>
          </w:tcPr>
          <w:p w:rsidR="00F356C7" w:rsidRDefault="00F356C7" w:rsidP="00772A54">
            <w:pPr>
              <w:jc w:val="both"/>
              <w:rPr>
                <w:b/>
                <w:sz w:val="28"/>
              </w:rPr>
            </w:pPr>
            <w:r>
              <w:rPr>
                <w:b/>
                <w:sz w:val="28"/>
              </w:rPr>
              <w:lastRenderedPageBreak/>
              <w:t>C-I – Personální zabezpečení</w:t>
            </w:r>
          </w:p>
        </w:tc>
      </w:tr>
      <w:tr w:rsidR="00F356C7" w:rsidRPr="009775E9" w:rsidTr="00772A54">
        <w:tc>
          <w:tcPr>
            <w:tcW w:w="2518" w:type="dxa"/>
            <w:tcBorders>
              <w:top w:val="double" w:sz="4" w:space="0" w:color="auto"/>
            </w:tcBorders>
            <w:shd w:val="clear" w:color="auto" w:fill="F7CAAC"/>
          </w:tcPr>
          <w:p w:rsidR="00F356C7" w:rsidRPr="009775E9" w:rsidRDefault="00F356C7" w:rsidP="00772A54">
            <w:pPr>
              <w:jc w:val="both"/>
              <w:rPr>
                <w:b/>
              </w:rPr>
            </w:pPr>
            <w:r w:rsidRPr="009775E9">
              <w:rPr>
                <w:b/>
              </w:rPr>
              <w:t>Vysoká škola</w:t>
            </w:r>
          </w:p>
        </w:tc>
        <w:tc>
          <w:tcPr>
            <w:tcW w:w="7341" w:type="dxa"/>
            <w:gridSpan w:val="10"/>
          </w:tcPr>
          <w:p w:rsidR="00F356C7" w:rsidRPr="009775E9" w:rsidRDefault="00F356C7" w:rsidP="00772A54">
            <w:pPr>
              <w:jc w:val="both"/>
            </w:pPr>
            <w:r w:rsidRPr="009775E9">
              <w:t>Univerzita Tomáše Bati ve Zlíně</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Součást vysoké školy</w:t>
            </w:r>
          </w:p>
        </w:tc>
        <w:tc>
          <w:tcPr>
            <w:tcW w:w="7341" w:type="dxa"/>
            <w:gridSpan w:val="10"/>
          </w:tcPr>
          <w:p w:rsidR="00F356C7" w:rsidRPr="009775E9" w:rsidRDefault="00F356C7" w:rsidP="00772A54">
            <w:pPr>
              <w:jc w:val="both"/>
            </w:pPr>
            <w:r w:rsidRPr="009775E9">
              <w:t>Fakulta multimediálních komunikací</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Název studijního programu</w:t>
            </w:r>
          </w:p>
        </w:tc>
        <w:tc>
          <w:tcPr>
            <w:tcW w:w="7341" w:type="dxa"/>
            <w:gridSpan w:val="10"/>
          </w:tcPr>
          <w:p w:rsidR="00F356C7" w:rsidRPr="009775E9" w:rsidRDefault="00F356C7" w:rsidP="0080445E">
            <w:pPr>
              <w:jc w:val="both"/>
            </w:pPr>
            <w:r w:rsidRPr="009775E9">
              <w:t>Arts Management</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Jméno a příjmení</w:t>
            </w:r>
          </w:p>
        </w:tc>
        <w:tc>
          <w:tcPr>
            <w:tcW w:w="4536" w:type="dxa"/>
            <w:gridSpan w:val="5"/>
          </w:tcPr>
          <w:p w:rsidR="00F356C7" w:rsidRPr="009775E9" w:rsidRDefault="00F356C7" w:rsidP="00772A54">
            <w:pPr>
              <w:jc w:val="both"/>
            </w:pPr>
            <w:r w:rsidRPr="009775E9">
              <w:t>Ladislav Daněk</w:t>
            </w:r>
          </w:p>
        </w:tc>
        <w:tc>
          <w:tcPr>
            <w:tcW w:w="709" w:type="dxa"/>
            <w:shd w:val="clear" w:color="auto" w:fill="F7CAAC"/>
          </w:tcPr>
          <w:p w:rsidR="00F356C7" w:rsidRPr="009775E9" w:rsidRDefault="00F356C7" w:rsidP="00772A54">
            <w:pPr>
              <w:jc w:val="both"/>
              <w:rPr>
                <w:b/>
              </w:rPr>
            </w:pPr>
            <w:r w:rsidRPr="009775E9">
              <w:rPr>
                <w:b/>
              </w:rPr>
              <w:t>Tituly</w:t>
            </w:r>
          </w:p>
        </w:tc>
        <w:tc>
          <w:tcPr>
            <w:tcW w:w="2096" w:type="dxa"/>
            <w:gridSpan w:val="4"/>
          </w:tcPr>
          <w:p w:rsidR="00F356C7" w:rsidRPr="009775E9" w:rsidRDefault="00F356C7" w:rsidP="00772A54">
            <w:pPr>
              <w:jc w:val="both"/>
            </w:pPr>
            <w:r w:rsidRPr="009775E9">
              <w:t>Mgr.</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Rok narození</w:t>
            </w:r>
          </w:p>
        </w:tc>
        <w:tc>
          <w:tcPr>
            <w:tcW w:w="829" w:type="dxa"/>
          </w:tcPr>
          <w:p w:rsidR="00F356C7" w:rsidRPr="009775E9" w:rsidRDefault="00F356C7" w:rsidP="00772A54">
            <w:pPr>
              <w:jc w:val="both"/>
            </w:pPr>
            <w:r>
              <w:t>1958</w:t>
            </w:r>
          </w:p>
        </w:tc>
        <w:tc>
          <w:tcPr>
            <w:tcW w:w="1721" w:type="dxa"/>
            <w:shd w:val="clear" w:color="auto" w:fill="F7CAAC"/>
          </w:tcPr>
          <w:p w:rsidR="00F356C7" w:rsidRPr="009775E9" w:rsidRDefault="00F356C7" w:rsidP="00772A54">
            <w:pPr>
              <w:jc w:val="both"/>
              <w:rPr>
                <w:b/>
              </w:rPr>
            </w:pPr>
            <w:r w:rsidRPr="009775E9">
              <w:rPr>
                <w:b/>
              </w:rPr>
              <w:t>typ vztahu k VŠ</w:t>
            </w:r>
          </w:p>
        </w:tc>
        <w:tc>
          <w:tcPr>
            <w:tcW w:w="992" w:type="dxa"/>
            <w:gridSpan w:val="2"/>
          </w:tcPr>
          <w:p w:rsidR="00F356C7" w:rsidRPr="009775E9" w:rsidRDefault="00F356C7" w:rsidP="00772A54">
            <w:pPr>
              <w:jc w:val="both"/>
            </w:pPr>
            <w:r w:rsidRPr="009775E9">
              <w:t>DPP</w:t>
            </w:r>
          </w:p>
        </w:tc>
        <w:tc>
          <w:tcPr>
            <w:tcW w:w="994" w:type="dxa"/>
            <w:shd w:val="clear" w:color="auto" w:fill="F7CAAC"/>
          </w:tcPr>
          <w:p w:rsidR="00F356C7" w:rsidRPr="009775E9" w:rsidRDefault="00F356C7" w:rsidP="00772A54">
            <w:pPr>
              <w:jc w:val="both"/>
              <w:rPr>
                <w:b/>
              </w:rPr>
            </w:pPr>
            <w:r w:rsidRPr="009775E9">
              <w:rPr>
                <w:b/>
              </w:rPr>
              <w:t>rozsah</w:t>
            </w:r>
          </w:p>
        </w:tc>
        <w:tc>
          <w:tcPr>
            <w:tcW w:w="709" w:type="dxa"/>
          </w:tcPr>
          <w:p w:rsidR="00F356C7" w:rsidRPr="009775E9" w:rsidRDefault="00F356C7" w:rsidP="00772A54">
            <w:pPr>
              <w:jc w:val="both"/>
            </w:pPr>
          </w:p>
        </w:tc>
        <w:tc>
          <w:tcPr>
            <w:tcW w:w="709" w:type="dxa"/>
            <w:gridSpan w:val="2"/>
            <w:shd w:val="clear" w:color="auto" w:fill="F7CAAC"/>
          </w:tcPr>
          <w:p w:rsidR="00F356C7" w:rsidRPr="009775E9" w:rsidRDefault="00F356C7" w:rsidP="00772A54">
            <w:pPr>
              <w:jc w:val="both"/>
              <w:rPr>
                <w:b/>
              </w:rPr>
            </w:pPr>
            <w:r w:rsidRPr="009775E9">
              <w:rPr>
                <w:b/>
              </w:rPr>
              <w:t>do kdy</w:t>
            </w:r>
          </w:p>
        </w:tc>
        <w:tc>
          <w:tcPr>
            <w:tcW w:w="1387" w:type="dxa"/>
            <w:gridSpan w:val="2"/>
          </w:tcPr>
          <w:p w:rsidR="00F356C7" w:rsidRPr="009775E9" w:rsidRDefault="00F356C7" w:rsidP="00772A54">
            <w:pPr>
              <w:jc w:val="both"/>
            </w:pPr>
          </w:p>
        </w:tc>
      </w:tr>
      <w:tr w:rsidR="00F356C7" w:rsidRPr="009775E9" w:rsidTr="00772A54">
        <w:tc>
          <w:tcPr>
            <w:tcW w:w="5068" w:type="dxa"/>
            <w:gridSpan w:val="3"/>
            <w:shd w:val="clear" w:color="auto" w:fill="F7CAAC"/>
          </w:tcPr>
          <w:p w:rsidR="00F356C7" w:rsidRPr="009775E9" w:rsidRDefault="00F356C7" w:rsidP="00772A54">
            <w:pPr>
              <w:jc w:val="both"/>
              <w:rPr>
                <w:b/>
              </w:rPr>
            </w:pPr>
            <w:r w:rsidRPr="009775E9">
              <w:rPr>
                <w:b/>
              </w:rPr>
              <w:t>Typ vztahu na součásti VŠ, která uskutečňuje st. program</w:t>
            </w:r>
          </w:p>
        </w:tc>
        <w:tc>
          <w:tcPr>
            <w:tcW w:w="992" w:type="dxa"/>
            <w:gridSpan w:val="2"/>
          </w:tcPr>
          <w:p w:rsidR="00F356C7" w:rsidRPr="009775E9" w:rsidRDefault="00F356C7" w:rsidP="00772A54">
            <w:pPr>
              <w:jc w:val="both"/>
            </w:pPr>
            <w:r w:rsidRPr="009775E9">
              <w:t>DPP</w:t>
            </w:r>
          </w:p>
        </w:tc>
        <w:tc>
          <w:tcPr>
            <w:tcW w:w="994" w:type="dxa"/>
            <w:shd w:val="clear" w:color="auto" w:fill="F7CAAC"/>
          </w:tcPr>
          <w:p w:rsidR="00F356C7" w:rsidRPr="009775E9" w:rsidRDefault="00F356C7" w:rsidP="00772A54">
            <w:pPr>
              <w:jc w:val="both"/>
              <w:rPr>
                <w:b/>
              </w:rPr>
            </w:pPr>
            <w:r w:rsidRPr="009775E9">
              <w:rPr>
                <w:b/>
              </w:rPr>
              <w:t>rozsah</w:t>
            </w:r>
          </w:p>
        </w:tc>
        <w:tc>
          <w:tcPr>
            <w:tcW w:w="709" w:type="dxa"/>
          </w:tcPr>
          <w:p w:rsidR="00F356C7" w:rsidRPr="009775E9" w:rsidRDefault="00F356C7" w:rsidP="00772A54">
            <w:pPr>
              <w:jc w:val="both"/>
            </w:pPr>
          </w:p>
        </w:tc>
        <w:tc>
          <w:tcPr>
            <w:tcW w:w="709" w:type="dxa"/>
            <w:gridSpan w:val="2"/>
            <w:shd w:val="clear" w:color="auto" w:fill="F7CAAC"/>
          </w:tcPr>
          <w:p w:rsidR="00F356C7" w:rsidRPr="009775E9" w:rsidRDefault="00F356C7" w:rsidP="00772A54">
            <w:pPr>
              <w:jc w:val="both"/>
              <w:rPr>
                <w:b/>
              </w:rPr>
            </w:pPr>
            <w:r w:rsidRPr="009775E9">
              <w:rPr>
                <w:b/>
              </w:rPr>
              <w:t>do kdy</w:t>
            </w:r>
          </w:p>
        </w:tc>
        <w:tc>
          <w:tcPr>
            <w:tcW w:w="1387" w:type="dxa"/>
            <w:gridSpan w:val="2"/>
          </w:tcPr>
          <w:p w:rsidR="00F356C7" w:rsidRPr="009775E9" w:rsidRDefault="00F356C7" w:rsidP="00772A54">
            <w:pPr>
              <w:jc w:val="both"/>
            </w:pPr>
          </w:p>
        </w:tc>
      </w:tr>
      <w:tr w:rsidR="00F356C7" w:rsidRPr="009775E9" w:rsidTr="00772A54">
        <w:tc>
          <w:tcPr>
            <w:tcW w:w="6060" w:type="dxa"/>
            <w:gridSpan w:val="5"/>
            <w:shd w:val="clear" w:color="auto" w:fill="F7CAAC"/>
          </w:tcPr>
          <w:p w:rsidR="00F356C7" w:rsidRPr="009775E9" w:rsidRDefault="00F356C7" w:rsidP="00772A54">
            <w:pPr>
              <w:jc w:val="both"/>
              <w:rPr>
                <w:b/>
              </w:rPr>
            </w:pPr>
            <w:r w:rsidRPr="009775E9">
              <w:rPr>
                <w:b/>
              </w:rPr>
              <w:t>Další současná působení jako akademický pracovník na jiných VŠ</w:t>
            </w:r>
          </w:p>
          <w:p w:rsidR="00F356C7" w:rsidRPr="009775E9" w:rsidRDefault="00F356C7" w:rsidP="00772A54">
            <w:pPr>
              <w:autoSpaceDE w:val="0"/>
              <w:autoSpaceDN w:val="0"/>
              <w:adjustRightInd w:val="0"/>
              <w:rPr>
                <w:rFonts w:eastAsia="Calibri"/>
                <w:color w:val="FF0000"/>
              </w:rPr>
            </w:pPr>
          </w:p>
        </w:tc>
        <w:tc>
          <w:tcPr>
            <w:tcW w:w="1703" w:type="dxa"/>
            <w:gridSpan w:val="2"/>
            <w:shd w:val="clear" w:color="auto" w:fill="F7CAAC"/>
          </w:tcPr>
          <w:p w:rsidR="00F356C7" w:rsidRPr="009775E9" w:rsidRDefault="00F356C7" w:rsidP="00772A54">
            <w:pPr>
              <w:jc w:val="both"/>
              <w:rPr>
                <w:b/>
              </w:rPr>
            </w:pPr>
            <w:r w:rsidRPr="009775E9">
              <w:rPr>
                <w:b/>
              </w:rPr>
              <w:t>typ prac. vztahu</w:t>
            </w:r>
          </w:p>
        </w:tc>
        <w:tc>
          <w:tcPr>
            <w:tcW w:w="2096" w:type="dxa"/>
            <w:gridSpan w:val="4"/>
            <w:shd w:val="clear" w:color="auto" w:fill="F7CAAC"/>
          </w:tcPr>
          <w:p w:rsidR="00F356C7" w:rsidRPr="009775E9" w:rsidRDefault="00F356C7" w:rsidP="00772A54">
            <w:pPr>
              <w:jc w:val="both"/>
              <w:rPr>
                <w:b/>
              </w:rPr>
            </w:pPr>
            <w:r w:rsidRPr="009775E9">
              <w:rPr>
                <w:b/>
              </w:rPr>
              <w:t>rozsah</w:t>
            </w: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9859" w:type="dxa"/>
            <w:gridSpan w:val="11"/>
            <w:shd w:val="clear" w:color="auto" w:fill="F7CAAC"/>
          </w:tcPr>
          <w:p w:rsidR="00F356C7" w:rsidRPr="009775E9" w:rsidRDefault="00F356C7" w:rsidP="00772A54">
            <w:r w:rsidRPr="009775E9">
              <w:rPr>
                <w:b/>
              </w:rPr>
              <w:t>Předměty příslušného studijního programu a způsob zapojení do jejich výuky, příp. další zapojení do uskutečňování studijního programu</w:t>
            </w:r>
          </w:p>
        </w:tc>
      </w:tr>
      <w:tr w:rsidR="00F356C7" w:rsidRPr="009775E9" w:rsidTr="00772A54">
        <w:trPr>
          <w:trHeight w:val="936"/>
        </w:trPr>
        <w:tc>
          <w:tcPr>
            <w:tcW w:w="9859" w:type="dxa"/>
            <w:gridSpan w:val="11"/>
            <w:tcBorders>
              <w:top w:val="nil"/>
            </w:tcBorders>
          </w:tcPr>
          <w:p w:rsidR="00F356C7" w:rsidRDefault="00F356C7" w:rsidP="00772A54">
            <w:pPr>
              <w:autoSpaceDE w:val="0"/>
              <w:autoSpaceDN w:val="0"/>
              <w:adjustRightInd w:val="0"/>
              <w:rPr>
                <w:rFonts w:eastAsia="Calibri"/>
              </w:rPr>
            </w:pPr>
          </w:p>
          <w:p w:rsidR="00F356C7" w:rsidRPr="009775E9" w:rsidRDefault="00F356C7" w:rsidP="00772A54">
            <w:pPr>
              <w:autoSpaceDE w:val="0"/>
              <w:autoSpaceDN w:val="0"/>
              <w:adjustRightInd w:val="0"/>
              <w:rPr>
                <w:rFonts w:eastAsia="Calibri"/>
              </w:rPr>
            </w:pPr>
            <w:r w:rsidRPr="009775E9">
              <w:rPr>
                <w:rFonts w:eastAsia="Calibri"/>
              </w:rPr>
              <w:t xml:space="preserve">Kurátorství I </w:t>
            </w:r>
            <w:r>
              <w:rPr>
                <w:rFonts w:eastAsia="Calibri"/>
              </w:rPr>
              <w:t>– přednášející, cvičící, garant</w:t>
            </w:r>
            <w:r w:rsidRPr="009775E9">
              <w:rPr>
                <w:rFonts w:eastAsia="Calibri"/>
              </w:rPr>
              <w:t xml:space="preserve"> – PF, KF</w:t>
            </w:r>
          </w:p>
          <w:p w:rsidR="00F356C7" w:rsidRPr="009775E9" w:rsidRDefault="00F356C7" w:rsidP="00772A54">
            <w:pPr>
              <w:autoSpaceDE w:val="0"/>
              <w:autoSpaceDN w:val="0"/>
              <w:adjustRightInd w:val="0"/>
              <w:rPr>
                <w:rFonts w:eastAsia="Calibri"/>
              </w:rPr>
            </w:pPr>
            <w:r w:rsidRPr="009775E9">
              <w:rPr>
                <w:rFonts w:eastAsia="Calibri"/>
              </w:rPr>
              <w:t>Kurátor</w:t>
            </w:r>
            <w:r>
              <w:rPr>
                <w:rFonts w:eastAsia="Calibri"/>
              </w:rPr>
              <w:t>ství II – přednášející, cvičící, garant</w:t>
            </w:r>
            <w:r w:rsidRPr="009775E9">
              <w:rPr>
                <w:rFonts w:eastAsia="Calibri"/>
              </w:rPr>
              <w:t xml:space="preserve"> – PF, KF</w:t>
            </w:r>
          </w:p>
        </w:tc>
      </w:tr>
      <w:tr w:rsidR="00F356C7" w:rsidRPr="009775E9" w:rsidTr="00772A54">
        <w:tc>
          <w:tcPr>
            <w:tcW w:w="9859" w:type="dxa"/>
            <w:gridSpan w:val="11"/>
            <w:shd w:val="clear" w:color="auto" w:fill="F7CAAC"/>
          </w:tcPr>
          <w:p w:rsidR="00F356C7" w:rsidRPr="009775E9" w:rsidRDefault="00F356C7" w:rsidP="00772A54">
            <w:pPr>
              <w:jc w:val="both"/>
            </w:pPr>
            <w:r w:rsidRPr="009775E9">
              <w:rPr>
                <w:b/>
              </w:rPr>
              <w:t xml:space="preserve">Údaje o vzdělání na VŠ </w:t>
            </w:r>
          </w:p>
        </w:tc>
      </w:tr>
      <w:tr w:rsidR="00F356C7" w:rsidRPr="009775E9" w:rsidTr="00772A54">
        <w:trPr>
          <w:trHeight w:val="741"/>
        </w:trPr>
        <w:tc>
          <w:tcPr>
            <w:tcW w:w="9859" w:type="dxa"/>
            <w:gridSpan w:val="11"/>
          </w:tcPr>
          <w:p w:rsidR="00F356C7" w:rsidRDefault="00F356C7" w:rsidP="00772A54">
            <w:pPr>
              <w:jc w:val="both"/>
            </w:pPr>
          </w:p>
          <w:p w:rsidR="00F356C7" w:rsidRPr="00D544C8" w:rsidRDefault="00F356C7" w:rsidP="00772A54">
            <w:pPr>
              <w:jc w:val="both"/>
            </w:pPr>
            <w:r w:rsidRPr="009775E9">
              <w:t>1999–2009</w:t>
            </w:r>
            <w:r>
              <w:t>:</w:t>
            </w:r>
            <w:r w:rsidRPr="009775E9">
              <w:t xml:space="preserve"> </w:t>
            </w:r>
            <w:r>
              <w:t xml:space="preserve">Univerzita Palackého v Olomouci, Filozofická fakulta, </w:t>
            </w:r>
            <w:r w:rsidRPr="009775E9">
              <w:t>Teorie a dějiny výtvarných u</w:t>
            </w:r>
            <w:r>
              <w:t>mění</w:t>
            </w:r>
          </w:p>
        </w:tc>
      </w:tr>
      <w:tr w:rsidR="00F356C7" w:rsidRPr="009775E9" w:rsidTr="00772A54">
        <w:tc>
          <w:tcPr>
            <w:tcW w:w="9859" w:type="dxa"/>
            <w:gridSpan w:val="11"/>
            <w:shd w:val="clear" w:color="auto" w:fill="F7CAAC"/>
          </w:tcPr>
          <w:p w:rsidR="00F356C7" w:rsidRPr="009775E9" w:rsidRDefault="00F356C7" w:rsidP="00772A54">
            <w:pPr>
              <w:jc w:val="both"/>
              <w:rPr>
                <w:b/>
              </w:rPr>
            </w:pPr>
            <w:r w:rsidRPr="009775E9">
              <w:rPr>
                <w:b/>
              </w:rPr>
              <w:t>Údaje o odborném působení od absolvování VŠ</w:t>
            </w:r>
          </w:p>
        </w:tc>
      </w:tr>
      <w:tr w:rsidR="00F356C7" w:rsidRPr="009775E9" w:rsidTr="00772A54">
        <w:trPr>
          <w:trHeight w:val="1090"/>
        </w:trPr>
        <w:tc>
          <w:tcPr>
            <w:tcW w:w="9859" w:type="dxa"/>
            <w:gridSpan w:val="11"/>
          </w:tcPr>
          <w:p w:rsidR="00F356C7" w:rsidRDefault="00F356C7" w:rsidP="00772A54">
            <w:pPr>
              <w:autoSpaceDE w:val="0"/>
              <w:autoSpaceDN w:val="0"/>
              <w:adjustRightInd w:val="0"/>
              <w:jc w:val="both"/>
            </w:pPr>
          </w:p>
          <w:p w:rsidR="00F356C7" w:rsidRPr="009775E9" w:rsidRDefault="00F356C7" w:rsidP="00772A54">
            <w:pPr>
              <w:autoSpaceDE w:val="0"/>
              <w:autoSpaceDN w:val="0"/>
              <w:adjustRightInd w:val="0"/>
              <w:jc w:val="both"/>
              <w:rPr>
                <w:color w:val="FF0000"/>
              </w:rPr>
            </w:pPr>
            <w:r w:rsidRPr="009775E9">
              <w:t>1990</w:t>
            </w:r>
            <w:r>
              <w:t>-dosud: Muzeum umění Olomouc – Muzeum</w:t>
            </w:r>
            <w:r w:rsidRPr="009775E9">
              <w:t xml:space="preserve"> moderního umění, </w:t>
            </w:r>
            <w:r>
              <w:t xml:space="preserve">odborný pracovník, </w:t>
            </w:r>
            <w:r w:rsidRPr="009775E9">
              <w:t xml:space="preserve">kurátor výstav a sbírky malby </w:t>
            </w:r>
            <w:smartTag w:uri="urn:schemas-microsoft-com:office:smarttags" w:element="metricconverter">
              <w:smartTagPr>
                <w:attr w:name="ProductID" w:val="20. a"/>
              </w:smartTagPr>
              <w:r w:rsidRPr="009775E9">
                <w:t>20. a</w:t>
              </w:r>
            </w:smartTag>
            <w:r>
              <w:t xml:space="preserve"> 21. století (přechodně rovněž kurátor</w:t>
            </w:r>
            <w:r w:rsidRPr="009775E9">
              <w:t xml:space="preserve"> sbírky kresby 20. století, fotografie 20. století a autorské knihy 2. pol. 20. století). </w:t>
            </w:r>
          </w:p>
        </w:tc>
      </w:tr>
      <w:tr w:rsidR="00F356C7" w:rsidRPr="009775E9" w:rsidTr="00772A54">
        <w:trPr>
          <w:trHeight w:val="250"/>
        </w:trPr>
        <w:tc>
          <w:tcPr>
            <w:tcW w:w="9859" w:type="dxa"/>
            <w:gridSpan w:val="11"/>
            <w:shd w:val="clear" w:color="auto" w:fill="F7CAAC"/>
          </w:tcPr>
          <w:p w:rsidR="00F356C7" w:rsidRPr="009775E9" w:rsidRDefault="00F356C7" w:rsidP="00772A54">
            <w:pPr>
              <w:jc w:val="both"/>
            </w:pPr>
            <w:r w:rsidRPr="009775E9">
              <w:rPr>
                <w:b/>
              </w:rPr>
              <w:t>Zkušenosti s vedením kvalifikačních a rigorózních prací</w:t>
            </w:r>
          </w:p>
        </w:tc>
      </w:tr>
      <w:tr w:rsidR="00F356C7" w:rsidRPr="009775E9" w:rsidTr="00772A54">
        <w:trPr>
          <w:trHeight w:val="1105"/>
        </w:trPr>
        <w:tc>
          <w:tcPr>
            <w:tcW w:w="9859" w:type="dxa"/>
            <w:gridSpan w:val="11"/>
          </w:tcPr>
          <w:p w:rsidR="00F356C7" w:rsidRPr="009775E9" w:rsidRDefault="00F356C7" w:rsidP="00772A54">
            <w:pPr>
              <w:jc w:val="both"/>
            </w:pPr>
          </w:p>
        </w:tc>
      </w:tr>
      <w:tr w:rsidR="00F356C7" w:rsidRPr="009775E9" w:rsidTr="00772A54">
        <w:trPr>
          <w:cantSplit/>
        </w:trPr>
        <w:tc>
          <w:tcPr>
            <w:tcW w:w="3347" w:type="dxa"/>
            <w:gridSpan w:val="2"/>
            <w:tcBorders>
              <w:top w:val="single" w:sz="12" w:space="0" w:color="auto"/>
            </w:tcBorders>
            <w:shd w:val="clear" w:color="auto" w:fill="F7CAAC"/>
          </w:tcPr>
          <w:p w:rsidR="00F356C7" w:rsidRPr="009775E9" w:rsidRDefault="00F356C7" w:rsidP="00772A54">
            <w:pPr>
              <w:jc w:val="both"/>
            </w:pPr>
            <w:r w:rsidRPr="009775E9">
              <w:rPr>
                <w:b/>
              </w:rPr>
              <w:t xml:space="preserve">Obor habilitačního řízení </w:t>
            </w:r>
          </w:p>
        </w:tc>
        <w:tc>
          <w:tcPr>
            <w:tcW w:w="2245" w:type="dxa"/>
            <w:gridSpan w:val="2"/>
            <w:tcBorders>
              <w:top w:val="single" w:sz="12" w:space="0" w:color="auto"/>
            </w:tcBorders>
            <w:shd w:val="clear" w:color="auto" w:fill="F7CAAC"/>
          </w:tcPr>
          <w:p w:rsidR="00F356C7" w:rsidRPr="009775E9" w:rsidRDefault="00F356C7" w:rsidP="00772A54">
            <w:pPr>
              <w:jc w:val="both"/>
            </w:pPr>
            <w:r w:rsidRPr="009775E9">
              <w:rPr>
                <w:b/>
              </w:rPr>
              <w:t>Rok udělení hodnosti</w:t>
            </w:r>
          </w:p>
        </w:tc>
        <w:tc>
          <w:tcPr>
            <w:tcW w:w="2248" w:type="dxa"/>
            <w:gridSpan w:val="4"/>
            <w:tcBorders>
              <w:top w:val="single" w:sz="12" w:space="0" w:color="auto"/>
              <w:right w:val="single" w:sz="12" w:space="0" w:color="auto"/>
            </w:tcBorders>
            <w:shd w:val="clear" w:color="auto" w:fill="F7CAAC"/>
          </w:tcPr>
          <w:p w:rsidR="00F356C7" w:rsidRPr="009775E9" w:rsidRDefault="00F356C7" w:rsidP="00772A54">
            <w:pPr>
              <w:jc w:val="both"/>
            </w:pPr>
            <w:r w:rsidRPr="009775E9">
              <w:rPr>
                <w:b/>
              </w:rPr>
              <w:t>Řízení konáno na VŠ</w:t>
            </w:r>
          </w:p>
        </w:tc>
        <w:tc>
          <w:tcPr>
            <w:tcW w:w="2019" w:type="dxa"/>
            <w:gridSpan w:val="3"/>
            <w:tcBorders>
              <w:top w:val="single" w:sz="12" w:space="0" w:color="auto"/>
              <w:left w:val="single" w:sz="12" w:space="0" w:color="auto"/>
            </w:tcBorders>
            <w:shd w:val="clear" w:color="auto" w:fill="F7CAAC"/>
          </w:tcPr>
          <w:p w:rsidR="00F356C7" w:rsidRPr="009775E9" w:rsidRDefault="00F356C7" w:rsidP="00772A54">
            <w:pPr>
              <w:jc w:val="both"/>
              <w:rPr>
                <w:b/>
              </w:rPr>
            </w:pPr>
            <w:r w:rsidRPr="009775E9">
              <w:rPr>
                <w:b/>
              </w:rPr>
              <w:t>Ohlasy publikací</w:t>
            </w:r>
          </w:p>
          <w:p w:rsidR="00F356C7" w:rsidRPr="009775E9" w:rsidRDefault="00F356C7" w:rsidP="00772A54">
            <w:pPr>
              <w:rPr>
                <w:b/>
              </w:rPr>
            </w:pPr>
          </w:p>
        </w:tc>
      </w:tr>
      <w:tr w:rsidR="00F356C7" w:rsidRPr="009775E9" w:rsidTr="00772A54">
        <w:trPr>
          <w:cantSplit/>
        </w:trPr>
        <w:tc>
          <w:tcPr>
            <w:tcW w:w="3347" w:type="dxa"/>
            <w:gridSpan w:val="2"/>
          </w:tcPr>
          <w:p w:rsidR="00F356C7" w:rsidRPr="009775E9" w:rsidRDefault="00F356C7" w:rsidP="00772A54">
            <w:pPr>
              <w:jc w:val="both"/>
              <w:rPr>
                <w:color w:val="FF0000"/>
              </w:rPr>
            </w:pPr>
          </w:p>
        </w:tc>
        <w:tc>
          <w:tcPr>
            <w:tcW w:w="2245" w:type="dxa"/>
            <w:gridSpan w:val="2"/>
          </w:tcPr>
          <w:p w:rsidR="00F356C7" w:rsidRPr="009775E9" w:rsidRDefault="00F356C7" w:rsidP="00772A54">
            <w:pPr>
              <w:jc w:val="both"/>
              <w:rPr>
                <w:color w:val="FF0000"/>
              </w:rPr>
            </w:pPr>
          </w:p>
        </w:tc>
        <w:tc>
          <w:tcPr>
            <w:tcW w:w="2248" w:type="dxa"/>
            <w:gridSpan w:val="4"/>
            <w:tcBorders>
              <w:right w:val="single" w:sz="12" w:space="0" w:color="auto"/>
            </w:tcBorders>
          </w:tcPr>
          <w:p w:rsidR="00F356C7" w:rsidRPr="009775E9" w:rsidRDefault="00F356C7" w:rsidP="00772A54">
            <w:pPr>
              <w:jc w:val="both"/>
              <w:rPr>
                <w:color w:val="FF0000"/>
              </w:rPr>
            </w:pPr>
          </w:p>
        </w:tc>
        <w:tc>
          <w:tcPr>
            <w:tcW w:w="632" w:type="dxa"/>
            <w:tcBorders>
              <w:left w:val="single" w:sz="12" w:space="0" w:color="auto"/>
            </w:tcBorders>
            <w:shd w:val="clear" w:color="auto" w:fill="F7CAAC"/>
          </w:tcPr>
          <w:p w:rsidR="00F356C7" w:rsidRPr="00AF601A" w:rsidRDefault="00F356C7" w:rsidP="00772A54">
            <w:pPr>
              <w:jc w:val="both"/>
              <w:rPr>
                <w:sz w:val="18"/>
                <w:szCs w:val="18"/>
              </w:rPr>
            </w:pPr>
            <w:r w:rsidRPr="00AF601A">
              <w:rPr>
                <w:b/>
                <w:sz w:val="18"/>
                <w:szCs w:val="18"/>
              </w:rPr>
              <w:t>WOS</w:t>
            </w:r>
          </w:p>
        </w:tc>
        <w:tc>
          <w:tcPr>
            <w:tcW w:w="693" w:type="dxa"/>
            <w:shd w:val="clear" w:color="auto" w:fill="F7CAAC"/>
          </w:tcPr>
          <w:p w:rsidR="00F356C7" w:rsidRPr="00AF601A" w:rsidRDefault="00F356C7" w:rsidP="00772A54">
            <w:pPr>
              <w:jc w:val="both"/>
              <w:rPr>
                <w:sz w:val="18"/>
                <w:szCs w:val="18"/>
              </w:rPr>
            </w:pPr>
            <w:r w:rsidRPr="00AF601A">
              <w:rPr>
                <w:b/>
                <w:sz w:val="18"/>
                <w:szCs w:val="18"/>
              </w:rPr>
              <w:t>Scopus</w:t>
            </w:r>
          </w:p>
        </w:tc>
        <w:tc>
          <w:tcPr>
            <w:tcW w:w="694" w:type="dxa"/>
            <w:shd w:val="clear" w:color="auto" w:fill="F7CAAC"/>
          </w:tcPr>
          <w:p w:rsidR="00F356C7" w:rsidRPr="00AF601A" w:rsidRDefault="00F356C7" w:rsidP="00772A54">
            <w:pPr>
              <w:jc w:val="both"/>
              <w:rPr>
                <w:sz w:val="18"/>
                <w:szCs w:val="18"/>
              </w:rPr>
            </w:pPr>
            <w:r w:rsidRPr="00AF601A">
              <w:rPr>
                <w:b/>
                <w:sz w:val="18"/>
                <w:szCs w:val="18"/>
              </w:rPr>
              <w:t>ostatní</w:t>
            </w:r>
          </w:p>
        </w:tc>
      </w:tr>
      <w:tr w:rsidR="00F356C7" w:rsidRPr="009775E9" w:rsidTr="00772A54">
        <w:trPr>
          <w:cantSplit/>
          <w:trHeight w:val="70"/>
        </w:trPr>
        <w:tc>
          <w:tcPr>
            <w:tcW w:w="3347" w:type="dxa"/>
            <w:gridSpan w:val="2"/>
            <w:shd w:val="clear" w:color="auto" w:fill="F7CAAC"/>
          </w:tcPr>
          <w:p w:rsidR="00F356C7" w:rsidRPr="009775E9" w:rsidRDefault="00F356C7" w:rsidP="00772A54">
            <w:pPr>
              <w:jc w:val="both"/>
            </w:pPr>
            <w:r w:rsidRPr="009775E9">
              <w:rPr>
                <w:b/>
              </w:rPr>
              <w:t>Obor jmenovacího řízení</w:t>
            </w:r>
          </w:p>
        </w:tc>
        <w:tc>
          <w:tcPr>
            <w:tcW w:w="2245" w:type="dxa"/>
            <w:gridSpan w:val="2"/>
            <w:shd w:val="clear" w:color="auto" w:fill="F7CAAC"/>
          </w:tcPr>
          <w:p w:rsidR="00F356C7" w:rsidRPr="009775E9" w:rsidRDefault="00F356C7" w:rsidP="00772A54">
            <w:pPr>
              <w:jc w:val="both"/>
            </w:pPr>
            <w:r w:rsidRPr="009775E9">
              <w:rPr>
                <w:b/>
              </w:rPr>
              <w:t>Rok udělení hodnosti</w:t>
            </w:r>
          </w:p>
        </w:tc>
        <w:tc>
          <w:tcPr>
            <w:tcW w:w="2248" w:type="dxa"/>
            <w:gridSpan w:val="4"/>
            <w:tcBorders>
              <w:right w:val="single" w:sz="12" w:space="0" w:color="auto"/>
            </w:tcBorders>
            <w:shd w:val="clear" w:color="auto" w:fill="F7CAAC"/>
          </w:tcPr>
          <w:p w:rsidR="00F356C7" w:rsidRPr="009775E9" w:rsidRDefault="00F356C7" w:rsidP="00772A54">
            <w:pPr>
              <w:jc w:val="both"/>
            </w:pPr>
            <w:r w:rsidRPr="009775E9">
              <w:rPr>
                <w:b/>
              </w:rPr>
              <w:t>Řízení konáno na VŠ</w:t>
            </w:r>
          </w:p>
        </w:tc>
        <w:tc>
          <w:tcPr>
            <w:tcW w:w="632" w:type="dxa"/>
            <w:vMerge w:val="restart"/>
            <w:tcBorders>
              <w:left w:val="single" w:sz="12" w:space="0" w:color="auto"/>
            </w:tcBorders>
          </w:tcPr>
          <w:p w:rsidR="00F356C7" w:rsidRPr="009775E9" w:rsidRDefault="00F356C7" w:rsidP="00772A54">
            <w:pPr>
              <w:jc w:val="both"/>
              <w:rPr>
                <w:b/>
              </w:rPr>
            </w:pPr>
          </w:p>
        </w:tc>
        <w:tc>
          <w:tcPr>
            <w:tcW w:w="693" w:type="dxa"/>
            <w:vMerge w:val="restart"/>
          </w:tcPr>
          <w:p w:rsidR="00F356C7" w:rsidRPr="009775E9" w:rsidRDefault="00F356C7" w:rsidP="00772A54">
            <w:pPr>
              <w:jc w:val="both"/>
              <w:rPr>
                <w:b/>
              </w:rPr>
            </w:pPr>
          </w:p>
        </w:tc>
        <w:tc>
          <w:tcPr>
            <w:tcW w:w="694" w:type="dxa"/>
            <w:vMerge w:val="restart"/>
          </w:tcPr>
          <w:p w:rsidR="00F356C7" w:rsidRPr="009775E9" w:rsidRDefault="00F356C7" w:rsidP="00772A54">
            <w:pPr>
              <w:jc w:val="both"/>
              <w:rPr>
                <w:b/>
              </w:rPr>
            </w:pPr>
          </w:p>
        </w:tc>
      </w:tr>
      <w:tr w:rsidR="00F356C7" w:rsidRPr="009775E9" w:rsidTr="00772A54">
        <w:trPr>
          <w:trHeight w:val="205"/>
        </w:trPr>
        <w:tc>
          <w:tcPr>
            <w:tcW w:w="3347" w:type="dxa"/>
            <w:gridSpan w:val="2"/>
          </w:tcPr>
          <w:p w:rsidR="00F356C7" w:rsidRPr="009775E9" w:rsidRDefault="00F356C7" w:rsidP="00772A54">
            <w:pPr>
              <w:jc w:val="both"/>
            </w:pPr>
          </w:p>
        </w:tc>
        <w:tc>
          <w:tcPr>
            <w:tcW w:w="2245" w:type="dxa"/>
            <w:gridSpan w:val="2"/>
          </w:tcPr>
          <w:p w:rsidR="00F356C7" w:rsidRPr="009775E9" w:rsidRDefault="00F356C7" w:rsidP="00772A54">
            <w:pPr>
              <w:jc w:val="both"/>
            </w:pPr>
          </w:p>
        </w:tc>
        <w:tc>
          <w:tcPr>
            <w:tcW w:w="2248" w:type="dxa"/>
            <w:gridSpan w:val="4"/>
            <w:tcBorders>
              <w:right w:val="single" w:sz="12" w:space="0" w:color="auto"/>
            </w:tcBorders>
          </w:tcPr>
          <w:p w:rsidR="00F356C7" w:rsidRPr="009775E9" w:rsidRDefault="00F356C7" w:rsidP="00772A54">
            <w:pPr>
              <w:jc w:val="both"/>
            </w:pPr>
          </w:p>
        </w:tc>
        <w:tc>
          <w:tcPr>
            <w:tcW w:w="632" w:type="dxa"/>
            <w:vMerge/>
            <w:tcBorders>
              <w:left w:val="single" w:sz="12" w:space="0" w:color="auto"/>
            </w:tcBorders>
            <w:vAlign w:val="center"/>
          </w:tcPr>
          <w:p w:rsidR="00F356C7" w:rsidRPr="009775E9" w:rsidRDefault="00F356C7" w:rsidP="00772A54">
            <w:pPr>
              <w:rPr>
                <w:b/>
              </w:rPr>
            </w:pPr>
          </w:p>
        </w:tc>
        <w:tc>
          <w:tcPr>
            <w:tcW w:w="693" w:type="dxa"/>
            <w:vMerge/>
            <w:vAlign w:val="center"/>
          </w:tcPr>
          <w:p w:rsidR="00F356C7" w:rsidRPr="009775E9" w:rsidRDefault="00F356C7" w:rsidP="00772A54">
            <w:pPr>
              <w:rPr>
                <w:b/>
              </w:rPr>
            </w:pPr>
          </w:p>
        </w:tc>
        <w:tc>
          <w:tcPr>
            <w:tcW w:w="694" w:type="dxa"/>
            <w:vMerge/>
            <w:vAlign w:val="center"/>
          </w:tcPr>
          <w:p w:rsidR="00F356C7" w:rsidRPr="009775E9" w:rsidRDefault="00F356C7" w:rsidP="00772A54">
            <w:pPr>
              <w:rPr>
                <w:b/>
              </w:rPr>
            </w:pPr>
          </w:p>
        </w:tc>
      </w:tr>
      <w:tr w:rsidR="00F356C7" w:rsidRPr="009775E9" w:rsidTr="00772A54">
        <w:tc>
          <w:tcPr>
            <w:tcW w:w="9859" w:type="dxa"/>
            <w:gridSpan w:val="11"/>
            <w:shd w:val="clear" w:color="auto" w:fill="F7CAAC"/>
          </w:tcPr>
          <w:p w:rsidR="00F356C7" w:rsidRPr="009775E9" w:rsidRDefault="00F356C7" w:rsidP="00772A54">
            <w:pPr>
              <w:jc w:val="both"/>
              <w:rPr>
                <w:b/>
              </w:rPr>
            </w:pPr>
            <w:r w:rsidRPr="009775E9">
              <w:rPr>
                <w:b/>
              </w:rPr>
              <w:t xml:space="preserve">Přehled o nejvýznamnější publikační a další tvůrčí činnosti nebo další profesní činnosti u odborníků z praxe vztahující se k zabezpečovaným předmětům </w:t>
            </w:r>
          </w:p>
        </w:tc>
      </w:tr>
      <w:tr w:rsidR="00F356C7" w:rsidRPr="009775E9" w:rsidTr="00620A9B">
        <w:trPr>
          <w:trHeight w:val="992"/>
        </w:trPr>
        <w:tc>
          <w:tcPr>
            <w:tcW w:w="9859" w:type="dxa"/>
            <w:gridSpan w:val="11"/>
          </w:tcPr>
          <w:p w:rsidR="00F356C7" w:rsidRDefault="00F356C7" w:rsidP="00772A54">
            <w:pPr>
              <w:jc w:val="both"/>
              <w:rPr>
                <w:b/>
              </w:rPr>
            </w:pPr>
          </w:p>
          <w:p w:rsidR="00F356C7" w:rsidRDefault="00F356C7" w:rsidP="00772A54">
            <w:pPr>
              <w:autoSpaceDE w:val="0"/>
              <w:autoSpaceDN w:val="0"/>
              <w:adjustRightInd w:val="0"/>
              <w:jc w:val="both"/>
            </w:pPr>
            <w:r>
              <w:t>Podíl</w:t>
            </w:r>
            <w:r w:rsidRPr="009775E9">
              <w:t xml:space="preserve"> na realizaci více jak devadesáti monografických a kolektivních výstav</w:t>
            </w:r>
            <w:r>
              <w:t>, autor či spoluautor</w:t>
            </w:r>
            <w:r w:rsidRPr="009775E9">
              <w:t xml:space="preserve"> více jak sed</w:t>
            </w:r>
            <w:r>
              <w:t>m</w:t>
            </w:r>
            <w:r w:rsidRPr="009775E9">
              <w:t xml:space="preserve">desáti katalogů a odborných publikací. </w:t>
            </w:r>
          </w:p>
          <w:p w:rsidR="00F356C7" w:rsidRDefault="00F356C7" w:rsidP="00772A54">
            <w:pPr>
              <w:autoSpaceDE w:val="0"/>
              <w:autoSpaceDN w:val="0"/>
              <w:adjustRightInd w:val="0"/>
              <w:jc w:val="both"/>
            </w:pPr>
            <w:r>
              <w:t>Mimo jiné podíl</w:t>
            </w:r>
            <w:r w:rsidRPr="009775E9">
              <w:t xml:space="preserve"> na velkých výstavách s doprovodnými publikacemi </w:t>
            </w:r>
            <w:r w:rsidRPr="009775E9">
              <w:rPr>
                <w:i/>
              </w:rPr>
              <w:t>Od Tiziana po Warhola. Muzeum umění Olomouc</w:t>
            </w:r>
            <w:r w:rsidRPr="009775E9">
              <w:t xml:space="preserve"> </w:t>
            </w:r>
            <w:r w:rsidRPr="009775E9">
              <w:rPr>
                <w:i/>
              </w:rPr>
              <w:t>1951–2011</w:t>
            </w:r>
            <w:r w:rsidRPr="009775E9">
              <w:t xml:space="preserve"> (Muzeum umění Olomouc – Muzeum m</w:t>
            </w:r>
            <w:r>
              <w:t xml:space="preserve">oderního umění, 2012–2013). </w:t>
            </w:r>
          </w:p>
          <w:p w:rsidR="00F356C7" w:rsidRDefault="00F356C7" w:rsidP="00772A54">
            <w:pPr>
              <w:autoSpaceDE w:val="0"/>
              <w:autoSpaceDN w:val="0"/>
              <w:adjustRightInd w:val="0"/>
              <w:jc w:val="both"/>
            </w:pPr>
            <w:r>
              <w:t>Spoluautor</w:t>
            </w:r>
            <w:r w:rsidRPr="009775E9">
              <w:t xml:space="preserve"> stálé expozice </w:t>
            </w:r>
            <w:r w:rsidRPr="009775E9">
              <w:rPr>
                <w:i/>
              </w:rPr>
              <w:t>Století relativity. Výtvarné umění 1900–2000 ze sbírek Muzea umění Olomouc</w:t>
            </w:r>
            <w:r w:rsidRPr="009775E9">
              <w:t xml:space="preserve"> (autor druhé části </w:t>
            </w:r>
            <w:r w:rsidRPr="009775E9">
              <w:rPr>
                <w:i/>
              </w:rPr>
              <w:t>Výtvarné umění 1947–2000</w:t>
            </w:r>
            <w:r w:rsidRPr="009775E9">
              <w:t>,</w:t>
            </w:r>
            <w:r w:rsidRPr="009775E9">
              <w:rPr>
                <w:i/>
              </w:rPr>
              <w:t xml:space="preserve"> </w:t>
            </w:r>
            <w:r w:rsidRPr="009775E9">
              <w:t xml:space="preserve">Muzeum umění Olomouc – Muzeum moderního umění, od 2013). </w:t>
            </w:r>
          </w:p>
          <w:p w:rsidR="00F356C7" w:rsidRPr="009775E9" w:rsidRDefault="00F356C7" w:rsidP="00772A54">
            <w:pPr>
              <w:autoSpaceDE w:val="0"/>
              <w:autoSpaceDN w:val="0"/>
              <w:adjustRightInd w:val="0"/>
              <w:jc w:val="both"/>
              <w:rPr>
                <w:b/>
              </w:rPr>
            </w:pPr>
            <w:r w:rsidRPr="009775E9">
              <w:t>Pravidelně publikuje ve výtvarném čtvrtletníku </w:t>
            </w:r>
            <w:r w:rsidRPr="009775E9">
              <w:rPr>
                <w:i/>
              </w:rPr>
              <w:t>Prostor Zlín</w:t>
            </w:r>
            <w:r w:rsidRPr="009775E9">
              <w:t>.</w:t>
            </w:r>
          </w:p>
          <w:p w:rsidR="00F356C7" w:rsidRPr="009775E9" w:rsidRDefault="00F356C7" w:rsidP="00772A54">
            <w:pPr>
              <w:jc w:val="both"/>
              <w:rPr>
                <w:b/>
              </w:rPr>
            </w:pPr>
          </w:p>
        </w:tc>
      </w:tr>
      <w:tr w:rsidR="00F356C7" w:rsidRPr="009775E9" w:rsidTr="00772A54">
        <w:trPr>
          <w:trHeight w:val="218"/>
        </w:trPr>
        <w:tc>
          <w:tcPr>
            <w:tcW w:w="9859" w:type="dxa"/>
            <w:gridSpan w:val="11"/>
            <w:shd w:val="clear" w:color="auto" w:fill="F7CAAC"/>
          </w:tcPr>
          <w:p w:rsidR="00F356C7" w:rsidRPr="009775E9" w:rsidRDefault="00F356C7" w:rsidP="00772A54">
            <w:pPr>
              <w:rPr>
                <w:b/>
              </w:rPr>
            </w:pPr>
            <w:r w:rsidRPr="009775E9">
              <w:rPr>
                <w:b/>
              </w:rPr>
              <w:t>Působení v zahraničí</w:t>
            </w:r>
          </w:p>
        </w:tc>
      </w:tr>
      <w:tr w:rsidR="00F356C7" w:rsidRPr="009775E9" w:rsidTr="00772A54">
        <w:trPr>
          <w:trHeight w:val="328"/>
        </w:trPr>
        <w:tc>
          <w:tcPr>
            <w:tcW w:w="9859" w:type="dxa"/>
            <w:gridSpan w:val="11"/>
          </w:tcPr>
          <w:p w:rsidR="00F356C7" w:rsidRPr="009775E9" w:rsidRDefault="00F356C7" w:rsidP="00772A54">
            <w:pPr>
              <w:rPr>
                <w:b/>
                <w:color w:val="FF0000"/>
              </w:rPr>
            </w:pPr>
          </w:p>
        </w:tc>
      </w:tr>
      <w:tr w:rsidR="00F356C7" w:rsidRPr="009775E9" w:rsidTr="00772A54">
        <w:trPr>
          <w:cantSplit/>
          <w:trHeight w:val="470"/>
        </w:trPr>
        <w:tc>
          <w:tcPr>
            <w:tcW w:w="2518" w:type="dxa"/>
            <w:shd w:val="clear" w:color="auto" w:fill="F7CAAC"/>
          </w:tcPr>
          <w:p w:rsidR="00F356C7" w:rsidRPr="009775E9" w:rsidRDefault="00F356C7" w:rsidP="00772A54">
            <w:pPr>
              <w:jc w:val="both"/>
              <w:rPr>
                <w:b/>
              </w:rPr>
            </w:pPr>
            <w:r w:rsidRPr="009775E9">
              <w:rPr>
                <w:b/>
              </w:rPr>
              <w:t xml:space="preserve">Podpis </w:t>
            </w:r>
          </w:p>
        </w:tc>
        <w:tc>
          <w:tcPr>
            <w:tcW w:w="4536" w:type="dxa"/>
            <w:gridSpan w:val="5"/>
          </w:tcPr>
          <w:p w:rsidR="00F356C7" w:rsidRPr="009775E9" w:rsidRDefault="00620A9B" w:rsidP="00772A54">
            <w:pPr>
              <w:jc w:val="both"/>
            </w:pPr>
            <w:r>
              <w:t>v</w:t>
            </w:r>
            <w:r w:rsidR="00187508">
              <w:t xml:space="preserve">. </w:t>
            </w:r>
            <w:r w:rsidR="00F356C7">
              <w:t>r.</w:t>
            </w:r>
          </w:p>
        </w:tc>
        <w:tc>
          <w:tcPr>
            <w:tcW w:w="786" w:type="dxa"/>
            <w:gridSpan w:val="2"/>
            <w:shd w:val="clear" w:color="auto" w:fill="F7CAAC"/>
          </w:tcPr>
          <w:p w:rsidR="00F356C7" w:rsidRPr="009775E9" w:rsidRDefault="00F356C7" w:rsidP="00772A54">
            <w:pPr>
              <w:jc w:val="both"/>
            </w:pPr>
            <w:r w:rsidRPr="009775E9">
              <w:rPr>
                <w:b/>
              </w:rPr>
              <w:t>datum</w:t>
            </w:r>
          </w:p>
        </w:tc>
        <w:tc>
          <w:tcPr>
            <w:tcW w:w="2019" w:type="dxa"/>
            <w:gridSpan w:val="3"/>
          </w:tcPr>
          <w:p w:rsidR="00F356C7" w:rsidRPr="009775E9" w:rsidRDefault="00F356C7" w:rsidP="00772A54">
            <w:pPr>
              <w:jc w:val="both"/>
            </w:pPr>
            <w:r>
              <w:t>20. 5. 2018</w:t>
            </w:r>
          </w:p>
        </w:tc>
      </w:tr>
    </w:tbl>
    <w:p w:rsidR="00EE4FFE" w:rsidRDefault="00EE4FFE"/>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56C7" w:rsidTr="00772A54">
        <w:tc>
          <w:tcPr>
            <w:tcW w:w="9859" w:type="dxa"/>
            <w:gridSpan w:val="11"/>
            <w:tcBorders>
              <w:bottom w:val="double" w:sz="4" w:space="0" w:color="auto"/>
            </w:tcBorders>
            <w:shd w:val="clear" w:color="auto" w:fill="BDD6EE"/>
          </w:tcPr>
          <w:p w:rsidR="00F356C7" w:rsidRDefault="00F356C7" w:rsidP="00772A54">
            <w:pPr>
              <w:jc w:val="both"/>
              <w:rPr>
                <w:b/>
                <w:sz w:val="28"/>
              </w:rPr>
            </w:pPr>
            <w:r>
              <w:rPr>
                <w:b/>
                <w:sz w:val="28"/>
              </w:rPr>
              <w:lastRenderedPageBreak/>
              <w:t>C-I – Personální zabezpečení</w:t>
            </w:r>
          </w:p>
        </w:tc>
      </w:tr>
      <w:tr w:rsidR="00F356C7" w:rsidRPr="00E93358" w:rsidTr="00772A54">
        <w:tc>
          <w:tcPr>
            <w:tcW w:w="2518" w:type="dxa"/>
            <w:tcBorders>
              <w:top w:val="double" w:sz="4" w:space="0" w:color="auto"/>
            </w:tcBorders>
            <w:shd w:val="clear" w:color="auto" w:fill="F7CAAC"/>
          </w:tcPr>
          <w:p w:rsidR="00F356C7" w:rsidRPr="00E93358" w:rsidRDefault="00F356C7" w:rsidP="00772A54">
            <w:pPr>
              <w:jc w:val="both"/>
              <w:rPr>
                <w:b/>
              </w:rPr>
            </w:pPr>
            <w:r w:rsidRPr="00E93358">
              <w:rPr>
                <w:b/>
              </w:rPr>
              <w:t>Vysoká škola</w:t>
            </w:r>
          </w:p>
        </w:tc>
        <w:tc>
          <w:tcPr>
            <w:tcW w:w="7341" w:type="dxa"/>
            <w:gridSpan w:val="10"/>
          </w:tcPr>
          <w:p w:rsidR="00F356C7" w:rsidRPr="00E93358" w:rsidRDefault="00F356C7" w:rsidP="00772A54">
            <w:pPr>
              <w:jc w:val="both"/>
            </w:pPr>
            <w:r w:rsidRPr="00E93358">
              <w:t>Univerzita Tomáše Bati ve Zlíně</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Součást vysoké školy</w:t>
            </w:r>
          </w:p>
        </w:tc>
        <w:tc>
          <w:tcPr>
            <w:tcW w:w="7341" w:type="dxa"/>
            <w:gridSpan w:val="10"/>
          </w:tcPr>
          <w:p w:rsidR="00F356C7" w:rsidRPr="00E93358" w:rsidRDefault="00F356C7" w:rsidP="00772A54">
            <w:pPr>
              <w:jc w:val="both"/>
            </w:pPr>
            <w:r w:rsidRPr="00E93358">
              <w:t>Fakulta multimediálních komunikací</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Název studijního programu</w:t>
            </w:r>
          </w:p>
        </w:tc>
        <w:tc>
          <w:tcPr>
            <w:tcW w:w="7341" w:type="dxa"/>
            <w:gridSpan w:val="10"/>
          </w:tcPr>
          <w:p w:rsidR="00F356C7" w:rsidRPr="00E93358" w:rsidRDefault="00F356C7" w:rsidP="0080445E">
            <w:pPr>
              <w:jc w:val="both"/>
            </w:pPr>
            <w:r w:rsidRPr="00E93358">
              <w:t>Arts Management</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Jméno a příjmení</w:t>
            </w:r>
          </w:p>
        </w:tc>
        <w:tc>
          <w:tcPr>
            <w:tcW w:w="4536" w:type="dxa"/>
            <w:gridSpan w:val="5"/>
          </w:tcPr>
          <w:p w:rsidR="00F356C7" w:rsidRPr="00E93358" w:rsidRDefault="00F356C7" w:rsidP="00772A54">
            <w:pPr>
              <w:jc w:val="both"/>
            </w:pPr>
            <w:r w:rsidRPr="00E93358">
              <w:t>Darina Hlinková</w:t>
            </w:r>
          </w:p>
        </w:tc>
        <w:tc>
          <w:tcPr>
            <w:tcW w:w="709" w:type="dxa"/>
            <w:shd w:val="clear" w:color="auto" w:fill="F7CAAC"/>
          </w:tcPr>
          <w:p w:rsidR="00F356C7" w:rsidRPr="00E93358" w:rsidRDefault="00F356C7" w:rsidP="00772A54">
            <w:pPr>
              <w:jc w:val="both"/>
              <w:rPr>
                <w:b/>
              </w:rPr>
            </w:pPr>
            <w:r w:rsidRPr="00E93358">
              <w:rPr>
                <w:b/>
              </w:rPr>
              <w:t>Tituly</w:t>
            </w:r>
          </w:p>
        </w:tc>
        <w:tc>
          <w:tcPr>
            <w:tcW w:w="2096" w:type="dxa"/>
            <w:gridSpan w:val="4"/>
          </w:tcPr>
          <w:p w:rsidR="00F356C7" w:rsidRPr="00E93358" w:rsidRDefault="00F356C7" w:rsidP="00772A54">
            <w:pPr>
              <w:jc w:val="both"/>
            </w:pPr>
            <w:r w:rsidRPr="00E93358">
              <w:t>PhDr. BcA., Ph.D.</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Rok narození</w:t>
            </w:r>
          </w:p>
        </w:tc>
        <w:tc>
          <w:tcPr>
            <w:tcW w:w="829" w:type="dxa"/>
          </w:tcPr>
          <w:p w:rsidR="00F356C7" w:rsidRPr="00E93358" w:rsidRDefault="00F356C7" w:rsidP="00772A54">
            <w:pPr>
              <w:jc w:val="both"/>
            </w:pPr>
            <w:r w:rsidRPr="00E93358">
              <w:t>1984</w:t>
            </w:r>
          </w:p>
        </w:tc>
        <w:tc>
          <w:tcPr>
            <w:tcW w:w="1721" w:type="dxa"/>
            <w:shd w:val="clear" w:color="auto" w:fill="F7CAAC"/>
          </w:tcPr>
          <w:p w:rsidR="00F356C7" w:rsidRPr="00E93358" w:rsidRDefault="00F356C7" w:rsidP="00772A54">
            <w:pPr>
              <w:jc w:val="both"/>
              <w:rPr>
                <w:b/>
              </w:rPr>
            </w:pPr>
            <w:r w:rsidRPr="00E93358">
              <w:rPr>
                <w:b/>
              </w:rPr>
              <w:t>typ vztahu k VŠ</w:t>
            </w:r>
          </w:p>
        </w:tc>
        <w:tc>
          <w:tcPr>
            <w:tcW w:w="992" w:type="dxa"/>
            <w:gridSpan w:val="2"/>
          </w:tcPr>
          <w:p w:rsidR="00F356C7" w:rsidRPr="00E93358" w:rsidRDefault="00F356C7" w:rsidP="00772A54">
            <w:pPr>
              <w:jc w:val="both"/>
            </w:pPr>
            <w:r w:rsidRPr="00E93358">
              <w:t>DPP</w:t>
            </w:r>
          </w:p>
        </w:tc>
        <w:tc>
          <w:tcPr>
            <w:tcW w:w="994" w:type="dxa"/>
            <w:shd w:val="clear" w:color="auto" w:fill="F7CAAC"/>
          </w:tcPr>
          <w:p w:rsidR="00F356C7" w:rsidRPr="00E93358" w:rsidRDefault="00F356C7" w:rsidP="00772A54">
            <w:pPr>
              <w:jc w:val="both"/>
              <w:rPr>
                <w:b/>
              </w:rPr>
            </w:pPr>
            <w:r w:rsidRPr="00E93358">
              <w:rPr>
                <w:b/>
              </w:rPr>
              <w:t>rozsah</w:t>
            </w:r>
          </w:p>
        </w:tc>
        <w:tc>
          <w:tcPr>
            <w:tcW w:w="709" w:type="dxa"/>
          </w:tcPr>
          <w:p w:rsidR="00F356C7" w:rsidRPr="00E93358" w:rsidRDefault="00F356C7" w:rsidP="00772A54">
            <w:pPr>
              <w:jc w:val="both"/>
            </w:pPr>
          </w:p>
        </w:tc>
        <w:tc>
          <w:tcPr>
            <w:tcW w:w="709" w:type="dxa"/>
            <w:gridSpan w:val="2"/>
            <w:shd w:val="clear" w:color="auto" w:fill="F7CAAC"/>
          </w:tcPr>
          <w:p w:rsidR="00F356C7" w:rsidRPr="00E93358" w:rsidRDefault="00F356C7" w:rsidP="00772A54">
            <w:pPr>
              <w:jc w:val="both"/>
              <w:rPr>
                <w:b/>
              </w:rPr>
            </w:pPr>
            <w:r w:rsidRPr="00E93358">
              <w:rPr>
                <w:b/>
              </w:rPr>
              <w:t>do</w:t>
            </w:r>
          </w:p>
          <w:p w:rsidR="00F356C7" w:rsidRPr="00E93358" w:rsidRDefault="00F356C7" w:rsidP="00772A54">
            <w:pPr>
              <w:jc w:val="both"/>
              <w:rPr>
                <w:b/>
              </w:rPr>
            </w:pPr>
            <w:r w:rsidRPr="00E93358">
              <w:rPr>
                <w:b/>
              </w:rPr>
              <w:t>kdy</w:t>
            </w:r>
          </w:p>
        </w:tc>
        <w:tc>
          <w:tcPr>
            <w:tcW w:w="1387" w:type="dxa"/>
            <w:gridSpan w:val="2"/>
          </w:tcPr>
          <w:p w:rsidR="00F356C7" w:rsidRPr="00E93358" w:rsidRDefault="00F356C7" w:rsidP="00772A54">
            <w:pPr>
              <w:jc w:val="both"/>
            </w:pPr>
          </w:p>
        </w:tc>
      </w:tr>
      <w:tr w:rsidR="00F356C7" w:rsidRPr="00E93358" w:rsidTr="00772A54">
        <w:tc>
          <w:tcPr>
            <w:tcW w:w="5068" w:type="dxa"/>
            <w:gridSpan w:val="3"/>
            <w:shd w:val="clear" w:color="auto" w:fill="F7CAAC"/>
          </w:tcPr>
          <w:p w:rsidR="00F356C7" w:rsidRPr="00E93358" w:rsidRDefault="00F356C7" w:rsidP="00772A54">
            <w:pPr>
              <w:jc w:val="both"/>
              <w:rPr>
                <w:b/>
              </w:rPr>
            </w:pPr>
            <w:r w:rsidRPr="00E93358">
              <w:rPr>
                <w:b/>
              </w:rPr>
              <w:t>Typ vztahu na součásti VŠ, která uskutečňuje st. program</w:t>
            </w:r>
          </w:p>
        </w:tc>
        <w:tc>
          <w:tcPr>
            <w:tcW w:w="992" w:type="dxa"/>
            <w:gridSpan w:val="2"/>
          </w:tcPr>
          <w:p w:rsidR="00F356C7" w:rsidRPr="00E93358" w:rsidRDefault="00F356C7" w:rsidP="00772A54">
            <w:pPr>
              <w:jc w:val="both"/>
            </w:pPr>
            <w:r w:rsidRPr="00E93358">
              <w:rPr>
                <w:rFonts w:eastAsia="Calibri"/>
              </w:rPr>
              <w:t>DPP</w:t>
            </w:r>
          </w:p>
        </w:tc>
        <w:tc>
          <w:tcPr>
            <w:tcW w:w="994" w:type="dxa"/>
            <w:shd w:val="clear" w:color="auto" w:fill="F7CAAC"/>
          </w:tcPr>
          <w:p w:rsidR="00F356C7" w:rsidRPr="00E93358" w:rsidRDefault="00F356C7" w:rsidP="00772A54">
            <w:pPr>
              <w:jc w:val="both"/>
              <w:rPr>
                <w:b/>
              </w:rPr>
            </w:pPr>
            <w:r w:rsidRPr="00E93358">
              <w:rPr>
                <w:b/>
              </w:rPr>
              <w:t>rozsah</w:t>
            </w:r>
          </w:p>
        </w:tc>
        <w:tc>
          <w:tcPr>
            <w:tcW w:w="709" w:type="dxa"/>
          </w:tcPr>
          <w:p w:rsidR="00F356C7" w:rsidRPr="00E93358" w:rsidRDefault="00F356C7" w:rsidP="00772A54">
            <w:pPr>
              <w:jc w:val="both"/>
            </w:pPr>
          </w:p>
        </w:tc>
        <w:tc>
          <w:tcPr>
            <w:tcW w:w="709" w:type="dxa"/>
            <w:gridSpan w:val="2"/>
            <w:shd w:val="clear" w:color="auto" w:fill="F7CAAC"/>
          </w:tcPr>
          <w:p w:rsidR="00F356C7" w:rsidRPr="00E93358" w:rsidRDefault="00F356C7" w:rsidP="00772A54">
            <w:pPr>
              <w:jc w:val="both"/>
              <w:rPr>
                <w:b/>
              </w:rPr>
            </w:pPr>
            <w:r w:rsidRPr="00E93358">
              <w:rPr>
                <w:b/>
              </w:rPr>
              <w:t>do kdy</w:t>
            </w:r>
          </w:p>
        </w:tc>
        <w:tc>
          <w:tcPr>
            <w:tcW w:w="1387" w:type="dxa"/>
            <w:gridSpan w:val="2"/>
          </w:tcPr>
          <w:p w:rsidR="00F356C7" w:rsidRPr="00E93358" w:rsidRDefault="00F356C7" w:rsidP="00772A54">
            <w:pPr>
              <w:jc w:val="both"/>
            </w:pPr>
          </w:p>
        </w:tc>
      </w:tr>
      <w:tr w:rsidR="00F356C7" w:rsidRPr="00E93358" w:rsidTr="00772A54">
        <w:tc>
          <w:tcPr>
            <w:tcW w:w="6060" w:type="dxa"/>
            <w:gridSpan w:val="5"/>
            <w:shd w:val="clear" w:color="auto" w:fill="F7CAAC"/>
          </w:tcPr>
          <w:p w:rsidR="00F356C7" w:rsidRPr="00E93358" w:rsidRDefault="00F356C7" w:rsidP="00772A54">
            <w:pPr>
              <w:jc w:val="both"/>
              <w:rPr>
                <w:b/>
              </w:rPr>
            </w:pPr>
            <w:r w:rsidRPr="00E93358">
              <w:rPr>
                <w:b/>
              </w:rPr>
              <w:t>Další současná působení jako akademický pracovník na jiných VŠ</w:t>
            </w:r>
          </w:p>
          <w:p w:rsidR="00F356C7" w:rsidRPr="00E93358" w:rsidRDefault="00F356C7" w:rsidP="00772A54">
            <w:pPr>
              <w:autoSpaceDE w:val="0"/>
              <w:autoSpaceDN w:val="0"/>
              <w:adjustRightInd w:val="0"/>
              <w:rPr>
                <w:rFonts w:eastAsia="Calibri"/>
              </w:rPr>
            </w:pPr>
          </w:p>
        </w:tc>
        <w:tc>
          <w:tcPr>
            <w:tcW w:w="1703" w:type="dxa"/>
            <w:gridSpan w:val="2"/>
            <w:shd w:val="clear" w:color="auto" w:fill="F7CAAC"/>
          </w:tcPr>
          <w:p w:rsidR="00F356C7" w:rsidRPr="00E93358" w:rsidRDefault="00F356C7" w:rsidP="00772A54">
            <w:pPr>
              <w:jc w:val="both"/>
              <w:rPr>
                <w:b/>
              </w:rPr>
            </w:pPr>
            <w:r w:rsidRPr="00E93358">
              <w:rPr>
                <w:b/>
              </w:rPr>
              <w:t>typ prac. vztahu</w:t>
            </w:r>
          </w:p>
        </w:tc>
        <w:tc>
          <w:tcPr>
            <w:tcW w:w="2096" w:type="dxa"/>
            <w:gridSpan w:val="4"/>
            <w:shd w:val="clear" w:color="auto" w:fill="F7CAAC"/>
          </w:tcPr>
          <w:p w:rsidR="00F356C7" w:rsidRPr="00E93358" w:rsidRDefault="00F356C7" w:rsidP="00772A54">
            <w:pPr>
              <w:jc w:val="both"/>
              <w:rPr>
                <w:b/>
              </w:rPr>
            </w:pPr>
            <w:r w:rsidRPr="00E93358">
              <w:rPr>
                <w:b/>
              </w:rPr>
              <w:t>rozsah</w:t>
            </w: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9859" w:type="dxa"/>
            <w:gridSpan w:val="11"/>
            <w:shd w:val="clear" w:color="auto" w:fill="F7CAAC"/>
          </w:tcPr>
          <w:p w:rsidR="00F356C7" w:rsidRPr="00E93358" w:rsidRDefault="00F356C7" w:rsidP="00772A54">
            <w:r w:rsidRPr="00E93358">
              <w:rPr>
                <w:b/>
              </w:rPr>
              <w:t>Předměty příslušného studijního programu a způsob zapojení do jejich výuky, příp. další zapojení do uskutečňování studijního programu</w:t>
            </w:r>
          </w:p>
        </w:tc>
      </w:tr>
      <w:tr w:rsidR="00F356C7" w:rsidRPr="00E93358" w:rsidTr="00772A54">
        <w:trPr>
          <w:trHeight w:val="1118"/>
        </w:trPr>
        <w:tc>
          <w:tcPr>
            <w:tcW w:w="9859" w:type="dxa"/>
            <w:gridSpan w:val="11"/>
            <w:tcBorders>
              <w:top w:val="nil"/>
            </w:tcBorders>
          </w:tcPr>
          <w:p w:rsidR="00F356C7" w:rsidRDefault="00F356C7" w:rsidP="00772A54">
            <w:pPr>
              <w:jc w:val="both"/>
            </w:pPr>
          </w:p>
          <w:p w:rsidR="00F356C7" w:rsidRPr="00E93358" w:rsidRDefault="00F356C7" w:rsidP="00772A54">
            <w:pPr>
              <w:jc w:val="both"/>
            </w:pPr>
            <w:r w:rsidRPr="00E93358">
              <w:t>M</w:t>
            </w:r>
            <w:r>
              <w:t>etodika výstav – cvičící, garant</w:t>
            </w:r>
            <w:r w:rsidRPr="00E93358">
              <w:t xml:space="preserve"> – PF, KF</w:t>
            </w:r>
          </w:p>
          <w:p w:rsidR="00F356C7" w:rsidRPr="00E93358" w:rsidRDefault="00F356C7" w:rsidP="00772A54">
            <w:pPr>
              <w:jc w:val="both"/>
            </w:pPr>
            <w:r w:rsidRPr="00E93358">
              <w:t xml:space="preserve">Management umění – přednášející, </w:t>
            </w:r>
            <w:r>
              <w:t>vede seminář, garant</w:t>
            </w:r>
            <w:r w:rsidRPr="00E93358">
              <w:t xml:space="preserve"> – PF</w:t>
            </w:r>
          </w:p>
          <w:p w:rsidR="00F356C7" w:rsidRPr="00E93358" w:rsidRDefault="00F356C7" w:rsidP="00772A54">
            <w:pPr>
              <w:jc w:val="both"/>
            </w:pPr>
            <w:r w:rsidRPr="00E93358">
              <w:t>Management umění</w:t>
            </w:r>
            <w:r>
              <w:t xml:space="preserve"> – přednášející, garant</w:t>
            </w:r>
            <w:r w:rsidRPr="00E93358">
              <w:t xml:space="preserve"> – KF</w:t>
            </w:r>
          </w:p>
          <w:p w:rsidR="00F356C7" w:rsidRPr="00E93358" w:rsidRDefault="00F356C7" w:rsidP="00772A54">
            <w:pPr>
              <w:jc w:val="both"/>
            </w:pPr>
          </w:p>
        </w:tc>
      </w:tr>
      <w:tr w:rsidR="00F356C7" w:rsidRPr="00E93358" w:rsidTr="00772A54">
        <w:tc>
          <w:tcPr>
            <w:tcW w:w="9859" w:type="dxa"/>
            <w:gridSpan w:val="11"/>
            <w:shd w:val="clear" w:color="auto" w:fill="F7CAAC"/>
          </w:tcPr>
          <w:p w:rsidR="00F356C7" w:rsidRPr="00E93358" w:rsidRDefault="00F356C7" w:rsidP="00772A54">
            <w:pPr>
              <w:jc w:val="both"/>
            </w:pPr>
            <w:r w:rsidRPr="00E93358">
              <w:rPr>
                <w:b/>
              </w:rPr>
              <w:t xml:space="preserve">Údaje o vzdělání na VŠ </w:t>
            </w:r>
          </w:p>
        </w:tc>
      </w:tr>
      <w:tr w:rsidR="00F356C7" w:rsidRPr="00E93358" w:rsidTr="00772A54">
        <w:trPr>
          <w:trHeight w:val="1055"/>
        </w:trPr>
        <w:tc>
          <w:tcPr>
            <w:tcW w:w="9859" w:type="dxa"/>
            <w:gridSpan w:val="11"/>
          </w:tcPr>
          <w:p w:rsidR="00F356C7" w:rsidRDefault="00F356C7" w:rsidP="00772A54">
            <w:pPr>
              <w:autoSpaceDE w:val="0"/>
              <w:autoSpaceDN w:val="0"/>
              <w:adjustRightInd w:val="0"/>
              <w:rPr>
                <w:rFonts w:eastAsia="Calibri"/>
              </w:rPr>
            </w:pPr>
          </w:p>
          <w:p w:rsidR="00F356C7" w:rsidRDefault="00F356C7" w:rsidP="00772A54">
            <w:pPr>
              <w:autoSpaceDE w:val="0"/>
              <w:autoSpaceDN w:val="0"/>
              <w:adjustRightInd w:val="0"/>
              <w:rPr>
                <w:rFonts w:eastAsia="Calibri"/>
              </w:rPr>
            </w:pPr>
            <w:r>
              <w:rPr>
                <w:rFonts w:eastAsia="Calibri"/>
              </w:rPr>
              <w:t xml:space="preserve">2010-2014: Masarykova univerzita, </w:t>
            </w:r>
            <w:r w:rsidRPr="00E93358">
              <w:rPr>
                <w:rFonts w:eastAsia="Calibri"/>
              </w:rPr>
              <w:t>Pedagogická faku</w:t>
            </w:r>
            <w:r>
              <w:rPr>
                <w:rFonts w:eastAsia="Calibri"/>
              </w:rPr>
              <w:t>lta, Specializace v pedagogice, Výtvarná výchova -Fototerapie pro seniory, Ph.D.</w:t>
            </w:r>
          </w:p>
          <w:p w:rsidR="00F356C7" w:rsidRPr="00E93358" w:rsidRDefault="00F356C7" w:rsidP="00772A54">
            <w:pPr>
              <w:autoSpaceDE w:val="0"/>
              <w:autoSpaceDN w:val="0"/>
              <w:adjustRightInd w:val="0"/>
              <w:rPr>
                <w:rFonts w:eastAsia="Calibri"/>
              </w:rPr>
            </w:pPr>
            <w:r>
              <w:rPr>
                <w:rFonts w:eastAsia="Calibri"/>
              </w:rPr>
              <w:t>2012-2014: Masarykova univerzita, </w:t>
            </w:r>
            <w:r w:rsidRPr="00E93358">
              <w:rPr>
                <w:rFonts w:eastAsia="Calibri"/>
              </w:rPr>
              <w:t>Filozo</w:t>
            </w:r>
            <w:r>
              <w:rPr>
                <w:rFonts w:eastAsia="Calibri"/>
              </w:rPr>
              <w:t xml:space="preserve">fická fakulta, Muzeologie, Muzejní pedagogika, </w:t>
            </w:r>
            <w:r w:rsidRPr="00E93358">
              <w:rPr>
                <w:rFonts w:eastAsia="Calibri"/>
              </w:rPr>
              <w:t>PhDr.</w:t>
            </w:r>
          </w:p>
          <w:p w:rsidR="00F356C7" w:rsidRPr="00E93358" w:rsidRDefault="00F356C7" w:rsidP="00772A54">
            <w:pPr>
              <w:jc w:val="both"/>
              <w:rPr>
                <w:b/>
              </w:rPr>
            </w:pPr>
          </w:p>
        </w:tc>
      </w:tr>
      <w:tr w:rsidR="00F356C7" w:rsidRPr="00E93358" w:rsidTr="00772A54">
        <w:tc>
          <w:tcPr>
            <w:tcW w:w="9859" w:type="dxa"/>
            <w:gridSpan w:val="11"/>
            <w:shd w:val="clear" w:color="auto" w:fill="F7CAAC"/>
          </w:tcPr>
          <w:p w:rsidR="00F356C7" w:rsidRPr="00E93358" w:rsidRDefault="00F356C7" w:rsidP="00772A54">
            <w:pPr>
              <w:jc w:val="both"/>
              <w:rPr>
                <w:b/>
              </w:rPr>
            </w:pPr>
            <w:r w:rsidRPr="00E93358">
              <w:rPr>
                <w:b/>
              </w:rPr>
              <w:t>Údaje o odborném působení od absolvování VŠ</w:t>
            </w:r>
          </w:p>
        </w:tc>
      </w:tr>
      <w:tr w:rsidR="00F356C7" w:rsidRPr="00E93358" w:rsidTr="00772A54">
        <w:trPr>
          <w:trHeight w:val="977"/>
        </w:trPr>
        <w:tc>
          <w:tcPr>
            <w:tcW w:w="9859" w:type="dxa"/>
            <w:gridSpan w:val="11"/>
          </w:tcPr>
          <w:p w:rsidR="00F356C7" w:rsidRDefault="00F356C7" w:rsidP="00772A54">
            <w:pPr>
              <w:jc w:val="both"/>
              <w:rPr>
                <w:rFonts w:eastAsia="Calibri"/>
              </w:rPr>
            </w:pPr>
          </w:p>
          <w:p w:rsidR="00F356C7" w:rsidRDefault="00F356C7" w:rsidP="00772A54">
            <w:pPr>
              <w:jc w:val="both"/>
            </w:pPr>
            <w:r>
              <w:rPr>
                <w:rFonts w:eastAsia="Calibri"/>
              </w:rPr>
              <w:t>2014-dosud: Střední škola umělecko</w:t>
            </w:r>
            <w:r w:rsidRPr="00E93358">
              <w:rPr>
                <w:rFonts w:eastAsia="Calibri"/>
              </w:rPr>
              <w:t>manažerská</w:t>
            </w:r>
            <w:r>
              <w:rPr>
                <w:rFonts w:eastAsia="Calibri"/>
              </w:rPr>
              <w:t>, s.r.</w:t>
            </w:r>
            <w:r w:rsidRPr="00E93358">
              <w:rPr>
                <w:rFonts w:eastAsia="Calibri"/>
              </w:rPr>
              <w:t>o.</w:t>
            </w:r>
            <w:r>
              <w:rPr>
                <w:rFonts w:eastAsia="Calibri"/>
              </w:rPr>
              <w:t xml:space="preserve"> - </w:t>
            </w:r>
            <w:r w:rsidRPr="00E93358">
              <w:t>Public Relations</w:t>
            </w:r>
            <w:r>
              <w:rPr>
                <w:rFonts w:eastAsia="Calibri"/>
              </w:rPr>
              <w:t xml:space="preserve">, </w:t>
            </w:r>
            <w:r w:rsidRPr="00E93358">
              <w:t>vedoucí Ateliéru fotografie</w:t>
            </w:r>
            <w:r>
              <w:rPr>
                <w:rFonts w:eastAsia="Calibri"/>
              </w:rPr>
              <w:t xml:space="preserve">, </w:t>
            </w:r>
            <w:r w:rsidRPr="00E93358">
              <w:t>učitelka předmětu Dějiny umění</w:t>
            </w:r>
          </w:p>
          <w:p w:rsidR="00F356C7" w:rsidRPr="00A418B2" w:rsidRDefault="00F356C7" w:rsidP="00772A54">
            <w:pPr>
              <w:jc w:val="both"/>
              <w:rPr>
                <w:rFonts w:eastAsia="Calibri"/>
              </w:rPr>
            </w:pPr>
          </w:p>
        </w:tc>
      </w:tr>
      <w:tr w:rsidR="00F356C7" w:rsidRPr="00E93358" w:rsidTr="00772A54">
        <w:trPr>
          <w:trHeight w:val="250"/>
        </w:trPr>
        <w:tc>
          <w:tcPr>
            <w:tcW w:w="9859" w:type="dxa"/>
            <w:gridSpan w:val="11"/>
            <w:shd w:val="clear" w:color="auto" w:fill="F7CAAC"/>
          </w:tcPr>
          <w:p w:rsidR="00F356C7" w:rsidRPr="00E93358" w:rsidRDefault="00F356C7" w:rsidP="00772A54">
            <w:pPr>
              <w:jc w:val="both"/>
            </w:pPr>
            <w:r w:rsidRPr="00E93358">
              <w:rPr>
                <w:b/>
              </w:rPr>
              <w:t>Zkušenosti s vedením kvalifikačních a rigorózních prací</w:t>
            </w:r>
          </w:p>
        </w:tc>
      </w:tr>
      <w:tr w:rsidR="00F356C7" w:rsidRPr="00E93358" w:rsidTr="00772A54">
        <w:trPr>
          <w:trHeight w:val="1105"/>
        </w:trPr>
        <w:tc>
          <w:tcPr>
            <w:tcW w:w="9859" w:type="dxa"/>
            <w:gridSpan w:val="11"/>
          </w:tcPr>
          <w:p w:rsidR="00F356C7" w:rsidRPr="00E93358" w:rsidRDefault="00F356C7" w:rsidP="00772A54">
            <w:pPr>
              <w:jc w:val="both"/>
            </w:pPr>
          </w:p>
        </w:tc>
      </w:tr>
      <w:tr w:rsidR="00F356C7" w:rsidRPr="00E93358" w:rsidTr="00772A54">
        <w:trPr>
          <w:cantSplit/>
        </w:trPr>
        <w:tc>
          <w:tcPr>
            <w:tcW w:w="3347" w:type="dxa"/>
            <w:gridSpan w:val="2"/>
            <w:tcBorders>
              <w:top w:val="single" w:sz="12" w:space="0" w:color="auto"/>
            </w:tcBorders>
            <w:shd w:val="clear" w:color="auto" w:fill="F7CAAC"/>
          </w:tcPr>
          <w:p w:rsidR="00F356C7" w:rsidRPr="00E93358" w:rsidRDefault="00F356C7" w:rsidP="00772A54">
            <w:pPr>
              <w:jc w:val="both"/>
            </w:pPr>
            <w:r w:rsidRPr="00E93358">
              <w:rPr>
                <w:b/>
              </w:rPr>
              <w:t xml:space="preserve">Obor habilitačního řízení </w:t>
            </w:r>
          </w:p>
        </w:tc>
        <w:tc>
          <w:tcPr>
            <w:tcW w:w="2245" w:type="dxa"/>
            <w:gridSpan w:val="2"/>
            <w:tcBorders>
              <w:top w:val="single" w:sz="12" w:space="0" w:color="auto"/>
            </w:tcBorders>
            <w:shd w:val="clear" w:color="auto" w:fill="F7CAAC"/>
          </w:tcPr>
          <w:p w:rsidR="00F356C7" w:rsidRPr="00E93358" w:rsidRDefault="00F356C7" w:rsidP="00772A54">
            <w:pPr>
              <w:jc w:val="both"/>
            </w:pPr>
            <w:r w:rsidRPr="00E93358">
              <w:rPr>
                <w:b/>
              </w:rPr>
              <w:t>Rok udělení hodnosti</w:t>
            </w:r>
          </w:p>
        </w:tc>
        <w:tc>
          <w:tcPr>
            <w:tcW w:w="2248" w:type="dxa"/>
            <w:gridSpan w:val="4"/>
            <w:tcBorders>
              <w:top w:val="single" w:sz="12" w:space="0" w:color="auto"/>
              <w:right w:val="single" w:sz="12" w:space="0" w:color="auto"/>
            </w:tcBorders>
            <w:shd w:val="clear" w:color="auto" w:fill="F7CAAC"/>
          </w:tcPr>
          <w:p w:rsidR="00F356C7" w:rsidRPr="00E93358" w:rsidRDefault="00F356C7" w:rsidP="00772A54">
            <w:pPr>
              <w:jc w:val="both"/>
            </w:pPr>
            <w:r w:rsidRPr="00E93358">
              <w:rPr>
                <w:b/>
              </w:rPr>
              <w:t>Řízení konáno na VŠ</w:t>
            </w:r>
          </w:p>
        </w:tc>
        <w:tc>
          <w:tcPr>
            <w:tcW w:w="2019" w:type="dxa"/>
            <w:gridSpan w:val="3"/>
            <w:tcBorders>
              <w:top w:val="single" w:sz="12" w:space="0" w:color="auto"/>
              <w:left w:val="single" w:sz="12" w:space="0" w:color="auto"/>
            </w:tcBorders>
            <w:shd w:val="clear" w:color="auto" w:fill="F7CAAC"/>
          </w:tcPr>
          <w:p w:rsidR="00F356C7" w:rsidRPr="00E93358" w:rsidRDefault="00F356C7" w:rsidP="00772A54">
            <w:pPr>
              <w:jc w:val="both"/>
              <w:rPr>
                <w:b/>
              </w:rPr>
            </w:pPr>
            <w:r w:rsidRPr="00E93358">
              <w:rPr>
                <w:b/>
              </w:rPr>
              <w:t>Ohlasy publikací</w:t>
            </w:r>
          </w:p>
          <w:p w:rsidR="00F356C7" w:rsidRPr="00E93358" w:rsidRDefault="00F356C7" w:rsidP="00772A54">
            <w:pPr>
              <w:rPr>
                <w:b/>
              </w:rPr>
            </w:pPr>
          </w:p>
        </w:tc>
      </w:tr>
      <w:tr w:rsidR="00F356C7" w:rsidRPr="00E93358" w:rsidTr="00772A54">
        <w:trPr>
          <w:cantSplit/>
        </w:trPr>
        <w:tc>
          <w:tcPr>
            <w:tcW w:w="3347" w:type="dxa"/>
            <w:gridSpan w:val="2"/>
          </w:tcPr>
          <w:p w:rsidR="00F356C7" w:rsidRPr="00E93358" w:rsidRDefault="00F356C7" w:rsidP="00772A54">
            <w:pPr>
              <w:jc w:val="both"/>
            </w:pPr>
          </w:p>
        </w:tc>
        <w:tc>
          <w:tcPr>
            <w:tcW w:w="2245" w:type="dxa"/>
            <w:gridSpan w:val="2"/>
          </w:tcPr>
          <w:p w:rsidR="00F356C7" w:rsidRPr="00E93358" w:rsidRDefault="00F356C7" w:rsidP="00772A54">
            <w:pPr>
              <w:jc w:val="both"/>
            </w:pPr>
          </w:p>
        </w:tc>
        <w:tc>
          <w:tcPr>
            <w:tcW w:w="2248" w:type="dxa"/>
            <w:gridSpan w:val="4"/>
            <w:tcBorders>
              <w:right w:val="single" w:sz="12" w:space="0" w:color="auto"/>
            </w:tcBorders>
          </w:tcPr>
          <w:p w:rsidR="00F356C7" w:rsidRPr="00E93358" w:rsidRDefault="00F356C7" w:rsidP="00772A54">
            <w:pPr>
              <w:jc w:val="both"/>
            </w:pPr>
          </w:p>
        </w:tc>
        <w:tc>
          <w:tcPr>
            <w:tcW w:w="632" w:type="dxa"/>
            <w:tcBorders>
              <w:left w:val="single" w:sz="12" w:space="0" w:color="auto"/>
            </w:tcBorders>
            <w:shd w:val="clear" w:color="auto" w:fill="F7CAAC"/>
          </w:tcPr>
          <w:p w:rsidR="00F356C7" w:rsidRPr="00271E29" w:rsidRDefault="00F356C7" w:rsidP="00772A54">
            <w:pPr>
              <w:jc w:val="both"/>
              <w:rPr>
                <w:sz w:val="18"/>
                <w:szCs w:val="18"/>
              </w:rPr>
            </w:pPr>
            <w:r w:rsidRPr="00271E29">
              <w:rPr>
                <w:b/>
                <w:sz w:val="18"/>
                <w:szCs w:val="18"/>
              </w:rPr>
              <w:t>WOS</w:t>
            </w:r>
          </w:p>
        </w:tc>
        <w:tc>
          <w:tcPr>
            <w:tcW w:w="693" w:type="dxa"/>
            <w:shd w:val="clear" w:color="auto" w:fill="F7CAAC"/>
          </w:tcPr>
          <w:p w:rsidR="00F356C7" w:rsidRPr="00271E29" w:rsidRDefault="00F356C7" w:rsidP="00772A54">
            <w:pPr>
              <w:jc w:val="both"/>
              <w:rPr>
                <w:sz w:val="18"/>
                <w:szCs w:val="18"/>
              </w:rPr>
            </w:pPr>
            <w:r w:rsidRPr="00271E29">
              <w:rPr>
                <w:b/>
                <w:sz w:val="18"/>
                <w:szCs w:val="18"/>
              </w:rPr>
              <w:t>Scopus</w:t>
            </w:r>
          </w:p>
        </w:tc>
        <w:tc>
          <w:tcPr>
            <w:tcW w:w="694" w:type="dxa"/>
            <w:shd w:val="clear" w:color="auto" w:fill="F7CAAC"/>
          </w:tcPr>
          <w:p w:rsidR="00F356C7" w:rsidRPr="00271E29" w:rsidRDefault="00F356C7" w:rsidP="00772A54">
            <w:pPr>
              <w:jc w:val="both"/>
              <w:rPr>
                <w:sz w:val="18"/>
                <w:szCs w:val="18"/>
              </w:rPr>
            </w:pPr>
            <w:r w:rsidRPr="00271E29">
              <w:rPr>
                <w:b/>
                <w:sz w:val="18"/>
                <w:szCs w:val="18"/>
              </w:rPr>
              <w:t>ostatní</w:t>
            </w:r>
          </w:p>
        </w:tc>
      </w:tr>
      <w:tr w:rsidR="00F356C7" w:rsidRPr="00E93358" w:rsidTr="00772A54">
        <w:trPr>
          <w:cantSplit/>
          <w:trHeight w:val="70"/>
        </w:trPr>
        <w:tc>
          <w:tcPr>
            <w:tcW w:w="3347" w:type="dxa"/>
            <w:gridSpan w:val="2"/>
            <w:shd w:val="clear" w:color="auto" w:fill="F7CAAC"/>
          </w:tcPr>
          <w:p w:rsidR="00F356C7" w:rsidRPr="00E93358" w:rsidRDefault="00F356C7" w:rsidP="00772A54">
            <w:pPr>
              <w:jc w:val="both"/>
            </w:pPr>
            <w:r w:rsidRPr="00E93358">
              <w:rPr>
                <w:b/>
              </w:rPr>
              <w:t>Obor jmenovacího řízení</w:t>
            </w:r>
          </w:p>
        </w:tc>
        <w:tc>
          <w:tcPr>
            <w:tcW w:w="2245" w:type="dxa"/>
            <w:gridSpan w:val="2"/>
            <w:shd w:val="clear" w:color="auto" w:fill="F7CAAC"/>
          </w:tcPr>
          <w:p w:rsidR="00F356C7" w:rsidRPr="00E93358" w:rsidRDefault="00F356C7" w:rsidP="00772A54">
            <w:pPr>
              <w:jc w:val="both"/>
            </w:pPr>
            <w:r w:rsidRPr="00E93358">
              <w:rPr>
                <w:b/>
              </w:rPr>
              <w:t>Rok udělení hodnosti</w:t>
            </w:r>
          </w:p>
        </w:tc>
        <w:tc>
          <w:tcPr>
            <w:tcW w:w="2248" w:type="dxa"/>
            <w:gridSpan w:val="4"/>
            <w:tcBorders>
              <w:right w:val="single" w:sz="12" w:space="0" w:color="auto"/>
            </w:tcBorders>
            <w:shd w:val="clear" w:color="auto" w:fill="F7CAAC"/>
          </w:tcPr>
          <w:p w:rsidR="00F356C7" w:rsidRPr="00E93358" w:rsidRDefault="00F356C7" w:rsidP="00772A54">
            <w:pPr>
              <w:jc w:val="both"/>
            </w:pPr>
            <w:r w:rsidRPr="00E93358">
              <w:rPr>
                <w:b/>
              </w:rPr>
              <w:t>Řízení konáno na VŠ</w:t>
            </w:r>
          </w:p>
        </w:tc>
        <w:tc>
          <w:tcPr>
            <w:tcW w:w="632" w:type="dxa"/>
            <w:vMerge w:val="restart"/>
            <w:tcBorders>
              <w:left w:val="single" w:sz="12" w:space="0" w:color="auto"/>
            </w:tcBorders>
          </w:tcPr>
          <w:p w:rsidR="00F356C7" w:rsidRPr="00E93358" w:rsidRDefault="00F356C7" w:rsidP="00772A54">
            <w:pPr>
              <w:jc w:val="both"/>
              <w:rPr>
                <w:b/>
              </w:rPr>
            </w:pPr>
          </w:p>
        </w:tc>
        <w:tc>
          <w:tcPr>
            <w:tcW w:w="693" w:type="dxa"/>
            <w:vMerge w:val="restart"/>
          </w:tcPr>
          <w:p w:rsidR="00F356C7" w:rsidRPr="00E93358" w:rsidRDefault="00F356C7" w:rsidP="00772A54">
            <w:pPr>
              <w:jc w:val="both"/>
              <w:rPr>
                <w:b/>
              </w:rPr>
            </w:pPr>
          </w:p>
        </w:tc>
        <w:tc>
          <w:tcPr>
            <w:tcW w:w="694" w:type="dxa"/>
            <w:vMerge w:val="restart"/>
          </w:tcPr>
          <w:p w:rsidR="00F356C7" w:rsidRPr="00E93358" w:rsidRDefault="00F356C7" w:rsidP="00772A54">
            <w:pPr>
              <w:jc w:val="both"/>
              <w:rPr>
                <w:b/>
              </w:rPr>
            </w:pPr>
          </w:p>
        </w:tc>
      </w:tr>
      <w:tr w:rsidR="00F356C7" w:rsidRPr="00E93358" w:rsidTr="00772A54">
        <w:trPr>
          <w:trHeight w:val="205"/>
        </w:trPr>
        <w:tc>
          <w:tcPr>
            <w:tcW w:w="3347" w:type="dxa"/>
            <w:gridSpan w:val="2"/>
          </w:tcPr>
          <w:p w:rsidR="00F356C7" w:rsidRPr="00E93358" w:rsidRDefault="00F356C7" w:rsidP="00772A54">
            <w:pPr>
              <w:jc w:val="both"/>
            </w:pPr>
          </w:p>
        </w:tc>
        <w:tc>
          <w:tcPr>
            <w:tcW w:w="2245" w:type="dxa"/>
            <w:gridSpan w:val="2"/>
          </w:tcPr>
          <w:p w:rsidR="00F356C7" w:rsidRPr="00E93358" w:rsidRDefault="00F356C7" w:rsidP="00772A54">
            <w:pPr>
              <w:jc w:val="both"/>
            </w:pPr>
          </w:p>
        </w:tc>
        <w:tc>
          <w:tcPr>
            <w:tcW w:w="2248" w:type="dxa"/>
            <w:gridSpan w:val="4"/>
            <w:tcBorders>
              <w:right w:val="single" w:sz="12" w:space="0" w:color="auto"/>
            </w:tcBorders>
          </w:tcPr>
          <w:p w:rsidR="00F356C7" w:rsidRPr="00E93358" w:rsidRDefault="00F356C7" w:rsidP="00772A54">
            <w:pPr>
              <w:jc w:val="both"/>
            </w:pPr>
          </w:p>
        </w:tc>
        <w:tc>
          <w:tcPr>
            <w:tcW w:w="632" w:type="dxa"/>
            <w:vMerge/>
            <w:tcBorders>
              <w:left w:val="single" w:sz="12" w:space="0" w:color="auto"/>
            </w:tcBorders>
            <w:vAlign w:val="center"/>
          </w:tcPr>
          <w:p w:rsidR="00F356C7" w:rsidRPr="00E93358" w:rsidRDefault="00F356C7" w:rsidP="00772A54">
            <w:pPr>
              <w:rPr>
                <w:b/>
              </w:rPr>
            </w:pPr>
          </w:p>
        </w:tc>
        <w:tc>
          <w:tcPr>
            <w:tcW w:w="693" w:type="dxa"/>
            <w:vMerge/>
            <w:vAlign w:val="center"/>
          </w:tcPr>
          <w:p w:rsidR="00F356C7" w:rsidRPr="00E93358" w:rsidRDefault="00F356C7" w:rsidP="00772A54">
            <w:pPr>
              <w:rPr>
                <w:b/>
              </w:rPr>
            </w:pPr>
          </w:p>
        </w:tc>
        <w:tc>
          <w:tcPr>
            <w:tcW w:w="694" w:type="dxa"/>
            <w:vMerge/>
            <w:vAlign w:val="center"/>
          </w:tcPr>
          <w:p w:rsidR="00F356C7" w:rsidRPr="00E93358" w:rsidRDefault="00F356C7" w:rsidP="00772A54">
            <w:pPr>
              <w:rPr>
                <w:b/>
              </w:rPr>
            </w:pPr>
          </w:p>
        </w:tc>
      </w:tr>
      <w:tr w:rsidR="00F356C7" w:rsidRPr="00E93358" w:rsidTr="00772A54">
        <w:tc>
          <w:tcPr>
            <w:tcW w:w="9859" w:type="dxa"/>
            <w:gridSpan w:val="11"/>
            <w:shd w:val="clear" w:color="auto" w:fill="F7CAAC"/>
          </w:tcPr>
          <w:p w:rsidR="00F356C7" w:rsidRPr="00E93358" w:rsidRDefault="00F356C7" w:rsidP="00772A54">
            <w:pPr>
              <w:jc w:val="both"/>
              <w:rPr>
                <w:b/>
              </w:rPr>
            </w:pPr>
            <w:r w:rsidRPr="00E93358">
              <w:rPr>
                <w:b/>
              </w:rPr>
              <w:t xml:space="preserve">Přehled o nejvýznamnější publikační a další tvůrčí činnosti nebo další profesní činnosti u odborníků z praxe vztahující se k zabezpečovaným předmětům </w:t>
            </w:r>
          </w:p>
        </w:tc>
      </w:tr>
      <w:tr w:rsidR="00F356C7" w:rsidRPr="00E93358" w:rsidTr="00772A54">
        <w:trPr>
          <w:trHeight w:val="1332"/>
        </w:trPr>
        <w:tc>
          <w:tcPr>
            <w:tcW w:w="9859" w:type="dxa"/>
            <w:gridSpan w:val="11"/>
          </w:tcPr>
          <w:p w:rsidR="00F356C7" w:rsidRDefault="00F356C7" w:rsidP="00772A54">
            <w:pPr>
              <w:jc w:val="both"/>
              <w:rPr>
                <w:rFonts w:eastAsia="Calibri"/>
              </w:rPr>
            </w:pPr>
          </w:p>
          <w:p w:rsidR="00F356C7" w:rsidRPr="00E93358" w:rsidRDefault="00F356C7" w:rsidP="00772A54">
            <w:pPr>
              <w:jc w:val="both"/>
              <w:rPr>
                <w:rFonts w:eastAsia="Calibri"/>
              </w:rPr>
            </w:pPr>
            <w:r w:rsidRPr="00E93358">
              <w:rPr>
                <w:rFonts w:eastAsia="Calibri"/>
              </w:rPr>
              <w:t>2010</w:t>
            </w:r>
            <w:r>
              <w:rPr>
                <w:rFonts w:eastAsia="Calibri"/>
              </w:rPr>
              <w:t>-dosud:</w:t>
            </w:r>
            <w:r w:rsidRPr="00E93358">
              <w:rPr>
                <w:rFonts w:eastAsia="Calibri"/>
              </w:rPr>
              <w:t xml:space="preserve"> </w:t>
            </w:r>
            <w:r>
              <w:rPr>
                <w:rFonts w:eastAsia="Calibri"/>
              </w:rPr>
              <w:t xml:space="preserve">Masarykova univerzita, Filozofická fakulta </w:t>
            </w:r>
            <w:r w:rsidRPr="00E93358">
              <w:rPr>
                <w:rFonts w:eastAsia="Calibri"/>
              </w:rPr>
              <w:t xml:space="preserve">– Katedra archeologie a muzeologie </w:t>
            </w:r>
            <w:r>
              <w:rPr>
                <w:rFonts w:eastAsia="Calibri"/>
              </w:rPr>
              <w:t>– externí výuka</w:t>
            </w:r>
          </w:p>
          <w:p w:rsidR="00F356C7" w:rsidRPr="00E93358" w:rsidRDefault="00F356C7" w:rsidP="00772A54">
            <w:pPr>
              <w:jc w:val="both"/>
              <w:rPr>
                <w:rFonts w:eastAsia="Calibri"/>
              </w:rPr>
            </w:pPr>
            <w:r>
              <w:rPr>
                <w:rFonts w:eastAsia="Calibri"/>
              </w:rPr>
              <w:t>2013, 2015: Univerzita Komenského</w:t>
            </w:r>
            <w:r w:rsidRPr="00E93358">
              <w:rPr>
                <w:rFonts w:eastAsia="Calibri"/>
              </w:rPr>
              <w:t>, Bratislava – Katedra etnologie a muzeologie</w:t>
            </w:r>
            <w:r>
              <w:rPr>
                <w:rFonts w:eastAsia="Calibri"/>
              </w:rPr>
              <w:t xml:space="preserve"> – externí výuka</w:t>
            </w:r>
          </w:p>
          <w:p w:rsidR="00F356C7" w:rsidRPr="00E93358" w:rsidRDefault="00F356C7" w:rsidP="00772A54">
            <w:pPr>
              <w:jc w:val="both"/>
              <w:rPr>
                <w:rFonts w:eastAsia="Calibri"/>
              </w:rPr>
            </w:pPr>
            <w:r w:rsidRPr="00E93358">
              <w:rPr>
                <w:rFonts w:eastAsia="Calibri"/>
              </w:rPr>
              <w:t>2014</w:t>
            </w:r>
            <w:r>
              <w:rPr>
                <w:rFonts w:eastAsia="Calibri"/>
              </w:rPr>
              <w:t>-dosud: Mendelovo muzeum Masarykovy univerzity</w:t>
            </w:r>
            <w:r w:rsidRPr="00E93358">
              <w:rPr>
                <w:rFonts w:eastAsia="Calibri"/>
              </w:rPr>
              <w:t xml:space="preserve"> – </w:t>
            </w:r>
            <w:r>
              <w:rPr>
                <w:rFonts w:eastAsia="Calibri"/>
              </w:rPr>
              <w:t xml:space="preserve">spolupráce, </w:t>
            </w:r>
            <w:r w:rsidRPr="00E93358">
              <w:rPr>
                <w:rFonts w:eastAsia="Calibri"/>
              </w:rPr>
              <w:t>edukace</w:t>
            </w:r>
          </w:p>
          <w:p w:rsidR="00F356C7" w:rsidRPr="00E93358" w:rsidRDefault="00F356C7" w:rsidP="00772A54">
            <w:pPr>
              <w:jc w:val="both"/>
              <w:rPr>
                <w:rFonts w:eastAsia="Calibri"/>
              </w:rPr>
            </w:pPr>
            <w:r w:rsidRPr="00E93358">
              <w:rPr>
                <w:rFonts w:eastAsia="Calibri"/>
              </w:rPr>
              <w:t>2014</w:t>
            </w:r>
            <w:r>
              <w:rPr>
                <w:rFonts w:eastAsia="Calibri"/>
              </w:rPr>
              <w:t>-dosud: G</w:t>
            </w:r>
            <w:r w:rsidRPr="00E93358">
              <w:rPr>
                <w:rFonts w:eastAsia="Calibri"/>
              </w:rPr>
              <w:t>alerie GDO, Dobročkovice</w:t>
            </w:r>
            <w:r>
              <w:rPr>
                <w:rFonts w:eastAsia="Calibri"/>
              </w:rPr>
              <w:t xml:space="preserve"> - kurátorka</w:t>
            </w:r>
          </w:p>
          <w:p w:rsidR="00F356C7" w:rsidRPr="00E93358" w:rsidRDefault="00F356C7" w:rsidP="00772A54">
            <w:pPr>
              <w:rPr>
                <w:b/>
              </w:rPr>
            </w:pPr>
          </w:p>
        </w:tc>
      </w:tr>
      <w:tr w:rsidR="00F356C7" w:rsidRPr="00E93358" w:rsidTr="00772A54">
        <w:trPr>
          <w:trHeight w:val="218"/>
        </w:trPr>
        <w:tc>
          <w:tcPr>
            <w:tcW w:w="9859" w:type="dxa"/>
            <w:gridSpan w:val="11"/>
            <w:shd w:val="clear" w:color="auto" w:fill="F7CAAC"/>
          </w:tcPr>
          <w:p w:rsidR="00F356C7" w:rsidRPr="00E93358" w:rsidRDefault="00F356C7" w:rsidP="00772A54">
            <w:pPr>
              <w:rPr>
                <w:b/>
              </w:rPr>
            </w:pPr>
            <w:r w:rsidRPr="00E93358">
              <w:rPr>
                <w:b/>
              </w:rPr>
              <w:t>Působení v zahraničí</w:t>
            </w:r>
          </w:p>
        </w:tc>
      </w:tr>
      <w:tr w:rsidR="00F356C7" w:rsidRPr="00E93358" w:rsidTr="00772A54">
        <w:trPr>
          <w:trHeight w:val="328"/>
        </w:trPr>
        <w:tc>
          <w:tcPr>
            <w:tcW w:w="9859" w:type="dxa"/>
            <w:gridSpan w:val="11"/>
          </w:tcPr>
          <w:p w:rsidR="00F356C7" w:rsidRPr="00E93358" w:rsidRDefault="00F356C7" w:rsidP="00772A54">
            <w:pPr>
              <w:rPr>
                <w:rFonts w:eastAsia="Calibri"/>
              </w:rPr>
            </w:pPr>
          </w:p>
          <w:p w:rsidR="00F356C7" w:rsidRDefault="00F356C7" w:rsidP="00772A54">
            <w:pPr>
              <w:rPr>
                <w:rFonts w:eastAsia="Calibri"/>
              </w:rPr>
            </w:pPr>
            <w:r>
              <w:rPr>
                <w:rFonts w:eastAsia="Calibri"/>
              </w:rPr>
              <w:t>2008/červenec-</w:t>
            </w:r>
            <w:r w:rsidRPr="00E93358">
              <w:rPr>
                <w:rFonts w:eastAsia="Calibri"/>
              </w:rPr>
              <w:t>srpen</w:t>
            </w:r>
            <w:r>
              <w:rPr>
                <w:rFonts w:eastAsia="Calibri"/>
              </w:rPr>
              <w:t>:</w:t>
            </w:r>
            <w:r w:rsidRPr="00E93358">
              <w:rPr>
                <w:rFonts w:eastAsia="Calibri"/>
              </w:rPr>
              <w:t xml:space="preserve"> Výzkum transformace muzeí bývalé DDR, Dresden, Německo</w:t>
            </w:r>
            <w:r>
              <w:rPr>
                <w:rFonts w:eastAsia="Calibri"/>
              </w:rPr>
              <w:t>,</w:t>
            </w:r>
            <w:r w:rsidRPr="00E93358">
              <w:rPr>
                <w:rFonts w:eastAsia="Calibri"/>
              </w:rPr>
              <w:t xml:space="preserve"> Transition Project UNESCO</w:t>
            </w:r>
            <w:r>
              <w:rPr>
                <w:rFonts w:eastAsia="Calibri"/>
              </w:rPr>
              <w:t xml:space="preserve"> </w:t>
            </w:r>
          </w:p>
          <w:p w:rsidR="00F356C7" w:rsidRPr="00E93358" w:rsidRDefault="00F356C7" w:rsidP="00772A54">
            <w:pPr>
              <w:rPr>
                <w:rFonts w:eastAsia="Calibri"/>
              </w:rPr>
            </w:pPr>
            <w:r w:rsidRPr="00E93358">
              <w:rPr>
                <w:rFonts w:eastAsia="Calibri"/>
              </w:rPr>
              <w:t>2009</w:t>
            </w:r>
            <w:r>
              <w:rPr>
                <w:rFonts w:eastAsia="Calibri"/>
              </w:rPr>
              <w:t>/červen-</w:t>
            </w:r>
            <w:r w:rsidRPr="00E93358">
              <w:rPr>
                <w:rFonts w:eastAsia="Calibri"/>
              </w:rPr>
              <w:t>září</w:t>
            </w:r>
            <w:r>
              <w:rPr>
                <w:rFonts w:eastAsia="Calibri"/>
              </w:rPr>
              <w:t>:</w:t>
            </w:r>
            <w:r w:rsidRPr="00E93358">
              <w:rPr>
                <w:rFonts w:eastAsia="Calibri"/>
              </w:rPr>
              <w:t xml:space="preserve"> Výzkum muzeum a transformace po roce 1989, Berlín, Německo</w:t>
            </w:r>
            <w:r>
              <w:rPr>
                <w:rFonts w:eastAsia="Calibri"/>
              </w:rPr>
              <w:t>,</w:t>
            </w:r>
            <w:r w:rsidRPr="00E93358">
              <w:rPr>
                <w:rFonts w:eastAsia="Calibri"/>
              </w:rPr>
              <w:t xml:space="preserve"> Transition Project UNESCO</w:t>
            </w:r>
          </w:p>
          <w:p w:rsidR="00F356C7" w:rsidRPr="00E93358" w:rsidRDefault="00F356C7" w:rsidP="00772A54">
            <w:pPr>
              <w:rPr>
                <w:rFonts w:eastAsia="Calibri"/>
              </w:rPr>
            </w:pPr>
            <w:r w:rsidRPr="00E93358">
              <w:rPr>
                <w:rFonts w:eastAsia="Calibri"/>
              </w:rPr>
              <w:t>2009</w:t>
            </w:r>
            <w:r>
              <w:rPr>
                <w:rFonts w:eastAsia="Calibri"/>
              </w:rPr>
              <w:t>/září-</w:t>
            </w:r>
            <w:r w:rsidRPr="00E93358">
              <w:rPr>
                <w:rFonts w:eastAsia="Calibri"/>
              </w:rPr>
              <w:t>říjen</w:t>
            </w:r>
            <w:r>
              <w:rPr>
                <w:rFonts w:eastAsia="Calibri"/>
              </w:rPr>
              <w:t>:</w:t>
            </w:r>
            <w:r w:rsidRPr="00E93358">
              <w:rPr>
                <w:rFonts w:eastAsia="Calibri"/>
              </w:rPr>
              <w:t xml:space="preserve"> Výzkum muzejních strategií, Stockholm, Švédsko, Grant Mendelova muzea</w:t>
            </w:r>
          </w:p>
          <w:p w:rsidR="00F356C7" w:rsidRDefault="00F356C7" w:rsidP="00772A54">
            <w:pPr>
              <w:rPr>
                <w:rFonts w:eastAsia="Calibri"/>
              </w:rPr>
            </w:pPr>
          </w:p>
          <w:p w:rsidR="00F356C7" w:rsidRPr="00E93358" w:rsidRDefault="00F356C7" w:rsidP="00772A54">
            <w:pPr>
              <w:rPr>
                <w:rFonts w:eastAsia="Calibri"/>
              </w:rPr>
            </w:pPr>
            <w:r>
              <w:rPr>
                <w:rFonts w:eastAsia="Calibri"/>
              </w:rPr>
              <w:lastRenderedPageBreak/>
              <w:t>září 2011/leden</w:t>
            </w:r>
            <w:r w:rsidRPr="00E93358">
              <w:rPr>
                <w:rFonts w:eastAsia="Calibri"/>
              </w:rPr>
              <w:t xml:space="preserve"> 2012: Muzeum fotografie, Reykjavík, Reykjavík, ISL</w:t>
            </w:r>
          </w:p>
          <w:p w:rsidR="00F356C7" w:rsidRPr="00E93358" w:rsidRDefault="00F356C7" w:rsidP="00772A54">
            <w:pPr>
              <w:rPr>
                <w:rFonts w:eastAsia="Calibri"/>
              </w:rPr>
            </w:pPr>
            <w:r>
              <w:rPr>
                <w:rFonts w:eastAsia="Calibri"/>
              </w:rPr>
              <w:t>2012/červenec-září</w:t>
            </w:r>
            <w:r w:rsidRPr="00E93358">
              <w:rPr>
                <w:rFonts w:eastAsia="Calibri"/>
              </w:rPr>
              <w:t>: Malaspina Printmakers Gallery and Studio, Vancouver, Freemover, CAN</w:t>
            </w:r>
          </w:p>
          <w:p w:rsidR="00F356C7" w:rsidRPr="00E93358" w:rsidRDefault="00F356C7" w:rsidP="00772A54">
            <w:pPr>
              <w:rPr>
                <w:b/>
              </w:rPr>
            </w:pPr>
          </w:p>
        </w:tc>
      </w:tr>
      <w:tr w:rsidR="00F356C7" w:rsidRPr="00E93358" w:rsidTr="00772A54">
        <w:trPr>
          <w:cantSplit/>
          <w:trHeight w:val="470"/>
        </w:trPr>
        <w:tc>
          <w:tcPr>
            <w:tcW w:w="2518" w:type="dxa"/>
            <w:shd w:val="clear" w:color="auto" w:fill="F7CAAC"/>
          </w:tcPr>
          <w:p w:rsidR="00F356C7" w:rsidRPr="00E93358" w:rsidRDefault="00F356C7" w:rsidP="00772A54">
            <w:pPr>
              <w:jc w:val="both"/>
              <w:rPr>
                <w:b/>
              </w:rPr>
            </w:pPr>
            <w:r w:rsidRPr="00E93358">
              <w:rPr>
                <w:b/>
              </w:rPr>
              <w:lastRenderedPageBreak/>
              <w:t xml:space="preserve">Podpis </w:t>
            </w:r>
          </w:p>
        </w:tc>
        <w:tc>
          <w:tcPr>
            <w:tcW w:w="4536" w:type="dxa"/>
            <w:gridSpan w:val="5"/>
          </w:tcPr>
          <w:p w:rsidR="00F356C7" w:rsidRPr="00E93358" w:rsidRDefault="00F356C7" w:rsidP="00772A54">
            <w:pPr>
              <w:jc w:val="both"/>
            </w:pPr>
            <w:r>
              <w:t>v.</w:t>
            </w:r>
            <w:r w:rsidR="00187508">
              <w:t xml:space="preserve"> </w:t>
            </w:r>
            <w:r>
              <w:t>r.</w:t>
            </w:r>
          </w:p>
        </w:tc>
        <w:tc>
          <w:tcPr>
            <w:tcW w:w="786" w:type="dxa"/>
            <w:gridSpan w:val="2"/>
            <w:shd w:val="clear" w:color="auto" w:fill="F7CAAC"/>
          </w:tcPr>
          <w:p w:rsidR="00F356C7" w:rsidRPr="00E93358" w:rsidRDefault="00F356C7" w:rsidP="00772A54">
            <w:pPr>
              <w:jc w:val="both"/>
            </w:pPr>
            <w:r w:rsidRPr="00E93358">
              <w:rPr>
                <w:b/>
              </w:rPr>
              <w:t>datum</w:t>
            </w:r>
          </w:p>
        </w:tc>
        <w:tc>
          <w:tcPr>
            <w:tcW w:w="2019" w:type="dxa"/>
            <w:gridSpan w:val="3"/>
          </w:tcPr>
          <w:p w:rsidR="00F356C7" w:rsidRPr="00E93358" w:rsidRDefault="00F356C7" w:rsidP="00772A54">
            <w:pPr>
              <w:jc w:val="both"/>
            </w:pPr>
            <w:r>
              <w:t>20. 5. 2018</w:t>
            </w:r>
          </w:p>
        </w:tc>
      </w:tr>
    </w:tbl>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56C7" w:rsidTr="00772A54">
        <w:tc>
          <w:tcPr>
            <w:tcW w:w="9859" w:type="dxa"/>
            <w:gridSpan w:val="11"/>
            <w:tcBorders>
              <w:bottom w:val="double" w:sz="4" w:space="0" w:color="auto"/>
            </w:tcBorders>
            <w:shd w:val="clear" w:color="auto" w:fill="BDD6EE"/>
          </w:tcPr>
          <w:p w:rsidR="00F356C7" w:rsidRDefault="00F356C7" w:rsidP="00772A54">
            <w:pPr>
              <w:jc w:val="both"/>
              <w:rPr>
                <w:b/>
                <w:sz w:val="28"/>
              </w:rPr>
            </w:pPr>
            <w:r>
              <w:rPr>
                <w:b/>
                <w:sz w:val="28"/>
              </w:rPr>
              <w:lastRenderedPageBreak/>
              <w:t>C-I – Personální zabezpečení</w:t>
            </w:r>
          </w:p>
        </w:tc>
      </w:tr>
      <w:tr w:rsidR="00F356C7" w:rsidTr="00772A54">
        <w:tc>
          <w:tcPr>
            <w:tcW w:w="2518" w:type="dxa"/>
            <w:tcBorders>
              <w:top w:val="double" w:sz="4" w:space="0" w:color="auto"/>
            </w:tcBorders>
            <w:shd w:val="clear" w:color="auto" w:fill="F7CAAC"/>
          </w:tcPr>
          <w:p w:rsidR="00F356C7" w:rsidRDefault="00F356C7" w:rsidP="00772A54">
            <w:pPr>
              <w:jc w:val="both"/>
              <w:rPr>
                <w:b/>
              </w:rPr>
            </w:pPr>
            <w:r>
              <w:rPr>
                <w:b/>
              </w:rPr>
              <w:t>Vysoká škola</w:t>
            </w:r>
          </w:p>
        </w:tc>
        <w:tc>
          <w:tcPr>
            <w:tcW w:w="7341" w:type="dxa"/>
            <w:gridSpan w:val="10"/>
          </w:tcPr>
          <w:p w:rsidR="00F356C7" w:rsidRDefault="00F356C7" w:rsidP="00772A54">
            <w:pPr>
              <w:jc w:val="both"/>
            </w:pPr>
            <w:r>
              <w:t>Univerzita Tomáše Bati ve Zlíně</w:t>
            </w:r>
          </w:p>
        </w:tc>
      </w:tr>
      <w:tr w:rsidR="00F356C7" w:rsidTr="00772A54">
        <w:tc>
          <w:tcPr>
            <w:tcW w:w="2518" w:type="dxa"/>
            <w:shd w:val="clear" w:color="auto" w:fill="F7CAAC"/>
          </w:tcPr>
          <w:p w:rsidR="00F356C7" w:rsidRDefault="00F356C7" w:rsidP="00772A54">
            <w:pPr>
              <w:jc w:val="both"/>
              <w:rPr>
                <w:b/>
              </w:rPr>
            </w:pPr>
            <w:r>
              <w:rPr>
                <w:b/>
              </w:rPr>
              <w:t>Součást vysoké školy</w:t>
            </w:r>
          </w:p>
        </w:tc>
        <w:tc>
          <w:tcPr>
            <w:tcW w:w="7341" w:type="dxa"/>
            <w:gridSpan w:val="10"/>
          </w:tcPr>
          <w:p w:rsidR="00F356C7" w:rsidRDefault="00F356C7" w:rsidP="00772A54">
            <w:pPr>
              <w:jc w:val="both"/>
            </w:pPr>
            <w:r>
              <w:t>Fakulta multimediálních komunikací</w:t>
            </w:r>
          </w:p>
        </w:tc>
      </w:tr>
      <w:tr w:rsidR="00F356C7" w:rsidTr="00772A54">
        <w:tc>
          <w:tcPr>
            <w:tcW w:w="2518" w:type="dxa"/>
            <w:shd w:val="clear" w:color="auto" w:fill="F7CAAC"/>
          </w:tcPr>
          <w:p w:rsidR="00F356C7" w:rsidRDefault="00F356C7" w:rsidP="00772A54">
            <w:pPr>
              <w:jc w:val="both"/>
              <w:rPr>
                <w:b/>
              </w:rPr>
            </w:pPr>
            <w:r>
              <w:rPr>
                <w:b/>
              </w:rPr>
              <w:t>Název studijního programu</w:t>
            </w:r>
          </w:p>
        </w:tc>
        <w:tc>
          <w:tcPr>
            <w:tcW w:w="7341" w:type="dxa"/>
            <w:gridSpan w:val="10"/>
          </w:tcPr>
          <w:p w:rsidR="00F356C7" w:rsidRDefault="00F356C7" w:rsidP="0080445E">
            <w:pPr>
              <w:jc w:val="both"/>
            </w:pPr>
            <w:r>
              <w:t>Arts Management</w:t>
            </w:r>
          </w:p>
        </w:tc>
      </w:tr>
      <w:tr w:rsidR="00F356C7" w:rsidTr="00772A54">
        <w:tc>
          <w:tcPr>
            <w:tcW w:w="2518" w:type="dxa"/>
            <w:shd w:val="clear" w:color="auto" w:fill="F7CAAC"/>
          </w:tcPr>
          <w:p w:rsidR="00F356C7" w:rsidRDefault="00F356C7" w:rsidP="00772A54">
            <w:pPr>
              <w:jc w:val="both"/>
              <w:rPr>
                <w:b/>
              </w:rPr>
            </w:pPr>
            <w:r>
              <w:rPr>
                <w:b/>
              </w:rPr>
              <w:t>Jméno a příjmení</w:t>
            </w:r>
          </w:p>
        </w:tc>
        <w:tc>
          <w:tcPr>
            <w:tcW w:w="4536" w:type="dxa"/>
            <w:gridSpan w:val="5"/>
          </w:tcPr>
          <w:p w:rsidR="00F356C7" w:rsidRDefault="00F356C7" w:rsidP="00772A54">
            <w:pPr>
              <w:jc w:val="both"/>
            </w:pPr>
            <w:r>
              <w:t>Vít Jakubíček</w:t>
            </w:r>
          </w:p>
        </w:tc>
        <w:tc>
          <w:tcPr>
            <w:tcW w:w="709" w:type="dxa"/>
            <w:shd w:val="clear" w:color="auto" w:fill="F7CAAC"/>
          </w:tcPr>
          <w:p w:rsidR="00F356C7" w:rsidRDefault="00F356C7" w:rsidP="00772A54">
            <w:pPr>
              <w:jc w:val="both"/>
              <w:rPr>
                <w:b/>
              </w:rPr>
            </w:pPr>
            <w:r>
              <w:rPr>
                <w:b/>
              </w:rPr>
              <w:t>Tituly</w:t>
            </w:r>
          </w:p>
        </w:tc>
        <w:tc>
          <w:tcPr>
            <w:tcW w:w="2096" w:type="dxa"/>
            <w:gridSpan w:val="4"/>
          </w:tcPr>
          <w:p w:rsidR="00F356C7" w:rsidRDefault="00F356C7" w:rsidP="00772A54">
            <w:pPr>
              <w:jc w:val="both"/>
            </w:pPr>
            <w:r>
              <w:t>Mgr.</w:t>
            </w:r>
          </w:p>
        </w:tc>
      </w:tr>
      <w:tr w:rsidR="00F356C7" w:rsidTr="00772A54">
        <w:tc>
          <w:tcPr>
            <w:tcW w:w="2518" w:type="dxa"/>
            <w:shd w:val="clear" w:color="auto" w:fill="F7CAAC"/>
          </w:tcPr>
          <w:p w:rsidR="00F356C7" w:rsidRDefault="00F356C7" w:rsidP="00772A54">
            <w:pPr>
              <w:jc w:val="both"/>
              <w:rPr>
                <w:b/>
              </w:rPr>
            </w:pPr>
            <w:r>
              <w:rPr>
                <w:b/>
              </w:rPr>
              <w:t>Rok narození</w:t>
            </w:r>
          </w:p>
        </w:tc>
        <w:tc>
          <w:tcPr>
            <w:tcW w:w="829" w:type="dxa"/>
          </w:tcPr>
          <w:p w:rsidR="00F356C7" w:rsidRPr="00051081" w:rsidRDefault="00F356C7" w:rsidP="00772A54">
            <w:pPr>
              <w:jc w:val="both"/>
            </w:pPr>
            <w:r w:rsidRPr="00051081">
              <w:t>19</w:t>
            </w:r>
            <w:r>
              <w:t>87</w:t>
            </w:r>
          </w:p>
        </w:tc>
        <w:tc>
          <w:tcPr>
            <w:tcW w:w="1721" w:type="dxa"/>
            <w:shd w:val="clear" w:color="auto" w:fill="F7CAAC"/>
          </w:tcPr>
          <w:p w:rsidR="00F356C7" w:rsidRDefault="00F356C7" w:rsidP="00772A54">
            <w:pPr>
              <w:jc w:val="both"/>
              <w:rPr>
                <w:b/>
              </w:rPr>
            </w:pPr>
            <w:r>
              <w:rPr>
                <w:b/>
              </w:rPr>
              <w:t>typ vztahu k VŠ</w:t>
            </w:r>
          </w:p>
        </w:tc>
        <w:tc>
          <w:tcPr>
            <w:tcW w:w="992" w:type="dxa"/>
            <w:gridSpan w:val="2"/>
          </w:tcPr>
          <w:p w:rsidR="00F356C7" w:rsidRPr="00051081" w:rsidRDefault="00F356C7" w:rsidP="00772A54">
            <w:pPr>
              <w:jc w:val="both"/>
            </w:pPr>
            <w:r>
              <w:rPr>
                <w:rFonts w:eastAsia="Calibri"/>
              </w:rPr>
              <w:t>pp</w:t>
            </w:r>
          </w:p>
        </w:tc>
        <w:tc>
          <w:tcPr>
            <w:tcW w:w="994" w:type="dxa"/>
            <w:shd w:val="clear" w:color="auto" w:fill="F7CAAC"/>
          </w:tcPr>
          <w:p w:rsidR="00F356C7" w:rsidRDefault="00F356C7" w:rsidP="00772A54">
            <w:pPr>
              <w:jc w:val="both"/>
              <w:rPr>
                <w:b/>
              </w:rPr>
            </w:pPr>
            <w:r>
              <w:rPr>
                <w:b/>
              </w:rPr>
              <w:t>rozsah</w:t>
            </w:r>
          </w:p>
        </w:tc>
        <w:tc>
          <w:tcPr>
            <w:tcW w:w="709" w:type="dxa"/>
          </w:tcPr>
          <w:p w:rsidR="00F356C7" w:rsidRPr="00051081" w:rsidRDefault="00F356C7" w:rsidP="00772A54">
            <w:pPr>
              <w:jc w:val="both"/>
            </w:pPr>
            <w:r>
              <w:t>20h/t</w:t>
            </w:r>
          </w:p>
        </w:tc>
        <w:tc>
          <w:tcPr>
            <w:tcW w:w="709" w:type="dxa"/>
            <w:gridSpan w:val="2"/>
            <w:shd w:val="clear" w:color="auto" w:fill="F7CAAC"/>
          </w:tcPr>
          <w:p w:rsidR="00F356C7" w:rsidRDefault="00F356C7" w:rsidP="00772A54">
            <w:pPr>
              <w:jc w:val="both"/>
              <w:rPr>
                <w:b/>
              </w:rPr>
            </w:pPr>
            <w:r>
              <w:rPr>
                <w:b/>
              </w:rPr>
              <w:t>do kdy</w:t>
            </w:r>
          </w:p>
        </w:tc>
        <w:tc>
          <w:tcPr>
            <w:tcW w:w="1387" w:type="dxa"/>
            <w:gridSpan w:val="2"/>
          </w:tcPr>
          <w:p w:rsidR="00F356C7" w:rsidRPr="00051081" w:rsidRDefault="00F356C7" w:rsidP="00772A54">
            <w:pPr>
              <w:jc w:val="both"/>
            </w:pPr>
          </w:p>
        </w:tc>
      </w:tr>
      <w:tr w:rsidR="00F356C7" w:rsidTr="00772A54">
        <w:tc>
          <w:tcPr>
            <w:tcW w:w="5068" w:type="dxa"/>
            <w:gridSpan w:val="3"/>
            <w:shd w:val="clear" w:color="auto" w:fill="F7CAAC"/>
          </w:tcPr>
          <w:p w:rsidR="00F356C7" w:rsidRDefault="00F356C7" w:rsidP="00772A54">
            <w:pPr>
              <w:jc w:val="both"/>
              <w:rPr>
                <w:b/>
              </w:rPr>
            </w:pPr>
            <w:r>
              <w:rPr>
                <w:b/>
              </w:rPr>
              <w:t>Typ vztahu na součásti VŠ, která uskutečňuje st. program</w:t>
            </w:r>
          </w:p>
        </w:tc>
        <w:tc>
          <w:tcPr>
            <w:tcW w:w="992" w:type="dxa"/>
            <w:gridSpan w:val="2"/>
          </w:tcPr>
          <w:p w:rsidR="00F356C7" w:rsidRPr="00051081" w:rsidRDefault="00F356C7" w:rsidP="00772A54">
            <w:pPr>
              <w:jc w:val="both"/>
            </w:pPr>
            <w:r>
              <w:rPr>
                <w:rFonts w:eastAsia="Calibri"/>
              </w:rPr>
              <w:t>pp</w:t>
            </w:r>
          </w:p>
        </w:tc>
        <w:tc>
          <w:tcPr>
            <w:tcW w:w="994" w:type="dxa"/>
            <w:shd w:val="clear" w:color="auto" w:fill="F7CAAC"/>
          </w:tcPr>
          <w:p w:rsidR="00F356C7" w:rsidRDefault="00F356C7" w:rsidP="00772A54">
            <w:pPr>
              <w:jc w:val="both"/>
              <w:rPr>
                <w:b/>
              </w:rPr>
            </w:pPr>
            <w:r>
              <w:rPr>
                <w:b/>
              </w:rPr>
              <w:t>rozsah</w:t>
            </w:r>
          </w:p>
        </w:tc>
        <w:tc>
          <w:tcPr>
            <w:tcW w:w="709" w:type="dxa"/>
          </w:tcPr>
          <w:p w:rsidR="00F356C7" w:rsidRPr="00051081" w:rsidRDefault="00F356C7" w:rsidP="00772A54">
            <w:pPr>
              <w:jc w:val="both"/>
            </w:pPr>
            <w:r>
              <w:t>20h/t</w:t>
            </w:r>
          </w:p>
        </w:tc>
        <w:tc>
          <w:tcPr>
            <w:tcW w:w="709" w:type="dxa"/>
            <w:gridSpan w:val="2"/>
            <w:shd w:val="clear" w:color="auto" w:fill="F7CAAC"/>
          </w:tcPr>
          <w:p w:rsidR="00F356C7" w:rsidRDefault="00F356C7" w:rsidP="00772A54">
            <w:pPr>
              <w:jc w:val="both"/>
              <w:rPr>
                <w:b/>
              </w:rPr>
            </w:pPr>
            <w:r>
              <w:rPr>
                <w:b/>
              </w:rPr>
              <w:t>do kdy</w:t>
            </w:r>
          </w:p>
        </w:tc>
        <w:tc>
          <w:tcPr>
            <w:tcW w:w="1387" w:type="dxa"/>
            <w:gridSpan w:val="2"/>
          </w:tcPr>
          <w:p w:rsidR="00F356C7" w:rsidRDefault="00F356C7" w:rsidP="00772A54">
            <w:pPr>
              <w:jc w:val="both"/>
            </w:pPr>
          </w:p>
        </w:tc>
      </w:tr>
      <w:tr w:rsidR="00F356C7" w:rsidTr="00772A54">
        <w:tc>
          <w:tcPr>
            <w:tcW w:w="6060" w:type="dxa"/>
            <w:gridSpan w:val="5"/>
            <w:shd w:val="clear" w:color="auto" w:fill="F7CAAC"/>
          </w:tcPr>
          <w:p w:rsidR="00F356C7" w:rsidRPr="00F83714" w:rsidRDefault="00F356C7" w:rsidP="00772A54">
            <w:pPr>
              <w:jc w:val="both"/>
              <w:rPr>
                <w:b/>
              </w:rPr>
            </w:pPr>
            <w:r w:rsidRPr="00B17BC0">
              <w:rPr>
                <w:b/>
              </w:rPr>
              <w:t>Další současná působení jako akademický pracovník na jiných VŠ</w:t>
            </w:r>
          </w:p>
        </w:tc>
        <w:tc>
          <w:tcPr>
            <w:tcW w:w="1703" w:type="dxa"/>
            <w:gridSpan w:val="2"/>
            <w:shd w:val="clear" w:color="auto" w:fill="F7CAAC"/>
          </w:tcPr>
          <w:p w:rsidR="00F356C7" w:rsidRDefault="00F356C7" w:rsidP="00772A54">
            <w:pPr>
              <w:jc w:val="both"/>
              <w:rPr>
                <w:b/>
              </w:rPr>
            </w:pPr>
            <w:r>
              <w:rPr>
                <w:b/>
              </w:rPr>
              <w:t>typ prac. vztahu</w:t>
            </w:r>
          </w:p>
        </w:tc>
        <w:tc>
          <w:tcPr>
            <w:tcW w:w="2096" w:type="dxa"/>
            <w:gridSpan w:val="4"/>
            <w:shd w:val="clear" w:color="auto" w:fill="F7CAAC"/>
          </w:tcPr>
          <w:p w:rsidR="00F356C7" w:rsidRDefault="00F356C7" w:rsidP="00772A54">
            <w:pPr>
              <w:jc w:val="both"/>
              <w:rPr>
                <w:b/>
              </w:rPr>
            </w:pPr>
            <w:r>
              <w:rPr>
                <w:b/>
              </w:rPr>
              <w:t>rozsah</w:t>
            </w:r>
          </w:p>
        </w:tc>
      </w:tr>
      <w:tr w:rsidR="00F356C7" w:rsidTr="00772A54">
        <w:tc>
          <w:tcPr>
            <w:tcW w:w="6060" w:type="dxa"/>
            <w:gridSpan w:val="5"/>
          </w:tcPr>
          <w:p w:rsidR="00F356C7" w:rsidRDefault="00F356C7" w:rsidP="00772A54">
            <w:pPr>
              <w:jc w:val="both"/>
            </w:pPr>
            <w:r>
              <w:t>Vysoké učení technické v Brně, Fakulta výtvarného umění</w:t>
            </w:r>
          </w:p>
        </w:tc>
        <w:tc>
          <w:tcPr>
            <w:tcW w:w="1703" w:type="dxa"/>
            <w:gridSpan w:val="2"/>
          </w:tcPr>
          <w:p w:rsidR="00F356C7" w:rsidRDefault="00F356C7" w:rsidP="00772A54">
            <w:pPr>
              <w:jc w:val="both"/>
            </w:pPr>
            <w:r>
              <w:t>DPP</w:t>
            </w:r>
          </w:p>
        </w:tc>
        <w:tc>
          <w:tcPr>
            <w:tcW w:w="2096" w:type="dxa"/>
            <w:gridSpan w:val="4"/>
          </w:tcPr>
          <w:p w:rsidR="00F356C7" w:rsidRDefault="00F356C7" w:rsidP="00772A54">
            <w:pPr>
              <w:jc w:val="both"/>
            </w:pPr>
            <w:r>
              <w:t>36h za semestr</w:t>
            </w:r>
          </w:p>
        </w:tc>
      </w:tr>
      <w:tr w:rsidR="00F356C7" w:rsidTr="00772A54">
        <w:tc>
          <w:tcPr>
            <w:tcW w:w="6060" w:type="dxa"/>
            <w:gridSpan w:val="5"/>
          </w:tcPr>
          <w:p w:rsidR="00F356C7" w:rsidRDefault="00F356C7" w:rsidP="00772A54">
            <w:pPr>
              <w:jc w:val="both"/>
            </w:pPr>
          </w:p>
        </w:tc>
        <w:tc>
          <w:tcPr>
            <w:tcW w:w="1703" w:type="dxa"/>
            <w:gridSpan w:val="2"/>
          </w:tcPr>
          <w:p w:rsidR="00F356C7" w:rsidRDefault="00F356C7" w:rsidP="00772A54">
            <w:pPr>
              <w:jc w:val="both"/>
            </w:pPr>
          </w:p>
        </w:tc>
        <w:tc>
          <w:tcPr>
            <w:tcW w:w="2096" w:type="dxa"/>
            <w:gridSpan w:val="4"/>
          </w:tcPr>
          <w:p w:rsidR="00F356C7" w:rsidRDefault="00F356C7" w:rsidP="00772A54">
            <w:pPr>
              <w:jc w:val="both"/>
            </w:pPr>
          </w:p>
        </w:tc>
      </w:tr>
      <w:tr w:rsidR="00F356C7" w:rsidTr="00772A54">
        <w:tc>
          <w:tcPr>
            <w:tcW w:w="6060" w:type="dxa"/>
            <w:gridSpan w:val="5"/>
          </w:tcPr>
          <w:p w:rsidR="00F356C7" w:rsidRDefault="00F356C7" w:rsidP="00772A54">
            <w:pPr>
              <w:jc w:val="both"/>
            </w:pPr>
          </w:p>
        </w:tc>
        <w:tc>
          <w:tcPr>
            <w:tcW w:w="1703" w:type="dxa"/>
            <w:gridSpan w:val="2"/>
          </w:tcPr>
          <w:p w:rsidR="00F356C7" w:rsidRDefault="00F356C7" w:rsidP="00772A54">
            <w:pPr>
              <w:jc w:val="both"/>
            </w:pPr>
          </w:p>
        </w:tc>
        <w:tc>
          <w:tcPr>
            <w:tcW w:w="2096" w:type="dxa"/>
            <w:gridSpan w:val="4"/>
          </w:tcPr>
          <w:p w:rsidR="00F356C7" w:rsidRDefault="00F356C7" w:rsidP="00772A54">
            <w:pPr>
              <w:jc w:val="both"/>
            </w:pPr>
          </w:p>
        </w:tc>
      </w:tr>
      <w:tr w:rsidR="00F356C7" w:rsidTr="00772A54">
        <w:tc>
          <w:tcPr>
            <w:tcW w:w="6060" w:type="dxa"/>
            <w:gridSpan w:val="5"/>
          </w:tcPr>
          <w:p w:rsidR="00F356C7" w:rsidRDefault="00F356C7" w:rsidP="00772A54">
            <w:pPr>
              <w:jc w:val="both"/>
            </w:pPr>
          </w:p>
        </w:tc>
        <w:tc>
          <w:tcPr>
            <w:tcW w:w="1703" w:type="dxa"/>
            <w:gridSpan w:val="2"/>
          </w:tcPr>
          <w:p w:rsidR="00F356C7" w:rsidRDefault="00F356C7" w:rsidP="00772A54">
            <w:pPr>
              <w:jc w:val="both"/>
            </w:pPr>
          </w:p>
        </w:tc>
        <w:tc>
          <w:tcPr>
            <w:tcW w:w="2096" w:type="dxa"/>
            <w:gridSpan w:val="4"/>
          </w:tcPr>
          <w:p w:rsidR="00F356C7" w:rsidRDefault="00F356C7" w:rsidP="00772A54">
            <w:pPr>
              <w:jc w:val="both"/>
            </w:pPr>
          </w:p>
        </w:tc>
      </w:tr>
      <w:tr w:rsidR="00F356C7" w:rsidTr="00772A54">
        <w:tc>
          <w:tcPr>
            <w:tcW w:w="9859" w:type="dxa"/>
            <w:gridSpan w:val="11"/>
            <w:shd w:val="clear" w:color="auto" w:fill="F7CAAC"/>
          </w:tcPr>
          <w:p w:rsidR="00F356C7" w:rsidRDefault="00F356C7" w:rsidP="00772A54">
            <w:r>
              <w:rPr>
                <w:b/>
              </w:rPr>
              <w:t>Předměty příslušného studijního programu a způsob zapojení do jejich výuky, příp. další zapojení do uskutečňování studijního programu</w:t>
            </w:r>
          </w:p>
        </w:tc>
      </w:tr>
      <w:tr w:rsidR="00F356C7" w:rsidTr="00772A54">
        <w:trPr>
          <w:trHeight w:val="1316"/>
        </w:trPr>
        <w:tc>
          <w:tcPr>
            <w:tcW w:w="9859" w:type="dxa"/>
            <w:gridSpan w:val="11"/>
            <w:tcBorders>
              <w:top w:val="nil"/>
            </w:tcBorders>
          </w:tcPr>
          <w:p w:rsidR="00F356C7" w:rsidRDefault="00F356C7" w:rsidP="00772A54">
            <w:pPr>
              <w:jc w:val="both"/>
            </w:pPr>
          </w:p>
          <w:p w:rsidR="00F356C7" w:rsidRDefault="00F356C7" w:rsidP="00772A54">
            <w:pPr>
              <w:jc w:val="both"/>
            </w:pPr>
            <w:r>
              <w:t>Současné tendence designu I – přednášející, vede seminář, garant – PF, KF</w:t>
            </w:r>
          </w:p>
          <w:p w:rsidR="00F356C7" w:rsidRDefault="00F356C7" w:rsidP="00772A54">
            <w:pPr>
              <w:jc w:val="both"/>
            </w:pPr>
            <w:r>
              <w:t>Současné tendence designu II – přednášející, vede seminář, garant – PF, KF</w:t>
            </w:r>
          </w:p>
          <w:p w:rsidR="00F356C7" w:rsidRDefault="00F356C7" w:rsidP="00772A54">
            <w:pPr>
              <w:jc w:val="both"/>
            </w:pPr>
            <w:r>
              <w:t>Galerijní provoz a praxe – vede seminář, cvičící – PF, KF</w:t>
            </w:r>
          </w:p>
          <w:p w:rsidR="00F356C7" w:rsidRDefault="00F356C7" w:rsidP="00772A54">
            <w:pPr>
              <w:jc w:val="both"/>
            </w:pPr>
            <w:r>
              <w:t>Teorie a metodologie designu – cvičící – PF, KF</w:t>
            </w:r>
          </w:p>
          <w:p w:rsidR="00F356C7" w:rsidRDefault="00F356C7" w:rsidP="00772A54">
            <w:pPr>
              <w:jc w:val="both"/>
            </w:pPr>
          </w:p>
        </w:tc>
      </w:tr>
      <w:tr w:rsidR="00F356C7" w:rsidTr="00772A54">
        <w:tc>
          <w:tcPr>
            <w:tcW w:w="9859" w:type="dxa"/>
            <w:gridSpan w:val="11"/>
            <w:shd w:val="clear" w:color="auto" w:fill="F7CAAC"/>
          </w:tcPr>
          <w:p w:rsidR="00F356C7" w:rsidRDefault="00F356C7" w:rsidP="00772A54">
            <w:pPr>
              <w:jc w:val="both"/>
            </w:pPr>
            <w:r>
              <w:rPr>
                <w:b/>
              </w:rPr>
              <w:t xml:space="preserve">Údaje o vzdělání na VŠ </w:t>
            </w:r>
          </w:p>
        </w:tc>
      </w:tr>
      <w:tr w:rsidR="00F356C7" w:rsidTr="00772A54">
        <w:trPr>
          <w:trHeight w:val="1055"/>
        </w:trPr>
        <w:tc>
          <w:tcPr>
            <w:tcW w:w="9859" w:type="dxa"/>
            <w:gridSpan w:val="11"/>
          </w:tcPr>
          <w:p w:rsidR="00F356C7" w:rsidRDefault="00F356C7" w:rsidP="00772A54">
            <w:pPr>
              <w:jc w:val="both"/>
            </w:pPr>
          </w:p>
          <w:p w:rsidR="00F356C7" w:rsidRPr="00F83714" w:rsidRDefault="00F356C7" w:rsidP="00772A54">
            <w:pPr>
              <w:jc w:val="both"/>
            </w:pPr>
            <w:r w:rsidRPr="00F83714">
              <w:t>2012</w:t>
            </w:r>
            <w:r>
              <w:t xml:space="preserve">: Masarykova univerzita, </w:t>
            </w:r>
            <w:r w:rsidRPr="00F83714">
              <w:t>Filozofická fak</w:t>
            </w:r>
            <w:r>
              <w:t>ulta, Mgr.</w:t>
            </w:r>
          </w:p>
          <w:p w:rsidR="00F356C7" w:rsidRDefault="00F356C7" w:rsidP="00772A54">
            <w:pPr>
              <w:jc w:val="both"/>
            </w:pPr>
            <w:r>
              <w:t xml:space="preserve">2013-dosud: Univerzita Tomáše Bati ve Zlíně, </w:t>
            </w:r>
            <w:r w:rsidRPr="00F83714">
              <w:t>Fakulta multimediálních komunikací</w:t>
            </w:r>
            <w:r>
              <w:t>, Výtvarná umění, Multimédia a design – doktorský studijní program</w:t>
            </w:r>
          </w:p>
          <w:p w:rsidR="00F356C7" w:rsidRDefault="00F356C7" w:rsidP="00772A54">
            <w:pPr>
              <w:jc w:val="both"/>
              <w:rPr>
                <w:b/>
              </w:rPr>
            </w:pPr>
          </w:p>
        </w:tc>
      </w:tr>
      <w:tr w:rsidR="00F356C7" w:rsidTr="00772A54">
        <w:tc>
          <w:tcPr>
            <w:tcW w:w="9859" w:type="dxa"/>
            <w:gridSpan w:val="11"/>
            <w:shd w:val="clear" w:color="auto" w:fill="F7CAAC"/>
          </w:tcPr>
          <w:p w:rsidR="00F356C7" w:rsidRDefault="00F356C7" w:rsidP="00772A54">
            <w:pPr>
              <w:jc w:val="both"/>
              <w:rPr>
                <w:b/>
              </w:rPr>
            </w:pPr>
            <w:r>
              <w:rPr>
                <w:b/>
              </w:rPr>
              <w:t>Údaje o odborném působení od absolvování VŠ</w:t>
            </w:r>
          </w:p>
        </w:tc>
      </w:tr>
      <w:tr w:rsidR="00F356C7" w:rsidTr="00772A54">
        <w:trPr>
          <w:trHeight w:val="977"/>
        </w:trPr>
        <w:tc>
          <w:tcPr>
            <w:tcW w:w="9859" w:type="dxa"/>
            <w:gridSpan w:val="11"/>
          </w:tcPr>
          <w:p w:rsidR="00F356C7" w:rsidRDefault="00F356C7" w:rsidP="00772A54">
            <w:pPr>
              <w:jc w:val="both"/>
              <w:rPr>
                <w:szCs w:val="16"/>
              </w:rPr>
            </w:pPr>
          </w:p>
          <w:p w:rsidR="00F356C7" w:rsidRDefault="00F356C7" w:rsidP="00772A54">
            <w:pPr>
              <w:jc w:val="both"/>
              <w:rPr>
                <w:szCs w:val="16"/>
              </w:rPr>
            </w:pPr>
            <w:r w:rsidRPr="00F83714">
              <w:rPr>
                <w:szCs w:val="16"/>
              </w:rPr>
              <w:t>2013</w:t>
            </w:r>
            <w:r>
              <w:rPr>
                <w:szCs w:val="16"/>
              </w:rPr>
              <w:t xml:space="preserve">: </w:t>
            </w:r>
            <w:r w:rsidRPr="00F83714">
              <w:rPr>
                <w:szCs w:val="16"/>
              </w:rPr>
              <w:t>Národní památkový ústav, územní odborné pracoviště v Kroměříži, odborný garant území</w:t>
            </w:r>
            <w:r>
              <w:rPr>
                <w:szCs w:val="16"/>
              </w:rPr>
              <w:t>, 1 rok</w:t>
            </w:r>
          </w:p>
          <w:p w:rsidR="00F356C7" w:rsidRPr="006C1510" w:rsidRDefault="00F356C7" w:rsidP="00772A54">
            <w:pPr>
              <w:jc w:val="both"/>
              <w:rPr>
                <w:szCs w:val="16"/>
              </w:rPr>
            </w:pPr>
            <w:r>
              <w:rPr>
                <w:szCs w:val="16"/>
              </w:rPr>
              <w:t xml:space="preserve">2014-dosud: </w:t>
            </w:r>
            <w:r w:rsidRPr="00F83714">
              <w:rPr>
                <w:szCs w:val="16"/>
              </w:rPr>
              <w:t>Krajská galerie výtvarného umění ve Zlíně, kurátor sbírky sochařství a designu</w:t>
            </w:r>
          </w:p>
        </w:tc>
      </w:tr>
      <w:tr w:rsidR="00F356C7" w:rsidTr="00772A54">
        <w:trPr>
          <w:trHeight w:val="250"/>
        </w:trPr>
        <w:tc>
          <w:tcPr>
            <w:tcW w:w="9859" w:type="dxa"/>
            <w:gridSpan w:val="11"/>
            <w:shd w:val="clear" w:color="auto" w:fill="F7CAAC"/>
          </w:tcPr>
          <w:p w:rsidR="00F356C7" w:rsidRDefault="00F356C7" w:rsidP="00772A54">
            <w:pPr>
              <w:jc w:val="both"/>
            </w:pPr>
            <w:r>
              <w:rPr>
                <w:b/>
              </w:rPr>
              <w:t>Zkušenosti s vedením kvalifikačních a rigorózních prací</w:t>
            </w:r>
          </w:p>
        </w:tc>
      </w:tr>
      <w:tr w:rsidR="00F356C7" w:rsidTr="00772A54">
        <w:trPr>
          <w:trHeight w:val="1105"/>
        </w:trPr>
        <w:tc>
          <w:tcPr>
            <w:tcW w:w="9859" w:type="dxa"/>
            <w:gridSpan w:val="11"/>
          </w:tcPr>
          <w:p w:rsidR="00F356C7" w:rsidRDefault="00F356C7" w:rsidP="00772A54">
            <w:pPr>
              <w:jc w:val="both"/>
            </w:pPr>
          </w:p>
        </w:tc>
      </w:tr>
      <w:tr w:rsidR="00F356C7" w:rsidTr="00772A54">
        <w:trPr>
          <w:cantSplit/>
        </w:trPr>
        <w:tc>
          <w:tcPr>
            <w:tcW w:w="3347" w:type="dxa"/>
            <w:gridSpan w:val="2"/>
            <w:tcBorders>
              <w:top w:val="single" w:sz="12" w:space="0" w:color="auto"/>
            </w:tcBorders>
            <w:shd w:val="clear" w:color="auto" w:fill="F7CAAC"/>
          </w:tcPr>
          <w:p w:rsidR="00F356C7" w:rsidRDefault="00F356C7"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F356C7" w:rsidRDefault="00F356C7"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356C7" w:rsidRDefault="00F356C7"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356C7" w:rsidRDefault="00F356C7" w:rsidP="00772A54">
            <w:pPr>
              <w:jc w:val="both"/>
              <w:rPr>
                <w:b/>
              </w:rPr>
            </w:pPr>
            <w:r>
              <w:rPr>
                <w:b/>
              </w:rPr>
              <w:t>Ohlasy publikací</w:t>
            </w:r>
          </w:p>
          <w:p w:rsidR="00F356C7" w:rsidRDefault="00F356C7" w:rsidP="00772A54">
            <w:pPr>
              <w:rPr>
                <w:b/>
              </w:rPr>
            </w:pPr>
          </w:p>
        </w:tc>
      </w:tr>
      <w:tr w:rsidR="00F356C7" w:rsidTr="00772A54">
        <w:trPr>
          <w:cantSplit/>
        </w:trPr>
        <w:tc>
          <w:tcPr>
            <w:tcW w:w="3347" w:type="dxa"/>
            <w:gridSpan w:val="2"/>
          </w:tcPr>
          <w:p w:rsidR="00F356C7" w:rsidRPr="0076368E" w:rsidRDefault="00F356C7" w:rsidP="00772A54">
            <w:pPr>
              <w:jc w:val="both"/>
              <w:rPr>
                <w:color w:val="FF0000"/>
                <w:sz w:val="16"/>
                <w:szCs w:val="16"/>
              </w:rPr>
            </w:pPr>
          </w:p>
        </w:tc>
        <w:tc>
          <w:tcPr>
            <w:tcW w:w="2245" w:type="dxa"/>
            <w:gridSpan w:val="2"/>
          </w:tcPr>
          <w:p w:rsidR="00F356C7" w:rsidRPr="0076368E" w:rsidRDefault="00F356C7" w:rsidP="00772A54">
            <w:pPr>
              <w:jc w:val="both"/>
              <w:rPr>
                <w:color w:val="FF0000"/>
                <w:sz w:val="16"/>
                <w:szCs w:val="16"/>
              </w:rPr>
            </w:pPr>
          </w:p>
        </w:tc>
        <w:tc>
          <w:tcPr>
            <w:tcW w:w="2248" w:type="dxa"/>
            <w:gridSpan w:val="4"/>
            <w:tcBorders>
              <w:right w:val="single" w:sz="12" w:space="0" w:color="auto"/>
            </w:tcBorders>
          </w:tcPr>
          <w:p w:rsidR="00F356C7" w:rsidRPr="0076368E" w:rsidRDefault="00F356C7" w:rsidP="00772A54">
            <w:pPr>
              <w:jc w:val="both"/>
              <w:rPr>
                <w:color w:val="FF0000"/>
                <w:sz w:val="16"/>
                <w:szCs w:val="16"/>
              </w:rPr>
            </w:pPr>
          </w:p>
        </w:tc>
        <w:tc>
          <w:tcPr>
            <w:tcW w:w="632" w:type="dxa"/>
            <w:tcBorders>
              <w:left w:val="single" w:sz="12" w:space="0" w:color="auto"/>
            </w:tcBorders>
            <w:shd w:val="clear" w:color="auto" w:fill="F7CAAC"/>
          </w:tcPr>
          <w:p w:rsidR="00F356C7" w:rsidRDefault="00F356C7" w:rsidP="00772A54">
            <w:pPr>
              <w:jc w:val="both"/>
            </w:pPr>
            <w:r>
              <w:rPr>
                <w:b/>
              </w:rPr>
              <w:t>WOS</w:t>
            </w:r>
          </w:p>
        </w:tc>
        <w:tc>
          <w:tcPr>
            <w:tcW w:w="693" w:type="dxa"/>
            <w:shd w:val="clear" w:color="auto" w:fill="F7CAAC"/>
          </w:tcPr>
          <w:p w:rsidR="00F356C7" w:rsidRDefault="00F356C7" w:rsidP="00772A54">
            <w:pPr>
              <w:jc w:val="both"/>
              <w:rPr>
                <w:sz w:val="18"/>
              </w:rPr>
            </w:pPr>
            <w:r>
              <w:rPr>
                <w:b/>
                <w:sz w:val="18"/>
              </w:rPr>
              <w:t>Scopus</w:t>
            </w:r>
          </w:p>
        </w:tc>
        <w:tc>
          <w:tcPr>
            <w:tcW w:w="694" w:type="dxa"/>
            <w:shd w:val="clear" w:color="auto" w:fill="F7CAAC"/>
          </w:tcPr>
          <w:p w:rsidR="00F356C7" w:rsidRDefault="00F356C7" w:rsidP="00772A54">
            <w:pPr>
              <w:jc w:val="both"/>
            </w:pPr>
            <w:r>
              <w:rPr>
                <w:b/>
                <w:sz w:val="18"/>
              </w:rPr>
              <w:t>ostatní</w:t>
            </w:r>
          </w:p>
        </w:tc>
      </w:tr>
      <w:tr w:rsidR="00F356C7" w:rsidTr="00772A54">
        <w:trPr>
          <w:cantSplit/>
          <w:trHeight w:val="70"/>
        </w:trPr>
        <w:tc>
          <w:tcPr>
            <w:tcW w:w="3347" w:type="dxa"/>
            <w:gridSpan w:val="2"/>
            <w:shd w:val="clear" w:color="auto" w:fill="F7CAAC"/>
          </w:tcPr>
          <w:p w:rsidR="00F356C7" w:rsidRDefault="00F356C7" w:rsidP="00772A54">
            <w:pPr>
              <w:jc w:val="both"/>
            </w:pPr>
            <w:r>
              <w:rPr>
                <w:b/>
              </w:rPr>
              <w:t>Obor jmenovacího řízení</w:t>
            </w:r>
          </w:p>
        </w:tc>
        <w:tc>
          <w:tcPr>
            <w:tcW w:w="2245" w:type="dxa"/>
            <w:gridSpan w:val="2"/>
            <w:shd w:val="clear" w:color="auto" w:fill="F7CAAC"/>
          </w:tcPr>
          <w:p w:rsidR="00F356C7" w:rsidRDefault="00F356C7" w:rsidP="00772A54">
            <w:pPr>
              <w:jc w:val="both"/>
            </w:pPr>
            <w:r>
              <w:rPr>
                <w:b/>
              </w:rPr>
              <w:t>Rok udělení hodnosti</w:t>
            </w:r>
          </w:p>
        </w:tc>
        <w:tc>
          <w:tcPr>
            <w:tcW w:w="2248" w:type="dxa"/>
            <w:gridSpan w:val="4"/>
            <w:tcBorders>
              <w:right w:val="single" w:sz="12" w:space="0" w:color="auto"/>
            </w:tcBorders>
            <w:shd w:val="clear" w:color="auto" w:fill="F7CAAC"/>
          </w:tcPr>
          <w:p w:rsidR="00F356C7" w:rsidRDefault="00F356C7" w:rsidP="00772A54">
            <w:pPr>
              <w:jc w:val="both"/>
            </w:pPr>
            <w:r>
              <w:rPr>
                <w:b/>
              </w:rPr>
              <w:t>Řízení konáno na VŠ</w:t>
            </w:r>
          </w:p>
        </w:tc>
        <w:tc>
          <w:tcPr>
            <w:tcW w:w="632" w:type="dxa"/>
            <w:vMerge w:val="restart"/>
            <w:tcBorders>
              <w:left w:val="single" w:sz="12" w:space="0" w:color="auto"/>
            </w:tcBorders>
          </w:tcPr>
          <w:p w:rsidR="00F356C7" w:rsidRDefault="00F356C7" w:rsidP="00772A54">
            <w:pPr>
              <w:jc w:val="both"/>
              <w:rPr>
                <w:b/>
              </w:rPr>
            </w:pPr>
          </w:p>
        </w:tc>
        <w:tc>
          <w:tcPr>
            <w:tcW w:w="693" w:type="dxa"/>
            <w:vMerge w:val="restart"/>
          </w:tcPr>
          <w:p w:rsidR="00F356C7" w:rsidRDefault="00F356C7" w:rsidP="00772A54">
            <w:pPr>
              <w:jc w:val="both"/>
              <w:rPr>
                <w:b/>
              </w:rPr>
            </w:pPr>
          </w:p>
        </w:tc>
        <w:tc>
          <w:tcPr>
            <w:tcW w:w="694" w:type="dxa"/>
            <w:vMerge w:val="restart"/>
          </w:tcPr>
          <w:p w:rsidR="00F356C7" w:rsidRDefault="00F356C7" w:rsidP="00772A54">
            <w:pPr>
              <w:jc w:val="both"/>
              <w:rPr>
                <w:b/>
              </w:rPr>
            </w:pPr>
          </w:p>
        </w:tc>
      </w:tr>
      <w:tr w:rsidR="00F356C7" w:rsidTr="00772A54">
        <w:trPr>
          <w:trHeight w:val="205"/>
        </w:trPr>
        <w:tc>
          <w:tcPr>
            <w:tcW w:w="3347" w:type="dxa"/>
            <w:gridSpan w:val="2"/>
          </w:tcPr>
          <w:p w:rsidR="00F356C7" w:rsidRDefault="00F356C7" w:rsidP="00772A54">
            <w:pPr>
              <w:jc w:val="both"/>
            </w:pPr>
          </w:p>
        </w:tc>
        <w:tc>
          <w:tcPr>
            <w:tcW w:w="2245" w:type="dxa"/>
            <w:gridSpan w:val="2"/>
          </w:tcPr>
          <w:p w:rsidR="00F356C7" w:rsidRDefault="00F356C7" w:rsidP="00772A54">
            <w:pPr>
              <w:jc w:val="both"/>
            </w:pPr>
          </w:p>
        </w:tc>
        <w:tc>
          <w:tcPr>
            <w:tcW w:w="2248" w:type="dxa"/>
            <w:gridSpan w:val="4"/>
            <w:tcBorders>
              <w:right w:val="single" w:sz="12" w:space="0" w:color="auto"/>
            </w:tcBorders>
          </w:tcPr>
          <w:p w:rsidR="00F356C7" w:rsidRDefault="00F356C7" w:rsidP="00772A54">
            <w:pPr>
              <w:jc w:val="both"/>
            </w:pPr>
          </w:p>
        </w:tc>
        <w:tc>
          <w:tcPr>
            <w:tcW w:w="632" w:type="dxa"/>
            <w:vMerge/>
            <w:tcBorders>
              <w:left w:val="single" w:sz="12" w:space="0" w:color="auto"/>
            </w:tcBorders>
            <w:vAlign w:val="center"/>
          </w:tcPr>
          <w:p w:rsidR="00F356C7" w:rsidRDefault="00F356C7" w:rsidP="00772A54">
            <w:pPr>
              <w:rPr>
                <w:b/>
              </w:rPr>
            </w:pPr>
          </w:p>
        </w:tc>
        <w:tc>
          <w:tcPr>
            <w:tcW w:w="693" w:type="dxa"/>
            <w:vMerge/>
            <w:vAlign w:val="center"/>
          </w:tcPr>
          <w:p w:rsidR="00F356C7" w:rsidRDefault="00F356C7" w:rsidP="00772A54">
            <w:pPr>
              <w:rPr>
                <w:b/>
              </w:rPr>
            </w:pPr>
          </w:p>
        </w:tc>
        <w:tc>
          <w:tcPr>
            <w:tcW w:w="694" w:type="dxa"/>
            <w:vMerge/>
            <w:vAlign w:val="center"/>
          </w:tcPr>
          <w:p w:rsidR="00F356C7" w:rsidRDefault="00F356C7" w:rsidP="00772A54">
            <w:pPr>
              <w:rPr>
                <w:b/>
              </w:rPr>
            </w:pPr>
          </w:p>
        </w:tc>
      </w:tr>
      <w:tr w:rsidR="00F356C7" w:rsidTr="00772A54">
        <w:tc>
          <w:tcPr>
            <w:tcW w:w="9859" w:type="dxa"/>
            <w:gridSpan w:val="11"/>
            <w:shd w:val="clear" w:color="auto" w:fill="F7CAAC"/>
          </w:tcPr>
          <w:p w:rsidR="00F356C7" w:rsidRDefault="00F356C7"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F356C7" w:rsidTr="00422028">
        <w:trPr>
          <w:trHeight w:val="567"/>
        </w:trPr>
        <w:tc>
          <w:tcPr>
            <w:tcW w:w="9859" w:type="dxa"/>
            <w:gridSpan w:val="11"/>
          </w:tcPr>
          <w:p w:rsidR="00F356C7" w:rsidRDefault="00F356C7" w:rsidP="00772A54">
            <w:pPr>
              <w:jc w:val="both"/>
            </w:pPr>
          </w:p>
          <w:p w:rsidR="00F356C7" w:rsidRDefault="00F356C7" w:rsidP="00772A54">
            <w:pPr>
              <w:jc w:val="both"/>
            </w:pPr>
            <w:r w:rsidRPr="00F83714">
              <w:t xml:space="preserve">KOLESÁR, Zdeno - JAKUBÍČEK, Vít - DUBOVSKÝ, Petr. </w:t>
            </w:r>
            <w:r w:rsidRPr="00F83714">
              <w:rPr>
                <w:i/>
              </w:rPr>
              <w:t>Design ve službách trvale udržitelného rozvoje</w:t>
            </w:r>
            <w:r w:rsidRPr="00F83714">
              <w:t>. Univerzita Tomáše Bati, Fakulta multimediálních komunikací, Zlín 2017. 95 s.</w:t>
            </w:r>
          </w:p>
          <w:p w:rsidR="00F356C7" w:rsidRDefault="00F356C7" w:rsidP="00772A54">
            <w:pPr>
              <w:jc w:val="both"/>
            </w:pPr>
            <w:r w:rsidRPr="00C06E27">
              <w:t xml:space="preserve">HORŇÁKOVÁ, Ladislava - JAKUBÍČEK, Vít - MÍLEK, Václav (et. al.). </w:t>
            </w:r>
            <w:r w:rsidRPr="00C06E27">
              <w:rPr>
                <w:i/>
              </w:rPr>
              <w:t>Prostor Zlín: stálá expozice</w:t>
            </w:r>
            <w:r w:rsidRPr="00C06E27">
              <w:t>, Krajská galerie výtvarného umění ve Zlíně, Krajská galerie výtvarného umění ve Zlíně, 2016. 119 s.</w:t>
            </w:r>
          </w:p>
          <w:p w:rsidR="00F356C7" w:rsidRDefault="00F356C7" w:rsidP="00772A54">
            <w:pPr>
              <w:jc w:val="both"/>
            </w:pPr>
            <w:r w:rsidRPr="00F83714">
              <w:t xml:space="preserve">JAKUBÍČEK, Vít - MÍLEK, Václav (eds.). </w:t>
            </w:r>
            <w:r w:rsidRPr="00F83714">
              <w:rPr>
                <w:i/>
              </w:rPr>
              <w:t>Ostrov umění v moři průmyslu. Zlínská škola umění (1939-1949)</w:t>
            </w:r>
            <w:r w:rsidRPr="00F83714">
              <w:t>, Krajská galerie výtvarného umění ve Zlíně 2015, 195 s.</w:t>
            </w:r>
          </w:p>
          <w:p w:rsidR="00F356C7" w:rsidRDefault="00F356C7" w:rsidP="00772A54">
            <w:pPr>
              <w:jc w:val="both"/>
            </w:pPr>
            <w:r w:rsidRPr="00F83714">
              <w:t xml:space="preserve">JAKUBÍČEK, Vít. Stroj a nástroj jako dílo výtvarné. Počátky „Kovářovy školy" mezi lety 1947 a 1959 in: HUBATOVÁ-VACKOVÁ, Lada - PACHMANOVÁ, Martina - RESSOVÁ, Jitka (eds.), </w:t>
            </w:r>
            <w:r w:rsidRPr="00F83714">
              <w:rPr>
                <w:i/>
              </w:rPr>
              <w:t>Zlínská umprumka (1959-2011): od průmyslového výtvarnictví po design</w:t>
            </w:r>
            <w:r w:rsidRPr="00F83714">
              <w:t>, Vysoká škola uměleckoprůmyslová, Praha 2013, s. 37-48.</w:t>
            </w:r>
          </w:p>
          <w:p w:rsidR="00F356C7" w:rsidRDefault="00F356C7" w:rsidP="00772A54">
            <w:pPr>
              <w:jc w:val="both"/>
            </w:pPr>
            <w:r w:rsidRPr="00F83714">
              <w:t xml:space="preserve">JAKUBÍČEK, Vít. Pokus o poválečnou rekonstrukci Školy umění v letech 1945-1949, </w:t>
            </w:r>
            <w:r w:rsidRPr="00F83714">
              <w:rPr>
                <w:i/>
              </w:rPr>
              <w:t>Acta musealia</w:t>
            </w:r>
            <w:r w:rsidRPr="00F83714">
              <w:t>, č. 1-2, 2016, s. 154-179.</w:t>
            </w:r>
          </w:p>
          <w:p w:rsidR="00F356C7" w:rsidRDefault="00F356C7" w:rsidP="00772A54">
            <w:pPr>
              <w:jc w:val="both"/>
              <w:rPr>
                <w:b/>
              </w:rPr>
            </w:pPr>
          </w:p>
          <w:p w:rsidR="00F356C7" w:rsidRPr="00C06E27" w:rsidRDefault="00F356C7" w:rsidP="00772A54">
            <w:pPr>
              <w:jc w:val="both"/>
            </w:pPr>
            <w:r>
              <w:lastRenderedPageBreak/>
              <w:t xml:space="preserve">2014-dosud: </w:t>
            </w:r>
            <w:r w:rsidRPr="00C06E27">
              <w:t>kurátor sochařství a designu Krajské galerie výtvarného umění ve Zlíně</w:t>
            </w:r>
          </w:p>
        </w:tc>
      </w:tr>
      <w:tr w:rsidR="00F356C7" w:rsidTr="00772A54">
        <w:trPr>
          <w:trHeight w:val="218"/>
        </w:trPr>
        <w:tc>
          <w:tcPr>
            <w:tcW w:w="9859" w:type="dxa"/>
            <w:gridSpan w:val="11"/>
            <w:shd w:val="clear" w:color="auto" w:fill="F7CAAC"/>
          </w:tcPr>
          <w:p w:rsidR="00F356C7" w:rsidRDefault="00F356C7" w:rsidP="00772A54">
            <w:pPr>
              <w:rPr>
                <w:b/>
              </w:rPr>
            </w:pPr>
            <w:r>
              <w:rPr>
                <w:b/>
              </w:rPr>
              <w:lastRenderedPageBreak/>
              <w:t>Působení v zahraničí</w:t>
            </w:r>
          </w:p>
        </w:tc>
      </w:tr>
      <w:tr w:rsidR="00F356C7" w:rsidTr="00772A54">
        <w:trPr>
          <w:trHeight w:val="328"/>
        </w:trPr>
        <w:tc>
          <w:tcPr>
            <w:tcW w:w="9859" w:type="dxa"/>
            <w:gridSpan w:val="11"/>
          </w:tcPr>
          <w:p w:rsidR="00F356C7" w:rsidRPr="00AE6251" w:rsidRDefault="00F356C7" w:rsidP="00772A54">
            <w:pPr>
              <w:rPr>
                <w:b/>
                <w:color w:val="FF0000"/>
                <w:sz w:val="16"/>
                <w:szCs w:val="16"/>
              </w:rPr>
            </w:pPr>
          </w:p>
        </w:tc>
      </w:tr>
      <w:tr w:rsidR="00F356C7" w:rsidTr="00772A54">
        <w:trPr>
          <w:cantSplit/>
          <w:trHeight w:val="470"/>
        </w:trPr>
        <w:tc>
          <w:tcPr>
            <w:tcW w:w="2518" w:type="dxa"/>
            <w:shd w:val="clear" w:color="auto" w:fill="F7CAAC"/>
          </w:tcPr>
          <w:p w:rsidR="00F356C7" w:rsidRDefault="00F356C7" w:rsidP="00772A54">
            <w:pPr>
              <w:jc w:val="both"/>
              <w:rPr>
                <w:b/>
              </w:rPr>
            </w:pPr>
            <w:r>
              <w:rPr>
                <w:b/>
              </w:rPr>
              <w:t xml:space="preserve">Podpis </w:t>
            </w:r>
          </w:p>
        </w:tc>
        <w:tc>
          <w:tcPr>
            <w:tcW w:w="4536" w:type="dxa"/>
            <w:gridSpan w:val="5"/>
          </w:tcPr>
          <w:p w:rsidR="00F356C7" w:rsidRDefault="00F356C7" w:rsidP="00772A54">
            <w:pPr>
              <w:jc w:val="both"/>
            </w:pPr>
            <w:r>
              <w:t>v.</w:t>
            </w:r>
            <w:r w:rsidR="00187508">
              <w:t xml:space="preserve"> </w:t>
            </w:r>
            <w:r>
              <w:t>r.</w:t>
            </w:r>
          </w:p>
        </w:tc>
        <w:tc>
          <w:tcPr>
            <w:tcW w:w="786" w:type="dxa"/>
            <w:gridSpan w:val="2"/>
            <w:shd w:val="clear" w:color="auto" w:fill="F7CAAC"/>
          </w:tcPr>
          <w:p w:rsidR="00F356C7" w:rsidRDefault="00F356C7" w:rsidP="00772A54">
            <w:pPr>
              <w:jc w:val="both"/>
            </w:pPr>
            <w:r>
              <w:rPr>
                <w:b/>
              </w:rPr>
              <w:t>datum</w:t>
            </w:r>
          </w:p>
        </w:tc>
        <w:tc>
          <w:tcPr>
            <w:tcW w:w="2019" w:type="dxa"/>
            <w:gridSpan w:val="3"/>
          </w:tcPr>
          <w:p w:rsidR="00F356C7" w:rsidRDefault="00F356C7" w:rsidP="00772A54">
            <w:pPr>
              <w:jc w:val="both"/>
            </w:pPr>
            <w:r>
              <w:t>20.5.2018</w:t>
            </w:r>
          </w:p>
        </w:tc>
      </w:tr>
    </w:tbl>
    <w:p w:rsidR="00F356C7" w:rsidRDefault="00F356C7"/>
    <w:p w:rsidR="00EE4FFE" w:rsidRDefault="00EE4FFE"/>
    <w:p w:rsidR="00EE4FFE" w:rsidRDefault="00EE4FFE"/>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9853C3" w:rsidRDefault="009853C3"/>
    <w:p w:rsidR="009853C3" w:rsidRDefault="009853C3"/>
    <w:p w:rsidR="009853C3" w:rsidRDefault="009853C3"/>
    <w:p w:rsidR="009853C3" w:rsidRDefault="009853C3"/>
    <w:p w:rsidR="00422028" w:rsidRDefault="00422028"/>
    <w:p w:rsidR="00422028" w:rsidRDefault="00422028"/>
    <w:p w:rsidR="009853C3" w:rsidRDefault="009853C3"/>
    <w:p w:rsidR="00822FA3" w:rsidRDefault="00822FA3"/>
    <w:p w:rsidR="00822FA3" w:rsidRDefault="00822FA3"/>
    <w:p w:rsidR="00822FA3" w:rsidRDefault="00822FA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22FA3" w:rsidTr="00772A54">
        <w:tc>
          <w:tcPr>
            <w:tcW w:w="9859" w:type="dxa"/>
            <w:gridSpan w:val="11"/>
            <w:tcBorders>
              <w:bottom w:val="double" w:sz="4" w:space="0" w:color="auto"/>
            </w:tcBorders>
            <w:shd w:val="clear" w:color="auto" w:fill="BDD6EE"/>
          </w:tcPr>
          <w:p w:rsidR="00822FA3" w:rsidRDefault="00822FA3" w:rsidP="00772A54">
            <w:pPr>
              <w:jc w:val="both"/>
              <w:rPr>
                <w:b/>
                <w:sz w:val="28"/>
              </w:rPr>
            </w:pPr>
            <w:r>
              <w:rPr>
                <w:b/>
                <w:sz w:val="28"/>
              </w:rPr>
              <w:lastRenderedPageBreak/>
              <w:t>C-I – Personální zabezpečení</w:t>
            </w:r>
          </w:p>
        </w:tc>
      </w:tr>
      <w:tr w:rsidR="00822FA3" w:rsidTr="00772A54">
        <w:tc>
          <w:tcPr>
            <w:tcW w:w="2518" w:type="dxa"/>
            <w:tcBorders>
              <w:top w:val="double" w:sz="4" w:space="0" w:color="auto"/>
            </w:tcBorders>
            <w:shd w:val="clear" w:color="auto" w:fill="F7CAAC"/>
          </w:tcPr>
          <w:p w:rsidR="00822FA3" w:rsidRDefault="00822FA3" w:rsidP="00772A54">
            <w:pPr>
              <w:jc w:val="both"/>
              <w:rPr>
                <w:b/>
              </w:rPr>
            </w:pPr>
            <w:r>
              <w:rPr>
                <w:b/>
              </w:rPr>
              <w:t>Vysoká škola</w:t>
            </w:r>
          </w:p>
        </w:tc>
        <w:tc>
          <w:tcPr>
            <w:tcW w:w="7341" w:type="dxa"/>
            <w:gridSpan w:val="10"/>
          </w:tcPr>
          <w:p w:rsidR="00822FA3" w:rsidRDefault="00822FA3" w:rsidP="00772A54">
            <w:pPr>
              <w:jc w:val="both"/>
            </w:pPr>
            <w:r>
              <w:t>Univerzita Tomáše Bati ve Zlíně</w:t>
            </w:r>
          </w:p>
        </w:tc>
      </w:tr>
      <w:tr w:rsidR="00822FA3" w:rsidTr="00772A54">
        <w:tc>
          <w:tcPr>
            <w:tcW w:w="2518" w:type="dxa"/>
            <w:shd w:val="clear" w:color="auto" w:fill="F7CAAC"/>
          </w:tcPr>
          <w:p w:rsidR="00822FA3" w:rsidRDefault="00822FA3" w:rsidP="00772A54">
            <w:pPr>
              <w:jc w:val="both"/>
              <w:rPr>
                <w:b/>
              </w:rPr>
            </w:pPr>
            <w:r>
              <w:rPr>
                <w:b/>
              </w:rPr>
              <w:t>Součást vysoké školy</w:t>
            </w:r>
          </w:p>
        </w:tc>
        <w:tc>
          <w:tcPr>
            <w:tcW w:w="7341" w:type="dxa"/>
            <w:gridSpan w:val="10"/>
          </w:tcPr>
          <w:p w:rsidR="00822FA3" w:rsidRDefault="00822FA3" w:rsidP="00772A54">
            <w:pPr>
              <w:jc w:val="both"/>
            </w:pPr>
            <w:r>
              <w:t>Fakulta multimediálních komunikací</w:t>
            </w:r>
          </w:p>
        </w:tc>
      </w:tr>
      <w:tr w:rsidR="00822FA3" w:rsidTr="00772A54">
        <w:tc>
          <w:tcPr>
            <w:tcW w:w="2518" w:type="dxa"/>
            <w:shd w:val="clear" w:color="auto" w:fill="F7CAAC"/>
          </w:tcPr>
          <w:p w:rsidR="00822FA3" w:rsidRDefault="00822FA3" w:rsidP="00772A54">
            <w:pPr>
              <w:jc w:val="both"/>
              <w:rPr>
                <w:b/>
              </w:rPr>
            </w:pPr>
            <w:r>
              <w:rPr>
                <w:b/>
              </w:rPr>
              <w:t>Název studijního programu</w:t>
            </w:r>
          </w:p>
        </w:tc>
        <w:tc>
          <w:tcPr>
            <w:tcW w:w="7341" w:type="dxa"/>
            <w:gridSpan w:val="10"/>
          </w:tcPr>
          <w:p w:rsidR="00822FA3" w:rsidRDefault="009853C3" w:rsidP="0080445E">
            <w:pPr>
              <w:jc w:val="both"/>
            </w:pPr>
            <w:r>
              <w:t>Arts Management</w:t>
            </w:r>
          </w:p>
        </w:tc>
      </w:tr>
      <w:tr w:rsidR="00822FA3" w:rsidTr="00772A54">
        <w:tc>
          <w:tcPr>
            <w:tcW w:w="2518" w:type="dxa"/>
            <w:shd w:val="clear" w:color="auto" w:fill="F7CAAC"/>
          </w:tcPr>
          <w:p w:rsidR="00822FA3" w:rsidRDefault="00822FA3" w:rsidP="00772A54">
            <w:pPr>
              <w:jc w:val="both"/>
              <w:rPr>
                <w:b/>
              </w:rPr>
            </w:pPr>
            <w:r>
              <w:rPr>
                <w:b/>
              </w:rPr>
              <w:t>Jméno a příjmení</w:t>
            </w:r>
          </w:p>
        </w:tc>
        <w:tc>
          <w:tcPr>
            <w:tcW w:w="4536" w:type="dxa"/>
            <w:gridSpan w:val="5"/>
          </w:tcPr>
          <w:p w:rsidR="00822FA3" w:rsidRDefault="00822FA3" w:rsidP="00772A54">
            <w:pPr>
              <w:jc w:val="both"/>
            </w:pPr>
            <w:r>
              <w:t>Olga Jurášková</w:t>
            </w:r>
          </w:p>
        </w:tc>
        <w:tc>
          <w:tcPr>
            <w:tcW w:w="709" w:type="dxa"/>
            <w:shd w:val="clear" w:color="auto" w:fill="F7CAAC"/>
          </w:tcPr>
          <w:p w:rsidR="00822FA3" w:rsidRDefault="00822FA3" w:rsidP="00772A54">
            <w:pPr>
              <w:jc w:val="both"/>
              <w:rPr>
                <w:b/>
              </w:rPr>
            </w:pPr>
            <w:r>
              <w:rPr>
                <w:b/>
              </w:rPr>
              <w:t>Tituly</w:t>
            </w:r>
          </w:p>
        </w:tc>
        <w:tc>
          <w:tcPr>
            <w:tcW w:w="2096" w:type="dxa"/>
            <w:gridSpan w:val="4"/>
          </w:tcPr>
          <w:p w:rsidR="00822FA3" w:rsidRDefault="00822FA3" w:rsidP="00772A54">
            <w:pPr>
              <w:jc w:val="both"/>
            </w:pPr>
            <w:r>
              <w:t>doc. Mgr. Ing., Ph.D.</w:t>
            </w:r>
          </w:p>
        </w:tc>
      </w:tr>
      <w:tr w:rsidR="00822FA3" w:rsidTr="00772A54">
        <w:tc>
          <w:tcPr>
            <w:tcW w:w="2518" w:type="dxa"/>
            <w:shd w:val="clear" w:color="auto" w:fill="F7CAAC"/>
          </w:tcPr>
          <w:p w:rsidR="00822FA3" w:rsidRDefault="00822FA3" w:rsidP="00772A54">
            <w:pPr>
              <w:jc w:val="both"/>
              <w:rPr>
                <w:b/>
              </w:rPr>
            </w:pPr>
            <w:r>
              <w:rPr>
                <w:b/>
              </w:rPr>
              <w:t>Rok narození</w:t>
            </w:r>
          </w:p>
        </w:tc>
        <w:tc>
          <w:tcPr>
            <w:tcW w:w="829" w:type="dxa"/>
          </w:tcPr>
          <w:p w:rsidR="00822FA3" w:rsidRPr="00D96138" w:rsidRDefault="00822FA3" w:rsidP="00772A54">
            <w:pPr>
              <w:jc w:val="both"/>
            </w:pPr>
            <w:r w:rsidRPr="00D96138">
              <w:t>1966</w:t>
            </w:r>
          </w:p>
        </w:tc>
        <w:tc>
          <w:tcPr>
            <w:tcW w:w="1721" w:type="dxa"/>
            <w:shd w:val="clear" w:color="auto" w:fill="F7CAAC"/>
          </w:tcPr>
          <w:p w:rsidR="00822FA3" w:rsidRDefault="00822FA3" w:rsidP="00772A54">
            <w:pPr>
              <w:jc w:val="both"/>
              <w:rPr>
                <w:b/>
              </w:rPr>
            </w:pPr>
            <w:r>
              <w:rPr>
                <w:b/>
              </w:rPr>
              <w:t>typ vztahu k VŠ</w:t>
            </w:r>
          </w:p>
        </w:tc>
        <w:tc>
          <w:tcPr>
            <w:tcW w:w="992" w:type="dxa"/>
            <w:gridSpan w:val="2"/>
          </w:tcPr>
          <w:p w:rsidR="00822FA3" w:rsidRPr="00E3409C" w:rsidRDefault="00822FA3" w:rsidP="00772A54">
            <w:pPr>
              <w:jc w:val="both"/>
            </w:pPr>
            <w:r w:rsidRPr="00E3409C">
              <w:rPr>
                <w:rFonts w:eastAsia="Calibri"/>
              </w:rPr>
              <w:t>pp</w:t>
            </w:r>
          </w:p>
        </w:tc>
        <w:tc>
          <w:tcPr>
            <w:tcW w:w="994" w:type="dxa"/>
            <w:shd w:val="clear" w:color="auto" w:fill="F7CAAC"/>
          </w:tcPr>
          <w:p w:rsidR="00822FA3" w:rsidRPr="00E3409C" w:rsidRDefault="00822FA3" w:rsidP="00772A54">
            <w:pPr>
              <w:jc w:val="both"/>
              <w:rPr>
                <w:b/>
              </w:rPr>
            </w:pPr>
            <w:r w:rsidRPr="00E3409C">
              <w:rPr>
                <w:b/>
              </w:rPr>
              <w:t>rozsah</w:t>
            </w:r>
          </w:p>
        </w:tc>
        <w:tc>
          <w:tcPr>
            <w:tcW w:w="709" w:type="dxa"/>
          </w:tcPr>
          <w:p w:rsidR="00822FA3" w:rsidRPr="00E3409C" w:rsidRDefault="00822FA3" w:rsidP="00772A54">
            <w:pPr>
              <w:jc w:val="both"/>
            </w:pPr>
            <w:r w:rsidRPr="00E3409C">
              <w:t>40h/t</w:t>
            </w:r>
          </w:p>
        </w:tc>
        <w:tc>
          <w:tcPr>
            <w:tcW w:w="709" w:type="dxa"/>
            <w:gridSpan w:val="2"/>
            <w:shd w:val="clear" w:color="auto" w:fill="F7CAAC"/>
          </w:tcPr>
          <w:p w:rsidR="00822FA3" w:rsidRPr="00E3409C" w:rsidRDefault="00822FA3" w:rsidP="00772A54">
            <w:pPr>
              <w:jc w:val="both"/>
              <w:rPr>
                <w:b/>
              </w:rPr>
            </w:pPr>
            <w:r w:rsidRPr="00E3409C">
              <w:rPr>
                <w:b/>
              </w:rPr>
              <w:t>do kdy</w:t>
            </w:r>
          </w:p>
        </w:tc>
        <w:tc>
          <w:tcPr>
            <w:tcW w:w="1387" w:type="dxa"/>
            <w:gridSpan w:val="2"/>
          </w:tcPr>
          <w:p w:rsidR="00822FA3" w:rsidRPr="00E3409C" w:rsidRDefault="00822FA3" w:rsidP="00772A54">
            <w:pPr>
              <w:jc w:val="both"/>
            </w:pPr>
            <w:r w:rsidRPr="00E3409C">
              <w:rPr>
                <w:rFonts w:eastAsia="Calibri"/>
              </w:rPr>
              <w:t>N</w:t>
            </w:r>
          </w:p>
        </w:tc>
      </w:tr>
      <w:tr w:rsidR="00822FA3" w:rsidTr="00772A54">
        <w:tc>
          <w:tcPr>
            <w:tcW w:w="5068" w:type="dxa"/>
            <w:gridSpan w:val="3"/>
            <w:shd w:val="clear" w:color="auto" w:fill="F7CAAC"/>
          </w:tcPr>
          <w:p w:rsidR="00822FA3" w:rsidRDefault="00822FA3" w:rsidP="00772A54">
            <w:pPr>
              <w:jc w:val="both"/>
              <w:rPr>
                <w:b/>
              </w:rPr>
            </w:pPr>
            <w:r>
              <w:rPr>
                <w:b/>
              </w:rPr>
              <w:t>Typ vztahu na součásti VŠ, která uskutečňuje st. program</w:t>
            </w:r>
          </w:p>
        </w:tc>
        <w:tc>
          <w:tcPr>
            <w:tcW w:w="992" w:type="dxa"/>
            <w:gridSpan w:val="2"/>
          </w:tcPr>
          <w:p w:rsidR="00822FA3" w:rsidRPr="00E3409C" w:rsidRDefault="00822FA3" w:rsidP="00772A54">
            <w:pPr>
              <w:jc w:val="both"/>
            </w:pPr>
            <w:r w:rsidRPr="00E3409C">
              <w:rPr>
                <w:rFonts w:eastAsia="Calibri"/>
              </w:rPr>
              <w:t>pp</w:t>
            </w:r>
          </w:p>
        </w:tc>
        <w:tc>
          <w:tcPr>
            <w:tcW w:w="994" w:type="dxa"/>
            <w:shd w:val="clear" w:color="auto" w:fill="F7CAAC"/>
          </w:tcPr>
          <w:p w:rsidR="00822FA3" w:rsidRPr="00E3409C" w:rsidRDefault="00822FA3" w:rsidP="00772A54">
            <w:pPr>
              <w:jc w:val="both"/>
              <w:rPr>
                <w:b/>
              </w:rPr>
            </w:pPr>
            <w:r w:rsidRPr="00E3409C">
              <w:rPr>
                <w:b/>
              </w:rPr>
              <w:t>rozsah</w:t>
            </w:r>
          </w:p>
        </w:tc>
        <w:tc>
          <w:tcPr>
            <w:tcW w:w="709" w:type="dxa"/>
          </w:tcPr>
          <w:p w:rsidR="00822FA3" w:rsidRPr="00E3409C" w:rsidRDefault="00822FA3" w:rsidP="00772A54">
            <w:pPr>
              <w:jc w:val="both"/>
            </w:pPr>
            <w:r>
              <w:t>40h/t</w:t>
            </w:r>
          </w:p>
        </w:tc>
        <w:tc>
          <w:tcPr>
            <w:tcW w:w="709" w:type="dxa"/>
            <w:gridSpan w:val="2"/>
            <w:shd w:val="clear" w:color="auto" w:fill="F7CAAC"/>
          </w:tcPr>
          <w:p w:rsidR="00822FA3" w:rsidRPr="00E3409C" w:rsidRDefault="00822FA3" w:rsidP="00772A54">
            <w:pPr>
              <w:jc w:val="both"/>
              <w:rPr>
                <w:b/>
              </w:rPr>
            </w:pPr>
            <w:r w:rsidRPr="00E3409C">
              <w:rPr>
                <w:b/>
              </w:rPr>
              <w:t>do kdy</w:t>
            </w:r>
          </w:p>
        </w:tc>
        <w:tc>
          <w:tcPr>
            <w:tcW w:w="1387" w:type="dxa"/>
            <w:gridSpan w:val="2"/>
          </w:tcPr>
          <w:p w:rsidR="00822FA3" w:rsidRPr="00E3409C" w:rsidRDefault="00822FA3" w:rsidP="00772A54">
            <w:pPr>
              <w:jc w:val="both"/>
            </w:pPr>
            <w:r w:rsidRPr="00E3409C">
              <w:t>N</w:t>
            </w:r>
          </w:p>
        </w:tc>
      </w:tr>
      <w:tr w:rsidR="00822FA3" w:rsidTr="00772A54">
        <w:tc>
          <w:tcPr>
            <w:tcW w:w="6060" w:type="dxa"/>
            <w:gridSpan w:val="5"/>
            <w:shd w:val="clear" w:color="auto" w:fill="F7CAAC"/>
          </w:tcPr>
          <w:p w:rsidR="00822FA3" w:rsidRPr="00B17BC0" w:rsidRDefault="00822FA3" w:rsidP="00772A54">
            <w:pPr>
              <w:jc w:val="both"/>
              <w:rPr>
                <w:b/>
              </w:rPr>
            </w:pPr>
            <w:r w:rsidRPr="00B17BC0">
              <w:rPr>
                <w:b/>
              </w:rPr>
              <w:t>Další současná působení jako akademický pracovník na jiných VŠ</w:t>
            </w:r>
          </w:p>
          <w:p w:rsidR="00822FA3" w:rsidRPr="00B17BC0" w:rsidRDefault="00822FA3" w:rsidP="00772A54">
            <w:pPr>
              <w:autoSpaceDE w:val="0"/>
              <w:autoSpaceDN w:val="0"/>
              <w:adjustRightInd w:val="0"/>
              <w:rPr>
                <w:rFonts w:eastAsia="Calibri"/>
                <w:color w:val="FF0000"/>
                <w:sz w:val="16"/>
                <w:szCs w:val="16"/>
              </w:rPr>
            </w:pPr>
          </w:p>
        </w:tc>
        <w:tc>
          <w:tcPr>
            <w:tcW w:w="1703" w:type="dxa"/>
            <w:gridSpan w:val="2"/>
            <w:shd w:val="clear" w:color="auto" w:fill="F7CAAC"/>
          </w:tcPr>
          <w:p w:rsidR="00822FA3" w:rsidRDefault="00822FA3" w:rsidP="00772A54">
            <w:pPr>
              <w:jc w:val="both"/>
              <w:rPr>
                <w:b/>
              </w:rPr>
            </w:pPr>
            <w:r>
              <w:rPr>
                <w:b/>
              </w:rPr>
              <w:t>typ prac. vztahu</w:t>
            </w:r>
          </w:p>
        </w:tc>
        <w:tc>
          <w:tcPr>
            <w:tcW w:w="2096" w:type="dxa"/>
            <w:gridSpan w:val="4"/>
            <w:shd w:val="clear" w:color="auto" w:fill="F7CAAC"/>
          </w:tcPr>
          <w:p w:rsidR="00822FA3" w:rsidRDefault="00822FA3" w:rsidP="00772A54">
            <w:pPr>
              <w:jc w:val="both"/>
              <w:rPr>
                <w:b/>
              </w:rPr>
            </w:pPr>
            <w:r>
              <w:rPr>
                <w:b/>
              </w:rPr>
              <w:t>rozsah</w:t>
            </w:r>
          </w:p>
        </w:tc>
      </w:tr>
      <w:tr w:rsidR="00822FA3" w:rsidTr="00772A54">
        <w:tc>
          <w:tcPr>
            <w:tcW w:w="6060" w:type="dxa"/>
            <w:gridSpan w:val="5"/>
          </w:tcPr>
          <w:p w:rsidR="00822FA3" w:rsidRDefault="00822FA3" w:rsidP="00772A54">
            <w:pPr>
              <w:jc w:val="both"/>
            </w:pPr>
          </w:p>
        </w:tc>
        <w:tc>
          <w:tcPr>
            <w:tcW w:w="1703" w:type="dxa"/>
            <w:gridSpan w:val="2"/>
          </w:tcPr>
          <w:p w:rsidR="00822FA3" w:rsidRDefault="00822FA3" w:rsidP="00772A54">
            <w:pPr>
              <w:jc w:val="both"/>
            </w:pPr>
          </w:p>
        </w:tc>
        <w:tc>
          <w:tcPr>
            <w:tcW w:w="2096" w:type="dxa"/>
            <w:gridSpan w:val="4"/>
          </w:tcPr>
          <w:p w:rsidR="00822FA3" w:rsidRDefault="00822FA3" w:rsidP="00772A54">
            <w:pPr>
              <w:jc w:val="both"/>
            </w:pPr>
          </w:p>
        </w:tc>
      </w:tr>
      <w:tr w:rsidR="00822FA3" w:rsidTr="00772A54">
        <w:tc>
          <w:tcPr>
            <w:tcW w:w="9859" w:type="dxa"/>
            <w:gridSpan w:val="11"/>
            <w:shd w:val="clear" w:color="auto" w:fill="F7CAAC"/>
          </w:tcPr>
          <w:p w:rsidR="00822FA3" w:rsidRDefault="00822FA3" w:rsidP="00772A54">
            <w:r>
              <w:rPr>
                <w:b/>
              </w:rPr>
              <w:t>Předměty příslušného studijního programu a způsob zapojení do jejich výuky, příp. další zapojení do uskutečňování studijního programu</w:t>
            </w:r>
          </w:p>
        </w:tc>
      </w:tr>
      <w:tr w:rsidR="00822FA3" w:rsidTr="00772A54">
        <w:trPr>
          <w:trHeight w:val="1118"/>
        </w:trPr>
        <w:tc>
          <w:tcPr>
            <w:tcW w:w="9859" w:type="dxa"/>
            <w:gridSpan w:val="11"/>
            <w:tcBorders>
              <w:top w:val="nil"/>
            </w:tcBorders>
          </w:tcPr>
          <w:p w:rsidR="009853C3" w:rsidRDefault="009853C3" w:rsidP="00772A54">
            <w:pPr>
              <w:jc w:val="both"/>
            </w:pPr>
          </w:p>
          <w:p w:rsidR="00822FA3" w:rsidRPr="00D96138" w:rsidRDefault="00822FA3" w:rsidP="00772A54">
            <w:pPr>
              <w:jc w:val="both"/>
            </w:pPr>
            <w:r>
              <w:t xml:space="preserve">Efektivní komunikace - </w:t>
            </w:r>
            <w:r w:rsidR="0027541C">
              <w:rPr>
                <w:rFonts w:eastAsia="Calibri"/>
              </w:rPr>
              <w:t>vede seminář, garant - PF, KF</w:t>
            </w:r>
          </w:p>
        </w:tc>
      </w:tr>
      <w:tr w:rsidR="00822FA3" w:rsidTr="00772A54">
        <w:tc>
          <w:tcPr>
            <w:tcW w:w="9859" w:type="dxa"/>
            <w:gridSpan w:val="11"/>
            <w:shd w:val="clear" w:color="auto" w:fill="F7CAAC"/>
          </w:tcPr>
          <w:p w:rsidR="00822FA3" w:rsidRDefault="00822FA3" w:rsidP="00772A54">
            <w:pPr>
              <w:jc w:val="both"/>
            </w:pPr>
            <w:r>
              <w:rPr>
                <w:b/>
              </w:rPr>
              <w:t xml:space="preserve">Údaje o vzdělání na VŠ </w:t>
            </w:r>
          </w:p>
        </w:tc>
      </w:tr>
      <w:tr w:rsidR="00822FA3" w:rsidTr="00772A54">
        <w:trPr>
          <w:trHeight w:val="1055"/>
        </w:trPr>
        <w:tc>
          <w:tcPr>
            <w:tcW w:w="9859" w:type="dxa"/>
            <w:gridSpan w:val="11"/>
          </w:tcPr>
          <w:p w:rsidR="0027541C" w:rsidRDefault="0027541C" w:rsidP="00772A54">
            <w:pPr>
              <w:jc w:val="both"/>
            </w:pPr>
          </w:p>
          <w:p w:rsidR="00822FA3" w:rsidRPr="008E6ADE" w:rsidRDefault="00822FA3" w:rsidP="00772A54">
            <w:pPr>
              <w:jc w:val="both"/>
            </w:pPr>
            <w:r w:rsidRPr="008E6ADE">
              <w:t>2005-2010 UTB, FAME doktorské studium obor Ekonomika a management</w:t>
            </w:r>
          </w:p>
          <w:p w:rsidR="00822FA3" w:rsidRPr="008E6ADE" w:rsidRDefault="00822FA3" w:rsidP="00772A54">
            <w:pPr>
              <w:jc w:val="both"/>
            </w:pPr>
            <w:r w:rsidRPr="008E6ADE">
              <w:t>2002-2006 UTB, FMK magisterské studium obor Marketingové komunikace</w:t>
            </w:r>
          </w:p>
          <w:p w:rsidR="00822FA3" w:rsidRPr="008E6ADE" w:rsidRDefault="00822FA3" w:rsidP="00772A54">
            <w:pPr>
              <w:jc w:val="both"/>
            </w:pPr>
            <w:r w:rsidRPr="008E6ADE">
              <w:t>1984-1989 VŠCHT, FCHI inženýrské studium obor Měřicí technika</w:t>
            </w:r>
          </w:p>
          <w:p w:rsidR="00822FA3" w:rsidRPr="008E6ADE" w:rsidRDefault="00822FA3" w:rsidP="00772A54">
            <w:pPr>
              <w:jc w:val="both"/>
            </w:pPr>
            <w:r w:rsidRPr="008E6ADE">
              <w:t>2010 Ogilvyinstitute.com certifikovaný vzdělávací kurz v oblasti marketingových komunikací</w:t>
            </w:r>
          </w:p>
          <w:p w:rsidR="00822FA3" w:rsidRPr="008E6ADE" w:rsidRDefault="00822FA3" w:rsidP="00772A54">
            <w:pPr>
              <w:jc w:val="both"/>
            </w:pPr>
            <w:r w:rsidRPr="008E6ADE">
              <w:t>2010 IPMA Certifikovaný Projektový praktikant level D</w:t>
            </w:r>
          </w:p>
          <w:p w:rsidR="00822FA3" w:rsidRPr="008E6ADE" w:rsidRDefault="00822FA3" w:rsidP="00772A54">
            <w:pPr>
              <w:jc w:val="both"/>
            </w:pPr>
            <w:r w:rsidRPr="008E6ADE">
              <w:t>2001 London School of Public Relations odborný certifikát</w:t>
            </w:r>
          </w:p>
          <w:p w:rsidR="00822FA3" w:rsidRPr="008E6ADE" w:rsidRDefault="00822FA3" w:rsidP="00772A54">
            <w:pPr>
              <w:jc w:val="both"/>
            </w:pPr>
            <w:r w:rsidRPr="008E6ADE">
              <w:t>2000-2001 Český institut pro marketing certifikát CIMA-B</w:t>
            </w:r>
          </w:p>
          <w:p w:rsidR="00822FA3" w:rsidRPr="008E6ADE" w:rsidRDefault="00822FA3" w:rsidP="00772A54">
            <w:pPr>
              <w:jc w:val="both"/>
            </w:pPr>
            <w:r w:rsidRPr="008E6ADE">
              <w:t xml:space="preserve">APRA ocenění Merkur 2006 v kategorii Osobnost roku za jedinečné využívání prostředků public relations  </w:t>
            </w:r>
          </w:p>
          <w:p w:rsidR="00822FA3" w:rsidRPr="008E6ADE" w:rsidRDefault="00822FA3" w:rsidP="00772A54">
            <w:pPr>
              <w:jc w:val="both"/>
            </w:pPr>
            <w:r w:rsidRPr="008E6ADE">
              <w:t>Členka redakční rady odborného časopisu Marketing</w:t>
            </w:r>
            <w:r>
              <w:t xml:space="preserve"> Science </w:t>
            </w:r>
            <w:r w:rsidRPr="008E6ADE">
              <w:t>Inspirations</w:t>
            </w:r>
          </w:p>
          <w:p w:rsidR="00822FA3" w:rsidRDefault="00822FA3" w:rsidP="00772A54">
            <w:pPr>
              <w:jc w:val="both"/>
            </w:pPr>
            <w:r w:rsidRPr="008E6ADE">
              <w:t>Členka Hlavního výboru České marketingové společnosti</w:t>
            </w:r>
          </w:p>
          <w:p w:rsidR="0027541C" w:rsidRPr="002D0083" w:rsidRDefault="0027541C" w:rsidP="00772A54">
            <w:pPr>
              <w:jc w:val="both"/>
            </w:pPr>
          </w:p>
        </w:tc>
      </w:tr>
      <w:tr w:rsidR="00822FA3" w:rsidTr="00772A54">
        <w:tc>
          <w:tcPr>
            <w:tcW w:w="9859" w:type="dxa"/>
            <w:gridSpan w:val="11"/>
            <w:shd w:val="clear" w:color="auto" w:fill="F7CAAC"/>
          </w:tcPr>
          <w:p w:rsidR="00822FA3" w:rsidRDefault="00822FA3" w:rsidP="00772A54">
            <w:pPr>
              <w:jc w:val="both"/>
              <w:rPr>
                <w:b/>
              </w:rPr>
            </w:pPr>
            <w:r>
              <w:rPr>
                <w:b/>
              </w:rPr>
              <w:t>Údaje o odborném působení od absolvování VŠ</w:t>
            </w:r>
          </w:p>
        </w:tc>
      </w:tr>
      <w:tr w:rsidR="00822FA3" w:rsidTr="00772A54">
        <w:trPr>
          <w:trHeight w:val="1090"/>
        </w:trPr>
        <w:tc>
          <w:tcPr>
            <w:tcW w:w="9859" w:type="dxa"/>
            <w:gridSpan w:val="11"/>
          </w:tcPr>
          <w:p w:rsidR="0027541C" w:rsidRDefault="0027541C" w:rsidP="00772A54">
            <w:pPr>
              <w:jc w:val="both"/>
            </w:pPr>
          </w:p>
          <w:p w:rsidR="00822FA3" w:rsidRPr="008E6ADE" w:rsidRDefault="00822FA3" w:rsidP="00772A54">
            <w:pPr>
              <w:jc w:val="both"/>
            </w:pPr>
            <w:r w:rsidRPr="008E6ADE">
              <w:t>Praxe:</w:t>
            </w:r>
          </w:p>
          <w:p w:rsidR="0027541C" w:rsidRDefault="00822FA3" w:rsidP="00772A54">
            <w:pPr>
              <w:jc w:val="both"/>
            </w:pPr>
            <w:r w:rsidRPr="008E6ADE">
              <w:t>Závodní nemocnice Zlín, laborantka</w:t>
            </w:r>
            <w:r>
              <w:t xml:space="preserve">; </w:t>
            </w:r>
            <w:r w:rsidRPr="008E6ADE">
              <w:t>Svit, a.s., Zlín, specialista pro PR</w:t>
            </w:r>
            <w:r>
              <w:t xml:space="preserve">; </w:t>
            </w:r>
            <w:r w:rsidRPr="008E6ADE">
              <w:t>Yucca Public, s.r.o., Zlín, spolumajitelka PR agentury</w:t>
            </w:r>
            <w:r>
              <w:t xml:space="preserve">; </w:t>
            </w:r>
            <w:r w:rsidRPr="008E6ADE">
              <w:t>Vitar, s.r.o., Zlín, vedoucí oddělení marketingu</w:t>
            </w:r>
            <w:r>
              <w:t xml:space="preserve">; </w:t>
            </w:r>
            <w:r w:rsidRPr="008E6ADE">
              <w:t>Smoza-Antalis, s.r.o., Hranice n. M., ředitelka marketingu</w:t>
            </w:r>
            <w:r>
              <w:t xml:space="preserve">; </w:t>
            </w:r>
            <w:r w:rsidRPr="008E6ADE">
              <w:t>Stavospol, s.r.o. Brno, ředitelka marketingu</w:t>
            </w:r>
            <w:r>
              <w:t xml:space="preserve">; </w:t>
            </w:r>
            <w:r w:rsidRPr="008E6ADE">
              <w:t>Od 2005 UTB FMK Zlín, akademický pracovník</w:t>
            </w:r>
            <w:r>
              <w:t xml:space="preserve">; </w:t>
            </w:r>
            <w:r w:rsidRPr="008E6ADE">
              <w:t>Od 09/2007</w:t>
            </w:r>
            <w:r>
              <w:t xml:space="preserve"> do 03/2018</w:t>
            </w:r>
            <w:r w:rsidRPr="008E6ADE">
              <w:t xml:space="preserve"> UTB FMK Zlín, ředitelka Ústavu marketingových komunikací</w:t>
            </w:r>
          </w:p>
          <w:p w:rsidR="00822FA3" w:rsidRPr="00B17BC0" w:rsidRDefault="00822FA3" w:rsidP="00772A54">
            <w:pPr>
              <w:jc w:val="both"/>
              <w:rPr>
                <w:color w:val="FF0000"/>
                <w:sz w:val="16"/>
                <w:szCs w:val="16"/>
              </w:rPr>
            </w:pPr>
          </w:p>
        </w:tc>
      </w:tr>
      <w:tr w:rsidR="00822FA3" w:rsidTr="00772A54">
        <w:trPr>
          <w:trHeight w:val="250"/>
        </w:trPr>
        <w:tc>
          <w:tcPr>
            <w:tcW w:w="9859" w:type="dxa"/>
            <w:gridSpan w:val="11"/>
            <w:shd w:val="clear" w:color="auto" w:fill="F7CAAC"/>
          </w:tcPr>
          <w:p w:rsidR="00822FA3" w:rsidRDefault="00822FA3" w:rsidP="00772A54">
            <w:pPr>
              <w:jc w:val="both"/>
            </w:pPr>
            <w:r>
              <w:rPr>
                <w:b/>
              </w:rPr>
              <w:t>Zkušenosti s vedením kvalifikačních a rigorózních prací</w:t>
            </w:r>
          </w:p>
        </w:tc>
      </w:tr>
      <w:tr w:rsidR="00822FA3" w:rsidTr="00772A54">
        <w:trPr>
          <w:trHeight w:val="1105"/>
        </w:trPr>
        <w:tc>
          <w:tcPr>
            <w:tcW w:w="9859" w:type="dxa"/>
            <w:gridSpan w:val="11"/>
          </w:tcPr>
          <w:p w:rsidR="0027541C" w:rsidRDefault="0027541C" w:rsidP="00772A54">
            <w:pPr>
              <w:autoSpaceDE w:val="0"/>
              <w:autoSpaceDN w:val="0"/>
              <w:adjustRightInd w:val="0"/>
            </w:pPr>
          </w:p>
          <w:p w:rsidR="00822FA3" w:rsidRDefault="00822FA3" w:rsidP="00772A54">
            <w:pPr>
              <w:autoSpaceDE w:val="0"/>
              <w:autoSpaceDN w:val="0"/>
              <w:adjustRightInd w:val="0"/>
            </w:pPr>
            <w:r>
              <w:t>vedení bakalářských a diplomových prací – 15 kvalifikačních prací / akademický rok</w:t>
            </w:r>
          </w:p>
          <w:p w:rsidR="00822FA3" w:rsidRDefault="00822FA3" w:rsidP="00772A54">
            <w:pPr>
              <w:autoSpaceDE w:val="0"/>
              <w:autoSpaceDN w:val="0"/>
              <w:adjustRightInd w:val="0"/>
            </w:pPr>
            <w:r>
              <w:t>zpracování recenzních posudků k odborným publikacím – 3 odborné posudky</w:t>
            </w:r>
          </w:p>
          <w:p w:rsidR="00822FA3" w:rsidRDefault="00822FA3" w:rsidP="00772A54">
            <w:pPr>
              <w:jc w:val="both"/>
            </w:pPr>
          </w:p>
        </w:tc>
      </w:tr>
      <w:tr w:rsidR="00822FA3" w:rsidTr="00772A54">
        <w:trPr>
          <w:cantSplit/>
        </w:trPr>
        <w:tc>
          <w:tcPr>
            <w:tcW w:w="3347" w:type="dxa"/>
            <w:gridSpan w:val="2"/>
            <w:tcBorders>
              <w:top w:val="single" w:sz="12" w:space="0" w:color="auto"/>
            </w:tcBorders>
            <w:shd w:val="clear" w:color="auto" w:fill="F7CAAC"/>
          </w:tcPr>
          <w:p w:rsidR="00822FA3" w:rsidRDefault="00822FA3"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822FA3" w:rsidRDefault="00822FA3"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22FA3" w:rsidRDefault="00822FA3"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22FA3" w:rsidRDefault="00822FA3" w:rsidP="00772A54">
            <w:pPr>
              <w:jc w:val="both"/>
              <w:rPr>
                <w:b/>
              </w:rPr>
            </w:pPr>
            <w:r>
              <w:rPr>
                <w:b/>
              </w:rPr>
              <w:t>Ohlasy publikací</w:t>
            </w:r>
          </w:p>
          <w:p w:rsidR="00822FA3" w:rsidRDefault="00822FA3" w:rsidP="00772A54">
            <w:pPr>
              <w:rPr>
                <w:b/>
              </w:rPr>
            </w:pPr>
          </w:p>
        </w:tc>
      </w:tr>
      <w:tr w:rsidR="00822FA3" w:rsidTr="00772A54">
        <w:trPr>
          <w:cantSplit/>
        </w:trPr>
        <w:tc>
          <w:tcPr>
            <w:tcW w:w="3347" w:type="dxa"/>
            <w:gridSpan w:val="2"/>
          </w:tcPr>
          <w:p w:rsidR="0027541C" w:rsidRDefault="0027541C" w:rsidP="00772A54">
            <w:pPr>
              <w:jc w:val="both"/>
            </w:pPr>
          </w:p>
          <w:p w:rsidR="00822FA3" w:rsidRPr="0076368E" w:rsidRDefault="00822FA3" w:rsidP="00772A54">
            <w:pPr>
              <w:jc w:val="both"/>
              <w:rPr>
                <w:color w:val="FF0000"/>
                <w:sz w:val="16"/>
                <w:szCs w:val="16"/>
              </w:rPr>
            </w:pPr>
            <w:r>
              <w:t>masmediální komunikace</w:t>
            </w:r>
          </w:p>
        </w:tc>
        <w:tc>
          <w:tcPr>
            <w:tcW w:w="2245" w:type="dxa"/>
            <w:gridSpan w:val="2"/>
          </w:tcPr>
          <w:p w:rsidR="0027541C" w:rsidRDefault="0027541C" w:rsidP="00772A54">
            <w:pPr>
              <w:jc w:val="both"/>
            </w:pPr>
          </w:p>
          <w:p w:rsidR="00822FA3" w:rsidRPr="0076368E" w:rsidRDefault="00822FA3" w:rsidP="00772A54">
            <w:pPr>
              <w:jc w:val="both"/>
              <w:rPr>
                <w:color w:val="FF0000"/>
                <w:sz w:val="16"/>
                <w:szCs w:val="16"/>
              </w:rPr>
            </w:pPr>
            <w:r>
              <w:t>2015</w:t>
            </w:r>
          </w:p>
        </w:tc>
        <w:tc>
          <w:tcPr>
            <w:tcW w:w="2248" w:type="dxa"/>
            <w:gridSpan w:val="4"/>
            <w:tcBorders>
              <w:right w:val="single" w:sz="12" w:space="0" w:color="auto"/>
            </w:tcBorders>
          </w:tcPr>
          <w:p w:rsidR="0027541C" w:rsidRDefault="0027541C" w:rsidP="00772A54">
            <w:pPr>
              <w:jc w:val="both"/>
            </w:pPr>
          </w:p>
          <w:p w:rsidR="00822FA3" w:rsidRDefault="00822FA3" w:rsidP="00772A54">
            <w:pPr>
              <w:jc w:val="both"/>
            </w:pPr>
            <w:r>
              <w:t>Univerzita Komenského Bratislava</w:t>
            </w:r>
          </w:p>
          <w:p w:rsidR="00822FA3" w:rsidRPr="0076368E" w:rsidRDefault="00822FA3" w:rsidP="00772A54">
            <w:pPr>
              <w:jc w:val="both"/>
              <w:rPr>
                <w:color w:val="FF0000"/>
                <w:sz w:val="16"/>
                <w:szCs w:val="16"/>
              </w:rPr>
            </w:pPr>
          </w:p>
        </w:tc>
        <w:tc>
          <w:tcPr>
            <w:tcW w:w="632" w:type="dxa"/>
            <w:tcBorders>
              <w:left w:val="single" w:sz="12" w:space="0" w:color="auto"/>
            </w:tcBorders>
            <w:shd w:val="clear" w:color="auto" w:fill="F7CAAC"/>
          </w:tcPr>
          <w:p w:rsidR="00822FA3" w:rsidRDefault="00822FA3" w:rsidP="00772A54">
            <w:pPr>
              <w:jc w:val="both"/>
            </w:pPr>
            <w:r>
              <w:rPr>
                <w:b/>
              </w:rPr>
              <w:t>WOS</w:t>
            </w:r>
          </w:p>
        </w:tc>
        <w:tc>
          <w:tcPr>
            <w:tcW w:w="693" w:type="dxa"/>
            <w:shd w:val="clear" w:color="auto" w:fill="F7CAAC"/>
          </w:tcPr>
          <w:p w:rsidR="00822FA3" w:rsidRDefault="00822FA3" w:rsidP="00772A54">
            <w:pPr>
              <w:jc w:val="both"/>
              <w:rPr>
                <w:sz w:val="18"/>
              </w:rPr>
            </w:pPr>
            <w:r>
              <w:rPr>
                <w:b/>
                <w:sz w:val="18"/>
              </w:rPr>
              <w:t>Scopus</w:t>
            </w:r>
          </w:p>
        </w:tc>
        <w:tc>
          <w:tcPr>
            <w:tcW w:w="694" w:type="dxa"/>
            <w:shd w:val="clear" w:color="auto" w:fill="F7CAAC"/>
          </w:tcPr>
          <w:p w:rsidR="00822FA3" w:rsidRDefault="00822FA3" w:rsidP="00772A54">
            <w:pPr>
              <w:jc w:val="both"/>
            </w:pPr>
            <w:r>
              <w:rPr>
                <w:b/>
                <w:sz w:val="18"/>
              </w:rPr>
              <w:t>ostatní</w:t>
            </w:r>
          </w:p>
        </w:tc>
      </w:tr>
      <w:tr w:rsidR="00822FA3" w:rsidTr="00772A54">
        <w:trPr>
          <w:cantSplit/>
          <w:trHeight w:val="70"/>
        </w:trPr>
        <w:tc>
          <w:tcPr>
            <w:tcW w:w="3347" w:type="dxa"/>
            <w:gridSpan w:val="2"/>
            <w:shd w:val="clear" w:color="auto" w:fill="F7CAAC"/>
          </w:tcPr>
          <w:p w:rsidR="00822FA3" w:rsidRDefault="00822FA3" w:rsidP="00772A54">
            <w:pPr>
              <w:jc w:val="both"/>
            </w:pPr>
            <w:r>
              <w:rPr>
                <w:b/>
              </w:rPr>
              <w:t>Obor jmenovacího řízení</w:t>
            </w:r>
          </w:p>
        </w:tc>
        <w:tc>
          <w:tcPr>
            <w:tcW w:w="2245" w:type="dxa"/>
            <w:gridSpan w:val="2"/>
            <w:shd w:val="clear" w:color="auto" w:fill="F7CAAC"/>
          </w:tcPr>
          <w:p w:rsidR="00822FA3" w:rsidRDefault="00822FA3" w:rsidP="00772A54">
            <w:pPr>
              <w:jc w:val="both"/>
            </w:pPr>
            <w:r>
              <w:rPr>
                <w:b/>
              </w:rPr>
              <w:t>Rok udělení hodnosti</w:t>
            </w:r>
          </w:p>
        </w:tc>
        <w:tc>
          <w:tcPr>
            <w:tcW w:w="2248" w:type="dxa"/>
            <w:gridSpan w:val="4"/>
            <w:tcBorders>
              <w:right w:val="single" w:sz="12" w:space="0" w:color="auto"/>
            </w:tcBorders>
            <w:shd w:val="clear" w:color="auto" w:fill="F7CAAC"/>
          </w:tcPr>
          <w:p w:rsidR="00822FA3" w:rsidRDefault="00822FA3" w:rsidP="00772A54">
            <w:pPr>
              <w:jc w:val="both"/>
            </w:pPr>
            <w:r>
              <w:rPr>
                <w:b/>
              </w:rPr>
              <w:t>Řízení konáno na VŠ</w:t>
            </w:r>
          </w:p>
        </w:tc>
        <w:tc>
          <w:tcPr>
            <w:tcW w:w="632" w:type="dxa"/>
            <w:vMerge w:val="restart"/>
            <w:tcBorders>
              <w:left w:val="single" w:sz="12" w:space="0" w:color="auto"/>
            </w:tcBorders>
          </w:tcPr>
          <w:p w:rsidR="00822FA3" w:rsidRPr="0027541C" w:rsidRDefault="00822FA3" w:rsidP="00772A54">
            <w:pPr>
              <w:jc w:val="both"/>
            </w:pPr>
            <w:r w:rsidRPr="0027541C">
              <w:t>0</w:t>
            </w:r>
          </w:p>
        </w:tc>
        <w:tc>
          <w:tcPr>
            <w:tcW w:w="693" w:type="dxa"/>
            <w:vMerge w:val="restart"/>
          </w:tcPr>
          <w:p w:rsidR="00822FA3" w:rsidRPr="0027541C" w:rsidRDefault="00822FA3" w:rsidP="00772A54">
            <w:pPr>
              <w:jc w:val="both"/>
            </w:pPr>
            <w:r w:rsidRPr="0027541C">
              <w:t>0</w:t>
            </w:r>
          </w:p>
        </w:tc>
        <w:tc>
          <w:tcPr>
            <w:tcW w:w="694" w:type="dxa"/>
            <w:vMerge w:val="restart"/>
          </w:tcPr>
          <w:p w:rsidR="00822FA3" w:rsidRPr="0027541C" w:rsidRDefault="00822FA3" w:rsidP="00772A54">
            <w:pPr>
              <w:jc w:val="both"/>
            </w:pPr>
            <w:r w:rsidRPr="0027541C">
              <w:t>15</w:t>
            </w:r>
          </w:p>
        </w:tc>
      </w:tr>
      <w:tr w:rsidR="00822FA3" w:rsidTr="00772A54">
        <w:trPr>
          <w:trHeight w:val="205"/>
        </w:trPr>
        <w:tc>
          <w:tcPr>
            <w:tcW w:w="3347" w:type="dxa"/>
            <w:gridSpan w:val="2"/>
          </w:tcPr>
          <w:p w:rsidR="00822FA3" w:rsidRDefault="00822FA3" w:rsidP="00772A54">
            <w:pPr>
              <w:jc w:val="both"/>
            </w:pPr>
          </w:p>
        </w:tc>
        <w:tc>
          <w:tcPr>
            <w:tcW w:w="2245" w:type="dxa"/>
            <w:gridSpan w:val="2"/>
          </w:tcPr>
          <w:p w:rsidR="00822FA3" w:rsidRDefault="00822FA3" w:rsidP="00772A54">
            <w:pPr>
              <w:jc w:val="both"/>
            </w:pPr>
          </w:p>
        </w:tc>
        <w:tc>
          <w:tcPr>
            <w:tcW w:w="2248" w:type="dxa"/>
            <w:gridSpan w:val="4"/>
            <w:tcBorders>
              <w:right w:val="single" w:sz="12" w:space="0" w:color="auto"/>
            </w:tcBorders>
          </w:tcPr>
          <w:p w:rsidR="00822FA3" w:rsidRDefault="00822FA3" w:rsidP="00772A54">
            <w:pPr>
              <w:jc w:val="both"/>
            </w:pPr>
          </w:p>
        </w:tc>
        <w:tc>
          <w:tcPr>
            <w:tcW w:w="632" w:type="dxa"/>
            <w:vMerge/>
            <w:tcBorders>
              <w:left w:val="single" w:sz="12" w:space="0" w:color="auto"/>
            </w:tcBorders>
            <w:vAlign w:val="center"/>
          </w:tcPr>
          <w:p w:rsidR="00822FA3" w:rsidRDefault="00822FA3" w:rsidP="00772A54">
            <w:pPr>
              <w:rPr>
                <w:b/>
              </w:rPr>
            </w:pPr>
          </w:p>
        </w:tc>
        <w:tc>
          <w:tcPr>
            <w:tcW w:w="693" w:type="dxa"/>
            <w:vMerge/>
            <w:vAlign w:val="center"/>
          </w:tcPr>
          <w:p w:rsidR="00822FA3" w:rsidRDefault="00822FA3" w:rsidP="00772A54">
            <w:pPr>
              <w:rPr>
                <w:b/>
              </w:rPr>
            </w:pPr>
          </w:p>
        </w:tc>
        <w:tc>
          <w:tcPr>
            <w:tcW w:w="694" w:type="dxa"/>
            <w:vMerge/>
            <w:vAlign w:val="center"/>
          </w:tcPr>
          <w:p w:rsidR="00822FA3" w:rsidRDefault="00822FA3"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22FA3" w:rsidTr="00772A54">
        <w:tc>
          <w:tcPr>
            <w:tcW w:w="9859" w:type="dxa"/>
            <w:gridSpan w:val="4"/>
            <w:shd w:val="clear" w:color="auto" w:fill="F7CAAC"/>
          </w:tcPr>
          <w:p w:rsidR="00822FA3" w:rsidRDefault="00822FA3"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822FA3" w:rsidTr="00772A54">
        <w:trPr>
          <w:trHeight w:val="2347"/>
        </w:trPr>
        <w:tc>
          <w:tcPr>
            <w:tcW w:w="9859" w:type="dxa"/>
            <w:gridSpan w:val="4"/>
          </w:tcPr>
          <w:p w:rsidR="0027541C" w:rsidRDefault="0027541C" w:rsidP="00772A54"/>
          <w:p w:rsidR="00822FA3" w:rsidRDefault="00822FA3" w:rsidP="00772A54">
            <w:r>
              <w:t>JURÁŠKOVÁ, O., Juříková, M., Kocourek, J., Impact of image attributes on branding of small and medium-sized enterprises, In in Proceedings of Business System Laboratory, Italy, Roma, 2017</w:t>
            </w:r>
          </w:p>
          <w:p w:rsidR="00822FA3" w:rsidRDefault="00822FA3" w:rsidP="00772A54">
            <w:r>
              <w:t>JURÁŠKOVÁ, O., Juříková, M., Kocourek, J., Innovation of Educational Proces as a Factor of Enhancing Competitiveness, In Turkich Online Journal of Educational Technology, Special Issue for INTE 2015, ISSN: 1303-6521</w:t>
            </w:r>
          </w:p>
          <w:p w:rsidR="00822FA3" w:rsidRDefault="00822FA3" w:rsidP="00772A54">
            <w:r>
              <w:t>JURÁŠKOVÁ, O., Public relations – how relationship can create brands that people trust, VeRBuM, Zlín, 2014, ISBN 978-80-87500-60-6</w:t>
            </w:r>
          </w:p>
          <w:p w:rsidR="00822FA3" w:rsidRDefault="00822FA3" w:rsidP="00772A54">
            <w:r>
              <w:t>JURÁŠKOVÁ, O., Emoce při budování značky, In Emoce v marketingu, Grada Publishing, Praha, 2014, ISBN 978-80-247-4843-6</w:t>
            </w:r>
          </w:p>
          <w:p w:rsidR="00822FA3" w:rsidRDefault="00822FA3" w:rsidP="00772A54">
            <w:r>
              <w:t>JURÁŠKOVÁ, O. a kol., The Role of Marketing Management in the Service Sector and the Effect of Global Economic Crisis on Company Prosperity, In Proceedings of the Conference of Informatics and Management Science ICTIC, 2013, ISBN 978-80-554-0648-0</w:t>
            </w:r>
          </w:p>
          <w:p w:rsidR="00822FA3" w:rsidRDefault="00822FA3" w:rsidP="00772A54">
            <w:r>
              <w:t>JURÁŠKOVÁ, O. a kol., Readiness of the Marketing Managers to Address and Solve Issues of Current Marketing, In Proceedins of 4st International Conference on Communications and Management in Technological Inovation and Academic Globalization COMATIA, France, 2013, ISBN 978-960-474-343-8</w:t>
            </w:r>
          </w:p>
          <w:p w:rsidR="00822FA3" w:rsidRDefault="00822FA3" w:rsidP="00772A54">
            <w:r>
              <w:t>JURÁŠKOVÁ, O. a kol., Changes in Marketing Management of Czech Services Firms in Economic Recession, In Proccedings of 1st Internatinal Conference on Perpetual Education, Greece, 2013, ISBN 978-1-61804-187-6</w:t>
            </w:r>
          </w:p>
          <w:p w:rsidR="00822FA3" w:rsidRDefault="00822FA3" w:rsidP="00772A54">
            <w:r>
              <w:t>JURÁŠKOVÁ, O. a kol., Marketing and Communications Tools in Servis Sector in Time of Crisis, In International Journal of Communications, 2013, ISSN 1998-4480</w:t>
            </w:r>
          </w:p>
          <w:p w:rsidR="0027541C" w:rsidRPr="002D0083" w:rsidRDefault="0027541C" w:rsidP="00BB07CD"/>
        </w:tc>
      </w:tr>
      <w:tr w:rsidR="00822FA3" w:rsidTr="00772A54">
        <w:trPr>
          <w:trHeight w:val="218"/>
        </w:trPr>
        <w:tc>
          <w:tcPr>
            <w:tcW w:w="9859" w:type="dxa"/>
            <w:gridSpan w:val="4"/>
            <w:shd w:val="clear" w:color="auto" w:fill="F7CAAC"/>
          </w:tcPr>
          <w:p w:rsidR="00822FA3" w:rsidRDefault="00822FA3" w:rsidP="00772A54">
            <w:pPr>
              <w:rPr>
                <w:b/>
              </w:rPr>
            </w:pPr>
            <w:r>
              <w:rPr>
                <w:b/>
              </w:rPr>
              <w:t>Působení v zahraničí</w:t>
            </w:r>
          </w:p>
        </w:tc>
      </w:tr>
      <w:tr w:rsidR="00822FA3" w:rsidTr="00772A54">
        <w:trPr>
          <w:trHeight w:val="328"/>
        </w:trPr>
        <w:tc>
          <w:tcPr>
            <w:tcW w:w="9859" w:type="dxa"/>
            <w:gridSpan w:val="4"/>
          </w:tcPr>
          <w:p w:rsidR="00822FA3" w:rsidRPr="00AE6251" w:rsidRDefault="00822FA3" w:rsidP="00772A54">
            <w:pPr>
              <w:rPr>
                <w:b/>
                <w:color w:val="FF0000"/>
                <w:sz w:val="16"/>
                <w:szCs w:val="16"/>
              </w:rPr>
            </w:pPr>
          </w:p>
        </w:tc>
      </w:tr>
      <w:tr w:rsidR="00822FA3" w:rsidTr="00772A54">
        <w:trPr>
          <w:cantSplit/>
          <w:trHeight w:val="470"/>
        </w:trPr>
        <w:tc>
          <w:tcPr>
            <w:tcW w:w="2518" w:type="dxa"/>
            <w:shd w:val="clear" w:color="auto" w:fill="F7CAAC"/>
          </w:tcPr>
          <w:p w:rsidR="00822FA3" w:rsidRDefault="00822FA3" w:rsidP="00772A54">
            <w:pPr>
              <w:jc w:val="both"/>
              <w:rPr>
                <w:b/>
              </w:rPr>
            </w:pPr>
            <w:r>
              <w:rPr>
                <w:b/>
              </w:rPr>
              <w:t xml:space="preserve">Podpis </w:t>
            </w:r>
          </w:p>
        </w:tc>
        <w:tc>
          <w:tcPr>
            <w:tcW w:w="4536" w:type="dxa"/>
          </w:tcPr>
          <w:p w:rsidR="00822FA3" w:rsidRDefault="00822FA3" w:rsidP="00772A54">
            <w:pPr>
              <w:jc w:val="both"/>
            </w:pPr>
            <w:r>
              <w:t>v.</w:t>
            </w:r>
            <w:r w:rsidR="00187508">
              <w:t xml:space="preserve"> </w:t>
            </w:r>
            <w:r>
              <w:t>r.</w:t>
            </w:r>
          </w:p>
        </w:tc>
        <w:tc>
          <w:tcPr>
            <w:tcW w:w="786" w:type="dxa"/>
            <w:shd w:val="clear" w:color="auto" w:fill="F7CAAC"/>
          </w:tcPr>
          <w:p w:rsidR="00822FA3" w:rsidRDefault="00822FA3" w:rsidP="00772A54">
            <w:pPr>
              <w:jc w:val="both"/>
            </w:pPr>
            <w:r>
              <w:rPr>
                <w:b/>
              </w:rPr>
              <w:t>datum</w:t>
            </w:r>
          </w:p>
        </w:tc>
        <w:tc>
          <w:tcPr>
            <w:tcW w:w="2019" w:type="dxa"/>
          </w:tcPr>
          <w:p w:rsidR="00822FA3" w:rsidRDefault="00F97239" w:rsidP="00772A54">
            <w:pPr>
              <w:jc w:val="both"/>
            </w:pPr>
            <w:r>
              <w:t>20</w:t>
            </w:r>
            <w:r w:rsidR="00822FA3">
              <w:t>. 5. 2018</w:t>
            </w:r>
          </w:p>
        </w:tc>
      </w:tr>
    </w:tbl>
    <w:p w:rsidR="00822FA3" w:rsidRDefault="00822FA3"/>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B07CD" w:rsidRDefault="00BB07CD"/>
    <w:p w:rsidR="00BB07CD" w:rsidRDefault="00BB07CD"/>
    <w:p w:rsidR="00BB07CD" w:rsidRDefault="00BB07CD"/>
    <w:p w:rsidR="00B975B8" w:rsidRDefault="00B975B8"/>
    <w:p w:rsidR="00B975B8" w:rsidRDefault="00B975B8"/>
    <w:p w:rsidR="00B975B8" w:rsidRDefault="00B975B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975B8" w:rsidTr="00772A54">
        <w:tc>
          <w:tcPr>
            <w:tcW w:w="9859" w:type="dxa"/>
            <w:gridSpan w:val="11"/>
            <w:tcBorders>
              <w:bottom w:val="double" w:sz="4" w:space="0" w:color="auto"/>
            </w:tcBorders>
            <w:shd w:val="clear" w:color="auto" w:fill="BDD6EE"/>
          </w:tcPr>
          <w:p w:rsidR="00B975B8" w:rsidRDefault="00B975B8" w:rsidP="00772A54">
            <w:pPr>
              <w:jc w:val="both"/>
              <w:rPr>
                <w:b/>
                <w:sz w:val="28"/>
              </w:rPr>
            </w:pPr>
            <w:r>
              <w:rPr>
                <w:b/>
                <w:sz w:val="28"/>
              </w:rPr>
              <w:lastRenderedPageBreak/>
              <w:t>C-I – Personální zabezpečení</w:t>
            </w:r>
          </w:p>
        </w:tc>
      </w:tr>
      <w:tr w:rsidR="00B975B8" w:rsidRPr="002A1181" w:rsidTr="00772A54">
        <w:tc>
          <w:tcPr>
            <w:tcW w:w="2518" w:type="dxa"/>
            <w:tcBorders>
              <w:top w:val="double" w:sz="4" w:space="0" w:color="auto"/>
            </w:tcBorders>
            <w:shd w:val="clear" w:color="auto" w:fill="F7CAAC"/>
          </w:tcPr>
          <w:p w:rsidR="00B975B8" w:rsidRPr="002A1181" w:rsidRDefault="00B975B8" w:rsidP="00772A54">
            <w:pPr>
              <w:jc w:val="both"/>
              <w:rPr>
                <w:b/>
              </w:rPr>
            </w:pPr>
            <w:r w:rsidRPr="002A1181">
              <w:rPr>
                <w:b/>
              </w:rPr>
              <w:t>Vysoká škola</w:t>
            </w:r>
          </w:p>
        </w:tc>
        <w:tc>
          <w:tcPr>
            <w:tcW w:w="7341" w:type="dxa"/>
            <w:gridSpan w:val="10"/>
          </w:tcPr>
          <w:p w:rsidR="00B975B8" w:rsidRPr="002A1181" w:rsidRDefault="00B975B8" w:rsidP="00772A54">
            <w:pPr>
              <w:jc w:val="both"/>
            </w:pPr>
            <w:r w:rsidRPr="002A1181">
              <w:t>Univerzita Tomáše Bati ve Zlíně</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Součást vysoké školy</w:t>
            </w:r>
          </w:p>
        </w:tc>
        <w:tc>
          <w:tcPr>
            <w:tcW w:w="7341" w:type="dxa"/>
            <w:gridSpan w:val="10"/>
          </w:tcPr>
          <w:p w:rsidR="00B975B8" w:rsidRPr="002A1181" w:rsidRDefault="00B975B8" w:rsidP="00772A54">
            <w:pPr>
              <w:jc w:val="both"/>
            </w:pPr>
            <w:r w:rsidRPr="002A1181">
              <w:t>Fakulta multimediálních komunikací</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Název studijního programu</w:t>
            </w:r>
          </w:p>
        </w:tc>
        <w:tc>
          <w:tcPr>
            <w:tcW w:w="7341" w:type="dxa"/>
            <w:gridSpan w:val="10"/>
          </w:tcPr>
          <w:p w:rsidR="00B975B8" w:rsidRPr="002A1181" w:rsidRDefault="00B975B8" w:rsidP="0080445E">
            <w:pPr>
              <w:jc w:val="both"/>
            </w:pPr>
            <w:r w:rsidRPr="002A1181">
              <w:t>Arts Management</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Jméno a příjmení</w:t>
            </w:r>
          </w:p>
        </w:tc>
        <w:tc>
          <w:tcPr>
            <w:tcW w:w="4536" w:type="dxa"/>
            <w:gridSpan w:val="5"/>
          </w:tcPr>
          <w:p w:rsidR="00B975B8" w:rsidRPr="002A1181" w:rsidRDefault="00B975B8" w:rsidP="00772A54">
            <w:pPr>
              <w:jc w:val="both"/>
            </w:pPr>
            <w:r w:rsidRPr="002A1181">
              <w:t>Michael Klang</w:t>
            </w:r>
          </w:p>
        </w:tc>
        <w:tc>
          <w:tcPr>
            <w:tcW w:w="709" w:type="dxa"/>
            <w:shd w:val="clear" w:color="auto" w:fill="F7CAAC"/>
          </w:tcPr>
          <w:p w:rsidR="00B975B8" w:rsidRPr="002A1181" w:rsidRDefault="00B975B8" w:rsidP="00772A54">
            <w:pPr>
              <w:jc w:val="both"/>
              <w:rPr>
                <w:b/>
              </w:rPr>
            </w:pPr>
            <w:r w:rsidRPr="002A1181">
              <w:rPr>
                <w:b/>
              </w:rPr>
              <w:t>Tituly</w:t>
            </w:r>
          </w:p>
        </w:tc>
        <w:tc>
          <w:tcPr>
            <w:tcW w:w="2096" w:type="dxa"/>
            <w:gridSpan w:val="4"/>
          </w:tcPr>
          <w:p w:rsidR="00B975B8" w:rsidRPr="002A1181" w:rsidRDefault="00B975B8" w:rsidP="00772A54">
            <w:pPr>
              <w:jc w:val="both"/>
            </w:pPr>
            <w:r w:rsidRPr="002A1181">
              <w:t>doc. Ing. arch., CSc.</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Rok narození</w:t>
            </w:r>
          </w:p>
        </w:tc>
        <w:tc>
          <w:tcPr>
            <w:tcW w:w="829" w:type="dxa"/>
          </w:tcPr>
          <w:p w:rsidR="00B975B8" w:rsidRPr="002A1181" w:rsidRDefault="00B975B8" w:rsidP="00772A54">
            <w:pPr>
              <w:jc w:val="both"/>
            </w:pPr>
            <w:r w:rsidRPr="002A1181">
              <w:t>1954</w:t>
            </w:r>
          </w:p>
        </w:tc>
        <w:tc>
          <w:tcPr>
            <w:tcW w:w="1721" w:type="dxa"/>
            <w:shd w:val="clear" w:color="auto" w:fill="F7CAAC"/>
          </w:tcPr>
          <w:p w:rsidR="00B975B8" w:rsidRPr="002A1181" w:rsidRDefault="00B975B8" w:rsidP="00772A54">
            <w:pPr>
              <w:jc w:val="both"/>
              <w:rPr>
                <w:b/>
              </w:rPr>
            </w:pPr>
            <w:r w:rsidRPr="002A1181">
              <w:rPr>
                <w:b/>
              </w:rPr>
              <w:t>typ vztahu k VŠ</w:t>
            </w:r>
          </w:p>
        </w:tc>
        <w:tc>
          <w:tcPr>
            <w:tcW w:w="992" w:type="dxa"/>
            <w:gridSpan w:val="2"/>
          </w:tcPr>
          <w:p w:rsidR="00B975B8" w:rsidRPr="002A1181" w:rsidRDefault="00B975B8" w:rsidP="00772A54">
            <w:pPr>
              <w:jc w:val="both"/>
            </w:pPr>
            <w:r w:rsidRPr="002A1181">
              <w:t>pp</w:t>
            </w:r>
          </w:p>
        </w:tc>
        <w:tc>
          <w:tcPr>
            <w:tcW w:w="994" w:type="dxa"/>
            <w:shd w:val="clear" w:color="auto" w:fill="F7CAAC"/>
          </w:tcPr>
          <w:p w:rsidR="00B975B8" w:rsidRPr="002A1181" w:rsidRDefault="00B975B8" w:rsidP="00772A54">
            <w:pPr>
              <w:jc w:val="both"/>
              <w:rPr>
                <w:b/>
              </w:rPr>
            </w:pPr>
            <w:r w:rsidRPr="002A1181">
              <w:rPr>
                <w:b/>
              </w:rPr>
              <w:t>rozsah</w:t>
            </w:r>
          </w:p>
        </w:tc>
        <w:tc>
          <w:tcPr>
            <w:tcW w:w="709" w:type="dxa"/>
          </w:tcPr>
          <w:p w:rsidR="00B975B8" w:rsidRPr="002A1181" w:rsidRDefault="00B975B8" w:rsidP="00772A54">
            <w:pPr>
              <w:jc w:val="both"/>
            </w:pPr>
            <w:r w:rsidRPr="002A1181">
              <w:t>40h/t</w:t>
            </w:r>
          </w:p>
        </w:tc>
        <w:tc>
          <w:tcPr>
            <w:tcW w:w="709" w:type="dxa"/>
            <w:gridSpan w:val="2"/>
            <w:shd w:val="clear" w:color="auto" w:fill="F7CAAC"/>
          </w:tcPr>
          <w:p w:rsidR="00B975B8" w:rsidRPr="002A1181" w:rsidRDefault="00B975B8" w:rsidP="00772A54">
            <w:pPr>
              <w:jc w:val="both"/>
              <w:rPr>
                <w:b/>
              </w:rPr>
            </w:pPr>
            <w:r w:rsidRPr="002A1181">
              <w:rPr>
                <w:b/>
              </w:rPr>
              <w:t>do kdy</w:t>
            </w:r>
          </w:p>
        </w:tc>
        <w:tc>
          <w:tcPr>
            <w:tcW w:w="1387" w:type="dxa"/>
            <w:gridSpan w:val="2"/>
          </w:tcPr>
          <w:p w:rsidR="00B975B8" w:rsidRPr="002A1181" w:rsidRDefault="00B975B8" w:rsidP="00772A54">
            <w:pPr>
              <w:jc w:val="both"/>
            </w:pPr>
            <w:r w:rsidRPr="002A1181">
              <w:t>08/18</w:t>
            </w:r>
          </w:p>
        </w:tc>
      </w:tr>
      <w:tr w:rsidR="00B975B8" w:rsidRPr="002A1181" w:rsidTr="00772A54">
        <w:tc>
          <w:tcPr>
            <w:tcW w:w="5068" w:type="dxa"/>
            <w:gridSpan w:val="3"/>
            <w:shd w:val="clear" w:color="auto" w:fill="F7CAAC"/>
          </w:tcPr>
          <w:p w:rsidR="00B975B8" w:rsidRPr="002A1181" w:rsidRDefault="00B975B8" w:rsidP="00772A54">
            <w:pPr>
              <w:jc w:val="both"/>
              <w:rPr>
                <w:b/>
              </w:rPr>
            </w:pPr>
            <w:r w:rsidRPr="002A1181">
              <w:rPr>
                <w:b/>
              </w:rPr>
              <w:t>Typ vztahu na součásti VŠ, která uskutečňuje st. program</w:t>
            </w:r>
          </w:p>
        </w:tc>
        <w:tc>
          <w:tcPr>
            <w:tcW w:w="992" w:type="dxa"/>
            <w:gridSpan w:val="2"/>
          </w:tcPr>
          <w:p w:rsidR="00B975B8" w:rsidRPr="002A1181" w:rsidRDefault="00B975B8" w:rsidP="00772A54">
            <w:pPr>
              <w:jc w:val="both"/>
            </w:pPr>
            <w:r w:rsidRPr="002A1181">
              <w:t>pp</w:t>
            </w:r>
          </w:p>
        </w:tc>
        <w:tc>
          <w:tcPr>
            <w:tcW w:w="994" w:type="dxa"/>
            <w:shd w:val="clear" w:color="auto" w:fill="F7CAAC"/>
          </w:tcPr>
          <w:p w:rsidR="00B975B8" w:rsidRPr="002A1181" w:rsidRDefault="00B975B8" w:rsidP="00772A54">
            <w:pPr>
              <w:jc w:val="both"/>
              <w:rPr>
                <w:b/>
              </w:rPr>
            </w:pPr>
            <w:r w:rsidRPr="002A1181">
              <w:rPr>
                <w:b/>
              </w:rPr>
              <w:t>rozsah</w:t>
            </w:r>
          </w:p>
        </w:tc>
        <w:tc>
          <w:tcPr>
            <w:tcW w:w="709" w:type="dxa"/>
          </w:tcPr>
          <w:p w:rsidR="00B975B8" w:rsidRPr="002A1181" w:rsidRDefault="00B975B8" w:rsidP="00772A54">
            <w:pPr>
              <w:jc w:val="both"/>
            </w:pPr>
            <w:r>
              <w:t>40h/t</w:t>
            </w:r>
          </w:p>
        </w:tc>
        <w:tc>
          <w:tcPr>
            <w:tcW w:w="709" w:type="dxa"/>
            <w:gridSpan w:val="2"/>
            <w:shd w:val="clear" w:color="auto" w:fill="F7CAAC"/>
          </w:tcPr>
          <w:p w:rsidR="00B975B8" w:rsidRPr="002A1181" w:rsidRDefault="00B975B8" w:rsidP="00772A54">
            <w:pPr>
              <w:jc w:val="both"/>
              <w:rPr>
                <w:b/>
              </w:rPr>
            </w:pPr>
            <w:r w:rsidRPr="002A1181">
              <w:rPr>
                <w:b/>
              </w:rPr>
              <w:t>do kdy</w:t>
            </w:r>
          </w:p>
        </w:tc>
        <w:tc>
          <w:tcPr>
            <w:tcW w:w="1387" w:type="dxa"/>
            <w:gridSpan w:val="2"/>
          </w:tcPr>
          <w:p w:rsidR="00B975B8" w:rsidRPr="002A1181" w:rsidRDefault="00B975B8" w:rsidP="00772A54">
            <w:pPr>
              <w:jc w:val="both"/>
            </w:pPr>
            <w:r w:rsidRPr="002A1181">
              <w:t>08/18</w:t>
            </w:r>
          </w:p>
        </w:tc>
      </w:tr>
      <w:tr w:rsidR="00B975B8" w:rsidRPr="002A1181" w:rsidTr="00772A54">
        <w:tc>
          <w:tcPr>
            <w:tcW w:w="6060" w:type="dxa"/>
            <w:gridSpan w:val="5"/>
            <w:shd w:val="clear" w:color="auto" w:fill="F7CAAC"/>
          </w:tcPr>
          <w:p w:rsidR="00B975B8" w:rsidRPr="002A1181" w:rsidRDefault="00B975B8" w:rsidP="00772A54">
            <w:pPr>
              <w:jc w:val="both"/>
              <w:rPr>
                <w:b/>
              </w:rPr>
            </w:pPr>
            <w:r w:rsidRPr="002A1181">
              <w:rPr>
                <w:b/>
              </w:rPr>
              <w:t>Další současná působení jako akademický pracovník na jiných VŠ</w:t>
            </w:r>
          </w:p>
          <w:p w:rsidR="00B975B8" w:rsidRPr="002A1181" w:rsidRDefault="00B975B8" w:rsidP="00772A54">
            <w:pPr>
              <w:autoSpaceDE w:val="0"/>
              <w:autoSpaceDN w:val="0"/>
              <w:adjustRightInd w:val="0"/>
              <w:rPr>
                <w:rFonts w:eastAsia="Calibri"/>
                <w:color w:val="FF0000"/>
              </w:rPr>
            </w:pPr>
          </w:p>
        </w:tc>
        <w:tc>
          <w:tcPr>
            <w:tcW w:w="1703" w:type="dxa"/>
            <w:gridSpan w:val="2"/>
            <w:shd w:val="clear" w:color="auto" w:fill="F7CAAC"/>
          </w:tcPr>
          <w:p w:rsidR="00B975B8" w:rsidRPr="002A1181" w:rsidRDefault="00B975B8" w:rsidP="00772A54">
            <w:pPr>
              <w:jc w:val="both"/>
              <w:rPr>
                <w:b/>
              </w:rPr>
            </w:pPr>
            <w:r w:rsidRPr="002A1181">
              <w:rPr>
                <w:b/>
              </w:rPr>
              <w:t>typ prac. vztahu</w:t>
            </w:r>
          </w:p>
        </w:tc>
        <w:tc>
          <w:tcPr>
            <w:tcW w:w="2096" w:type="dxa"/>
            <w:gridSpan w:val="4"/>
            <w:shd w:val="clear" w:color="auto" w:fill="F7CAAC"/>
          </w:tcPr>
          <w:p w:rsidR="00B975B8" w:rsidRPr="002A1181" w:rsidRDefault="00B975B8" w:rsidP="00772A54">
            <w:pPr>
              <w:jc w:val="both"/>
              <w:rPr>
                <w:b/>
              </w:rPr>
            </w:pPr>
            <w:r w:rsidRPr="002A1181">
              <w:rPr>
                <w:b/>
              </w:rPr>
              <w:t>rozsah</w:t>
            </w: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9859" w:type="dxa"/>
            <w:gridSpan w:val="11"/>
            <w:shd w:val="clear" w:color="auto" w:fill="F7CAAC"/>
          </w:tcPr>
          <w:p w:rsidR="00B975B8" w:rsidRPr="002A1181" w:rsidRDefault="00B975B8" w:rsidP="00772A54">
            <w:r w:rsidRPr="002A1181">
              <w:rPr>
                <w:b/>
              </w:rPr>
              <w:t>Předměty příslušného studijního programu a způsob zapojení do jejich výuky, příp. další zapojení do uskutečňování studijního programu</w:t>
            </w:r>
          </w:p>
        </w:tc>
      </w:tr>
      <w:tr w:rsidR="00B975B8" w:rsidRPr="002A1181" w:rsidTr="00772A54">
        <w:trPr>
          <w:trHeight w:val="1118"/>
        </w:trPr>
        <w:tc>
          <w:tcPr>
            <w:tcW w:w="9859" w:type="dxa"/>
            <w:gridSpan w:val="11"/>
            <w:tcBorders>
              <w:top w:val="nil"/>
            </w:tcBorders>
          </w:tcPr>
          <w:p w:rsidR="00B975B8" w:rsidRDefault="00B975B8" w:rsidP="00772A54">
            <w:pPr>
              <w:autoSpaceDE w:val="0"/>
              <w:autoSpaceDN w:val="0"/>
              <w:adjustRightInd w:val="0"/>
              <w:rPr>
                <w:rFonts w:eastAsia="Calibri"/>
              </w:rPr>
            </w:pPr>
          </w:p>
          <w:p w:rsidR="00B975B8" w:rsidRPr="002A1181" w:rsidRDefault="00B975B8" w:rsidP="00772A54">
            <w:pPr>
              <w:autoSpaceDE w:val="0"/>
              <w:autoSpaceDN w:val="0"/>
              <w:adjustRightInd w:val="0"/>
              <w:rPr>
                <w:rFonts w:eastAsia="Calibri"/>
              </w:rPr>
            </w:pPr>
            <w:r w:rsidRPr="002A1181">
              <w:rPr>
                <w:rFonts w:eastAsia="Calibri"/>
              </w:rPr>
              <w:t xml:space="preserve">Interiér a výstavnictví – </w:t>
            </w:r>
            <w:r>
              <w:rPr>
                <w:rFonts w:eastAsia="Calibri"/>
              </w:rPr>
              <w:t>vede</w:t>
            </w:r>
            <w:r w:rsidRPr="002A1181">
              <w:rPr>
                <w:rFonts w:eastAsia="Calibri"/>
              </w:rPr>
              <w:t xml:space="preserve"> seminář, </w:t>
            </w:r>
            <w:r>
              <w:rPr>
                <w:rFonts w:eastAsia="Calibri"/>
              </w:rPr>
              <w:t>garant</w:t>
            </w:r>
            <w:r w:rsidRPr="002A1181">
              <w:rPr>
                <w:rFonts w:eastAsia="Calibri"/>
              </w:rPr>
              <w:t xml:space="preserve"> – PF, KF</w:t>
            </w:r>
          </w:p>
        </w:tc>
      </w:tr>
      <w:tr w:rsidR="00B975B8" w:rsidRPr="002A1181" w:rsidTr="00772A54">
        <w:tc>
          <w:tcPr>
            <w:tcW w:w="9859" w:type="dxa"/>
            <w:gridSpan w:val="11"/>
            <w:shd w:val="clear" w:color="auto" w:fill="F7CAAC"/>
          </w:tcPr>
          <w:p w:rsidR="00B975B8" w:rsidRPr="002A1181" w:rsidRDefault="00B975B8" w:rsidP="00772A54">
            <w:pPr>
              <w:jc w:val="both"/>
            </w:pPr>
            <w:r w:rsidRPr="002A1181">
              <w:rPr>
                <w:b/>
              </w:rPr>
              <w:t xml:space="preserve">Údaje o vzdělání na VŠ </w:t>
            </w:r>
          </w:p>
        </w:tc>
      </w:tr>
      <w:tr w:rsidR="00B975B8" w:rsidRPr="002A1181" w:rsidTr="00772A54">
        <w:trPr>
          <w:trHeight w:val="1055"/>
        </w:trPr>
        <w:tc>
          <w:tcPr>
            <w:tcW w:w="9859" w:type="dxa"/>
            <w:gridSpan w:val="11"/>
          </w:tcPr>
          <w:p w:rsidR="00B975B8" w:rsidRDefault="00B975B8" w:rsidP="00772A54">
            <w:pPr>
              <w:autoSpaceDE w:val="0"/>
              <w:autoSpaceDN w:val="0"/>
              <w:adjustRightInd w:val="0"/>
              <w:rPr>
                <w:rFonts w:eastAsia="Calibri"/>
              </w:rPr>
            </w:pPr>
          </w:p>
          <w:p w:rsidR="00B975B8" w:rsidRPr="002A1181" w:rsidRDefault="00B975B8" w:rsidP="00772A54">
            <w:pPr>
              <w:autoSpaceDE w:val="0"/>
              <w:autoSpaceDN w:val="0"/>
              <w:adjustRightInd w:val="0"/>
              <w:rPr>
                <w:rFonts w:eastAsia="Calibri"/>
              </w:rPr>
            </w:pPr>
            <w:r>
              <w:rPr>
                <w:rFonts w:eastAsia="Calibri"/>
              </w:rPr>
              <w:t>1979: České vysoké učení technické v Praze</w:t>
            </w:r>
            <w:r w:rsidRPr="002A1181">
              <w:rPr>
                <w:rFonts w:eastAsia="Calibri"/>
              </w:rPr>
              <w:t>, Faku</w:t>
            </w:r>
            <w:r>
              <w:rPr>
                <w:rFonts w:eastAsia="Calibri"/>
              </w:rPr>
              <w:t>lta architektury,</w:t>
            </w:r>
            <w:r w:rsidRPr="002A1181">
              <w:rPr>
                <w:rFonts w:eastAsia="Calibri"/>
              </w:rPr>
              <w:t xml:space="preserve"> Ing. arch. </w:t>
            </w:r>
          </w:p>
          <w:p w:rsidR="00B975B8" w:rsidRPr="002A1181" w:rsidRDefault="00B975B8" w:rsidP="00772A54">
            <w:pPr>
              <w:autoSpaceDE w:val="0"/>
              <w:autoSpaceDN w:val="0"/>
              <w:adjustRightInd w:val="0"/>
              <w:rPr>
                <w:rFonts w:eastAsia="Calibri"/>
              </w:rPr>
            </w:pPr>
            <w:r>
              <w:rPr>
                <w:rFonts w:eastAsia="Calibri"/>
              </w:rPr>
              <w:t xml:space="preserve">1979-1982: </w:t>
            </w:r>
            <w:r w:rsidRPr="002A1181">
              <w:rPr>
                <w:rFonts w:eastAsia="Calibri"/>
              </w:rPr>
              <w:t>A</w:t>
            </w:r>
            <w:r>
              <w:rPr>
                <w:rFonts w:eastAsia="Calibri"/>
              </w:rPr>
              <w:t>kademie múzických umění v Praze, Divadelní fakulta, K</w:t>
            </w:r>
            <w:r w:rsidRPr="002A1181">
              <w:rPr>
                <w:rFonts w:eastAsia="Calibri"/>
              </w:rPr>
              <w:t>a</w:t>
            </w:r>
            <w:r>
              <w:rPr>
                <w:rFonts w:eastAsia="Calibri"/>
              </w:rPr>
              <w:t>tedra scénografie</w:t>
            </w:r>
          </w:p>
          <w:p w:rsidR="00B975B8" w:rsidRDefault="00B975B8" w:rsidP="00772A54">
            <w:pPr>
              <w:autoSpaceDE w:val="0"/>
              <w:autoSpaceDN w:val="0"/>
              <w:adjustRightInd w:val="0"/>
              <w:rPr>
                <w:rFonts w:eastAsia="Calibri"/>
              </w:rPr>
            </w:pPr>
            <w:r>
              <w:rPr>
                <w:rFonts w:eastAsia="Calibri"/>
              </w:rPr>
              <w:t>1985: České vysoké učení technické v Praze</w:t>
            </w:r>
            <w:r w:rsidRPr="002A1181">
              <w:rPr>
                <w:rFonts w:eastAsia="Calibri"/>
              </w:rPr>
              <w:t>, Faku</w:t>
            </w:r>
            <w:r>
              <w:rPr>
                <w:rFonts w:eastAsia="Calibri"/>
              </w:rPr>
              <w:t>lta architektury, K</w:t>
            </w:r>
            <w:r w:rsidRPr="002A1181">
              <w:rPr>
                <w:rFonts w:eastAsia="Calibri"/>
              </w:rPr>
              <w:t xml:space="preserve">atedra teorie a vývoje architektury, CSc. </w:t>
            </w:r>
          </w:p>
          <w:p w:rsidR="00855EA8" w:rsidRDefault="00855EA8" w:rsidP="00772A54">
            <w:pPr>
              <w:autoSpaceDE w:val="0"/>
              <w:autoSpaceDN w:val="0"/>
              <w:adjustRightInd w:val="0"/>
              <w:rPr>
                <w:rFonts w:eastAsia="Calibri"/>
              </w:rPr>
            </w:pPr>
            <w:r>
              <w:t>2017</w:t>
            </w:r>
            <w:r w:rsidRPr="00B5020C">
              <w:t>: Univerzita Tomáše Bati ve Zlíně, Fakulta multimediáln</w:t>
            </w:r>
            <w:r>
              <w:t>ích komunikací, Multimédia a design, doc.</w:t>
            </w:r>
            <w:r w:rsidRPr="00B5020C">
              <w:t> </w:t>
            </w:r>
          </w:p>
          <w:p w:rsidR="00B975B8" w:rsidRPr="002A1181" w:rsidRDefault="00B975B8" w:rsidP="00772A54">
            <w:pPr>
              <w:autoSpaceDE w:val="0"/>
              <w:autoSpaceDN w:val="0"/>
              <w:adjustRightInd w:val="0"/>
              <w:rPr>
                <w:b/>
              </w:rPr>
            </w:pPr>
          </w:p>
        </w:tc>
      </w:tr>
      <w:tr w:rsidR="00B975B8" w:rsidRPr="002A1181" w:rsidTr="00772A54">
        <w:tc>
          <w:tcPr>
            <w:tcW w:w="9859" w:type="dxa"/>
            <w:gridSpan w:val="11"/>
            <w:shd w:val="clear" w:color="auto" w:fill="F7CAAC"/>
          </w:tcPr>
          <w:p w:rsidR="00B975B8" w:rsidRPr="002A1181" w:rsidRDefault="00B975B8" w:rsidP="00772A54">
            <w:pPr>
              <w:jc w:val="both"/>
              <w:rPr>
                <w:b/>
              </w:rPr>
            </w:pPr>
            <w:r w:rsidRPr="002A1181">
              <w:rPr>
                <w:b/>
              </w:rPr>
              <w:t>Údaje o odborném působení od absolvování VŠ</w:t>
            </w:r>
          </w:p>
        </w:tc>
      </w:tr>
      <w:tr w:rsidR="00B975B8" w:rsidRPr="002A1181" w:rsidTr="00772A54">
        <w:trPr>
          <w:trHeight w:val="1090"/>
        </w:trPr>
        <w:tc>
          <w:tcPr>
            <w:tcW w:w="9859" w:type="dxa"/>
            <w:gridSpan w:val="11"/>
          </w:tcPr>
          <w:p w:rsidR="00B975B8" w:rsidRDefault="00B975B8" w:rsidP="00772A54"/>
          <w:p w:rsidR="00B975B8" w:rsidRDefault="00B975B8" w:rsidP="00772A54">
            <w:r>
              <w:t xml:space="preserve">1982-1985: </w:t>
            </w:r>
            <w:r>
              <w:rPr>
                <w:rFonts w:eastAsia="Calibri"/>
              </w:rPr>
              <w:t>České vysoké učení technické v Praze</w:t>
            </w:r>
            <w:r w:rsidRPr="002A1181">
              <w:rPr>
                <w:rFonts w:eastAsia="Calibri"/>
              </w:rPr>
              <w:t>, Faku</w:t>
            </w:r>
            <w:r>
              <w:rPr>
                <w:rFonts w:eastAsia="Calibri"/>
              </w:rPr>
              <w:t>lta architektury, odborný asistent</w:t>
            </w:r>
          </w:p>
          <w:p w:rsidR="00B975B8" w:rsidRPr="002A1181" w:rsidRDefault="00B975B8" w:rsidP="00772A54">
            <w:r>
              <w:t xml:space="preserve">1984-1989: </w:t>
            </w:r>
            <w:r w:rsidRPr="002A1181">
              <w:t xml:space="preserve">projekce SVD Montáž, samostatný projektant v oblasti občanských staveb, hlavní pracovní poměr </w:t>
            </w:r>
          </w:p>
          <w:p w:rsidR="00B975B8" w:rsidRPr="002A1181" w:rsidRDefault="00B975B8" w:rsidP="00772A54">
            <w:r>
              <w:t>1990-</w:t>
            </w:r>
            <w:r w:rsidRPr="002A1181">
              <w:t>1993</w:t>
            </w:r>
            <w:r>
              <w:t xml:space="preserve">: </w:t>
            </w:r>
            <w:r w:rsidRPr="002A1181">
              <w:t>architektonická činnost, scénografické projekty, OSVČ</w:t>
            </w:r>
          </w:p>
          <w:p w:rsidR="00B975B8" w:rsidRDefault="00B975B8" w:rsidP="00772A54">
            <w:r w:rsidRPr="002A1181">
              <w:t>1993</w:t>
            </w:r>
            <w:r>
              <w:t>-dosud:</w:t>
            </w:r>
            <w:r w:rsidRPr="002A1181">
              <w:t xml:space="preserve"> vlastní  projekční a realizační ateliér a firmy KLANG, s.r.o. a A PROFIL, spol. s r.o. (urbanismus, architektura, interiér, design, scénografie) v pozici generální projektant, hlavní inženýr projektu, autor návrhů, autorský dozor při realizaci, kurátor, výtvarník </w:t>
            </w:r>
          </w:p>
          <w:p w:rsidR="00B975B8" w:rsidRDefault="00B975B8" w:rsidP="00772A54">
            <w:r>
              <w:t>2000-2010: Univerzita Tomáše Bati ve Zlíně, Fakulta multimediálních komunikací, externí pedagog</w:t>
            </w:r>
          </w:p>
          <w:p w:rsidR="00B975B8" w:rsidRDefault="00B975B8" w:rsidP="00772A54">
            <w:r>
              <w:t>2008-2009: Univerzita Hradec Králové, Pedagogická fakulta, Katedra výtvarné kultury, externí pedagog</w:t>
            </w:r>
          </w:p>
          <w:p w:rsidR="00B975B8" w:rsidRPr="002A1181" w:rsidRDefault="00B975B8" w:rsidP="00772A54">
            <w:r>
              <w:t>2011-dosud: Univerzita Tomáše Bati ve Zlíně, Fakulta multimediálních komunikací, vedoucí ateliéru Prostorová tvorba</w:t>
            </w:r>
          </w:p>
          <w:p w:rsidR="00B975B8" w:rsidRPr="002A1181" w:rsidRDefault="00B975B8" w:rsidP="00772A54">
            <w:pPr>
              <w:jc w:val="both"/>
              <w:rPr>
                <w:color w:val="FF0000"/>
              </w:rPr>
            </w:pPr>
          </w:p>
        </w:tc>
      </w:tr>
      <w:tr w:rsidR="00B975B8" w:rsidRPr="002A1181" w:rsidTr="00772A54">
        <w:trPr>
          <w:trHeight w:val="250"/>
        </w:trPr>
        <w:tc>
          <w:tcPr>
            <w:tcW w:w="9859" w:type="dxa"/>
            <w:gridSpan w:val="11"/>
            <w:shd w:val="clear" w:color="auto" w:fill="F7CAAC"/>
          </w:tcPr>
          <w:p w:rsidR="00B975B8" w:rsidRPr="002A1181" w:rsidRDefault="00B975B8" w:rsidP="00772A54">
            <w:pPr>
              <w:jc w:val="both"/>
            </w:pPr>
            <w:r w:rsidRPr="002A1181">
              <w:rPr>
                <w:b/>
              </w:rPr>
              <w:t>Zkušenosti s vedením kvalifikačních a rigorózních prací</w:t>
            </w:r>
          </w:p>
        </w:tc>
      </w:tr>
      <w:tr w:rsidR="00B975B8" w:rsidRPr="002A1181" w:rsidTr="00772A54">
        <w:trPr>
          <w:trHeight w:val="1105"/>
        </w:trPr>
        <w:tc>
          <w:tcPr>
            <w:tcW w:w="9859" w:type="dxa"/>
            <w:gridSpan w:val="11"/>
          </w:tcPr>
          <w:p w:rsidR="00B975B8" w:rsidRDefault="00B975B8" w:rsidP="00772A54">
            <w:pPr>
              <w:jc w:val="both"/>
            </w:pPr>
          </w:p>
          <w:p w:rsidR="00B975B8" w:rsidRPr="002A1181" w:rsidRDefault="00B975B8" w:rsidP="00772A54">
            <w:pPr>
              <w:jc w:val="both"/>
            </w:pPr>
            <w:r w:rsidRPr="002A1181">
              <w:t xml:space="preserve">26 obhájených diplomových prací </w:t>
            </w:r>
          </w:p>
          <w:p w:rsidR="00B975B8" w:rsidRPr="002A1181" w:rsidRDefault="00B975B8" w:rsidP="00772A54">
            <w:pPr>
              <w:jc w:val="both"/>
            </w:pPr>
            <w:r w:rsidRPr="002A1181">
              <w:t xml:space="preserve">38 obhájených bakalářských prací </w:t>
            </w:r>
          </w:p>
        </w:tc>
      </w:tr>
      <w:tr w:rsidR="00B975B8" w:rsidRPr="002A1181" w:rsidTr="00772A54">
        <w:trPr>
          <w:cantSplit/>
        </w:trPr>
        <w:tc>
          <w:tcPr>
            <w:tcW w:w="3347" w:type="dxa"/>
            <w:gridSpan w:val="2"/>
            <w:tcBorders>
              <w:top w:val="single" w:sz="12" w:space="0" w:color="auto"/>
            </w:tcBorders>
            <w:shd w:val="clear" w:color="auto" w:fill="F7CAAC"/>
          </w:tcPr>
          <w:p w:rsidR="00B975B8" w:rsidRPr="002A1181" w:rsidRDefault="00B975B8" w:rsidP="00772A54">
            <w:pPr>
              <w:autoSpaceDE w:val="0"/>
              <w:autoSpaceDN w:val="0"/>
              <w:adjustRightInd w:val="0"/>
            </w:pPr>
            <w:r w:rsidRPr="002A1181">
              <w:rPr>
                <w:b/>
              </w:rPr>
              <w:t xml:space="preserve">Obor habilitačního řízení </w:t>
            </w:r>
            <w:r w:rsidRPr="002A1181">
              <w:rPr>
                <w:rFonts w:eastAsia="Calibri"/>
              </w:rPr>
              <w:t xml:space="preserve">Fakulta </w:t>
            </w:r>
          </w:p>
        </w:tc>
        <w:tc>
          <w:tcPr>
            <w:tcW w:w="2245" w:type="dxa"/>
            <w:gridSpan w:val="2"/>
            <w:tcBorders>
              <w:top w:val="single" w:sz="12" w:space="0" w:color="auto"/>
            </w:tcBorders>
            <w:shd w:val="clear" w:color="auto" w:fill="F7CAAC"/>
          </w:tcPr>
          <w:p w:rsidR="00B975B8" w:rsidRPr="002A1181" w:rsidRDefault="00B975B8" w:rsidP="00772A54">
            <w:pPr>
              <w:jc w:val="both"/>
              <w:rPr>
                <w:b/>
              </w:rPr>
            </w:pPr>
            <w:r w:rsidRPr="002A1181">
              <w:rPr>
                <w:b/>
              </w:rPr>
              <w:t>Rok udělení hodnosti</w:t>
            </w:r>
          </w:p>
          <w:p w:rsidR="00B975B8" w:rsidRPr="002A1181" w:rsidRDefault="00B975B8" w:rsidP="00772A54">
            <w:pPr>
              <w:jc w:val="both"/>
            </w:pPr>
          </w:p>
        </w:tc>
        <w:tc>
          <w:tcPr>
            <w:tcW w:w="2248" w:type="dxa"/>
            <w:gridSpan w:val="4"/>
            <w:tcBorders>
              <w:top w:val="single" w:sz="12" w:space="0" w:color="auto"/>
              <w:right w:val="single" w:sz="12" w:space="0" w:color="auto"/>
            </w:tcBorders>
            <w:shd w:val="clear" w:color="auto" w:fill="F7CAAC"/>
          </w:tcPr>
          <w:p w:rsidR="00B975B8" w:rsidRPr="002A1181" w:rsidRDefault="00B975B8" w:rsidP="00772A54">
            <w:pPr>
              <w:jc w:val="both"/>
              <w:rPr>
                <w:b/>
              </w:rPr>
            </w:pPr>
            <w:r w:rsidRPr="002A1181">
              <w:rPr>
                <w:b/>
              </w:rPr>
              <w:t>Řízení konáno na VŠ</w:t>
            </w:r>
          </w:p>
          <w:p w:rsidR="00B975B8" w:rsidRPr="002A1181" w:rsidRDefault="00B975B8" w:rsidP="00772A54">
            <w:pPr>
              <w:jc w:val="both"/>
            </w:pPr>
          </w:p>
        </w:tc>
        <w:tc>
          <w:tcPr>
            <w:tcW w:w="2019" w:type="dxa"/>
            <w:gridSpan w:val="3"/>
            <w:tcBorders>
              <w:top w:val="single" w:sz="12" w:space="0" w:color="auto"/>
              <w:left w:val="single" w:sz="12" w:space="0" w:color="auto"/>
            </w:tcBorders>
            <w:shd w:val="clear" w:color="auto" w:fill="F7CAAC"/>
          </w:tcPr>
          <w:p w:rsidR="00B975B8" w:rsidRPr="002A1181" w:rsidRDefault="00B975B8" w:rsidP="00772A54">
            <w:pPr>
              <w:jc w:val="both"/>
              <w:rPr>
                <w:b/>
              </w:rPr>
            </w:pPr>
            <w:r w:rsidRPr="002A1181">
              <w:rPr>
                <w:b/>
              </w:rPr>
              <w:t>Ohlasy publikací</w:t>
            </w:r>
          </w:p>
          <w:p w:rsidR="00B975B8" w:rsidRPr="002A1181" w:rsidRDefault="00B975B8" w:rsidP="00772A54">
            <w:pPr>
              <w:rPr>
                <w:b/>
                <w:color w:val="FF0000"/>
              </w:rPr>
            </w:pPr>
          </w:p>
          <w:p w:rsidR="00B975B8" w:rsidRPr="002A1181" w:rsidRDefault="00B975B8" w:rsidP="00772A54">
            <w:pPr>
              <w:jc w:val="both"/>
              <w:rPr>
                <w:b/>
              </w:rPr>
            </w:pPr>
          </w:p>
        </w:tc>
      </w:tr>
      <w:tr w:rsidR="00B975B8" w:rsidRPr="002A1181" w:rsidTr="00772A54">
        <w:trPr>
          <w:cantSplit/>
        </w:trPr>
        <w:tc>
          <w:tcPr>
            <w:tcW w:w="3347" w:type="dxa"/>
            <w:gridSpan w:val="2"/>
          </w:tcPr>
          <w:p w:rsidR="00B975B8" w:rsidRDefault="00B975B8" w:rsidP="00772A54">
            <w:pPr>
              <w:autoSpaceDE w:val="0"/>
              <w:autoSpaceDN w:val="0"/>
              <w:adjustRightInd w:val="0"/>
              <w:rPr>
                <w:rFonts w:eastAsia="Calibri"/>
              </w:rPr>
            </w:pPr>
          </w:p>
          <w:p w:rsidR="00B975B8" w:rsidRPr="002A1181" w:rsidRDefault="00B975B8" w:rsidP="00772A54">
            <w:pPr>
              <w:autoSpaceDE w:val="0"/>
              <w:autoSpaceDN w:val="0"/>
              <w:adjustRightInd w:val="0"/>
              <w:rPr>
                <w:rFonts w:eastAsia="Calibri"/>
              </w:rPr>
            </w:pPr>
            <w:r>
              <w:rPr>
                <w:rFonts w:eastAsia="Calibri"/>
              </w:rPr>
              <w:t>Multimédia a design</w:t>
            </w:r>
          </w:p>
          <w:p w:rsidR="00B975B8" w:rsidRPr="002A1181" w:rsidRDefault="00B975B8" w:rsidP="00772A54">
            <w:pPr>
              <w:jc w:val="both"/>
              <w:rPr>
                <w:color w:val="FF0000"/>
              </w:rPr>
            </w:pPr>
          </w:p>
        </w:tc>
        <w:tc>
          <w:tcPr>
            <w:tcW w:w="2245" w:type="dxa"/>
            <w:gridSpan w:val="2"/>
          </w:tcPr>
          <w:p w:rsidR="00B975B8" w:rsidRDefault="00B975B8" w:rsidP="00772A54">
            <w:pPr>
              <w:jc w:val="both"/>
            </w:pPr>
          </w:p>
          <w:p w:rsidR="00B975B8" w:rsidRPr="002A1181" w:rsidRDefault="00B975B8" w:rsidP="00772A54">
            <w:pPr>
              <w:jc w:val="both"/>
              <w:rPr>
                <w:color w:val="FF0000"/>
              </w:rPr>
            </w:pPr>
            <w:r w:rsidRPr="00CD61B3">
              <w:t>2017</w:t>
            </w:r>
          </w:p>
        </w:tc>
        <w:tc>
          <w:tcPr>
            <w:tcW w:w="2248" w:type="dxa"/>
            <w:gridSpan w:val="4"/>
            <w:tcBorders>
              <w:right w:val="single" w:sz="12" w:space="0" w:color="auto"/>
            </w:tcBorders>
          </w:tcPr>
          <w:p w:rsidR="00B975B8" w:rsidRDefault="00B975B8" w:rsidP="00772A54"/>
          <w:p w:rsidR="00B975B8" w:rsidRDefault="00B975B8" w:rsidP="00772A54">
            <w:r>
              <w:t>Univerzita Tomáše Bati ve Zlíně, Fakulta multimediálních komunikací</w:t>
            </w:r>
          </w:p>
          <w:p w:rsidR="00B975B8" w:rsidRPr="002A1181" w:rsidRDefault="00B975B8" w:rsidP="00772A54">
            <w:pPr>
              <w:rPr>
                <w:color w:val="FF0000"/>
              </w:rPr>
            </w:pPr>
          </w:p>
        </w:tc>
        <w:tc>
          <w:tcPr>
            <w:tcW w:w="632" w:type="dxa"/>
            <w:tcBorders>
              <w:left w:val="single" w:sz="12" w:space="0" w:color="auto"/>
            </w:tcBorders>
            <w:shd w:val="clear" w:color="auto" w:fill="F7CAAC"/>
          </w:tcPr>
          <w:p w:rsidR="00B975B8" w:rsidRPr="002A1181" w:rsidRDefault="00B975B8" w:rsidP="00772A54">
            <w:pPr>
              <w:jc w:val="both"/>
              <w:rPr>
                <w:sz w:val="18"/>
                <w:szCs w:val="18"/>
              </w:rPr>
            </w:pPr>
            <w:r w:rsidRPr="002A1181">
              <w:rPr>
                <w:b/>
                <w:sz w:val="18"/>
                <w:szCs w:val="18"/>
              </w:rPr>
              <w:t>WOS</w:t>
            </w:r>
          </w:p>
        </w:tc>
        <w:tc>
          <w:tcPr>
            <w:tcW w:w="693" w:type="dxa"/>
            <w:shd w:val="clear" w:color="auto" w:fill="F7CAAC"/>
          </w:tcPr>
          <w:p w:rsidR="00B975B8" w:rsidRPr="002A1181" w:rsidRDefault="00B975B8" w:rsidP="00772A54">
            <w:pPr>
              <w:jc w:val="both"/>
              <w:rPr>
                <w:sz w:val="18"/>
                <w:szCs w:val="18"/>
              </w:rPr>
            </w:pPr>
            <w:r w:rsidRPr="002A1181">
              <w:rPr>
                <w:b/>
                <w:sz w:val="18"/>
                <w:szCs w:val="18"/>
              </w:rPr>
              <w:t>Scopus</w:t>
            </w:r>
          </w:p>
        </w:tc>
        <w:tc>
          <w:tcPr>
            <w:tcW w:w="694" w:type="dxa"/>
            <w:shd w:val="clear" w:color="auto" w:fill="F7CAAC"/>
          </w:tcPr>
          <w:p w:rsidR="00B975B8" w:rsidRPr="002A1181" w:rsidRDefault="00B975B8" w:rsidP="00772A54">
            <w:pPr>
              <w:jc w:val="both"/>
              <w:rPr>
                <w:sz w:val="18"/>
                <w:szCs w:val="18"/>
              </w:rPr>
            </w:pPr>
            <w:r w:rsidRPr="002A1181">
              <w:rPr>
                <w:b/>
                <w:sz w:val="18"/>
                <w:szCs w:val="18"/>
              </w:rPr>
              <w:t>ostatní</w:t>
            </w:r>
          </w:p>
        </w:tc>
      </w:tr>
      <w:tr w:rsidR="00B975B8" w:rsidRPr="002A1181" w:rsidTr="00772A54">
        <w:trPr>
          <w:cantSplit/>
          <w:trHeight w:val="70"/>
        </w:trPr>
        <w:tc>
          <w:tcPr>
            <w:tcW w:w="3347" w:type="dxa"/>
            <w:gridSpan w:val="2"/>
            <w:shd w:val="clear" w:color="auto" w:fill="F7CAAC"/>
          </w:tcPr>
          <w:p w:rsidR="00B975B8" w:rsidRPr="002A1181" w:rsidRDefault="00B975B8" w:rsidP="00772A54">
            <w:pPr>
              <w:jc w:val="both"/>
            </w:pPr>
            <w:r w:rsidRPr="002A1181">
              <w:rPr>
                <w:b/>
              </w:rPr>
              <w:t>Obor jmenovacího řízení</w:t>
            </w:r>
          </w:p>
        </w:tc>
        <w:tc>
          <w:tcPr>
            <w:tcW w:w="2245" w:type="dxa"/>
            <w:gridSpan w:val="2"/>
            <w:shd w:val="clear" w:color="auto" w:fill="F7CAAC"/>
          </w:tcPr>
          <w:p w:rsidR="00B975B8" w:rsidRPr="002A1181" w:rsidRDefault="00B975B8" w:rsidP="00772A54">
            <w:pPr>
              <w:jc w:val="both"/>
            </w:pPr>
            <w:r w:rsidRPr="002A1181">
              <w:rPr>
                <w:b/>
              </w:rPr>
              <w:t>Rok udělení hodnosti</w:t>
            </w:r>
          </w:p>
        </w:tc>
        <w:tc>
          <w:tcPr>
            <w:tcW w:w="2248" w:type="dxa"/>
            <w:gridSpan w:val="4"/>
            <w:tcBorders>
              <w:right w:val="single" w:sz="12" w:space="0" w:color="auto"/>
            </w:tcBorders>
            <w:shd w:val="clear" w:color="auto" w:fill="F7CAAC"/>
          </w:tcPr>
          <w:p w:rsidR="00B975B8" w:rsidRPr="002A1181" w:rsidRDefault="00B975B8" w:rsidP="00772A54">
            <w:pPr>
              <w:jc w:val="both"/>
            </w:pPr>
            <w:r w:rsidRPr="002A1181">
              <w:rPr>
                <w:b/>
              </w:rPr>
              <w:t>Řízení konáno na VŠ</w:t>
            </w:r>
          </w:p>
        </w:tc>
        <w:tc>
          <w:tcPr>
            <w:tcW w:w="632" w:type="dxa"/>
            <w:vMerge w:val="restart"/>
            <w:tcBorders>
              <w:left w:val="single" w:sz="12" w:space="0" w:color="auto"/>
            </w:tcBorders>
          </w:tcPr>
          <w:p w:rsidR="00B975B8" w:rsidRPr="002A1181" w:rsidRDefault="00B975B8" w:rsidP="00772A54">
            <w:pPr>
              <w:jc w:val="both"/>
              <w:rPr>
                <w:b/>
              </w:rPr>
            </w:pPr>
          </w:p>
        </w:tc>
        <w:tc>
          <w:tcPr>
            <w:tcW w:w="693" w:type="dxa"/>
            <w:vMerge w:val="restart"/>
          </w:tcPr>
          <w:p w:rsidR="00B975B8" w:rsidRPr="002A1181" w:rsidRDefault="00B975B8" w:rsidP="00772A54">
            <w:pPr>
              <w:jc w:val="both"/>
              <w:rPr>
                <w:b/>
              </w:rPr>
            </w:pPr>
          </w:p>
        </w:tc>
        <w:tc>
          <w:tcPr>
            <w:tcW w:w="694" w:type="dxa"/>
            <w:vMerge w:val="restart"/>
          </w:tcPr>
          <w:p w:rsidR="00B975B8" w:rsidRPr="002A1181" w:rsidRDefault="00B975B8" w:rsidP="00772A54">
            <w:pPr>
              <w:jc w:val="both"/>
              <w:rPr>
                <w:b/>
              </w:rPr>
            </w:pPr>
          </w:p>
        </w:tc>
      </w:tr>
      <w:tr w:rsidR="00B975B8" w:rsidRPr="002A1181" w:rsidTr="00772A54">
        <w:trPr>
          <w:trHeight w:val="205"/>
        </w:trPr>
        <w:tc>
          <w:tcPr>
            <w:tcW w:w="3347" w:type="dxa"/>
            <w:gridSpan w:val="2"/>
          </w:tcPr>
          <w:p w:rsidR="00B975B8" w:rsidRPr="002A1181" w:rsidRDefault="00B975B8" w:rsidP="00772A54">
            <w:pPr>
              <w:jc w:val="both"/>
            </w:pPr>
          </w:p>
        </w:tc>
        <w:tc>
          <w:tcPr>
            <w:tcW w:w="2245" w:type="dxa"/>
            <w:gridSpan w:val="2"/>
          </w:tcPr>
          <w:p w:rsidR="00B975B8" w:rsidRPr="002A1181" w:rsidRDefault="00B975B8" w:rsidP="00772A54">
            <w:pPr>
              <w:jc w:val="both"/>
            </w:pPr>
          </w:p>
        </w:tc>
        <w:tc>
          <w:tcPr>
            <w:tcW w:w="2248" w:type="dxa"/>
            <w:gridSpan w:val="4"/>
            <w:tcBorders>
              <w:right w:val="single" w:sz="12" w:space="0" w:color="auto"/>
            </w:tcBorders>
          </w:tcPr>
          <w:p w:rsidR="00B975B8" w:rsidRPr="002A1181" w:rsidRDefault="00B975B8" w:rsidP="00772A54">
            <w:pPr>
              <w:jc w:val="both"/>
            </w:pPr>
          </w:p>
        </w:tc>
        <w:tc>
          <w:tcPr>
            <w:tcW w:w="632" w:type="dxa"/>
            <w:vMerge/>
            <w:tcBorders>
              <w:left w:val="single" w:sz="12" w:space="0" w:color="auto"/>
            </w:tcBorders>
            <w:vAlign w:val="center"/>
          </w:tcPr>
          <w:p w:rsidR="00B975B8" w:rsidRPr="002A1181" w:rsidRDefault="00B975B8" w:rsidP="00772A54">
            <w:pPr>
              <w:rPr>
                <w:b/>
              </w:rPr>
            </w:pPr>
          </w:p>
        </w:tc>
        <w:tc>
          <w:tcPr>
            <w:tcW w:w="693" w:type="dxa"/>
            <w:vMerge/>
            <w:vAlign w:val="center"/>
          </w:tcPr>
          <w:p w:rsidR="00B975B8" w:rsidRPr="002A1181" w:rsidRDefault="00B975B8" w:rsidP="00772A54">
            <w:pPr>
              <w:rPr>
                <w:b/>
              </w:rPr>
            </w:pPr>
          </w:p>
        </w:tc>
        <w:tc>
          <w:tcPr>
            <w:tcW w:w="694" w:type="dxa"/>
            <w:vMerge/>
            <w:vAlign w:val="center"/>
          </w:tcPr>
          <w:p w:rsidR="00B975B8" w:rsidRPr="002A1181" w:rsidRDefault="00B975B8" w:rsidP="00772A54">
            <w:pPr>
              <w:rPr>
                <w:b/>
              </w:rPr>
            </w:pPr>
          </w:p>
        </w:tc>
      </w:tr>
      <w:tr w:rsidR="00B975B8" w:rsidRPr="002A1181" w:rsidTr="00772A54">
        <w:tc>
          <w:tcPr>
            <w:tcW w:w="9859" w:type="dxa"/>
            <w:gridSpan w:val="11"/>
            <w:shd w:val="clear" w:color="auto" w:fill="F7CAAC"/>
          </w:tcPr>
          <w:p w:rsidR="00B975B8" w:rsidRPr="002A1181" w:rsidRDefault="00B975B8" w:rsidP="00772A54">
            <w:pPr>
              <w:jc w:val="both"/>
              <w:rPr>
                <w:b/>
              </w:rPr>
            </w:pPr>
            <w:r w:rsidRPr="002A1181">
              <w:rPr>
                <w:b/>
              </w:rPr>
              <w:lastRenderedPageBreak/>
              <w:t xml:space="preserve">Přehled o nejvýznamnější publikační a další tvůrčí činnosti nebo další profesní činnosti u odborníků z praxe vztahující se k zabezpečovaným předmětům </w:t>
            </w:r>
          </w:p>
        </w:tc>
      </w:tr>
      <w:tr w:rsidR="00B975B8" w:rsidRPr="002A1181" w:rsidTr="00772A54">
        <w:trPr>
          <w:trHeight w:val="2347"/>
        </w:trPr>
        <w:tc>
          <w:tcPr>
            <w:tcW w:w="9859" w:type="dxa"/>
            <w:gridSpan w:val="11"/>
          </w:tcPr>
          <w:p w:rsidR="00B975B8" w:rsidRDefault="00B975B8" w:rsidP="00772A54">
            <w:pPr>
              <w:jc w:val="both"/>
            </w:pPr>
          </w:p>
          <w:p w:rsidR="00B975B8" w:rsidRPr="002063E8" w:rsidRDefault="00B975B8" w:rsidP="00772A54">
            <w:pPr>
              <w:jc w:val="both"/>
              <w:rPr>
                <w:b/>
              </w:rPr>
            </w:pPr>
            <w:r w:rsidRPr="002063E8">
              <w:rPr>
                <w:b/>
              </w:rPr>
              <w:t xml:space="preserve">Nejvýznamnější scénografické realizace za posledních 5 let: </w:t>
            </w:r>
          </w:p>
          <w:p w:rsidR="00B975B8" w:rsidRPr="002A1181" w:rsidRDefault="00B975B8" w:rsidP="00772A54">
            <w:pPr>
              <w:jc w:val="both"/>
            </w:pPr>
            <w:r w:rsidRPr="002A1181">
              <w:t>Studio ČT 24 (Praha, Brno, Ostrava) – zpravodajské televizní studio, návrh, realizace, zadavatel: Česká televize, 2013</w:t>
            </w:r>
          </w:p>
          <w:p w:rsidR="00B975B8" w:rsidRPr="002A1181" w:rsidRDefault="00B975B8" w:rsidP="00772A54">
            <w:pPr>
              <w:jc w:val="both"/>
            </w:pPr>
            <w:r w:rsidRPr="002A1181">
              <w:t>Regionální zpravodajská studia ČT (Hradec Králové, České Budějovice – zpravodajské televizní studio, návrh, realizace, zadavatel: Česká televize</w:t>
            </w:r>
            <w:r>
              <w:t>,</w:t>
            </w:r>
            <w:r w:rsidRPr="002A1181">
              <w:t xml:space="preserve"> 2016</w:t>
            </w:r>
          </w:p>
          <w:p w:rsidR="00B975B8" w:rsidRPr="002A1181" w:rsidRDefault="00B975B8" w:rsidP="00772A54">
            <w:pPr>
              <w:jc w:val="both"/>
            </w:pPr>
            <w:r w:rsidRPr="002A1181">
              <w:t>Interiér multimediálního objektu Filmový uzel Zlín, návrh, autorský dozor při realizaci, zadavatel: Kudlovské ateliéry, o.p.s., 2016</w:t>
            </w:r>
          </w:p>
          <w:p w:rsidR="00B975B8" w:rsidRPr="002A1181" w:rsidRDefault="00B975B8" w:rsidP="00772A54">
            <w:pPr>
              <w:jc w:val="both"/>
            </w:pPr>
            <w:r w:rsidRPr="002A1181">
              <w:t>Superdebata, volební studio – parlamentní volby, návrh, autorský dozor při realizaci, zadavatel: Česká televize, 2017</w:t>
            </w:r>
          </w:p>
          <w:p w:rsidR="00B975B8" w:rsidRPr="002A1181" w:rsidRDefault="00B975B8" w:rsidP="00772A54">
            <w:pPr>
              <w:jc w:val="both"/>
            </w:pPr>
            <w:r w:rsidRPr="002A1181">
              <w:t>Prezidentská debata, volební studio – prezidentské volby, návrh, autorský dozor při realizaci, zadavatel: Česká televize, 2018</w:t>
            </w:r>
          </w:p>
          <w:p w:rsidR="00B975B8" w:rsidRPr="000D2972" w:rsidRDefault="00B975B8" w:rsidP="00772A54">
            <w:pPr>
              <w:jc w:val="both"/>
            </w:pPr>
            <w:r w:rsidRPr="002A1181">
              <w:t>Sluha dvou pánů, kompletní návrh divadelní scény, návrh, autorský dozor při realizaci, zadavatel: Těšínské divadlo ČT, p.o., 2016</w:t>
            </w:r>
          </w:p>
          <w:p w:rsidR="00B975B8" w:rsidRPr="002A1181" w:rsidRDefault="00B975B8" w:rsidP="00772A54">
            <w:pPr>
              <w:jc w:val="both"/>
              <w:rPr>
                <w:b/>
              </w:rPr>
            </w:pPr>
          </w:p>
        </w:tc>
      </w:tr>
      <w:tr w:rsidR="00B975B8" w:rsidRPr="002A1181" w:rsidTr="00772A54">
        <w:trPr>
          <w:trHeight w:val="218"/>
        </w:trPr>
        <w:tc>
          <w:tcPr>
            <w:tcW w:w="9859" w:type="dxa"/>
            <w:gridSpan w:val="11"/>
            <w:shd w:val="clear" w:color="auto" w:fill="F7CAAC"/>
          </w:tcPr>
          <w:p w:rsidR="00B975B8" w:rsidRPr="002A1181" w:rsidRDefault="00B975B8" w:rsidP="00772A54">
            <w:pPr>
              <w:rPr>
                <w:b/>
              </w:rPr>
            </w:pPr>
            <w:r w:rsidRPr="002A1181">
              <w:rPr>
                <w:b/>
              </w:rPr>
              <w:t>Působení v zahraničí</w:t>
            </w:r>
          </w:p>
        </w:tc>
      </w:tr>
      <w:tr w:rsidR="00B975B8" w:rsidRPr="002A1181" w:rsidTr="00772A54">
        <w:trPr>
          <w:trHeight w:val="328"/>
        </w:trPr>
        <w:tc>
          <w:tcPr>
            <w:tcW w:w="9859" w:type="dxa"/>
            <w:gridSpan w:val="11"/>
          </w:tcPr>
          <w:p w:rsidR="00B975B8" w:rsidRDefault="00B975B8" w:rsidP="00772A54"/>
          <w:p w:rsidR="00B975B8" w:rsidRPr="002A1181" w:rsidRDefault="00B975B8" w:rsidP="00772A54">
            <w:r>
              <w:t>1990-</w:t>
            </w:r>
            <w:r w:rsidRPr="002A1181">
              <w:t>1994: Itálie: Voltera, Florencie, stáže v projekčních ateliérech, realizace staveb</w:t>
            </w:r>
          </w:p>
          <w:p w:rsidR="00B975B8" w:rsidRPr="002A1181" w:rsidRDefault="00B975B8" w:rsidP="00772A54">
            <w:r>
              <w:t>1990-</w:t>
            </w:r>
            <w:r w:rsidRPr="002A1181">
              <w:t>1994, Německo: Dusseldorf, Mattman, stáž v projekčních ateliérech, realizace staveb</w:t>
            </w:r>
          </w:p>
          <w:p w:rsidR="00B975B8" w:rsidRPr="002A1181" w:rsidRDefault="00B975B8" w:rsidP="00772A54">
            <w:r>
              <w:t>1995-</w:t>
            </w:r>
            <w:r w:rsidRPr="002A1181">
              <w:t xml:space="preserve">2011: Slovensko, realizace scénografických návrhů MIIS SR, Slovenská televize,           </w:t>
            </w:r>
          </w:p>
          <w:p w:rsidR="00B975B8" w:rsidRPr="002A1181" w:rsidRDefault="00B975B8" w:rsidP="00772A54">
            <w:r>
              <w:t xml:space="preserve">                   </w:t>
            </w:r>
            <w:r w:rsidRPr="002A1181">
              <w:t xml:space="preserve">TV JOJ – návrh a realizace zpravodajských a  publicistických studií </w:t>
            </w:r>
          </w:p>
          <w:p w:rsidR="00B975B8" w:rsidRPr="002A1181" w:rsidRDefault="00B975B8" w:rsidP="00772A54">
            <w:pPr>
              <w:rPr>
                <w:b/>
                <w:color w:val="FF0000"/>
              </w:rPr>
            </w:pPr>
          </w:p>
        </w:tc>
      </w:tr>
      <w:tr w:rsidR="00B975B8" w:rsidRPr="002A1181" w:rsidTr="00772A54">
        <w:trPr>
          <w:cantSplit/>
          <w:trHeight w:val="470"/>
        </w:trPr>
        <w:tc>
          <w:tcPr>
            <w:tcW w:w="2518" w:type="dxa"/>
            <w:shd w:val="clear" w:color="auto" w:fill="F7CAAC"/>
          </w:tcPr>
          <w:p w:rsidR="00B975B8" w:rsidRPr="002A1181" w:rsidRDefault="00B975B8" w:rsidP="00772A54">
            <w:pPr>
              <w:jc w:val="both"/>
              <w:rPr>
                <w:b/>
              </w:rPr>
            </w:pPr>
            <w:r w:rsidRPr="002A1181">
              <w:rPr>
                <w:b/>
              </w:rPr>
              <w:t xml:space="preserve">Podpis </w:t>
            </w:r>
          </w:p>
        </w:tc>
        <w:tc>
          <w:tcPr>
            <w:tcW w:w="4536" w:type="dxa"/>
            <w:gridSpan w:val="5"/>
          </w:tcPr>
          <w:p w:rsidR="00B975B8" w:rsidRPr="002A1181" w:rsidRDefault="00B975B8" w:rsidP="00772A54">
            <w:pPr>
              <w:jc w:val="both"/>
            </w:pPr>
            <w:r>
              <w:t>v.</w:t>
            </w:r>
            <w:r w:rsidR="00187508">
              <w:t xml:space="preserve"> </w:t>
            </w:r>
            <w:r>
              <w:t>r.</w:t>
            </w:r>
          </w:p>
        </w:tc>
        <w:tc>
          <w:tcPr>
            <w:tcW w:w="786" w:type="dxa"/>
            <w:gridSpan w:val="2"/>
            <w:shd w:val="clear" w:color="auto" w:fill="F7CAAC"/>
          </w:tcPr>
          <w:p w:rsidR="00B975B8" w:rsidRPr="002A1181" w:rsidRDefault="00B975B8" w:rsidP="00772A54">
            <w:pPr>
              <w:jc w:val="both"/>
            </w:pPr>
            <w:r w:rsidRPr="002A1181">
              <w:rPr>
                <w:b/>
              </w:rPr>
              <w:t>datum</w:t>
            </w:r>
          </w:p>
        </w:tc>
        <w:tc>
          <w:tcPr>
            <w:tcW w:w="2019" w:type="dxa"/>
            <w:gridSpan w:val="3"/>
          </w:tcPr>
          <w:p w:rsidR="00B975B8" w:rsidRPr="002A1181" w:rsidRDefault="00B975B8" w:rsidP="00772A54">
            <w:pPr>
              <w:jc w:val="both"/>
            </w:pPr>
            <w:r>
              <w:t>20.5.2018</w:t>
            </w:r>
          </w:p>
        </w:tc>
      </w:tr>
    </w:tbl>
    <w:p w:rsidR="00B975B8" w:rsidRDefault="00B975B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855EA8" w:rsidRDefault="00855EA8"/>
    <w:p w:rsidR="00855EA8" w:rsidRDefault="00855EA8"/>
    <w:p w:rsidR="00855EA8" w:rsidRDefault="00855EA8"/>
    <w:p w:rsidR="00061998" w:rsidRDefault="0006199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61998" w:rsidTr="00772A54">
        <w:tc>
          <w:tcPr>
            <w:tcW w:w="9859" w:type="dxa"/>
            <w:gridSpan w:val="11"/>
            <w:tcBorders>
              <w:bottom w:val="double" w:sz="4" w:space="0" w:color="auto"/>
            </w:tcBorders>
            <w:shd w:val="clear" w:color="auto" w:fill="BDD6EE"/>
          </w:tcPr>
          <w:p w:rsidR="00061998" w:rsidRDefault="00061998" w:rsidP="00772A54">
            <w:pPr>
              <w:jc w:val="both"/>
              <w:rPr>
                <w:b/>
                <w:sz w:val="28"/>
              </w:rPr>
            </w:pPr>
            <w:r>
              <w:rPr>
                <w:b/>
                <w:sz w:val="28"/>
              </w:rPr>
              <w:lastRenderedPageBreak/>
              <w:t>C-I – Personální zabezpečení</w:t>
            </w:r>
          </w:p>
        </w:tc>
      </w:tr>
      <w:tr w:rsidR="00061998" w:rsidTr="00772A54">
        <w:tc>
          <w:tcPr>
            <w:tcW w:w="2518" w:type="dxa"/>
            <w:tcBorders>
              <w:top w:val="double" w:sz="4" w:space="0" w:color="auto"/>
            </w:tcBorders>
            <w:shd w:val="clear" w:color="auto" w:fill="F7CAAC"/>
          </w:tcPr>
          <w:p w:rsidR="00061998" w:rsidRDefault="00061998" w:rsidP="00772A54">
            <w:pPr>
              <w:jc w:val="both"/>
              <w:rPr>
                <w:b/>
              </w:rPr>
            </w:pPr>
            <w:r>
              <w:rPr>
                <w:b/>
              </w:rPr>
              <w:t>Vysoká škola</w:t>
            </w:r>
          </w:p>
        </w:tc>
        <w:tc>
          <w:tcPr>
            <w:tcW w:w="7341" w:type="dxa"/>
            <w:gridSpan w:val="10"/>
          </w:tcPr>
          <w:p w:rsidR="00061998" w:rsidRDefault="00061998" w:rsidP="00772A54">
            <w:pPr>
              <w:jc w:val="both"/>
            </w:pPr>
            <w:r>
              <w:t>Univerzita Tomáše Bati ve Zlíně</w:t>
            </w:r>
          </w:p>
        </w:tc>
      </w:tr>
      <w:tr w:rsidR="00061998" w:rsidTr="00772A54">
        <w:tc>
          <w:tcPr>
            <w:tcW w:w="2518" w:type="dxa"/>
            <w:shd w:val="clear" w:color="auto" w:fill="F7CAAC"/>
          </w:tcPr>
          <w:p w:rsidR="00061998" w:rsidRDefault="00061998" w:rsidP="00772A54">
            <w:pPr>
              <w:jc w:val="both"/>
              <w:rPr>
                <w:b/>
              </w:rPr>
            </w:pPr>
            <w:r>
              <w:rPr>
                <w:b/>
              </w:rPr>
              <w:t>Součást vysoké školy</w:t>
            </w:r>
          </w:p>
        </w:tc>
        <w:tc>
          <w:tcPr>
            <w:tcW w:w="7341" w:type="dxa"/>
            <w:gridSpan w:val="10"/>
          </w:tcPr>
          <w:p w:rsidR="00061998" w:rsidRDefault="00061998" w:rsidP="00772A54">
            <w:pPr>
              <w:jc w:val="both"/>
            </w:pPr>
            <w:r>
              <w:t>Fakulta multimediálních komunikací</w:t>
            </w:r>
          </w:p>
        </w:tc>
      </w:tr>
      <w:tr w:rsidR="00061998" w:rsidTr="00772A54">
        <w:tc>
          <w:tcPr>
            <w:tcW w:w="2518" w:type="dxa"/>
            <w:shd w:val="clear" w:color="auto" w:fill="F7CAAC"/>
          </w:tcPr>
          <w:p w:rsidR="00061998" w:rsidRDefault="00061998" w:rsidP="00772A54">
            <w:pPr>
              <w:jc w:val="both"/>
              <w:rPr>
                <w:b/>
              </w:rPr>
            </w:pPr>
            <w:r>
              <w:rPr>
                <w:b/>
              </w:rPr>
              <w:t>Název studijního programu</w:t>
            </w:r>
          </w:p>
        </w:tc>
        <w:tc>
          <w:tcPr>
            <w:tcW w:w="7341" w:type="dxa"/>
            <w:gridSpan w:val="10"/>
          </w:tcPr>
          <w:p w:rsidR="00061998" w:rsidRDefault="00855EA8" w:rsidP="0080445E">
            <w:pPr>
              <w:jc w:val="both"/>
            </w:pPr>
            <w:r>
              <w:t>Arts Management</w:t>
            </w:r>
          </w:p>
        </w:tc>
      </w:tr>
      <w:tr w:rsidR="00061998" w:rsidTr="00772A54">
        <w:tc>
          <w:tcPr>
            <w:tcW w:w="2518" w:type="dxa"/>
            <w:shd w:val="clear" w:color="auto" w:fill="F7CAAC"/>
          </w:tcPr>
          <w:p w:rsidR="00061998" w:rsidRDefault="00061998" w:rsidP="00772A54">
            <w:pPr>
              <w:jc w:val="both"/>
              <w:rPr>
                <w:b/>
              </w:rPr>
            </w:pPr>
            <w:r>
              <w:rPr>
                <w:b/>
              </w:rPr>
              <w:t>Jméno a příjmení</w:t>
            </w:r>
          </w:p>
        </w:tc>
        <w:tc>
          <w:tcPr>
            <w:tcW w:w="4536" w:type="dxa"/>
            <w:gridSpan w:val="5"/>
          </w:tcPr>
          <w:p w:rsidR="00061998" w:rsidRDefault="00061998" w:rsidP="00772A54">
            <w:pPr>
              <w:jc w:val="both"/>
            </w:pPr>
            <w:r>
              <w:t>Josef Kocourek</w:t>
            </w:r>
          </w:p>
        </w:tc>
        <w:tc>
          <w:tcPr>
            <w:tcW w:w="709" w:type="dxa"/>
            <w:shd w:val="clear" w:color="auto" w:fill="F7CAAC"/>
          </w:tcPr>
          <w:p w:rsidR="00061998" w:rsidRDefault="00061998" w:rsidP="00772A54">
            <w:pPr>
              <w:jc w:val="both"/>
              <w:rPr>
                <w:b/>
              </w:rPr>
            </w:pPr>
            <w:r>
              <w:rPr>
                <w:b/>
              </w:rPr>
              <w:t>Tituly</w:t>
            </w:r>
          </w:p>
        </w:tc>
        <w:tc>
          <w:tcPr>
            <w:tcW w:w="2096" w:type="dxa"/>
            <w:gridSpan w:val="4"/>
          </w:tcPr>
          <w:p w:rsidR="00061998" w:rsidRDefault="00061998" w:rsidP="00772A54">
            <w:pPr>
              <w:jc w:val="both"/>
            </w:pPr>
            <w:r>
              <w:t>Mgr., Ph.D.</w:t>
            </w:r>
          </w:p>
        </w:tc>
      </w:tr>
      <w:tr w:rsidR="00061998" w:rsidTr="00772A54">
        <w:tc>
          <w:tcPr>
            <w:tcW w:w="2518" w:type="dxa"/>
            <w:shd w:val="clear" w:color="auto" w:fill="F7CAAC"/>
          </w:tcPr>
          <w:p w:rsidR="00061998" w:rsidRDefault="00061998" w:rsidP="00772A54">
            <w:pPr>
              <w:jc w:val="both"/>
              <w:rPr>
                <w:b/>
              </w:rPr>
            </w:pPr>
            <w:r>
              <w:rPr>
                <w:b/>
              </w:rPr>
              <w:t>Rok narození</w:t>
            </w:r>
          </w:p>
        </w:tc>
        <w:tc>
          <w:tcPr>
            <w:tcW w:w="829" w:type="dxa"/>
          </w:tcPr>
          <w:p w:rsidR="00061998" w:rsidRPr="000B1B3F" w:rsidRDefault="00061998" w:rsidP="00772A54">
            <w:pPr>
              <w:jc w:val="both"/>
            </w:pPr>
            <w:r w:rsidRPr="000B1B3F">
              <w:t>1984</w:t>
            </w:r>
          </w:p>
        </w:tc>
        <w:tc>
          <w:tcPr>
            <w:tcW w:w="1721" w:type="dxa"/>
            <w:shd w:val="clear" w:color="auto" w:fill="F7CAAC"/>
          </w:tcPr>
          <w:p w:rsidR="00061998" w:rsidRDefault="00061998" w:rsidP="00772A54">
            <w:pPr>
              <w:jc w:val="both"/>
              <w:rPr>
                <w:b/>
              </w:rPr>
            </w:pPr>
            <w:r>
              <w:rPr>
                <w:b/>
              </w:rPr>
              <w:t>typ vztahu k VŠ</w:t>
            </w:r>
          </w:p>
        </w:tc>
        <w:tc>
          <w:tcPr>
            <w:tcW w:w="992" w:type="dxa"/>
            <w:gridSpan w:val="2"/>
          </w:tcPr>
          <w:p w:rsidR="00061998" w:rsidRPr="000B1B3F" w:rsidRDefault="00061998" w:rsidP="00772A54">
            <w:pPr>
              <w:jc w:val="both"/>
            </w:pPr>
            <w:r w:rsidRPr="000B1B3F">
              <w:rPr>
                <w:rFonts w:eastAsia="Calibri"/>
              </w:rPr>
              <w:t>pp</w:t>
            </w:r>
          </w:p>
        </w:tc>
        <w:tc>
          <w:tcPr>
            <w:tcW w:w="994" w:type="dxa"/>
            <w:shd w:val="clear" w:color="auto" w:fill="F7CAAC"/>
          </w:tcPr>
          <w:p w:rsidR="00061998" w:rsidRDefault="00061998" w:rsidP="00772A54">
            <w:pPr>
              <w:jc w:val="both"/>
              <w:rPr>
                <w:b/>
              </w:rPr>
            </w:pPr>
            <w:r>
              <w:rPr>
                <w:b/>
              </w:rPr>
              <w:t>rozsah</w:t>
            </w:r>
          </w:p>
        </w:tc>
        <w:tc>
          <w:tcPr>
            <w:tcW w:w="709" w:type="dxa"/>
          </w:tcPr>
          <w:p w:rsidR="00061998" w:rsidRPr="000B1B3F" w:rsidRDefault="00061998" w:rsidP="00772A54">
            <w:pPr>
              <w:jc w:val="both"/>
            </w:pPr>
            <w:r>
              <w:t>40h/</w:t>
            </w:r>
            <w:r w:rsidRPr="000B1B3F">
              <w:t>t</w:t>
            </w:r>
          </w:p>
        </w:tc>
        <w:tc>
          <w:tcPr>
            <w:tcW w:w="709" w:type="dxa"/>
            <w:gridSpan w:val="2"/>
            <w:shd w:val="clear" w:color="auto" w:fill="F7CAAC"/>
          </w:tcPr>
          <w:p w:rsidR="00061998" w:rsidRDefault="00061998" w:rsidP="00772A54">
            <w:pPr>
              <w:jc w:val="both"/>
              <w:rPr>
                <w:b/>
              </w:rPr>
            </w:pPr>
            <w:r>
              <w:rPr>
                <w:b/>
              </w:rPr>
              <w:t>do kdy</w:t>
            </w:r>
          </w:p>
        </w:tc>
        <w:tc>
          <w:tcPr>
            <w:tcW w:w="1387" w:type="dxa"/>
            <w:gridSpan w:val="2"/>
          </w:tcPr>
          <w:p w:rsidR="00061998" w:rsidRPr="000B1B3F" w:rsidRDefault="00061998" w:rsidP="00772A54">
            <w:pPr>
              <w:jc w:val="both"/>
            </w:pPr>
            <w:r>
              <w:rPr>
                <w:rFonts w:eastAsia="Calibri"/>
              </w:rPr>
              <w:t>07/20</w:t>
            </w:r>
          </w:p>
        </w:tc>
      </w:tr>
      <w:tr w:rsidR="00061998" w:rsidTr="00772A54">
        <w:tc>
          <w:tcPr>
            <w:tcW w:w="5068" w:type="dxa"/>
            <w:gridSpan w:val="3"/>
            <w:shd w:val="clear" w:color="auto" w:fill="F7CAAC"/>
          </w:tcPr>
          <w:p w:rsidR="00061998" w:rsidRDefault="00061998" w:rsidP="00772A54">
            <w:pPr>
              <w:jc w:val="both"/>
              <w:rPr>
                <w:b/>
              </w:rPr>
            </w:pPr>
            <w:r>
              <w:rPr>
                <w:b/>
              </w:rPr>
              <w:t>Typ vztahu na součásti VŠ, která uskutečňuje st. program</w:t>
            </w:r>
          </w:p>
        </w:tc>
        <w:tc>
          <w:tcPr>
            <w:tcW w:w="992" w:type="dxa"/>
            <w:gridSpan w:val="2"/>
          </w:tcPr>
          <w:p w:rsidR="00061998" w:rsidRPr="000B1B3F" w:rsidRDefault="00061998" w:rsidP="00772A54">
            <w:pPr>
              <w:jc w:val="both"/>
            </w:pPr>
            <w:r w:rsidRPr="000B1B3F">
              <w:rPr>
                <w:rFonts w:eastAsia="Calibri"/>
              </w:rPr>
              <w:t>pp</w:t>
            </w:r>
          </w:p>
        </w:tc>
        <w:tc>
          <w:tcPr>
            <w:tcW w:w="994" w:type="dxa"/>
            <w:shd w:val="clear" w:color="auto" w:fill="F7CAAC"/>
          </w:tcPr>
          <w:p w:rsidR="00061998" w:rsidRDefault="00061998" w:rsidP="00772A54">
            <w:pPr>
              <w:jc w:val="both"/>
              <w:rPr>
                <w:b/>
              </w:rPr>
            </w:pPr>
            <w:r>
              <w:rPr>
                <w:b/>
              </w:rPr>
              <w:t>rozsah</w:t>
            </w:r>
          </w:p>
        </w:tc>
        <w:tc>
          <w:tcPr>
            <w:tcW w:w="709" w:type="dxa"/>
          </w:tcPr>
          <w:p w:rsidR="00061998" w:rsidRPr="000B1B3F" w:rsidRDefault="00061998" w:rsidP="00772A54">
            <w:pPr>
              <w:jc w:val="both"/>
            </w:pPr>
            <w:r>
              <w:t>40h/t</w:t>
            </w:r>
          </w:p>
        </w:tc>
        <w:tc>
          <w:tcPr>
            <w:tcW w:w="709" w:type="dxa"/>
            <w:gridSpan w:val="2"/>
            <w:shd w:val="clear" w:color="auto" w:fill="F7CAAC"/>
          </w:tcPr>
          <w:p w:rsidR="00061998" w:rsidRDefault="00061998" w:rsidP="00772A54">
            <w:pPr>
              <w:jc w:val="both"/>
              <w:rPr>
                <w:b/>
              </w:rPr>
            </w:pPr>
            <w:r>
              <w:rPr>
                <w:b/>
              </w:rPr>
              <w:t>do kdy</w:t>
            </w:r>
          </w:p>
        </w:tc>
        <w:tc>
          <w:tcPr>
            <w:tcW w:w="1387" w:type="dxa"/>
            <w:gridSpan w:val="2"/>
          </w:tcPr>
          <w:p w:rsidR="00061998" w:rsidRPr="000B1B3F" w:rsidRDefault="00061998" w:rsidP="00772A54">
            <w:pPr>
              <w:jc w:val="both"/>
            </w:pPr>
            <w:r>
              <w:t>07/20</w:t>
            </w:r>
          </w:p>
        </w:tc>
      </w:tr>
      <w:tr w:rsidR="00061998" w:rsidTr="00772A54">
        <w:tc>
          <w:tcPr>
            <w:tcW w:w="6060" w:type="dxa"/>
            <w:gridSpan w:val="5"/>
            <w:shd w:val="clear" w:color="auto" w:fill="F7CAAC"/>
          </w:tcPr>
          <w:p w:rsidR="00061998" w:rsidRPr="00B17BC0" w:rsidRDefault="00061998" w:rsidP="00772A54">
            <w:pPr>
              <w:jc w:val="both"/>
              <w:rPr>
                <w:b/>
              </w:rPr>
            </w:pPr>
            <w:r w:rsidRPr="00B17BC0">
              <w:rPr>
                <w:b/>
              </w:rPr>
              <w:t>Další současná působení jako akademický pracovník na jiných VŠ</w:t>
            </w:r>
          </w:p>
          <w:p w:rsidR="00061998" w:rsidRPr="00B17BC0" w:rsidRDefault="00061998" w:rsidP="00772A54">
            <w:pPr>
              <w:autoSpaceDE w:val="0"/>
              <w:autoSpaceDN w:val="0"/>
              <w:adjustRightInd w:val="0"/>
              <w:rPr>
                <w:rFonts w:eastAsia="Calibri"/>
                <w:color w:val="FF0000"/>
                <w:sz w:val="16"/>
                <w:szCs w:val="16"/>
              </w:rPr>
            </w:pPr>
          </w:p>
        </w:tc>
        <w:tc>
          <w:tcPr>
            <w:tcW w:w="1703" w:type="dxa"/>
            <w:gridSpan w:val="2"/>
            <w:shd w:val="clear" w:color="auto" w:fill="F7CAAC"/>
          </w:tcPr>
          <w:p w:rsidR="00061998" w:rsidRDefault="00061998" w:rsidP="00772A54">
            <w:pPr>
              <w:jc w:val="both"/>
              <w:rPr>
                <w:b/>
              </w:rPr>
            </w:pPr>
            <w:r>
              <w:rPr>
                <w:b/>
              </w:rPr>
              <w:t>typ prac. vztahu</w:t>
            </w:r>
          </w:p>
        </w:tc>
        <w:tc>
          <w:tcPr>
            <w:tcW w:w="2096" w:type="dxa"/>
            <w:gridSpan w:val="4"/>
            <w:shd w:val="clear" w:color="auto" w:fill="F7CAAC"/>
          </w:tcPr>
          <w:p w:rsidR="00061998" w:rsidRDefault="00061998" w:rsidP="00772A54">
            <w:pPr>
              <w:jc w:val="both"/>
              <w:rPr>
                <w:b/>
              </w:rPr>
            </w:pPr>
            <w:r>
              <w:rPr>
                <w:b/>
              </w:rPr>
              <w:t>rozsah</w:t>
            </w: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rPr>
          <w:trHeight w:val="508"/>
        </w:trPr>
        <w:tc>
          <w:tcPr>
            <w:tcW w:w="9859" w:type="dxa"/>
            <w:gridSpan w:val="11"/>
            <w:shd w:val="clear" w:color="auto" w:fill="F7CAAC"/>
          </w:tcPr>
          <w:p w:rsidR="00061998" w:rsidRDefault="00061998" w:rsidP="00772A54">
            <w:r>
              <w:rPr>
                <w:b/>
              </w:rPr>
              <w:t>Předměty příslušného studijního programu a způsob zapojení do jejich výuky, příp. další zapojení do uskutečňování studijního programu</w:t>
            </w:r>
          </w:p>
        </w:tc>
      </w:tr>
      <w:tr w:rsidR="00061998" w:rsidTr="00772A54">
        <w:trPr>
          <w:trHeight w:val="1118"/>
        </w:trPr>
        <w:tc>
          <w:tcPr>
            <w:tcW w:w="9859" w:type="dxa"/>
            <w:gridSpan w:val="11"/>
            <w:tcBorders>
              <w:top w:val="nil"/>
            </w:tcBorders>
          </w:tcPr>
          <w:p w:rsidR="00855EA8" w:rsidRDefault="00855EA8" w:rsidP="00772A54">
            <w:pPr>
              <w:jc w:val="both"/>
              <w:rPr>
                <w:rFonts w:eastAsia="Calibri"/>
              </w:rPr>
            </w:pPr>
          </w:p>
          <w:p w:rsidR="00061998" w:rsidRDefault="00061998" w:rsidP="00772A54">
            <w:pPr>
              <w:jc w:val="both"/>
              <w:rPr>
                <w:rFonts w:eastAsia="Calibri"/>
              </w:rPr>
            </w:pPr>
            <w:r w:rsidRPr="000B1B3F">
              <w:rPr>
                <w:rFonts w:eastAsia="Calibri"/>
              </w:rPr>
              <w:t>Komunikační agentura I</w:t>
            </w:r>
            <w:r w:rsidR="00855EA8">
              <w:rPr>
                <w:rFonts w:eastAsia="Calibri"/>
              </w:rPr>
              <w:t xml:space="preserve"> – cvičící, garant</w:t>
            </w:r>
            <w:r>
              <w:rPr>
                <w:rFonts w:eastAsia="Calibri"/>
              </w:rPr>
              <w:t xml:space="preserve"> – PF</w:t>
            </w:r>
          </w:p>
          <w:p w:rsidR="00061998" w:rsidRDefault="00061998" w:rsidP="00772A54">
            <w:pPr>
              <w:jc w:val="both"/>
              <w:rPr>
                <w:rFonts w:eastAsia="Calibri"/>
              </w:rPr>
            </w:pPr>
            <w:r>
              <w:rPr>
                <w:rFonts w:eastAsia="Calibri"/>
              </w:rPr>
              <w:t>Komunikač</w:t>
            </w:r>
            <w:r w:rsidR="00855EA8">
              <w:rPr>
                <w:rFonts w:eastAsia="Calibri"/>
              </w:rPr>
              <w:t>ní agentura II – cvičíci, garant</w:t>
            </w:r>
            <w:r>
              <w:rPr>
                <w:rFonts w:eastAsia="Calibri"/>
              </w:rPr>
              <w:t xml:space="preserve"> – PF</w:t>
            </w:r>
          </w:p>
          <w:p w:rsidR="00061998" w:rsidRPr="000B1B3F" w:rsidRDefault="00061998" w:rsidP="00772A54">
            <w:pPr>
              <w:jc w:val="both"/>
              <w:rPr>
                <w:rFonts w:eastAsia="Calibri"/>
              </w:rPr>
            </w:pPr>
          </w:p>
          <w:p w:rsidR="00061998" w:rsidRPr="000B1B3F" w:rsidRDefault="00061998" w:rsidP="00772A54">
            <w:pPr>
              <w:jc w:val="both"/>
            </w:pPr>
            <w:r>
              <w:rPr>
                <w:rFonts w:eastAsia="Calibri"/>
              </w:rPr>
              <w:t xml:space="preserve">                            </w:t>
            </w:r>
          </w:p>
        </w:tc>
      </w:tr>
      <w:tr w:rsidR="00061998" w:rsidTr="00772A54">
        <w:tc>
          <w:tcPr>
            <w:tcW w:w="9859" w:type="dxa"/>
            <w:gridSpan w:val="11"/>
            <w:shd w:val="clear" w:color="auto" w:fill="F7CAAC"/>
          </w:tcPr>
          <w:p w:rsidR="00061998" w:rsidRDefault="00061998" w:rsidP="00772A54">
            <w:pPr>
              <w:jc w:val="both"/>
            </w:pPr>
            <w:r>
              <w:rPr>
                <w:b/>
              </w:rPr>
              <w:t xml:space="preserve">Údaje o vzdělání na VŠ </w:t>
            </w:r>
          </w:p>
        </w:tc>
      </w:tr>
      <w:tr w:rsidR="00061998" w:rsidTr="00772A54">
        <w:trPr>
          <w:trHeight w:val="1055"/>
        </w:trPr>
        <w:tc>
          <w:tcPr>
            <w:tcW w:w="9859" w:type="dxa"/>
            <w:gridSpan w:val="11"/>
          </w:tcPr>
          <w:p w:rsidR="00855EA8" w:rsidRDefault="00855EA8" w:rsidP="00772A54"/>
          <w:p w:rsidR="00061998" w:rsidRDefault="00061998" w:rsidP="00772A54">
            <w:r w:rsidRPr="00FF350D">
              <w:t>1999-2003: SOš, SOU a U Otrokovice, obor Management obchodu a služeb, specializace Hotelový provoz</w:t>
            </w:r>
            <w:r w:rsidRPr="00FF350D">
              <w:br/>
              <w:t>2006-2011: marketingové komunikace, Univerzita Tomáše Bati ve Zlíně, Fakulta multimediálních komunikací, Mgr.</w:t>
            </w:r>
            <w:r w:rsidRPr="00FF350D">
              <w:br/>
              <w:t>2011-2015: marketingová komunikácia, Univerzita Komenského v Bratislavě, Filozofická fakulta, Ph.D.</w:t>
            </w:r>
          </w:p>
          <w:p w:rsidR="00855EA8" w:rsidRPr="00FF350D" w:rsidRDefault="00855EA8" w:rsidP="00772A54">
            <w:pPr>
              <w:rPr>
                <w:rFonts w:eastAsia="Calibri"/>
              </w:rPr>
            </w:pPr>
          </w:p>
        </w:tc>
      </w:tr>
      <w:tr w:rsidR="00061998" w:rsidTr="00772A54">
        <w:tc>
          <w:tcPr>
            <w:tcW w:w="9859" w:type="dxa"/>
            <w:gridSpan w:val="11"/>
            <w:shd w:val="clear" w:color="auto" w:fill="F7CAAC"/>
          </w:tcPr>
          <w:p w:rsidR="00061998" w:rsidRDefault="00061998" w:rsidP="00772A54">
            <w:pPr>
              <w:jc w:val="both"/>
              <w:rPr>
                <w:b/>
              </w:rPr>
            </w:pPr>
            <w:r>
              <w:rPr>
                <w:b/>
              </w:rPr>
              <w:t>Údaje o odborném působení od absolvování VŠ</w:t>
            </w:r>
          </w:p>
        </w:tc>
      </w:tr>
      <w:tr w:rsidR="00061998" w:rsidTr="00772A54">
        <w:trPr>
          <w:trHeight w:val="1090"/>
        </w:trPr>
        <w:tc>
          <w:tcPr>
            <w:tcW w:w="9859" w:type="dxa"/>
            <w:gridSpan w:val="11"/>
          </w:tcPr>
          <w:p w:rsidR="00855EA8" w:rsidRDefault="00855EA8" w:rsidP="00772A54"/>
          <w:p w:rsidR="00061998" w:rsidRDefault="00061998" w:rsidP="00772A54">
            <w:r w:rsidRPr="00FF350D">
              <w:t>2005-2012: Univerzita Tomáše Bati ve Zlíně, Fakulta multimediálních komunikací, tajemník ústavu, odborný referent administrativy</w:t>
            </w:r>
            <w:r w:rsidRPr="00FF350D">
              <w:br/>
              <w:t xml:space="preserve">2012-dosud: Univerzita Tomáše Bati ve Zlíně, Fakulta multimediálních komunikací, </w:t>
            </w:r>
            <w:r>
              <w:t xml:space="preserve">odborný </w:t>
            </w:r>
            <w:r w:rsidRPr="00FF350D">
              <w:t>asistent</w:t>
            </w:r>
            <w:r w:rsidRPr="00FF350D">
              <w:br/>
              <w:t>2013-</w:t>
            </w:r>
            <w:r>
              <w:t>2018</w:t>
            </w:r>
            <w:r w:rsidRPr="00FF350D">
              <w:t>: Univerzita Tomáše Bati ve Zlíně, Fakulta multimediálních komunikací, ředitel Komunikační agentury</w:t>
            </w:r>
          </w:p>
          <w:p w:rsidR="00061998" w:rsidRDefault="00061998" w:rsidP="00772A54">
            <w:r>
              <w:t xml:space="preserve">2018-dosud: </w:t>
            </w:r>
            <w:r w:rsidRPr="00FF350D">
              <w:t>Univerzita Tomáše Bati ve Zlíně, Fakulta multimediálních komunikací</w:t>
            </w:r>
            <w:r>
              <w:t>, ředitel Ústavu marketingových komunikací</w:t>
            </w:r>
          </w:p>
          <w:p w:rsidR="00855EA8" w:rsidRPr="00FF350D" w:rsidRDefault="00855EA8" w:rsidP="00772A54"/>
        </w:tc>
      </w:tr>
      <w:tr w:rsidR="00061998" w:rsidTr="00772A54">
        <w:trPr>
          <w:trHeight w:val="250"/>
        </w:trPr>
        <w:tc>
          <w:tcPr>
            <w:tcW w:w="9859" w:type="dxa"/>
            <w:gridSpan w:val="11"/>
            <w:shd w:val="clear" w:color="auto" w:fill="F7CAAC"/>
          </w:tcPr>
          <w:p w:rsidR="00061998" w:rsidRDefault="00061998" w:rsidP="00772A54">
            <w:pPr>
              <w:jc w:val="both"/>
            </w:pPr>
            <w:r>
              <w:rPr>
                <w:b/>
              </w:rPr>
              <w:t>Zkušenosti s vedením kvalifikačních a rigorózních prací</w:t>
            </w:r>
          </w:p>
        </w:tc>
      </w:tr>
      <w:tr w:rsidR="00061998" w:rsidTr="00772A54">
        <w:trPr>
          <w:trHeight w:val="1105"/>
        </w:trPr>
        <w:tc>
          <w:tcPr>
            <w:tcW w:w="9859" w:type="dxa"/>
            <w:gridSpan w:val="11"/>
          </w:tcPr>
          <w:p w:rsidR="00855EA8" w:rsidRDefault="00855EA8" w:rsidP="00772A54">
            <w:pPr>
              <w:jc w:val="both"/>
            </w:pPr>
          </w:p>
          <w:p w:rsidR="00061998" w:rsidRDefault="00061998" w:rsidP="00772A54">
            <w:pPr>
              <w:jc w:val="both"/>
            </w:pPr>
            <w:r>
              <w:t>Vedení 50 bakalářských prací, vedení 35 diplomových prací.</w:t>
            </w:r>
          </w:p>
        </w:tc>
      </w:tr>
      <w:tr w:rsidR="00061998" w:rsidTr="00772A54">
        <w:trPr>
          <w:cantSplit/>
        </w:trPr>
        <w:tc>
          <w:tcPr>
            <w:tcW w:w="3347" w:type="dxa"/>
            <w:gridSpan w:val="2"/>
            <w:tcBorders>
              <w:top w:val="single" w:sz="12" w:space="0" w:color="auto"/>
            </w:tcBorders>
            <w:shd w:val="clear" w:color="auto" w:fill="F7CAAC"/>
          </w:tcPr>
          <w:p w:rsidR="00061998" w:rsidRDefault="00061998" w:rsidP="00772A54">
            <w:pPr>
              <w:jc w:val="both"/>
            </w:pPr>
          </w:p>
        </w:tc>
        <w:tc>
          <w:tcPr>
            <w:tcW w:w="2245" w:type="dxa"/>
            <w:gridSpan w:val="2"/>
            <w:tcBorders>
              <w:top w:val="single" w:sz="12" w:space="0" w:color="auto"/>
            </w:tcBorders>
            <w:shd w:val="clear" w:color="auto" w:fill="F7CAAC"/>
          </w:tcPr>
          <w:p w:rsidR="00061998" w:rsidRDefault="00061998" w:rsidP="00772A54">
            <w:pPr>
              <w:jc w:val="both"/>
            </w:pPr>
          </w:p>
        </w:tc>
        <w:tc>
          <w:tcPr>
            <w:tcW w:w="2248" w:type="dxa"/>
            <w:gridSpan w:val="4"/>
            <w:tcBorders>
              <w:top w:val="single" w:sz="12" w:space="0" w:color="auto"/>
              <w:right w:val="single" w:sz="12" w:space="0" w:color="auto"/>
            </w:tcBorders>
            <w:shd w:val="clear" w:color="auto" w:fill="F7CAAC"/>
          </w:tcPr>
          <w:p w:rsidR="00061998" w:rsidRDefault="00061998" w:rsidP="00772A54">
            <w:pPr>
              <w:jc w:val="both"/>
            </w:pPr>
          </w:p>
        </w:tc>
        <w:tc>
          <w:tcPr>
            <w:tcW w:w="2019" w:type="dxa"/>
            <w:gridSpan w:val="3"/>
            <w:tcBorders>
              <w:top w:val="single" w:sz="12" w:space="0" w:color="auto"/>
              <w:left w:val="single" w:sz="12" w:space="0" w:color="auto"/>
            </w:tcBorders>
            <w:shd w:val="clear" w:color="auto" w:fill="F7CAAC"/>
          </w:tcPr>
          <w:p w:rsidR="00061998" w:rsidRDefault="00061998" w:rsidP="00772A54">
            <w:pPr>
              <w:jc w:val="both"/>
              <w:rPr>
                <w:b/>
              </w:rPr>
            </w:pPr>
            <w:r>
              <w:rPr>
                <w:b/>
              </w:rPr>
              <w:t>Ohlasy publikací</w:t>
            </w:r>
          </w:p>
          <w:p w:rsidR="00061998" w:rsidRDefault="00061998" w:rsidP="00772A54">
            <w:pPr>
              <w:rPr>
                <w:b/>
              </w:rPr>
            </w:pPr>
          </w:p>
        </w:tc>
      </w:tr>
      <w:tr w:rsidR="00061998" w:rsidTr="00772A54">
        <w:trPr>
          <w:cantSplit/>
        </w:trPr>
        <w:tc>
          <w:tcPr>
            <w:tcW w:w="3347" w:type="dxa"/>
            <w:gridSpan w:val="2"/>
          </w:tcPr>
          <w:p w:rsidR="00061998" w:rsidRPr="0076368E" w:rsidRDefault="00061998" w:rsidP="00772A54">
            <w:pPr>
              <w:jc w:val="both"/>
              <w:rPr>
                <w:color w:val="FF0000"/>
                <w:sz w:val="16"/>
                <w:szCs w:val="16"/>
              </w:rPr>
            </w:pPr>
          </w:p>
        </w:tc>
        <w:tc>
          <w:tcPr>
            <w:tcW w:w="2245" w:type="dxa"/>
            <w:gridSpan w:val="2"/>
          </w:tcPr>
          <w:p w:rsidR="00061998" w:rsidRPr="0076368E" w:rsidRDefault="00061998" w:rsidP="00772A54">
            <w:pPr>
              <w:jc w:val="both"/>
              <w:rPr>
                <w:color w:val="FF0000"/>
                <w:sz w:val="16"/>
                <w:szCs w:val="16"/>
              </w:rPr>
            </w:pPr>
          </w:p>
        </w:tc>
        <w:tc>
          <w:tcPr>
            <w:tcW w:w="2248" w:type="dxa"/>
            <w:gridSpan w:val="4"/>
            <w:tcBorders>
              <w:right w:val="single" w:sz="12" w:space="0" w:color="auto"/>
            </w:tcBorders>
          </w:tcPr>
          <w:p w:rsidR="00061998" w:rsidRPr="0076368E" w:rsidRDefault="00061998" w:rsidP="00772A54">
            <w:pPr>
              <w:jc w:val="both"/>
              <w:rPr>
                <w:color w:val="FF0000"/>
                <w:sz w:val="16"/>
                <w:szCs w:val="16"/>
              </w:rPr>
            </w:pPr>
          </w:p>
        </w:tc>
        <w:tc>
          <w:tcPr>
            <w:tcW w:w="632" w:type="dxa"/>
            <w:tcBorders>
              <w:left w:val="single" w:sz="12" w:space="0" w:color="auto"/>
            </w:tcBorders>
            <w:shd w:val="clear" w:color="auto" w:fill="F7CAAC"/>
          </w:tcPr>
          <w:p w:rsidR="00061998" w:rsidRDefault="00061998" w:rsidP="00772A54">
            <w:pPr>
              <w:jc w:val="both"/>
            </w:pPr>
            <w:r>
              <w:rPr>
                <w:b/>
              </w:rPr>
              <w:t>WOS</w:t>
            </w:r>
          </w:p>
        </w:tc>
        <w:tc>
          <w:tcPr>
            <w:tcW w:w="693" w:type="dxa"/>
            <w:shd w:val="clear" w:color="auto" w:fill="F7CAAC"/>
          </w:tcPr>
          <w:p w:rsidR="00061998" w:rsidRDefault="00061998" w:rsidP="00772A54">
            <w:pPr>
              <w:jc w:val="both"/>
              <w:rPr>
                <w:sz w:val="18"/>
              </w:rPr>
            </w:pPr>
            <w:r>
              <w:rPr>
                <w:b/>
                <w:sz w:val="18"/>
              </w:rPr>
              <w:t>Scopus</w:t>
            </w:r>
          </w:p>
        </w:tc>
        <w:tc>
          <w:tcPr>
            <w:tcW w:w="694" w:type="dxa"/>
            <w:shd w:val="clear" w:color="auto" w:fill="F7CAAC"/>
          </w:tcPr>
          <w:p w:rsidR="00061998" w:rsidRDefault="00061998" w:rsidP="00772A54">
            <w:pPr>
              <w:jc w:val="both"/>
            </w:pPr>
            <w:r>
              <w:rPr>
                <w:b/>
                <w:sz w:val="18"/>
              </w:rPr>
              <w:t>ostatní</w:t>
            </w:r>
          </w:p>
        </w:tc>
      </w:tr>
      <w:tr w:rsidR="00061998" w:rsidTr="00772A54">
        <w:trPr>
          <w:cantSplit/>
          <w:trHeight w:val="70"/>
        </w:trPr>
        <w:tc>
          <w:tcPr>
            <w:tcW w:w="3347" w:type="dxa"/>
            <w:gridSpan w:val="2"/>
            <w:shd w:val="clear" w:color="auto" w:fill="F7CAAC"/>
          </w:tcPr>
          <w:p w:rsidR="00061998" w:rsidRDefault="00061998" w:rsidP="00772A54">
            <w:pPr>
              <w:jc w:val="both"/>
            </w:pPr>
            <w:r>
              <w:rPr>
                <w:b/>
              </w:rPr>
              <w:t>Obor jmenovacího řízení</w:t>
            </w:r>
          </w:p>
        </w:tc>
        <w:tc>
          <w:tcPr>
            <w:tcW w:w="2245" w:type="dxa"/>
            <w:gridSpan w:val="2"/>
            <w:shd w:val="clear" w:color="auto" w:fill="F7CAAC"/>
          </w:tcPr>
          <w:p w:rsidR="00061998" w:rsidRDefault="00061998" w:rsidP="00772A54">
            <w:pPr>
              <w:jc w:val="both"/>
            </w:pPr>
            <w:r>
              <w:rPr>
                <w:b/>
              </w:rPr>
              <w:t>Rok udělení hodnosti</w:t>
            </w:r>
          </w:p>
        </w:tc>
        <w:tc>
          <w:tcPr>
            <w:tcW w:w="2248" w:type="dxa"/>
            <w:gridSpan w:val="4"/>
            <w:tcBorders>
              <w:right w:val="single" w:sz="12" w:space="0" w:color="auto"/>
            </w:tcBorders>
            <w:shd w:val="clear" w:color="auto" w:fill="F7CAAC"/>
          </w:tcPr>
          <w:p w:rsidR="00061998" w:rsidRDefault="00061998" w:rsidP="00772A54">
            <w:pPr>
              <w:jc w:val="both"/>
            </w:pPr>
            <w:r>
              <w:rPr>
                <w:b/>
              </w:rPr>
              <w:t>Řízení konáno na VŠ</w:t>
            </w:r>
          </w:p>
        </w:tc>
        <w:tc>
          <w:tcPr>
            <w:tcW w:w="632" w:type="dxa"/>
            <w:vMerge w:val="restart"/>
            <w:tcBorders>
              <w:left w:val="single" w:sz="12" w:space="0" w:color="auto"/>
            </w:tcBorders>
          </w:tcPr>
          <w:p w:rsidR="00061998" w:rsidRPr="00855EA8" w:rsidRDefault="00061998" w:rsidP="00772A54">
            <w:pPr>
              <w:jc w:val="both"/>
            </w:pPr>
            <w:r w:rsidRPr="00855EA8">
              <w:t>0</w:t>
            </w:r>
          </w:p>
        </w:tc>
        <w:tc>
          <w:tcPr>
            <w:tcW w:w="693" w:type="dxa"/>
            <w:vMerge w:val="restart"/>
          </w:tcPr>
          <w:p w:rsidR="00061998" w:rsidRPr="00855EA8" w:rsidRDefault="00061998" w:rsidP="00772A54">
            <w:pPr>
              <w:jc w:val="both"/>
            </w:pPr>
            <w:r w:rsidRPr="00855EA8">
              <w:t>0</w:t>
            </w:r>
          </w:p>
        </w:tc>
        <w:tc>
          <w:tcPr>
            <w:tcW w:w="694" w:type="dxa"/>
            <w:vMerge w:val="restart"/>
          </w:tcPr>
          <w:p w:rsidR="00061998" w:rsidRPr="00855EA8" w:rsidRDefault="00061998" w:rsidP="00772A54">
            <w:pPr>
              <w:jc w:val="both"/>
            </w:pPr>
            <w:r w:rsidRPr="00855EA8">
              <w:t>12</w:t>
            </w:r>
          </w:p>
        </w:tc>
      </w:tr>
      <w:tr w:rsidR="00061998" w:rsidTr="00772A54">
        <w:trPr>
          <w:trHeight w:val="205"/>
        </w:trPr>
        <w:tc>
          <w:tcPr>
            <w:tcW w:w="3347" w:type="dxa"/>
            <w:gridSpan w:val="2"/>
          </w:tcPr>
          <w:p w:rsidR="00061998" w:rsidRDefault="00061998" w:rsidP="00772A54">
            <w:pPr>
              <w:jc w:val="both"/>
            </w:pPr>
          </w:p>
        </w:tc>
        <w:tc>
          <w:tcPr>
            <w:tcW w:w="2245" w:type="dxa"/>
            <w:gridSpan w:val="2"/>
          </w:tcPr>
          <w:p w:rsidR="00061998" w:rsidRDefault="00061998" w:rsidP="00772A54">
            <w:pPr>
              <w:jc w:val="both"/>
            </w:pPr>
          </w:p>
        </w:tc>
        <w:tc>
          <w:tcPr>
            <w:tcW w:w="2248" w:type="dxa"/>
            <w:gridSpan w:val="4"/>
            <w:tcBorders>
              <w:right w:val="single" w:sz="12" w:space="0" w:color="auto"/>
            </w:tcBorders>
          </w:tcPr>
          <w:p w:rsidR="00061998" w:rsidRDefault="00061998" w:rsidP="00772A54">
            <w:pPr>
              <w:jc w:val="both"/>
            </w:pPr>
          </w:p>
        </w:tc>
        <w:tc>
          <w:tcPr>
            <w:tcW w:w="632" w:type="dxa"/>
            <w:vMerge/>
            <w:tcBorders>
              <w:left w:val="single" w:sz="12" w:space="0" w:color="auto"/>
            </w:tcBorders>
            <w:vAlign w:val="center"/>
          </w:tcPr>
          <w:p w:rsidR="00061998" w:rsidRDefault="00061998" w:rsidP="00772A54">
            <w:pPr>
              <w:rPr>
                <w:b/>
              </w:rPr>
            </w:pPr>
          </w:p>
        </w:tc>
        <w:tc>
          <w:tcPr>
            <w:tcW w:w="693" w:type="dxa"/>
            <w:vMerge/>
            <w:vAlign w:val="center"/>
          </w:tcPr>
          <w:p w:rsidR="00061998" w:rsidRDefault="00061998" w:rsidP="00772A54">
            <w:pPr>
              <w:rPr>
                <w:b/>
              </w:rPr>
            </w:pPr>
          </w:p>
        </w:tc>
        <w:tc>
          <w:tcPr>
            <w:tcW w:w="694" w:type="dxa"/>
            <w:vMerge/>
            <w:vAlign w:val="center"/>
          </w:tcPr>
          <w:p w:rsidR="00061998" w:rsidRDefault="00061998"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61998" w:rsidTr="00772A54">
        <w:tc>
          <w:tcPr>
            <w:tcW w:w="9859" w:type="dxa"/>
            <w:gridSpan w:val="11"/>
            <w:shd w:val="clear" w:color="auto" w:fill="F7CAAC"/>
          </w:tcPr>
          <w:p w:rsidR="00061998" w:rsidRDefault="00061998"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061998" w:rsidTr="00772A54">
        <w:trPr>
          <w:trHeight w:val="2347"/>
        </w:trPr>
        <w:tc>
          <w:tcPr>
            <w:tcW w:w="9859" w:type="dxa"/>
            <w:gridSpan w:val="11"/>
          </w:tcPr>
          <w:p w:rsidR="00855EA8" w:rsidRDefault="00855EA8" w:rsidP="00772A54"/>
          <w:p w:rsidR="00061998" w:rsidRDefault="00061998" w:rsidP="00772A54">
            <w:r>
              <w:t>[1]</w:t>
            </w:r>
            <w:r>
              <w:rPr>
                <w:b/>
                <w:bCs/>
              </w:rPr>
              <w:t>Kocourek</w:t>
            </w:r>
            <w:r>
              <w:t xml:space="preserve">, </w:t>
            </w:r>
            <w:r>
              <w:rPr>
                <w:b/>
                <w:bCs/>
              </w:rPr>
              <w:t>Josef</w:t>
            </w:r>
            <w:r>
              <w:t xml:space="preserve">(20); </w:t>
            </w:r>
            <w:r>
              <w:rPr>
                <w:b/>
                <w:bCs/>
              </w:rPr>
              <w:t>Jurášková</w:t>
            </w:r>
            <w:r>
              <w:t xml:space="preserve">, </w:t>
            </w:r>
            <w:r>
              <w:rPr>
                <w:b/>
                <w:bCs/>
              </w:rPr>
              <w:t>Olga</w:t>
            </w:r>
            <w:r>
              <w:t xml:space="preserve">(40); </w:t>
            </w:r>
            <w:r>
              <w:rPr>
                <w:b/>
                <w:bCs/>
              </w:rPr>
              <w:t>Juříková</w:t>
            </w:r>
            <w:r>
              <w:t xml:space="preserve">, </w:t>
            </w:r>
            <w:r>
              <w:rPr>
                <w:b/>
                <w:bCs/>
              </w:rPr>
              <w:t>Martina</w:t>
            </w:r>
            <w:r>
              <w:t xml:space="preserve">(40). BRAND BUILDING OF A UNIVERSITY AS AN INTEGRAL PART OF THE EDUCATIONAL PROCESS. </w:t>
            </w:r>
            <w:r>
              <w:rPr>
                <w:i/>
                <w:iCs/>
              </w:rPr>
              <w:t>The Turkish online journal of educational technology</w:t>
            </w:r>
            <w:r>
              <w:t xml:space="preserve">, 2015, roč. Neuveden, č. 9, 2015, s. 83-88. ISSN 1303-6521.AJ - Písemnictví, mas-media, audiovize </w:t>
            </w:r>
          </w:p>
          <w:p w:rsidR="00061998" w:rsidRDefault="00061998" w:rsidP="00772A54">
            <w:r>
              <w:t>[2]</w:t>
            </w:r>
            <w:r>
              <w:rPr>
                <w:b/>
                <w:bCs/>
              </w:rPr>
              <w:t>Juříková</w:t>
            </w:r>
            <w:r>
              <w:t xml:space="preserve">, </w:t>
            </w:r>
            <w:r>
              <w:rPr>
                <w:b/>
                <w:bCs/>
              </w:rPr>
              <w:t>Martina</w:t>
            </w:r>
            <w:r>
              <w:t xml:space="preserve">(50); </w:t>
            </w:r>
            <w:r>
              <w:rPr>
                <w:b/>
                <w:bCs/>
              </w:rPr>
              <w:t>Jurášková</w:t>
            </w:r>
            <w:r>
              <w:t xml:space="preserve">, </w:t>
            </w:r>
            <w:r>
              <w:rPr>
                <w:b/>
                <w:bCs/>
              </w:rPr>
              <w:t>Olga</w:t>
            </w:r>
            <w:r>
              <w:t xml:space="preserve">(40); </w:t>
            </w:r>
            <w:r>
              <w:rPr>
                <w:b/>
                <w:bCs/>
              </w:rPr>
              <w:t>Kocourek</w:t>
            </w:r>
            <w:r>
              <w:t xml:space="preserve">, </w:t>
            </w:r>
            <w:r>
              <w:rPr>
                <w:b/>
                <w:bCs/>
              </w:rPr>
              <w:t>Josef</w:t>
            </w:r>
            <w:r>
              <w:t xml:space="preserve">(10). The Impact of the Economic Crisis on the Marketing Management of Czech Service-Providing Companies. In Pavelková, Drahomíra. </w:t>
            </w:r>
            <w:r>
              <w:rPr>
                <w:i/>
                <w:iCs/>
              </w:rPr>
              <w:t>Advances in Economics, Risk Management, Political and Law Science</w:t>
            </w:r>
            <w:r>
              <w:t xml:space="preserve">. Praha : WSEAS Press, 2012, s. 353-358. ISSN 2227-460X. ISBN 978-1-61804-123-4.AJ - Písemnictví, mas-media, audiovize </w:t>
            </w:r>
          </w:p>
          <w:p w:rsidR="00061998" w:rsidRDefault="00061998" w:rsidP="00772A54">
            <w:r>
              <w:t>[3]</w:t>
            </w:r>
            <w:r>
              <w:rPr>
                <w:b/>
                <w:bCs/>
              </w:rPr>
              <w:t>Jurášková</w:t>
            </w:r>
            <w:r>
              <w:t xml:space="preserve">, </w:t>
            </w:r>
            <w:r>
              <w:rPr>
                <w:b/>
                <w:bCs/>
              </w:rPr>
              <w:t>Olga</w:t>
            </w:r>
            <w:r>
              <w:t xml:space="preserve">(30); </w:t>
            </w:r>
            <w:r>
              <w:rPr>
                <w:b/>
                <w:bCs/>
              </w:rPr>
              <w:t>Juříková</w:t>
            </w:r>
            <w:r>
              <w:t xml:space="preserve">, </w:t>
            </w:r>
            <w:r>
              <w:rPr>
                <w:b/>
                <w:bCs/>
              </w:rPr>
              <w:t>Martina</w:t>
            </w:r>
            <w:r>
              <w:t xml:space="preserve">(40); </w:t>
            </w:r>
            <w:r>
              <w:rPr>
                <w:b/>
                <w:bCs/>
              </w:rPr>
              <w:t>Kocourek</w:t>
            </w:r>
            <w:r>
              <w:t xml:space="preserve">, </w:t>
            </w:r>
            <w:r>
              <w:rPr>
                <w:b/>
                <w:bCs/>
              </w:rPr>
              <w:t>Josef</w:t>
            </w:r>
            <w:r>
              <w:t xml:space="preserve">(30). MODEL OF PRACTICAL PARTICIPATION OF STUDENTS IN HIGHER TO IMPROVE GRADUATE PREPAREDNESS. In Gómez Chova, L.; López Martínez, A.; Candel Torres, I.. </w:t>
            </w:r>
            <w:r>
              <w:rPr>
                <w:i/>
                <w:iCs/>
              </w:rPr>
              <w:t>ICERI 2016 Proceedings</w:t>
            </w:r>
            <w:r>
              <w:t xml:space="preserve">. Seville : IATED Academy, 2016, s. 8745-8751. ISSN 2340-1095. ISBN 978-84-617-5895-1.AM - Pedagogika a školství </w:t>
            </w:r>
          </w:p>
          <w:p w:rsidR="00061998" w:rsidRDefault="00061998" w:rsidP="00772A54">
            <w:r>
              <w:t>[4]</w:t>
            </w:r>
            <w:r>
              <w:rPr>
                <w:b/>
                <w:bCs/>
              </w:rPr>
              <w:t>Jurášková</w:t>
            </w:r>
            <w:r>
              <w:t xml:space="preserve">, </w:t>
            </w:r>
            <w:r>
              <w:rPr>
                <w:b/>
                <w:bCs/>
              </w:rPr>
              <w:t>Olga</w:t>
            </w:r>
            <w:r>
              <w:t xml:space="preserve">; </w:t>
            </w:r>
            <w:r>
              <w:rPr>
                <w:b/>
                <w:bCs/>
              </w:rPr>
              <w:t>Juříková</w:t>
            </w:r>
            <w:r>
              <w:t xml:space="preserve">, </w:t>
            </w:r>
            <w:r>
              <w:rPr>
                <w:b/>
                <w:bCs/>
              </w:rPr>
              <w:t>Martina</w:t>
            </w:r>
            <w:r>
              <w:t xml:space="preserve">; </w:t>
            </w:r>
            <w:r>
              <w:rPr>
                <w:b/>
                <w:bCs/>
              </w:rPr>
              <w:t>Kocourek</w:t>
            </w:r>
            <w:r>
              <w:t xml:space="preserve">, </w:t>
            </w:r>
            <w:r>
              <w:rPr>
                <w:b/>
                <w:bCs/>
              </w:rPr>
              <w:t>Josef</w:t>
            </w:r>
            <w:r>
              <w:t xml:space="preserve">. Differences in the expected contribution of higher education in the millennials generation and the generation Z. In </w:t>
            </w:r>
            <w:r>
              <w:rPr>
                <w:i/>
                <w:iCs/>
              </w:rPr>
              <w:t>Proceedings of 9th International Conference of Education, research and Innovation</w:t>
            </w:r>
            <w:r>
              <w:t xml:space="preserve">. Seville : ICERI 2016 Organizing Committee, 2016, s. 235-239. ISBN 978-84-617-5895-1.AM - Pedagogika a školství </w:t>
            </w:r>
          </w:p>
          <w:p w:rsidR="00061998" w:rsidRDefault="00061998" w:rsidP="00772A54">
            <w:r>
              <w:t>[5]</w:t>
            </w:r>
            <w:r>
              <w:rPr>
                <w:b/>
                <w:bCs/>
              </w:rPr>
              <w:t>Jurášková</w:t>
            </w:r>
            <w:r>
              <w:t xml:space="preserve">, </w:t>
            </w:r>
            <w:r>
              <w:rPr>
                <w:b/>
                <w:bCs/>
              </w:rPr>
              <w:t>Olga</w:t>
            </w:r>
            <w:r>
              <w:t xml:space="preserve">(40); </w:t>
            </w:r>
            <w:r>
              <w:rPr>
                <w:b/>
                <w:bCs/>
              </w:rPr>
              <w:t>Juříková</w:t>
            </w:r>
            <w:r>
              <w:t xml:space="preserve">, </w:t>
            </w:r>
            <w:r>
              <w:rPr>
                <w:b/>
                <w:bCs/>
              </w:rPr>
              <w:t>Martina</w:t>
            </w:r>
            <w:r>
              <w:t xml:space="preserve">(30); </w:t>
            </w:r>
            <w:r>
              <w:rPr>
                <w:b/>
                <w:bCs/>
              </w:rPr>
              <w:t>Kotyzová</w:t>
            </w:r>
            <w:r>
              <w:t xml:space="preserve">, </w:t>
            </w:r>
            <w:r>
              <w:rPr>
                <w:b/>
                <w:bCs/>
              </w:rPr>
              <w:t>Pavla</w:t>
            </w:r>
            <w:r>
              <w:t xml:space="preserve">(10); </w:t>
            </w:r>
            <w:r>
              <w:rPr>
                <w:b/>
                <w:bCs/>
              </w:rPr>
              <w:t>Hrabinová</w:t>
            </w:r>
            <w:r>
              <w:t xml:space="preserve">, </w:t>
            </w:r>
            <w:r>
              <w:rPr>
                <w:b/>
                <w:bCs/>
              </w:rPr>
              <w:t>Šárka</w:t>
            </w:r>
            <w:r>
              <w:t xml:space="preserve">(10); </w:t>
            </w:r>
            <w:r>
              <w:rPr>
                <w:b/>
                <w:bCs/>
              </w:rPr>
              <w:t>Kocourek</w:t>
            </w:r>
            <w:r>
              <w:t xml:space="preserve">, </w:t>
            </w:r>
            <w:r>
              <w:rPr>
                <w:b/>
                <w:bCs/>
              </w:rPr>
              <w:t>Josef</w:t>
            </w:r>
            <w:r>
              <w:t xml:space="preserve">(10). Inovace výuky jako faktor zvyšování odborné přípravy studentů VŠ. 1 Zlín : VeRBuM, 2011. 86s. 1115. ISBN 978-80-87500-15-6. </w:t>
            </w:r>
          </w:p>
          <w:p w:rsidR="00061998" w:rsidRDefault="00061998" w:rsidP="00772A54">
            <w:r>
              <w:t>[6]</w:t>
            </w:r>
            <w:r>
              <w:rPr>
                <w:b/>
                <w:bCs/>
              </w:rPr>
              <w:t>Jurášková</w:t>
            </w:r>
            <w:r>
              <w:t xml:space="preserve">, </w:t>
            </w:r>
            <w:r>
              <w:rPr>
                <w:b/>
                <w:bCs/>
              </w:rPr>
              <w:t>Olga</w:t>
            </w:r>
            <w:r>
              <w:t xml:space="preserve">(40); </w:t>
            </w:r>
            <w:r>
              <w:rPr>
                <w:b/>
                <w:bCs/>
              </w:rPr>
              <w:t>Juříková</w:t>
            </w:r>
            <w:r>
              <w:t xml:space="preserve">, </w:t>
            </w:r>
            <w:r>
              <w:rPr>
                <w:b/>
                <w:bCs/>
              </w:rPr>
              <w:t>Martina</w:t>
            </w:r>
            <w:r>
              <w:t xml:space="preserve">(55); </w:t>
            </w:r>
            <w:r>
              <w:rPr>
                <w:b/>
                <w:bCs/>
              </w:rPr>
              <w:t>Kocourek</w:t>
            </w:r>
            <w:r>
              <w:t xml:space="preserve">, </w:t>
            </w:r>
            <w:r>
              <w:rPr>
                <w:b/>
                <w:bCs/>
              </w:rPr>
              <w:t>Josef</w:t>
            </w:r>
            <w:r>
              <w:t xml:space="preserve">(5). Marketing and Communications Tools in Service Sector in Time of Crisis.. </w:t>
            </w:r>
            <w:r>
              <w:rPr>
                <w:i/>
                <w:iCs/>
              </w:rPr>
              <w:t>International Journal of Communications</w:t>
            </w:r>
            <w:r>
              <w:t xml:space="preserve">, 2013, roč. 7, č. 1, s. 1-9. ISSN 1998-4480.AJ - Písemnictví, mas-media, audiovize </w:t>
            </w:r>
          </w:p>
          <w:p w:rsidR="00061998" w:rsidRDefault="00061998" w:rsidP="00772A54">
            <w:r>
              <w:t>[7]</w:t>
            </w:r>
            <w:r>
              <w:rPr>
                <w:b/>
                <w:bCs/>
              </w:rPr>
              <w:t>Jurášková</w:t>
            </w:r>
            <w:r>
              <w:t xml:space="preserve">, </w:t>
            </w:r>
            <w:r>
              <w:rPr>
                <w:b/>
                <w:bCs/>
              </w:rPr>
              <w:t>Olga</w:t>
            </w:r>
            <w:r>
              <w:t xml:space="preserve">; </w:t>
            </w:r>
            <w:r>
              <w:rPr>
                <w:b/>
                <w:bCs/>
              </w:rPr>
              <w:t>Juříková</w:t>
            </w:r>
            <w:r>
              <w:t xml:space="preserve">, </w:t>
            </w:r>
            <w:r>
              <w:rPr>
                <w:b/>
                <w:bCs/>
              </w:rPr>
              <w:t>Martina</w:t>
            </w:r>
            <w:r>
              <w:t xml:space="preserve">; </w:t>
            </w:r>
            <w:r>
              <w:rPr>
                <w:b/>
                <w:bCs/>
              </w:rPr>
              <w:t>Kocourek</w:t>
            </w:r>
            <w:r>
              <w:t xml:space="preserve">, </w:t>
            </w:r>
            <w:r>
              <w:rPr>
                <w:b/>
                <w:bCs/>
              </w:rPr>
              <w:t>Josef</w:t>
            </w:r>
            <w:r>
              <w:t xml:space="preserve">. Changes in Marketing Management of Czech Services Firms in Economic Recession. In </w:t>
            </w:r>
            <w:r>
              <w:rPr>
                <w:i/>
                <w:iCs/>
              </w:rPr>
              <w:t>Proceedings of 1st International Conference on Perpetual Education</w:t>
            </w:r>
            <w:r>
              <w:t xml:space="preserve">. Athens, Greece : WSEAS Press, 2013, s. 157-162. ISSN 2227-4618. ISBN 978-1-61804-187-6.AH - Ekonomie </w:t>
            </w:r>
          </w:p>
          <w:p w:rsidR="00061998" w:rsidRDefault="00061998" w:rsidP="00772A54">
            <w:r>
              <w:t>[8]</w:t>
            </w:r>
            <w:r>
              <w:rPr>
                <w:b/>
                <w:bCs/>
              </w:rPr>
              <w:t>Juříková</w:t>
            </w:r>
            <w:r>
              <w:t xml:space="preserve">, </w:t>
            </w:r>
            <w:r>
              <w:rPr>
                <w:b/>
                <w:bCs/>
              </w:rPr>
              <w:t>Martina</w:t>
            </w:r>
            <w:r>
              <w:t xml:space="preserve">(45); </w:t>
            </w:r>
            <w:r>
              <w:rPr>
                <w:b/>
                <w:bCs/>
              </w:rPr>
              <w:t>Jurášková</w:t>
            </w:r>
            <w:r>
              <w:t xml:space="preserve">, </w:t>
            </w:r>
            <w:r>
              <w:rPr>
                <w:b/>
                <w:bCs/>
              </w:rPr>
              <w:t>Olga</w:t>
            </w:r>
            <w:r>
              <w:t xml:space="preserve">(45); </w:t>
            </w:r>
            <w:r>
              <w:rPr>
                <w:b/>
                <w:bCs/>
              </w:rPr>
              <w:t>Kocourek</w:t>
            </w:r>
            <w:r>
              <w:t xml:space="preserve">, </w:t>
            </w:r>
            <w:r>
              <w:rPr>
                <w:b/>
                <w:bCs/>
              </w:rPr>
              <w:t>Josef</w:t>
            </w:r>
            <w:r>
              <w:t xml:space="preserve">(5); </w:t>
            </w:r>
            <w:r>
              <w:rPr>
                <w:b/>
                <w:bCs/>
              </w:rPr>
              <w:t>Kotyzová</w:t>
            </w:r>
            <w:r>
              <w:t xml:space="preserve">, </w:t>
            </w:r>
            <w:r>
              <w:rPr>
                <w:b/>
                <w:bCs/>
              </w:rPr>
              <w:t>Pavla</w:t>
            </w:r>
            <w:r>
              <w:t xml:space="preserve">(5). Special Characteristics of the Singles Segment in the Czech Republic and Its Brand Relationships. In </w:t>
            </w:r>
            <w:r>
              <w:rPr>
                <w:i/>
                <w:iCs/>
              </w:rPr>
              <w:t>Recent Advances in Communications, Circuits and Technological Innovation</w:t>
            </w:r>
            <w:r>
              <w:t xml:space="preserve">. Paris : WSEAS, 2013, s. 242-251. ISSN 2227-4588. ISBN 978-960-474-343-8.AH - Ekonomie </w:t>
            </w:r>
          </w:p>
          <w:p w:rsidR="00061998" w:rsidRDefault="00061998" w:rsidP="00772A54">
            <w:r>
              <w:t>[9]</w:t>
            </w:r>
            <w:r>
              <w:rPr>
                <w:b/>
                <w:bCs/>
              </w:rPr>
              <w:t>Kocourek</w:t>
            </w:r>
            <w:r>
              <w:t xml:space="preserve">, </w:t>
            </w:r>
            <w:r>
              <w:rPr>
                <w:b/>
                <w:bCs/>
              </w:rPr>
              <w:t>Josef</w:t>
            </w:r>
            <w:r>
              <w:t xml:space="preserve">(50); </w:t>
            </w:r>
            <w:r>
              <w:rPr>
                <w:b/>
                <w:bCs/>
              </w:rPr>
              <w:t>Juříková</w:t>
            </w:r>
            <w:r>
              <w:t xml:space="preserve">, </w:t>
            </w:r>
            <w:r>
              <w:rPr>
                <w:b/>
                <w:bCs/>
              </w:rPr>
              <w:t>Martina</w:t>
            </w:r>
            <w:r>
              <w:t xml:space="preserve">(50). Current Perception of a Brand in Czech Consumers’ Mind. In Springer, 2016, </w:t>
            </w:r>
          </w:p>
          <w:p w:rsidR="00061998" w:rsidRDefault="00061998" w:rsidP="00772A54">
            <w:r>
              <w:t>[10]</w:t>
            </w:r>
            <w:r>
              <w:rPr>
                <w:b/>
                <w:bCs/>
              </w:rPr>
              <w:t>Juříková</w:t>
            </w:r>
            <w:r>
              <w:t xml:space="preserve">, </w:t>
            </w:r>
            <w:r>
              <w:rPr>
                <w:b/>
                <w:bCs/>
              </w:rPr>
              <w:t>Martina</w:t>
            </w:r>
            <w:r>
              <w:t xml:space="preserve">(40); </w:t>
            </w:r>
            <w:r>
              <w:rPr>
                <w:b/>
                <w:bCs/>
              </w:rPr>
              <w:t>Jurášková</w:t>
            </w:r>
            <w:r>
              <w:t xml:space="preserve">, </w:t>
            </w:r>
            <w:r>
              <w:rPr>
                <w:b/>
                <w:bCs/>
              </w:rPr>
              <w:t>Olga</w:t>
            </w:r>
            <w:r>
              <w:t xml:space="preserve">(30); </w:t>
            </w:r>
            <w:r>
              <w:rPr>
                <w:b/>
                <w:bCs/>
              </w:rPr>
              <w:t>Kocourek</w:t>
            </w:r>
            <w:r>
              <w:t xml:space="preserve">, </w:t>
            </w:r>
            <w:r>
              <w:rPr>
                <w:b/>
                <w:bCs/>
              </w:rPr>
              <w:t>Josef</w:t>
            </w:r>
            <w:r>
              <w:t xml:space="preserve">(30). STUDENT PROJECTS AS PART OF THE TEACHING INNOVATIONS AND THEIR IMPORTANCE IN THE CONTEXT OF UNIVERSITY COMPETITIVENESS. In </w:t>
            </w:r>
            <w:r>
              <w:rPr>
                <w:i/>
                <w:iCs/>
              </w:rPr>
              <w:t>INTED2016 Proceedings</w:t>
            </w:r>
            <w:r>
              <w:t xml:space="preserve">. Valencia : IATED Academy, 2016, s. 803-809. ISSN 2340-1079. ISBN 978-84-608-5617-7.AM - Pedagogika a školství </w:t>
            </w:r>
          </w:p>
          <w:p w:rsidR="00061998" w:rsidRDefault="00061998" w:rsidP="00772A54">
            <w:r>
              <w:t>[11]</w:t>
            </w:r>
            <w:r>
              <w:rPr>
                <w:b/>
                <w:bCs/>
              </w:rPr>
              <w:t>Juříková</w:t>
            </w:r>
            <w:r>
              <w:t xml:space="preserve">, </w:t>
            </w:r>
            <w:r>
              <w:rPr>
                <w:b/>
                <w:bCs/>
              </w:rPr>
              <w:t>Martina</w:t>
            </w:r>
            <w:r>
              <w:t xml:space="preserve">(60); </w:t>
            </w:r>
            <w:r>
              <w:rPr>
                <w:b/>
                <w:bCs/>
              </w:rPr>
              <w:t>Jurášková</w:t>
            </w:r>
            <w:r>
              <w:t xml:space="preserve">, </w:t>
            </w:r>
            <w:r>
              <w:rPr>
                <w:b/>
                <w:bCs/>
              </w:rPr>
              <w:t>Olga</w:t>
            </w:r>
            <w:r>
              <w:t xml:space="preserve">(35); </w:t>
            </w:r>
            <w:r>
              <w:rPr>
                <w:b/>
                <w:bCs/>
              </w:rPr>
              <w:t>Kocourek</w:t>
            </w:r>
            <w:r>
              <w:t xml:space="preserve">, </w:t>
            </w:r>
            <w:r>
              <w:rPr>
                <w:b/>
                <w:bCs/>
              </w:rPr>
              <w:t>Josef</w:t>
            </w:r>
            <w:r>
              <w:t xml:space="preserve">(5). The Role of Marketing Management in the Service Sector and the Effect of Global Economic Crisis on Company Prosperity. In </w:t>
            </w:r>
            <w:r>
              <w:rPr>
                <w:i/>
                <w:iCs/>
              </w:rPr>
              <w:t>Proceedings in Conference of Informatics and Management Science</w:t>
            </w:r>
            <w:r>
              <w:t xml:space="preserve">. SK : EDIS, 2013, s. 109-113. ISSN 1339-231X. ISBN 978-80-554-0648-0.AH - Ekonomie </w:t>
            </w:r>
          </w:p>
          <w:p w:rsidR="00061998" w:rsidRDefault="00061998" w:rsidP="00772A54">
            <w:r>
              <w:t>[12]</w:t>
            </w:r>
            <w:r>
              <w:rPr>
                <w:b/>
                <w:bCs/>
              </w:rPr>
              <w:t>Juříková</w:t>
            </w:r>
            <w:r>
              <w:t xml:space="preserve">, </w:t>
            </w:r>
            <w:r>
              <w:rPr>
                <w:b/>
                <w:bCs/>
              </w:rPr>
              <w:t>Martina</w:t>
            </w:r>
            <w:r>
              <w:t xml:space="preserve">(50); </w:t>
            </w:r>
            <w:r>
              <w:rPr>
                <w:b/>
                <w:bCs/>
              </w:rPr>
              <w:t>Jurášková</w:t>
            </w:r>
            <w:r>
              <w:t xml:space="preserve">, </w:t>
            </w:r>
            <w:r>
              <w:rPr>
                <w:b/>
                <w:bCs/>
              </w:rPr>
              <w:t>Olga</w:t>
            </w:r>
            <w:r>
              <w:t xml:space="preserve">(30); </w:t>
            </w:r>
            <w:r>
              <w:rPr>
                <w:b/>
                <w:bCs/>
              </w:rPr>
              <w:t>Kocourek</w:t>
            </w:r>
            <w:r>
              <w:t xml:space="preserve">, </w:t>
            </w:r>
            <w:r>
              <w:rPr>
                <w:b/>
                <w:bCs/>
              </w:rPr>
              <w:t>Josef</w:t>
            </w:r>
            <w:r>
              <w:t xml:space="preserve">(20). Concerns and opportunities of marketing managers in the times of crisis – a comparison of the Czech and global study. </w:t>
            </w:r>
            <w:r>
              <w:rPr>
                <w:i/>
                <w:iCs/>
              </w:rPr>
              <w:t>International Journal of Economics and Statistics</w:t>
            </w:r>
            <w:r>
              <w:t xml:space="preserve">, 2014, roč. Volume 2, č. 2, s. 288-293. ISSN 2309-0685.AJ - Písemnictví, mas-media, audiovize </w:t>
            </w:r>
          </w:p>
          <w:p w:rsidR="00061998" w:rsidRDefault="00061998" w:rsidP="00772A54">
            <w:r>
              <w:t>[13]</w:t>
            </w:r>
            <w:r>
              <w:rPr>
                <w:b/>
                <w:bCs/>
              </w:rPr>
              <w:t>Kocourek</w:t>
            </w:r>
            <w:r>
              <w:t xml:space="preserve">, </w:t>
            </w:r>
            <w:r>
              <w:rPr>
                <w:b/>
                <w:bCs/>
              </w:rPr>
              <w:t>Josef</w:t>
            </w:r>
            <w:r>
              <w:t xml:space="preserve">; </w:t>
            </w:r>
            <w:r>
              <w:rPr>
                <w:b/>
                <w:bCs/>
              </w:rPr>
              <w:t>Jurášková</w:t>
            </w:r>
            <w:r>
              <w:t xml:space="preserve">, </w:t>
            </w:r>
            <w:r>
              <w:rPr>
                <w:b/>
                <w:bCs/>
              </w:rPr>
              <w:t>Olga</w:t>
            </w:r>
            <w:r>
              <w:t xml:space="preserve">; </w:t>
            </w:r>
            <w:r>
              <w:rPr>
                <w:b/>
                <w:bCs/>
              </w:rPr>
              <w:t>Juříková</w:t>
            </w:r>
            <w:r>
              <w:t xml:space="preserve">, </w:t>
            </w:r>
            <w:r>
              <w:rPr>
                <w:b/>
                <w:bCs/>
              </w:rPr>
              <w:t>Martina</w:t>
            </w:r>
            <w:r>
              <w:t xml:space="preserve">. Image Analysis as a Tool of Competitiveness of Universities. In </w:t>
            </w:r>
            <w:r>
              <w:rPr>
                <w:i/>
                <w:iCs/>
              </w:rPr>
              <w:t>Proceedings of 10th International Technology, Education and Development Conference</w:t>
            </w:r>
            <w:r>
              <w:t xml:space="preserve">. Valencie : 2016, s. 795-802. ISSN 2340-1079. ISBN 978-84-608-5617-7.AM - Pedagogika a školství </w:t>
            </w:r>
          </w:p>
          <w:p w:rsidR="00061998" w:rsidRDefault="00061998" w:rsidP="00772A54">
            <w:r>
              <w:t>[14]</w:t>
            </w:r>
            <w:r>
              <w:rPr>
                <w:b/>
                <w:bCs/>
              </w:rPr>
              <w:t>Kocourek</w:t>
            </w:r>
            <w:r>
              <w:t xml:space="preserve">, </w:t>
            </w:r>
            <w:r>
              <w:rPr>
                <w:b/>
                <w:bCs/>
              </w:rPr>
              <w:t>Josef</w:t>
            </w:r>
            <w:r>
              <w:t xml:space="preserve">. Charakter značky a její místo v systému marketingových komunikací. Bratislava : Univerzita Komenského v Bratislave, 2015. 130s. </w:t>
            </w:r>
          </w:p>
          <w:p w:rsidR="00061998" w:rsidRDefault="00061998" w:rsidP="00772A54">
            <w:r>
              <w:t>[15]</w:t>
            </w:r>
            <w:r>
              <w:rPr>
                <w:b/>
                <w:bCs/>
              </w:rPr>
              <w:t>Juříková</w:t>
            </w:r>
            <w:r>
              <w:t xml:space="preserve">, </w:t>
            </w:r>
            <w:r>
              <w:rPr>
                <w:b/>
                <w:bCs/>
              </w:rPr>
              <w:t>Martina</w:t>
            </w:r>
            <w:r>
              <w:t xml:space="preserve">(20); </w:t>
            </w:r>
            <w:r>
              <w:rPr>
                <w:b/>
                <w:bCs/>
              </w:rPr>
              <w:t>Jurášková</w:t>
            </w:r>
            <w:r>
              <w:t xml:space="preserve">, </w:t>
            </w:r>
            <w:r>
              <w:rPr>
                <w:b/>
                <w:bCs/>
              </w:rPr>
              <w:t>Olga</w:t>
            </w:r>
            <w:r>
              <w:t xml:space="preserve">(20); </w:t>
            </w:r>
            <w:r>
              <w:rPr>
                <w:b/>
                <w:bCs/>
              </w:rPr>
              <w:t>Kocourek</w:t>
            </w:r>
            <w:r>
              <w:t xml:space="preserve">, </w:t>
            </w:r>
            <w:r>
              <w:rPr>
                <w:b/>
                <w:bCs/>
              </w:rPr>
              <w:t>Josef</w:t>
            </w:r>
            <w:r>
              <w:t xml:space="preserve">(20); </w:t>
            </w:r>
            <w:r>
              <w:rPr>
                <w:b/>
                <w:bCs/>
              </w:rPr>
              <w:t>Štarchoň</w:t>
            </w:r>
            <w:r>
              <w:t xml:space="preserve">, </w:t>
            </w:r>
            <w:r>
              <w:rPr>
                <w:b/>
                <w:bCs/>
              </w:rPr>
              <w:t>Peter</w:t>
            </w:r>
            <w:r>
              <w:t xml:space="preserve">(10); </w:t>
            </w:r>
            <w:r>
              <w:rPr>
                <w:b/>
                <w:bCs/>
              </w:rPr>
              <w:t>Weberová</w:t>
            </w:r>
            <w:r>
              <w:t xml:space="preserve">, </w:t>
            </w:r>
            <w:r>
              <w:rPr>
                <w:b/>
                <w:bCs/>
              </w:rPr>
              <w:t>Dagmar</w:t>
            </w:r>
            <w:r>
              <w:t xml:space="preserve">(10); </w:t>
            </w:r>
            <w:r>
              <w:rPr>
                <w:b/>
                <w:bCs/>
              </w:rPr>
              <w:t>Ližbetinová</w:t>
            </w:r>
            <w:r>
              <w:t xml:space="preserve">, </w:t>
            </w:r>
            <w:r>
              <w:rPr>
                <w:b/>
                <w:bCs/>
              </w:rPr>
              <w:t>Lenka</w:t>
            </w:r>
            <w:r>
              <w:t xml:space="preserve">(10); </w:t>
            </w:r>
            <w:r>
              <w:rPr>
                <w:b/>
                <w:bCs/>
              </w:rPr>
              <w:t>Kovářová</w:t>
            </w:r>
            <w:r>
              <w:t xml:space="preserve">, </w:t>
            </w:r>
            <w:r>
              <w:rPr>
                <w:b/>
                <w:bCs/>
              </w:rPr>
              <w:t>Kristýna</w:t>
            </w:r>
            <w:r>
              <w:t xml:space="preserve">(5); </w:t>
            </w:r>
            <w:r>
              <w:rPr>
                <w:b/>
                <w:bCs/>
              </w:rPr>
              <w:t>Vilčeková</w:t>
            </w:r>
            <w:r>
              <w:t xml:space="preserve">, </w:t>
            </w:r>
            <w:r>
              <w:rPr>
                <w:b/>
                <w:bCs/>
              </w:rPr>
              <w:t>Lucia</w:t>
            </w:r>
            <w:r>
              <w:t xml:space="preserve">(5). Značka a český zákazník. 1 Zlín : VeRBuM, 2015. 100s. Neuveden. ISBN 978-80-87500-76-7. </w:t>
            </w:r>
          </w:p>
          <w:p w:rsidR="00061998" w:rsidRDefault="00061998" w:rsidP="00772A54">
            <w:r>
              <w:t>[16]</w:t>
            </w:r>
            <w:r>
              <w:rPr>
                <w:b/>
                <w:bCs/>
              </w:rPr>
              <w:t>Juříková</w:t>
            </w:r>
            <w:r>
              <w:t xml:space="preserve">, </w:t>
            </w:r>
            <w:r>
              <w:rPr>
                <w:b/>
                <w:bCs/>
              </w:rPr>
              <w:t>Martina</w:t>
            </w:r>
            <w:r>
              <w:t xml:space="preserve">(50); </w:t>
            </w:r>
            <w:r>
              <w:rPr>
                <w:b/>
                <w:bCs/>
              </w:rPr>
              <w:t>Jurášková</w:t>
            </w:r>
            <w:r>
              <w:t xml:space="preserve">, </w:t>
            </w:r>
            <w:r>
              <w:rPr>
                <w:b/>
                <w:bCs/>
              </w:rPr>
              <w:t>Olga</w:t>
            </w:r>
            <w:r>
              <w:t xml:space="preserve">(25); </w:t>
            </w:r>
            <w:r>
              <w:rPr>
                <w:b/>
                <w:bCs/>
              </w:rPr>
              <w:t>Kocourek</w:t>
            </w:r>
            <w:r>
              <w:t xml:space="preserve">, </w:t>
            </w:r>
            <w:r>
              <w:rPr>
                <w:b/>
                <w:bCs/>
              </w:rPr>
              <w:t>Josef</w:t>
            </w:r>
            <w:r>
              <w:t xml:space="preserve">(20); </w:t>
            </w:r>
            <w:r>
              <w:rPr>
                <w:b/>
                <w:bCs/>
              </w:rPr>
              <w:t>Kovářová</w:t>
            </w:r>
            <w:r>
              <w:t xml:space="preserve">, </w:t>
            </w:r>
            <w:r>
              <w:rPr>
                <w:b/>
                <w:bCs/>
              </w:rPr>
              <w:t>Kristýna</w:t>
            </w:r>
            <w:r>
              <w:t xml:space="preserve">(5). Significant parameters in brand building of a university. In 2016, s. 123-131. ISSN 1339-5726. ISBN 978-80-8105-840-0.AJ - Písemnictví, mas-media, audiovize </w:t>
            </w:r>
          </w:p>
          <w:p w:rsidR="00855EA8" w:rsidRPr="00225176" w:rsidRDefault="00855EA8" w:rsidP="00772A54"/>
        </w:tc>
      </w:tr>
      <w:tr w:rsidR="00061998" w:rsidTr="00772A54">
        <w:trPr>
          <w:trHeight w:val="218"/>
        </w:trPr>
        <w:tc>
          <w:tcPr>
            <w:tcW w:w="9859" w:type="dxa"/>
            <w:gridSpan w:val="11"/>
            <w:shd w:val="clear" w:color="auto" w:fill="F7CAAC"/>
          </w:tcPr>
          <w:p w:rsidR="00061998" w:rsidRDefault="00061998" w:rsidP="00772A54">
            <w:pPr>
              <w:rPr>
                <w:b/>
              </w:rPr>
            </w:pPr>
            <w:r>
              <w:rPr>
                <w:b/>
              </w:rPr>
              <w:t>Působení v zahraničí</w:t>
            </w:r>
          </w:p>
        </w:tc>
      </w:tr>
      <w:tr w:rsidR="00061998" w:rsidTr="00772A54">
        <w:trPr>
          <w:trHeight w:val="328"/>
        </w:trPr>
        <w:tc>
          <w:tcPr>
            <w:tcW w:w="9859" w:type="dxa"/>
            <w:gridSpan w:val="11"/>
          </w:tcPr>
          <w:p w:rsidR="00061998" w:rsidRPr="00AE6251" w:rsidRDefault="00061998" w:rsidP="00772A54">
            <w:pPr>
              <w:rPr>
                <w:b/>
                <w:color w:val="FF0000"/>
                <w:sz w:val="16"/>
                <w:szCs w:val="16"/>
              </w:rPr>
            </w:pPr>
          </w:p>
        </w:tc>
      </w:tr>
      <w:tr w:rsidR="00061998" w:rsidTr="00772A54">
        <w:trPr>
          <w:cantSplit/>
          <w:trHeight w:val="470"/>
        </w:trPr>
        <w:tc>
          <w:tcPr>
            <w:tcW w:w="2518" w:type="dxa"/>
            <w:shd w:val="clear" w:color="auto" w:fill="F7CAAC"/>
          </w:tcPr>
          <w:p w:rsidR="00061998" w:rsidRDefault="00061998" w:rsidP="00772A54">
            <w:pPr>
              <w:jc w:val="both"/>
              <w:rPr>
                <w:b/>
              </w:rPr>
            </w:pPr>
            <w:r>
              <w:rPr>
                <w:b/>
              </w:rPr>
              <w:t xml:space="preserve">Podpis </w:t>
            </w:r>
          </w:p>
        </w:tc>
        <w:tc>
          <w:tcPr>
            <w:tcW w:w="4536" w:type="dxa"/>
            <w:gridSpan w:val="5"/>
          </w:tcPr>
          <w:p w:rsidR="00061998" w:rsidRDefault="00061998" w:rsidP="00772A54">
            <w:pPr>
              <w:jc w:val="both"/>
            </w:pPr>
            <w:r>
              <w:t>v.</w:t>
            </w:r>
            <w:r w:rsidR="00187508">
              <w:t xml:space="preserve"> </w:t>
            </w:r>
            <w:r>
              <w:t>r.</w:t>
            </w:r>
          </w:p>
        </w:tc>
        <w:tc>
          <w:tcPr>
            <w:tcW w:w="786" w:type="dxa"/>
            <w:gridSpan w:val="2"/>
            <w:shd w:val="clear" w:color="auto" w:fill="F7CAAC"/>
          </w:tcPr>
          <w:p w:rsidR="00061998" w:rsidRDefault="00061998" w:rsidP="00772A54">
            <w:pPr>
              <w:jc w:val="both"/>
            </w:pPr>
            <w:r>
              <w:rPr>
                <w:b/>
              </w:rPr>
              <w:t>datum</w:t>
            </w:r>
          </w:p>
        </w:tc>
        <w:tc>
          <w:tcPr>
            <w:tcW w:w="2019" w:type="dxa"/>
            <w:gridSpan w:val="3"/>
          </w:tcPr>
          <w:p w:rsidR="00061998" w:rsidRDefault="00F97239" w:rsidP="00772A54">
            <w:pPr>
              <w:jc w:val="both"/>
            </w:pPr>
            <w:r>
              <w:t>20</w:t>
            </w:r>
            <w:r w:rsidR="00061998">
              <w:t>. 5. 2018</w:t>
            </w:r>
          </w:p>
        </w:tc>
      </w:tr>
      <w:tr w:rsidR="00061998" w:rsidTr="00772A54">
        <w:tc>
          <w:tcPr>
            <w:tcW w:w="9859" w:type="dxa"/>
            <w:gridSpan w:val="11"/>
            <w:tcBorders>
              <w:bottom w:val="double" w:sz="4" w:space="0" w:color="auto"/>
            </w:tcBorders>
            <w:shd w:val="clear" w:color="auto" w:fill="BDD6EE"/>
          </w:tcPr>
          <w:p w:rsidR="00061998" w:rsidRDefault="00061998" w:rsidP="00772A54">
            <w:pPr>
              <w:jc w:val="both"/>
              <w:rPr>
                <w:b/>
                <w:sz w:val="28"/>
              </w:rPr>
            </w:pPr>
            <w:r>
              <w:rPr>
                <w:b/>
                <w:sz w:val="28"/>
              </w:rPr>
              <w:lastRenderedPageBreak/>
              <w:t>C-I – Personální zabezpečení</w:t>
            </w:r>
          </w:p>
        </w:tc>
      </w:tr>
      <w:tr w:rsidR="00061998" w:rsidRPr="00981C86" w:rsidTr="00772A54">
        <w:tc>
          <w:tcPr>
            <w:tcW w:w="2518" w:type="dxa"/>
            <w:tcBorders>
              <w:top w:val="double" w:sz="4" w:space="0" w:color="auto"/>
            </w:tcBorders>
            <w:shd w:val="clear" w:color="auto" w:fill="F7CAAC"/>
          </w:tcPr>
          <w:p w:rsidR="00061998" w:rsidRPr="00981C86" w:rsidRDefault="00061998" w:rsidP="00772A54">
            <w:pPr>
              <w:jc w:val="both"/>
              <w:rPr>
                <w:b/>
              </w:rPr>
            </w:pPr>
            <w:r w:rsidRPr="00981C86">
              <w:rPr>
                <w:b/>
              </w:rPr>
              <w:t>Vysoká škola</w:t>
            </w:r>
          </w:p>
        </w:tc>
        <w:tc>
          <w:tcPr>
            <w:tcW w:w="7341" w:type="dxa"/>
            <w:gridSpan w:val="10"/>
          </w:tcPr>
          <w:p w:rsidR="00061998" w:rsidRPr="00981C86" w:rsidRDefault="00061998" w:rsidP="00772A54">
            <w:pPr>
              <w:jc w:val="both"/>
            </w:pPr>
            <w:r w:rsidRPr="00981C86">
              <w:t>Univerzita Tomáše Bati ve Zlíně</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Součást vysoké školy</w:t>
            </w:r>
          </w:p>
        </w:tc>
        <w:tc>
          <w:tcPr>
            <w:tcW w:w="7341" w:type="dxa"/>
            <w:gridSpan w:val="10"/>
          </w:tcPr>
          <w:p w:rsidR="00061998" w:rsidRPr="00981C86" w:rsidRDefault="00061998" w:rsidP="00772A54">
            <w:pPr>
              <w:jc w:val="both"/>
            </w:pPr>
            <w:r w:rsidRPr="00981C86">
              <w:t>Fakulta multimediálních komunikací</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Název studijního programu</w:t>
            </w:r>
          </w:p>
        </w:tc>
        <w:tc>
          <w:tcPr>
            <w:tcW w:w="7341" w:type="dxa"/>
            <w:gridSpan w:val="10"/>
          </w:tcPr>
          <w:p w:rsidR="00061998" w:rsidRPr="00981C86" w:rsidRDefault="00061998" w:rsidP="0080445E">
            <w:pPr>
              <w:jc w:val="both"/>
            </w:pPr>
            <w:r w:rsidRPr="00981C86">
              <w:t>Arts Management</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Jméno a příjmení</w:t>
            </w:r>
          </w:p>
        </w:tc>
        <w:tc>
          <w:tcPr>
            <w:tcW w:w="4536" w:type="dxa"/>
            <w:gridSpan w:val="5"/>
          </w:tcPr>
          <w:p w:rsidR="00061998" w:rsidRPr="00981C86" w:rsidRDefault="00061998" w:rsidP="00772A54">
            <w:pPr>
              <w:jc w:val="both"/>
            </w:pPr>
            <w:r w:rsidRPr="00981C86">
              <w:t>Michal Konečný</w:t>
            </w:r>
          </w:p>
        </w:tc>
        <w:tc>
          <w:tcPr>
            <w:tcW w:w="709" w:type="dxa"/>
            <w:shd w:val="clear" w:color="auto" w:fill="F7CAAC"/>
          </w:tcPr>
          <w:p w:rsidR="00061998" w:rsidRPr="00981C86" w:rsidRDefault="00061998" w:rsidP="00772A54">
            <w:pPr>
              <w:jc w:val="both"/>
              <w:rPr>
                <w:b/>
              </w:rPr>
            </w:pPr>
            <w:r w:rsidRPr="00981C86">
              <w:rPr>
                <w:b/>
              </w:rPr>
              <w:t>Tituly</w:t>
            </w:r>
          </w:p>
        </w:tc>
        <w:tc>
          <w:tcPr>
            <w:tcW w:w="2096" w:type="dxa"/>
            <w:gridSpan w:val="4"/>
          </w:tcPr>
          <w:p w:rsidR="00061998" w:rsidRPr="00981C86" w:rsidRDefault="00061998" w:rsidP="00772A54">
            <w:pPr>
              <w:jc w:val="both"/>
            </w:pPr>
            <w:r w:rsidRPr="00981C86">
              <w:t>Mgr., Ph.D.</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Rok narození</w:t>
            </w:r>
          </w:p>
        </w:tc>
        <w:tc>
          <w:tcPr>
            <w:tcW w:w="829" w:type="dxa"/>
          </w:tcPr>
          <w:p w:rsidR="00061998" w:rsidRPr="00981C86" w:rsidRDefault="00061998" w:rsidP="00772A54">
            <w:pPr>
              <w:jc w:val="both"/>
            </w:pPr>
            <w:r w:rsidRPr="00981C86">
              <w:t>1982</w:t>
            </w:r>
          </w:p>
        </w:tc>
        <w:tc>
          <w:tcPr>
            <w:tcW w:w="1721" w:type="dxa"/>
            <w:shd w:val="clear" w:color="auto" w:fill="F7CAAC"/>
          </w:tcPr>
          <w:p w:rsidR="00061998" w:rsidRPr="00981C86" w:rsidRDefault="00061998" w:rsidP="00772A54">
            <w:pPr>
              <w:jc w:val="both"/>
              <w:rPr>
                <w:b/>
              </w:rPr>
            </w:pPr>
            <w:r w:rsidRPr="00981C86">
              <w:rPr>
                <w:b/>
              </w:rPr>
              <w:t>typ vztahu k VŠ</w:t>
            </w:r>
          </w:p>
        </w:tc>
        <w:tc>
          <w:tcPr>
            <w:tcW w:w="992" w:type="dxa"/>
            <w:gridSpan w:val="2"/>
          </w:tcPr>
          <w:p w:rsidR="00061998" w:rsidRPr="00981C86" w:rsidRDefault="00061998" w:rsidP="00772A54">
            <w:pPr>
              <w:jc w:val="both"/>
            </w:pPr>
            <w:r w:rsidRPr="00981C86">
              <w:t>DPP</w:t>
            </w:r>
          </w:p>
        </w:tc>
        <w:tc>
          <w:tcPr>
            <w:tcW w:w="994" w:type="dxa"/>
            <w:shd w:val="clear" w:color="auto" w:fill="F7CAAC"/>
          </w:tcPr>
          <w:p w:rsidR="00061998" w:rsidRPr="00981C86" w:rsidRDefault="00061998" w:rsidP="00772A54">
            <w:pPr>
              <w:jc w:val="both"/>
              <w:rPr>
                <w:b/>
              </w:rPr>
            </w:pPr>
          </w:p>
        </w:tc>
        <w:tc>
          <w:tcPr>
            <w:tcW w:w="709" w:type="dxa"/>
          </w:tcPr>
          <w:p w:rsidR="00061998" w:rsidRPr="00981C86" w:rsidRDefault="00061998" w:rsidP="00772A54">
            <w:pPr>
              <w:jc w:val="both"/>
            </w:pPr>
          </w:p>
        </w:tc>
        <w:tc>
          <w:tcPr>
            <w:tcW w:w="709" w:type="dxa"/>
            <w:gridSpan w:val="2"/>
            <w:shd w:val="clear" w:color="auto" w:fill="F7CAAC"/>
          </w:tcPr>
          <w:p w:rsidR="00061998" w:rsidRPr="00981C86" w:rsidRDefault="00061998" w:rsidP="00772A54">
            <w:pPr>
              <w:jc w:val="both"/>
              <w:rPr>
                <w:b/>
              </w:rPr>
            </w:pPr>
            <w:r w:rsidRPr="00981C86">
              <w:rPr>
                <w:b/>
              </w:rPr>
              <w:t>do kdy</w:t>
            </w:r>
          </w:p>
        </w:tc>
        <w:tc>
          <w:tcPr>
            <w:tcW w:w="1387" w:type="dxa"/>
            <w:gridSpan w:val="2"/>
          </w:tcPr>
          <w:p w:rsidR="00061998" w:rsidRPr="00981C86" w:rsidRDefault="00061998" w:rsidP="00772A54">
            <w:pPr>
              <w:jc w:val="both"/>
            </w:pPr>
          </w:p>
        </w:tc>
      </w:tr>
      <w:tr w:rsidR="00061998" w:rsidRPr="00981C86" w:rsidTr="00772A54">
        <w:tc>
          <w:tcPr>
            <w:tcW w:w="5068" w:type="dxa"/>
            <w:gridSpan w:val="3"/>
            <w:shd w:val="clear" w:color="auto" w:fill="F7CAAC"/>
          </w:tcPr>
          <w:p w:rsidR="00061998" w:rsidRPr="00981C86" w:rsidRDefault="00061998" w:rsidP="00772A54">
            <w:pPr>
              <w:jc w:val="both"/>
              <w:rPr>
                <w:b/>
              </w:rPr>
            </w:pPr>
            <w:r w:rsidRPr="00981C86">
              <w:rPr>
                <w:b/>
              </w:rPr>
              <w:t>Typ vztahu na součásti VŠ, která uskutečňuje st. program</w:t>
            </w:r>
          </w:p>
        </w:tc>
        <w:tc>
          <w:tcPr>
            <w:tcW w:w="992" w:type="dxa"/>
            <w:gridSpan w:val="2"/>
          </w:tcPr>
          <w:p w:rsidR="00061998" w:rsidRPr="00981C86" w:rsidRDefault="00061998" w:rsidP="00772A54">
            <w:pPr>
              <w:jc w:val="both"/>
            </w:pPr>
            <w:r w:rsidRPr="00981C86">
              <w:t>DPP</w:t>
            </w:r>
          </w:p>
        </w:tc>
        <w:tc>
          <w:tcPr>
            <w:tcW w:w="994" w:type="dxa"/>
            <w:shd w:val="clear" w:color="auto" w:fill="F7CAAC"/>
          </w:tcPr>
          <w:p w:rsidR="00061998" w:rsidRPr="00981C86" w:rsidRDefault="00061998" w:rsidP="00772A54">
            <w:pPr>
              <w:jc w:val="both"/>
              <w:rPr>
                <w:b/>
              </w:rPr>
            </w:pPr>
            <w:r w:rsidRPr="00981C86">
              <w:rPr>
                <w:b/>
              </w:rPr>
              <w:t>rozsah</w:t>
            </w:r>
          </w:p>
        </w:tc>
        <w:tc>
          <w:tcPr>
            <w:tcW w:w="709" w:type="dxa"/>
          </w:tcPr>
          <w:p w:rsidR="00061998" w:rsidRPr="00981C86" w:rsidRDefault="00061998" w:rsidP="00772A54">
            <w:pPr>
              <w:jc w:val="both"/>
            </w:pPr>
          </w:p>
        </w:tc>
        <w:tc>
          <w:tcPr>
            <w:tcW w:w="709" w:type="dxa"/>
            <w:gridSpan w:val="2"/>
            <w:shd w:val="clear" w:color="auto" w:fill="F7CAAC"/>
          </w:tcPr>
          <w:p w:rsidR="00061998" w:rsidRPr="00981C86" w:rsidRDefault="00061998" w:rsidP="00772A54">
            <w:pPr>
              <w:jc w:val="both"/>
              <w:rPr>
                <w:b/>
              </w:rPr>
            </w:pPr>
          </w:p>
        </w:tc>
        <w:tc>
          <w:tcPr>
            <w:tcW w:w="1387" w:type="dxa"/>
            <w:gridSpan w:val="2"/>
          </w:tcPr>
          <w:p w:rsidR="00061998" w:rsidRPr="00981C86" w:rsidRDefault="00061998" w:rsidP="00772A54">
            <w:pPr>
              <w:jc w:val="both"/>
            </w:pPr>
          </w:p>
        </w:tc>
      </w:tr>
      <w:tr w:rsidR="00061998" w:rsidRPr="00981C86" w:rsidTr="00772A54">
        <w:trPr>
          <w:trHeight w:val="240"/>
        </w:trPr>
        <w:tc>
          <w:tcPr>
            <w:tcW w:w="6060" w:type="dxa"/>
            <w:gridSpan w:val="5"/>
            <w:shd w:val="clear" w:color="auto" w:fill="F7CAAC"/>
          </w:tcPr>
          <w:p w:rsidR="00061998" w:rsidRPr="00981C86" w:rsidRDefault="00061998" w:rsidP="00772A54">
            <w:pPr>
              <w:jc w:val="both"/>
              <w:rPr>
                <w:b/>
              </w:rPr>
            </w:pPr>
            <w:r w:rsidRPr="00981C86">
              <w:rPr>
                <w:b/>
              </w:rPr>
              <w:t>Další současná působení jako akademický pracovník na jiných VŠ</w:t>
            </w:r>
          </w:p>
        </w:tc>
        <w:tc>
          <w:tcPr>
            <w:tcW w:w="1703" w:type="dxa"/>
            <w:gridSpan w:val="2"/>
            <w:shd w:val="clear" w:color="auto" w:fill="F7CAAC"/>
          </w:tcPr>
          <w:p w:rsidR="00061998" w:rsidRPr="00981C86" w:rsidRDefault="00061998" w:rsidP="00772A54">
            <w:pPr>
              <w:jc w:val="both"/>
              <w:rPr>
                <w:b/>
              </w:rPr>
            </w:pPr>
            <w:r w:rsidRPr="00981C86">
              <w:rPr>
                <w:b/>
              </w:rPr>
              <w:t>typ prac. vztahu</w:t>
            </w:r>
          </w:p>
        </w:tc>
        <w:tc>
          <w:tcPr>
            <w:tcW w:w="2096" w:type="dxa"/>
            <w:gridSpan w:val="4"/>
            <w:shd w:val="clear" w:color="auto" w:fill="F7CAAC"/>
          </w:tcPr>
          <w:p w:rsidR="00061998" w:rsidRPr="00981C86" w:rsidRDefault="00061998" w:rsidP="00772A54">
            <w:pPr>
              <w:jc w:val="both"/>
              <w:rPr>
                <w:b/>
              </w:rPr>
            </w:pPr>
            <w:r w:rsidRPr="00981C86">
              <w:rPr>
                <w:b/>
              </w:rPr>
              <w:t>Rozsah</w:t>
            </w:r>
          </w:p>
        </w:tc>
      </w:tr>
      <w:tr w:rsidR="00061998" w:rsidRPr="00981C86" w:rsidTr="00772A54">
        <w:tc>
          <w:tcPr>
            <w:tcW w:w="6060" w:type="dxa"/>
            <w:gridSpan w:val="5"/>
          </w:tcPr>
          <w:p w:rsidR="00061998" w:rsidRPr="00981C86" w:rsidRDefault="00061998" w:rsidP="00772A54">
            <w:pPr>
              <w:jc w:val="both"/>
            </w:pPr>
            <w:r w:rsidRPr="00981C86">
              <w:t>Masarykova univerzita, Filozofická fakulta, Seminář dějin umění</w:t>
            </w: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6060" w:type="dxa"/>
            <w:gridSpan w:val="5"/>
          </w:tcPr>
          <w:p w:rsidR="00061998" w:rsidRPr="00981C86" w:rsidRDefault="00061998" w:rsidP="00772A54">
            <w:pPr>
              <w:jc w:val="both"/>
            </w:pP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6060" w:type="dxa"/>
            <w:gridSpan w:val="5"/>
          </w:tcPr>
          <w:p w:rsidR="00061998" w:rsidRPr="00981C86" w:rsidRDefault="00061998" w:rsidP="00772A54">
            <w:pPr>
              <w:jc w:val="both"/>
            </w:pP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6060" w:type="dxa"/>
            <w:gridSpan w:val="5"/>
          </w:tcPr>
          <w:p w:rsidR="00061998" w:rsidRPr="00981C86" w:rsidRDefault="00061998" w:rsidP="00772A54">
            <w:pPr>
              <w:jc w:val="both"/>
            </w:pP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9859" w:type="dxa"/>
            <w:gridSpan w:val="11"/>
            <w:shd w:val="clear" w:color="auto" w:fill="F7CAAC"/>
          </w:tcPr>
          <w:p w:rsidR="00061998" w:rsidRPr="00981C86" w:rsidRDefault="00061998" w:rsidP="00772A54">
            <w:r w:rsidRPr="00981C86">
              <w:rPr>
                <w:b/>
              </w:rPr>
              <w:t>Předměty příslušného studijního programu a způsob zapojení do jejich výuky, příp. další zapojení do uskutečňování studijního programu</w:t>
            </w:r>
          </w:p>
        </w:tc>
      </w:tr>
      <w:tr w:rsidR="00061998" w:rsidRPr="00981C86" w:rsidTr="00772A54">
        <w:trPr>
          <w:trHeight w:val="690"/>
        </w:trPr>
        <w:tc>
          <w:tcPr>
            <w:tcW w:w="9859" w:type="dxa"/>
            <w:gridSpan w:val="11"/>
            <w:tcBorders>
              <w:top w:val="nil"/>
            </w:tcBorders>
          </w:tcPr>
          <w:p w:rsidR="00061998" w:rsidRPr="00981C86" w:rsidRDefault="00061998" w:rsidP="00772A54">
            <w:pPr>
              <w:autoSpaceDE w:val="0"/>
              <w:autoSpaceDN w:val="0"/>
              <w:adjustRightInd w:val="0"/>
              <w:rPr>
                <w:rFonts w:eastAsia="Calibri"/>
              </w:rPr>
            </w:pPr>
          </w:p>
          <w:p w:rsidR="00061998" w:rsidRPr="00981C86" w:rsidRDefault="00061998" w:rsidP="00772A54">
            <w:pPr>
              <w:autoSpaceDE w:val="0"/>
              <w:autoSpaceDN w:val="0"/>
              <w:adjustRightInd w:val="0"/>
              <w:rPr>
                <w:rFonts w:eastAsia="Calibri"/>
              </w:rPr>
            </w:pPr>
            <w:r w:rsidRPr="00981C86">
              <w:rPr>
                <w:rFonts w:eastAsia="Calibri"/>
              </w:rPr>
              <w:t>Provoz památkově chrá</w:t>
            </w:r>
            <w:r w:rsidR="00F97239">
              <w:rPr>
                <w:rFonts w:eastAsia="Calibri"/>
              </w:rPr>
              <w:t xml:space="preserve">něných objektů – přednášející, </w:t>
            </w:r>
            <w:r w:rsidRPr="00981C86">
              <w:rPr>
                <w:rFonts w:eastAsia="Calibri"/>
              </w:rPr>
              <w:t>vede seminář, garant – PF, KF</w:t>
            </w:r>
          </w:p>
        </w:tc>
      </w:tr>
      <w:tr w:rsidR="00061998" w:rsidRPr="00981C86" w:rsidTr="00772A54">
        <w:tc>
          <w:tcPr>
            <w:tcW w:w="9859" w:type="dxa"/>
            <w:gridSpan w:val="11"/>
            <w:shd w:val="clear" w:color="auto" w:fill="F7CAAC"/>
          </w:tcPr>
          <w:p w:rsidR="00061998" w:rsidRPr="00981C86" w:rsidRDefault="00061998" w:rsidP="00772A54">
            <w:pPr>
              <w:jc w:val="both"/>
            </w:pPr>
            <w:r w:rsidRPr="00981C86">
              <w:rPr>
                <w:b/>
              </w:rPr>
              <w:t xml:space="preserve">Údaje o vzdělání na VŠ </w:t>
            </w:r>
          </w:p>
        </w:tc>
      </w:tr>
      <w:tr w:rsidR="00061998" w:rsidRPr="00981C86" w:rsidTr="00772A54">
        <w:trPr>
          <w:trHeight w:val="873"/>
        </w:trPr>
        <w:tc>
          <w:tcPr>
            <w:tcW w:w="9859" w:type="dxa"/>
            <w:gridSpan w:val="11"/>
          </w:tcPr>
          <w:p w:rsidR="00061998" w:rsidRPr="00981C86" w:rsidRDefault="00061998" w:rsidP="00772A54">
            <w:pPr>
              <w:autoSpaceDE w:val="0"/>
              <w:autoSpaceDN w:val="0"/>
              <w:adjustRightInd w:val="0"/>
              <w:rPr>
                <w:rFonts w:eastAsia="Calibri"/>
              </w:rPr>
            </w:pPr>
          </w:p>
          <w:p w:rsidR="00061998" w:rsidRPr="00981C86" w:rsidRDefault="00061998" w:rsidP="00772A54">
            <w:pPr>
              <w:autoSpaceDE w:val="0"/>
              <w:autoSpaceDN w:val="0"/>
              <w:adjustRightInd w:val="0"/>
              <w:rPr>
                <w:rFonts w:eastAsia="Calibri"/>
              </w:rPr>
            </w:pPr>
            <w:r w:rsidRPr="00981C86">
              <w:rPr>
                <w:rFonts w:eastAsia="Calibri"/>
              </w:rPr>
              <w:t>2001-2008: Masarykova u</w:t>
            </w:r>
            <w:r>
              <w:rPr>
                <w:rFonts w:eastAsia="Calibri"/>
              </w:rPr>
              <w:t xml:space="preserve">niverzita, Filozofická fakulta, Dějiny umění, historie, Mgr. </w:t>
            </w:r>
          </w:p>
          <w:p w:rsidR="00061998" w:rsidRDefault="00061998" w:rsidP="00772A54">
            <w:pPr>
              <w:autoSpaceDE w:val="0"/>
              <w:autoSpaceDN w:val="0"/>
              <w:adjustRightInd w:val="0"/>
              <w:rPr>
                <w:rFonts w:eastAsia="Calibri"/>
              </w:rPr>
            </w:pPr>
            <w:r>
              <w:rPr>
                <w:rFonts w:eastAsia="Calibri"/>
              </w:rPr>
              <w:t xml:space="preserve">2009-2015: </w:t>
            </w:r>
            <w:r w:rsidRPr="00981C86">
              <w:rPr>
                <w:rFonts w:eastAsia="Calibri"/>
              </w:rPr>
              <w:t>Masarykova u</w:t>
            </w:r>
            <w:r>
              <w:rPr>
                <w:rFonts w:eastAsia="Calibri"/>
              </w:rPr>
              <w:t xml:space="preserve">niverzita, Filozofická fakulta, </w:t>
            </w:r>
            <w:r w:rsidRPr="00981C86">
              <w:rPr>
                <w:rFonts w:eastAsia="Calibri"/>
              </w:rPr>
              <w:t>Obecná teorie a</w:t>
            </w:r>
            <w:r>
              <w:rPr>
                <w:rFonts w:eastAsia="Calibri"/>
              </w:rPr>
              <w:t xml:space="preserve"> dějiny umění a kultury, Ph.D. </w:t>
            </w:r>
          </w:p>
          <w:p w:rsidR="00061998" w:rsidRPr="00896B97" w:rsidRDefault="00061998" w:rsidP="00772A54">
            <w:pPr>
              <w:autoSpaceDE w:val="0"/>
              <w:autoSpaceDN w:val="0"/>
              <w:adjustRightInd w:val="0"/>
              <w:rPr>
                <w:rFonts w:eastAsia="Calibri"/>
              </w:rPr>
            </w:pPr>
          </w:p>
        </w:tc>
      </w:tr>
      <w:tr w:rsidR="00061998" w:rsidRPr="00981C86" w:rsidTr="00772A54">
        <w:tc>
          <w:tcPr>
            <w:tcW w:w="9859" w:type="dxa"/>
            <w:gridSpan w:val="11"/>
            <w:shd w:val="clear" w:color="auto" w:fill="F7CAAC"/>
          </w:tcPr>
          <w:p w:rsidR="00061998" w:rsidRPr="00981C86" w:rsidRDefault="00061998" w:rsidP="00772A54">
            <w:pPr>
              <w:jc w:val="both"/>
              <w:rPr>
                <w:b/>
              </w:rPr>
            </w:pPr>
            <w:r w:rsidRPr="00981C86">
              <w:rPr>
                <w:b/>
              </w:rPr>
              <w:t>Údaje o odborném působení od absolvování VŠ</w:t>
            </w:r>
          </w:p>
        </w:tc>
      </w:tr>
      <w:tr w:rsidR="00061998" w:rsidRPr="00981C86" w:rsidTr="00772A54">
        <w:trPr>
          <w:trHeight w:val="1090"/>
        </w:trPr>
        <w:tc>
          <w:tcPr>
            <w:tcW w:w="9859" w:type="dxa"/>
            <w:gridSpan w:val="11"/>
          </w:tcPr>
          <w:p w:rsidR="00061998" w:rsidRDefault="00061998" w:rsidP="00772A54">
            <w:pPr>
              <w:jc w:val="both"/>
              <w:rPr>
                <w:rFonts w:eastAsia="Calibri"/>
                <w:color w:val="FF0000"/>
              </w:rPr>
            </w:pPr>
          </w:p>
          <w:p w:rsidR="00061998" w:rsidRPr="00981C86" w:rsidRDefault="00061998" w:rsidP="00772A54">
            <w:pPr>
              <w:jc w:val="both"/>
              <w:rPr>
                <w:rFonts w:eastAsia="Calibri"/>
              </w:rPr>
            </w:pPr>
            <w:r>
              <w:rPr>
                <w:rFonts w:eastAsia="Calibri"/>
              </w:rPr>
              <w:t>2009-</w:t>
            </w:r>
            <w:r w:rsidRPr="00981C86">
              <w:rPr>
                <w:rFonts w:eastAsia="Calibri"/>
              </w:rPr>
              <w:t>2013</w:t>
            </w:r>
            <w:r>
              <w:rPr>
                <w:rFonts w:eastAsia="Calibri"/>
              </w:rPr>
              <w:t xml:space="preserve">: </w:t>
            </w:r>
            <w:r w:rsidRPr="00981C86">
              <w:rPr>
                <w:rFonts w:eastAsia="Calibri"/>
              </w:rPr>
              <w:t>Národní památkový ústav, územní odborné pracoviště v Brně, památkář</w:t>
            </w:r>
          </w:p>
          <w:p w:rsidR="00061998" w:rsidRPr="00981C86" w:rsidRDefault="00061998" w:rsidP="00772A54">
            <w:pPr>
              <w:jc w:val="both"/>
              <w:rPr>
                <w:color w:val="FF0000"/>
              </w:rPr>
            </w:pPr>
            <w:r>
              <w:rPr>
                <w:rFonts w:eastAsia="Calibri"/>
              </w:rPr>
              <w:t xml:space="preserve">2013-dosud: </w:t>
            </w:r>
            <w:r w:rsidRPr="00981C86">
              <w:rPr>
                <w:rFonts w:eastAsia="Calibri"/>
              </w:rPr>
              <w:t>Národní památkový ústav, územní památková správa v Kroměříži, památkář, kurátor mobiliárního fondu státních hradů a zámků</w:t>
            </w:r>
          </w:p>
        </w:tc>
      </w:tr>
      <w:tr w:rsidR="00061998" w:rsidRPr="00981C86" w:rsidTr="00772A54">
        <w:trPr>
          <w:trHeight w:val="250"/>
        </w:trPr>
        <w:tc>
          <w:tcPr>
            <w:tcW w:w="9859" w:type="dxa"/>
            <w:gridSpan w:val="11"/>
            <w:shd w:val="clear" w:color="auto" w:fill="F7CAAC"/>
          </w:tcPr>
          <w:p w:rsidR="00061998" w:rsidRPr="00981C86" w:rsidRDefault="00061998" w:rsidP="00772A54">
            <w:pPr>
              <w:jc w:val="both"/>
            </w:pPr>
            <w:r w:rsidRPr="00981C86">
              <w:rPr>
                <w:b/>
              </w:rPr>
              <w:t>Zkušenosti s vedením kvalifikačních a rigorózních prací</w:t>
            </w:r>
          </w:p>
        </w:tc>
      </w:tr>
      <w:tr w:rsidR="00061998" w:rsidRPr="00981C86" w:rsidTr="00772A54">
        <w:trPr>
          <w:trHeight w:val="627"/>
        </w:trPr>
        <w:tc>
          <w:tcPr>
            <w:tcW w:w="9859" w:type="dxa"/>
            <w:gridSpan w:val="11"/>
          </w:tcPr>
          <w:p w:rsidR="00061998" w:rsidRDefault="00061998" w:rsidP="00772A54">
            <w:pPr>
              <w:jc w:val="both"/>
              <w:rPr>
                <w:rFonts w:eastAsia="Calibri"/>
              </w:rPr>
            </w:pPr>
          </w:p>
          <w:p w:rsidR="00061998" w:rsidRDefault="00061998" w:rsidP="00772A54">
            <w:pPr>
              <w:jc w:val="both"/>
              <w:rPr>
                <w:rFonts w:eastAsia="Calibri"/>
              </w:rPr>
            </w:pPr>
            <w:r>
              <w:rPr>
                <w:rFonts w:eastAsia="Calibri"/>
              </w:rPr>
              <w:t xml:space="preserve">Vedení 1 </w:t>
            </w:r>
            <w:r w:rsidRPr="00981C86">
              <w:rPr>
                <w:rFonts w:eastAsia="Calibri"/>
              </w:rPr>
              <w:t>diplomové</w:t>
            </w:r>
            <w:r>
              <w:rPr>
                <w:rFonts w:eastAsia="Calibri"/>
              </w:rPr>
              <w:t xml:space="preserve"> práce (Masarykova univerzita, F</w:t>
            </w:r>
            <w:r w:rsidRPr="00981C86">
              <w:rPr>
                <w:rFonts w:eastAsia="Calibri"/>
              </w:rPr>
              <w:t>ilozofi</w:t>
            </w:r>
            <w:r>
              <w:rPr>
                <w:rFonts w:eastAsia="Calibri"/>
              </w:rPr>
              <w:t>cká fakulta</w:t>
            </w:r>
            <w:r w:rsidRPr="00981C86">
              <w:rPr>
                <w:rFonts w:eastAsia="Calibri"/>
              </w:rPr>
              <w:t xml:space="preserve">) </w:t>
            </w:r>
          </w:p>
          <w:p w:rsidR="00061998" w:rsidRPr="00981C86" w:rsidRDefault="00061998" w:rsidP="00772A54">
            <w:pPr>
              <w:jc w:val="both"/>
            </w:pPr>
          </w:p>
        </w:tc>
      </w:tr>
      <w:tr w:rsidR="00061998" w:rsidRPr="00981C86" w:rsidTr="00772A54">
        <w:trPr>
          <w:cantSplit/>
        </w:trPr>
        <w:tc>
          <w:tcPr>
            <w:tcW w:w="3347" w:type="dxa"/>
            <w:gridSpan w:val="2"/>
            <w:tcBorders>
              <w:top w:val="single" w:sz="12" w:space="0" w:color="auto"/>
            </w:tcBorders>
            <w:shd w:val="clear" w:color="auto" w:fill="F7CAAC"/>
          </w:tcPr>
          <w:p w:rsidR="00061998" w:rsidRPr="00981C86" w:rsidRDefault="00061998" w:rsidP="00772A54">
            <w:pPr>
              <w:jc w:val="both"/>
            </w:pPr>
            <w:r w:rsidRPr="00981C86">
              <w:rPr>
                <w:b/>
              </w:rPr>
              <w:t xml:space="preserve">Obor habilitačního řízení </w:t>
            </w:r>
          </w:p>
        </w:tc>
        <w:tc>
          <w:tcPr>
            <w:tcW w:w="2245" w:type="dxa"/>
            <w:gridSpan w:val="2"/>
            <w:tcBorders>
              <w:top w:val="single" w:sz="12" w:space="0" w:color="auto"/>
            </w:tcBorders>
            <w:shd w:val="clear" w:color="auto" w:fill="F7CAAC"/>
          </w:tcPr>
          <w:p w:rsidR="00061998" w:rsidRPr="00981C86" w:rsidRDefault="00061998" w:rsidP="00772A54">
            <w:pPr>
              <w:jc w:val="both"/>
            </w:pPr>
            <w:r w:rsidRPr="00981C86">
              <w:rPr>
                <w:b/>
              </w:rPr>
              <w:t>Rok udělení hodnosti</w:t>
            </w:r>
          </w:p>
        </w:tc>
        <w:tc>
          <w:tcPr>
            <w:tcW w:w="2248" w:type="dxa"/>
            <w:gridSpan w:val="4"/>
            <w:tcBorders>
              <w:top w:val="single" w:sz="12" w:space="0" w:color="auto"/>
              <w:right w:val="single" w:sz="12" w:space="0" w:color="auto"/>
            </w:tcBorders>
            <w:shd w:val="clear" w:color="auto" w:fill="F7CAAC"/>
          </w:tcPr>
          <w:p w:rsidR="00061998" w:rsidRPr="00981C86" w:rsidRDefault="00061998" w:rsidP="00772A54">
            <w:pPr>
              <w:jc w:val="both"/>
            </w:pPr>
            <w:r w:rsidRPr="00981C86">
              <w:rPr>
                <w:b/>
              </w:rPr>
              <w:t>Řízení konáno na VŠ</w:t>
            </w:r>
          </w:p>
        </w:tc>
        <w:tc>
          <w:tcPr>
            <w:tcW w:w="2019" w:type="dxa"/>
            <w:gridSpan w:val="3"/>
            <w:tcBorders>
              <w:top w:val="single" w:sz="12" w:space="0" w:color="auto"/>
              <w:left w:val="single" w:sz="12" w:space="0" w:color="auto"/>
            </w:tcBorders>
            <w:shd w:val="clear" w:color="auto" w:fill="F7CAAC"/>
          </w:tcPr>
          <w:p w:rsidR="00061998" w:rsidRPr="00981C86" w:rsidRDefault="00061998" w:rsidP="00772A54">
            <w:pPr>
              <w:jc w:val="both"/>
              <w:rPr>
                <w:b/>
              </w:rPr>
            </w:pPr>
            <w:r w:rsidRPr="00981C86">
              <w:rPr>
                <w:b/>
              </w:rPr>
              <w:t>Ohlasy publikací</w:t>
            </w:r>
          </w:p>
          <w:p w:rsidR="00061998" w:rsidRPr="00981C86" w:rsidRDefault="00061998" w:rsidP="00772A54">
            <w:pPr>
              <w:rPr>
                <w:b/>
              </w:rPr>
            </w:pPr>
          </w:p>
        </w:tc>
      </w:tr>
      <w:tr w:rsidR="00061998" w:rsidRPr="00981C86" w:rsidTr="00772A54">
        <w:trPr>
          <w:cantSplit/>
        </w:trPr>
        <w:tc>
          <w:tcPr>
            <w:tcW w:w="3347" w:type="dxa"/>
            <w:gridSpan w:val="2"/>
          </w:tcPr>
          <w:p w:rsidR="00061998" w:rsidRPr="00981C86" w:rsidRDefault="00061998" w:rsidP="00772A54">
            <w:pPr>
              <w:jc w:val="both"/>
              <w:rPr>
                <w:color w:val="FF0000"/>
              </w:rPr>
            </w:pPr>
          </w:p>
        </w:tc>
        <w:tc>
          <w:tcPr>
            <w:tcW w:w="2245" w:type="dxa"/>
            <w:gridSpan w:val="2"/>
          </w:tcPr>
          <w:p w:rsidR="00061998" w:rsidRPr="00981C86" w:rsidRDefault="00061998" w:rsidP="00772A54">
            <w:pPr>
              <w:jc w:val="both"/>
              <w:rPr>
                <w:color w:val="FF0000"/>
              </w:rPr>
            </w:pPr>
          </w:p>
        </w:tc>
        <w:tc>
          <w:tcPr>
            <w:tcW w:w="2248" w:type="dxa"/>
            <w:gridSpan w:val="4"/>
            <w:tcBorders>
              <w:right w:val="single" w:sz="12" w:space="0" w:color="auto"/>
            </w:tcBorders>
          </w:tcPr>
          <w:p w:rsidR="00061998" w:rsidRPr="00981C86" w:rsidRDefault="00061998" w:rsidP="00772A54">
            <w:pPr>
              <w:jc w:val="both"/>
              <w:rPr>
                <w:color w:val="FF0000"/>
              </w:rPr>
            </w:pPr>
          </w:p>
        </w:tc>
        <w:tc>
          <w:tcPr>
            <w:tcW w:w="632" w:type="dxa"/>
            <w:tcBorders>
              <w:left w:val="single" w:sz="12" w:space="0" w:color="auto"/>
            </w:tcBorders>
            <w:shd w:val="clear" w:color="auto" w:fill="F7CAAC"/>
          </w:tcPr>
          <w:p w:rsidR="00061998" w:rsidRPr="00DC496F" w:rsidRDefault="00061998" w:rsidP="00772A54">
            <w:pPr>
              <w:jc w:val="both"/>
              <w:rPr>
                <w:sz w:val="18"/>
                <w:szCs w:val="18"/>
              </w:rPr>
            </w:pPr>
            <w:r w:rsidRPr="00DC496F">
              <w:rPr>
                <w:b/>
                <w:sz w:val="18"/>
                <w:szCs w:val="18"/>
              </w:rPr>
              <w:t>WOS</w:t>
            </w:r>
          </w:p>
        </w:tc>
        <w:tc>
          <w:tcPr>
            <w:tcW w:w="693" w:type="dxa"/>
            <w:shd w:val="clear" w:color="auto" w:fill="F7CAAC"/>
          </w:tcPr>
          <w:p w:rsidR="00061998" w:rsidRPr="00DC496F" w:rsidRDefault="00061998" w:rsidP="00772A54">
            <w:pPr>
              <w:jc w:val="both"/>
              <w:rPr>
                <w:sz w:val="18"/>
                <w:szCs w:val="18"/>
              </w:rPr>
            </w:pPr>
            <w:r w:rsidRPr="00DC496F">
              <w:rPr>
                <w:b/>
                <w:sz w:val="18"/>
                <w:szCs w:val="18"/>
              </w:rPr>
              <w:t>Scopus</w:t>
            </w:r>
          </w:p>
        </w:tc>
        <w:tc>
          <w:tcPr>
            <w:tcW w:w="694" w:type="dxa"/>
            <w:shd w:val="clear" w:color="auto" w:fill="F7CAAC"/>
          </w:tcPr>
          <w:p w:rsidR="00061998" w:rsidRPr="00DC496F" w:rsidRDefault="00061998" w:rsidP="00772A54">
            <w:pPr>
              <w:jc w:val="both"/>
              <w:rPr>
                <w:sz w:val="18"/>
                <w:szCs w:val="18"/>
              </w:rPr>
            </w:pPr>
            <w:r w:rsidRPr="00DC496F">
              <w:rPr>
                <w:b/>
                <w:sz w:val="18"/>
                <w:szCs w:val="18"/>
              </w:rPr>
              <w:t>ostatní</w:t>
            </w:r>
          </w:p>
        </w:tc>
      </w:tr>
      <w:tr w:rsidR="00061998" w:rsidRPr="00981C86" w:rsidTr="00772A54">
        <w:trPr>
          <w:cantSplit/>
          <w:trHeight w:val="70"/>
        </w:trPr>
        <w:tc>
          <w:tcPr>
            <w:tcW w:w="3347" w:type="dxa"/>
            <w:gridSpan w:val="2"/>
            <w:shd w:val="clear" w:color="auto" w:fill="F7CAAC"/>
          </w:tcPr>
          <w:p w:rsidR="00061998" w:rsidRPr="00981C86" w:rsidRDefault="00061998" w:rsidP="00772A54">
            <w:pPr>
              <w:jc w:val="both"/>
            </w:pPr>
            <w:r w:rsidRPr="00981C86">
              <w:rPr>
                <w:b/>
              </w:rPr>
              <w:t>Obor jmenovacího řízení</w:t>
            </w:r>
          </w:p>
        </w:tc>
        <w:tc>
          <w:tcPr>
            <w:tcW w:w="2245" w:type="dxa"/>
            <w:gridSpan w:val="2"/>
            <w:shd w:val="clear" w:color="auto" w:fill="F7CAAC"/>
          </w:tcPr>
          <w:p w:rsidR="00061998" w:rsidRPr="00981C86" w:rsidRDefault="00061998" w:rsidP="00772A54">
            <w:pPr>
              <w:jc w:val="both"/>
            </w:pPr>
            <w:r w:rsidRPr="00981C86">
              <w:rPr>
                <w:b/>
              </w:rPr>
              <w:t>Rok udělení hodnosti</w:t>
            </w:r>
          </w:p>
        </w:tc>
        <w:tc>
          <w:tcPr>
            <w:tcW w:w="2248" w:type="dxa"/>
            <w:gridSpan w:val="4"/>
            <w:tcBorders>
              <w:right w:val="single" w:sz="12" w:space="0" w:color="auto"/>
            </w:tcBorders>
            <w:shd w:val="clear" w:color="auto" w:fill="F7CAAC"/>
          </w:tcPr>
          <w:p w:rsidR="00061998" w:rsidRPr="00981C86" w:rsidRDefault="00061998" w:rsidP="00772A54">
            <w:pPr>
              <w:jc w:val="both"/>
            </w:pPr>
            <w:r w:rsidRPr="00981C86">
              <w:rPr>
                <w:b/>
              </w:rPr>
              <w:t>Řízení konáno na VŠ</w:t>
            </w:r>
          </w:p>
        </w:tc>
        <w:tc>
          <w:tcPr>
            <w:tcW w:w="632" w:type="dxa"/>
            <w:vMerge w:val="restart"/>
            <w:tcBorders>
              <w:left w:val="single" w:sz="12" w:space="0" w:color="auto"/>
            </w:tcBorders>
          </w:tcPr>
          <w:p w:rsidR="00061998" w:rsidRPr="00981C86" w:rsidRDefault="00061998" w:rsidP="00772A54">
            <w:pPr>
              <w:jc w:val="both"/>
              <w:rPr>
                <w:b/>
              </w:rPr>
            </w:pPr>
          </w:p>
        </w:tc>
        <w:tc>
          <w:tcPr>
            <w:tcW w:w="693" w:type="dxa"/>
            <w:vMerge w:val="restart"/>
          </w:tcPr>
          <w:p w:rsidR="00061998" w:rsidRPr="00981C86" w:rsidRDefault="00061998" w:rsidP="00772A54">
            <w:pPr>
              <w:jc w:val="both"/>
              <w:rPr>
                <w:b/>
              </w:rPr>
            </w:pPr>
          </w:p>
        </w:tc>
        <w:tc>
          <w:tcPr>
            <w:tcW w:w="694" w:type="dxa"/>
            <w:vMerge w:val="restart"/>
          </w:tcPr>
          <w:p w:rsidR="00061998" w:rsidRPr="00981C86" w:rsidRDefault="00061998" w:rsidP="00772A54">
            <w:pPr>
              <w:jc w:val="both"/>
              <w:rPr>
                <w:b/>
              </w:rPr>
            </w:pPr>
          </w:p>
        </w:tc>
      </w:tr>
      <w:tr w:rsidR="00061998" w:rsidRPr="00981C86" w:rsidTr="00772A54">
        <w:trPr>
          <w:trHeight w:val="205"/>
        </w:trPr>
        <w:tc>
          <w:tcPr>
            <w:tcW w:w="3347" w:type="dxa"/>
            <w:gridSpan w:val="2"/>
          </w:tcPr>
          <w:p w:rsidR="00061998" w:rsidRPr="00981C86" w:rsidRDefault="00061998" w:rsidP="00772A54">
            <w:pPr>
              <w:jc w:val="both"/>
            </w:pPr>
          </w:p>
        </w:tc>
        <w:tc>
          <w:tcPr>
            <w:tcW w:w="2245" w:type="dxa"/>
            <w:gridSpan w:val="2"/>
          </w:tcPr>
          <w:p w:rsidR="00061998" w:rsidRPr="00981C86" w:rsidRDefault="00061998" w:rsidP="00772A54">
            <w:pPr>
              <w:jc w:val="both"/>
            </w:pPr>
          </w:p>
        </w:tc>
        <w:tc>
          <w:tcPr>
            <w:tcW w:w="2248" w:type="dxa"/>
            <w:gridSpan w:val="4"/>
            <w:tcBorders>
              <w:right w:val="single" w:sz="12" w:space="0" w:color="auto"/>
            </w:tcBorders>
          </w:tcPr>
          <w:p w:rsidR="00061998" w:rsidRPr="00981C86" w:rsidRDefault="00061998" w:rsidP="00772A54">
            <w:pPr>
              <w:jc w:val="both"/>
            </w:pPr>
          </w:p>
        </w:tc>
        <w:tc>
          <w:tcPr>
            <w:tcW w:w="632" w:type="dxa"/>
            <w:vMerge/>
            <w:tcBorders>
              <w:left w:val="single" w:sz="12" w:space="0" w:color="auto"/>
            </w:tcBorders>
            <w:vAlign w:val="center"/>
          </w:tcPr>
          <w:p w:rsidR="00061998" w:rsidRPr="00981C86" w:rsidRDefault="00061998" w:rsidP="00772A54">
            <w:pPr>
              <w:rPr>
                <w:b/>
              </w:rPr>
            </w:pPr>
          </w:p>
        </w:tc>
        <w:tc>
          <w:tcPr>
            <w:tcW w:w="693" w:type="dxa"/>
            <w:vMerge/>
            <w:vAlign w:val="center"/>
          </w:tcPr>
          <w:p w:rsidR="00061998" w:rsidRPr="00981C86" w:rsidRDefault="00061998" w:rsidP="00772A54">
            <w:pPr>
              <w:rPr>
                <w:b/>
              </w:rPr>
            </w:pPr>
          </w:p>
        </w:tc>
        <w:tc>
          <w:tcPr>
            <w:tcW w:w="694" w:type="dxa"/>
            <w:vMerge/>
            <w:vAlign w:val="center"/>
          </w:tcPr>
          <w:p w:rsidR="00061998" w:rsidRPr="00981C86" w:rsidRDefault="00061998" w:rsidP="00772A54">
            <w:pPr>
              <w:rPr>
                <w:b/>
              </w:rPr>
            </w:pPr>
          </w:p>
        </w:tc>
      </w:tr>
      <w:tr w:rsidR="00061998" w:rsidRPr="00981C86" w:rsidTr="00772A54">
        <w:tc>
          <w:tcPr>
            <w:tcW w:w="9859" w:type="dxa"/>
            <w:gridSpan w:val="11"/>
            <w:shd w:val="clear" w:color="auto" w:fill="F7CAAC"/>
          </w:tcPr>
          <w:p w:rsidR="00061998" w:rsidRPr="00981C86" w:rsidRDefault="00061998" w:rsidP="00772A54">
            <w:pPr>
              <w:jc w:val="both"/>
              <w:rPr>
                <w:b/>
              </w:rPr>
            </w:pPr>
            <w:r w:rsidRPr="00981C86">
              <w:rPr>
                <w:b/>
              </w:rPr>
              <w:t xml:space="preserve">Přehled o nejvýznamnější publikační a další tvůrčí činnosti nebo další profesní činnosti u odborníků z praxe vztahující se k zabezpečovaným předmětům </w:t>
            </w:r>
          </w:p>
        </w:tc>
      </w:tr>
      <w:tr w:rsidR="00061998" w:rsidRPr="00981C86" w:rsidTr="00772A54">
        <w:trPr>
          <w:trHeight w:val="2347"/>
        </w:trPr>
        <w:tc>
          <w:tcPr>
            <w:tcW w:w="9859" w:type="dxa"/>
            <w:gridSpan w:val="11"/>
          </w:tcPr>
          <w:p w:rsidR="00061998" w:rsidRPr="00981C86" w:rsidRDefault="00061998" w:rsidP="00772A54">
            <w:pPr>
              <w:jc w:val="both"/>
              <w:rPr>
                <w:rFonts w:eastAsia="Calibri"/>
              </w:rPr>
            </w:pPr>
          </w:p>
          <w:p w:rsidR="00061998" w:rsidRPr="00981C86" w:rsidRDefault="00061998" w:rsidP="00772A54">
            <w:pPr>
              <w:pStyle w:val="Nadpis3"/>
              <w:spacing w:before="0" w:beforeAutospacing="0" w:after="0" w:afterAutospacing="0"/>
              <w:rPr>
                <w:b w:val="0"/>
                <w:sz w:val="20"/>
                <w:szCs w:val="20"/>
              </w:rPr>
            </w:pPr>
            <w:r>
              <w:rPr>
                <w:rFonts w:eastAsia="Calibri"/>
                <w:b w:val="0"/>
                <w:sz w:val="20"/>
                <w:szCs w:val="20"/>
              </w:rPr>
              <w:t>KONEČNÝ, Michal.</w:t>
            </w:r>
            <w:r w:rsidRPr="00981C86">
              <w:rPr>
                <w:rFonts w:eastAsia="Calibri"/>
                <w:b w:val="0"/>
                <w:sz w:val="20"/>
                <w:szCs w:val="20"/>
              </w:rPr>
              <w:t xml:space="preserve"> </w:t>
            </w:r>
            <w:r w:rsidRPr="00981C86">
              <w:rPr>
                <w:b w:val="0"/>
                <w:sz w:val="20"/>
                <w:szCs w:val="20"/>
              </w:rPr>
              <w:t>Na věčnou paměť, pro slávu a vážnost. Renesanční aristokratická sídla v Čechách a na Moravě ve správě Národního památkového ústavu, Kroměříž</w:t>
            </w:r>
            <w:r>
              <w:rPr>
                <w:b w:val="0"/>
                <w:sz w:val="20"/>
                <w:szCs w:val="20"/>
              </w:rPr>
              <w:t>:</w:t>
            </w:r>
            <w:r w:rsidRPr="00981C86">
              <w:rPr>
                <w:b w:val="0"/>
                <w:sz w:val="20"/>
                <w:szCs w:val="20"/>
              </w:rPr>
              <w:t xml:space="preserve"> 2017, 668</w:t>
            </w:r>
            <w:r>
              <w:rPr>
                <w:b w:val="0"/>
                <w:sz w:val="20"/>
                <w:szCs w:val="20"/>
              </w:rPr>
              <w:t xml:space="preserve"> </w:t>
            </w:r>
            <w:r w:rsidRPr="00981C86">
              <w:rPr>
                <w:b w:val="0"/>
                <w:sz w:val="20"/>
                <w:szCs w:val="20"/>
              </w:rPr>
              <w:t xml:space="preserve">s. </w:t>
            </w:r>
          </w:p>
          <w:p w:rsidR="00061998" w:rsidRPr="00981C86" w:rsidRDefault="00061998" w:rsidP="00772A54">
            <w:pPr>
              <w:pStyle w:val="Nadpis3"/>
              <w:spacing w:before="0" w:beforeAutospacing="0" w:after="0" w:afterAutospacing="0"/>
              <w:rPr>
                <w:b w:val="0"/>
                <w:sz w:val="20"/>
                <w:szCs w:val="20"/>
              </w:rPr>
            </w:pPr>
            <w:r>
              <w:rPr>
                <w:rFonts w:eastAsia="Calibri"/>
                <w:b w:val="0"/>
                <w:sz w:val="20"/>
                <w:szCs w:val="20"/>
              </w:rPr>
              <w:t>KONEČNÝ, Michal.</w:t>
            </w:r>
            <w:r w:rsidRPr="00981C86">
              <w:rPr>
                <w:rFonts w:eastAsia="Calibri"/>
                <w:b w:val="0"/>
                <w:sz w:val="20"/>
                <w:szCs w:val="20"/>
              </w:rPr>
              <w:t xml:space="preserve"> Zámek Lednice, Kroměříž</w:t>
            </w:r>
            <w:r>
              <w:rPr>
                <w:rFonts w:eastAsia="Calibri"/>
                <w:b w:val="0"/>
                <w:sz w:val="20"/>
                <w:szCs w:val="20"/>
              </w:rPr>
              <w:t>:</w:t>
            </w:r>
            <w:r w:rsidRPr="00981C86">
              <w:rPr>
                <w:rFonts w:eastAsia="Calibri"/>
                <w:b w:val="0"/>
                <w:sz w:val="20"/>
                <w:szCs w:val="20"/>
              </w:rPr>
              <w:t xml:space="preserve"> 2017, 205</w:t>
            </w:r>
            <w:r>
              <w:rPr>
                <w:rFonts w:eastAsia="Calibri"/>
                <w:b w:val="0"/>
                <w:sz w:val="20"/>
                <w:szCs w:val="20"/>
              </w:rPr>
              <w:t xml:space="preserve"> </w:t>
            </w:r>
            <w:r w:rsidRPr="00981C86">
              <w:rPr>
                <w:rFonts w:eastAsia="Calibri"/>
                <w:b w:val="0"/>
                <w:sz w:val="20"/>
                <w:szCs w:val="20"/>
              </w:rPr>
              <w:t xml:space="preserve">s. </w:t>
            </w:r>
          </w:p>
          <w:p w:rsidR="00061998" w:rsidRPr="00981C86" w:rsidRDefault="00061998" w:rsidP="00772A54">
            <w:pPr>
              <w:pStyle w:val="Nadpis3"/>
              <w:spacing w:before="0" w:beforeAutospacing="0" w:after="0" w:afterAutospacing="0"/>
              <w:rPr>
                <w:b w:val="0"/>
                <w:sz w:val="20"/>
                <w:szCs w:val="20"/>
              </w:rPr>
            </w:pPr>
            <w:r>
              <w:rPr>
                <w:rFonts w:eastAsia="Calibri"/>
                <w:b w:val="0"/>
                <w:sz w:val="20"/>
                <w:szCs w:val="20"/>
              </w:rPr>
              <w:t xml:space="preserve">KONEČNÝ, Michal. </w:t>
            </w:r>
            <w:r w:rsidRPr="00981C86">
              <w:rPr>
                <w:b w:val="0"/>
                <w:sz w:val="20"/>
                <w:szCs w:val="20"/>
              </w:rPr>
              <w:t>Vitruvius Moravicus. Neoklasicistní aristokratická architektura na Moravě a ve Slezsku po roce 1800, Kroměříž – Brno</w:t>
            </w:r>
            <w:r>
              <w:rPr>
                <w:b w:val="0"/>
                <w:sz w:val="20"/>
                <w:szCs w:val="20"/>
              </w:rPr>
              <w:t>:</w:t>
            </w:r>
            <w:r w:rsidRPr="00981C86">
              <w:rPr>
                <w:b w:val="0"/>
                <w:sz w:val="20"/>
                <w:szCs w:val="20"/>
              </w:rPr>
              <w:t xml:space="preserve"> 2015, 454</w:t>
            </w:r>
            <w:r>
              <w:rPr>
                <w:b w:val="0"/>
                <w:sz w:val="20"/>
                <w:szCs w:val="20"/>
              </w:rPr>
              <w:t xml:space="preserve"> </w:t>
            </w:r>
            <w:r w:rsidRPr="00981C86">
              <w:rPr>
                <w:b w:val="0"/>
                <w:sz w:val="20"/>
                <w:szCs w:val="20"/>
              </w:rPr>
              <w:t>s.</w:t>
            </w:r>
          </w:p>
          <w:p w:rsidR="00061998" w:rsidRPr="00981C86" w:rsidRDefault="00061998" w:rsidP="00772A54">
            <w:pPr>
              <w:jc w:val="both"/>
              <w:rPr>
                <w:rFonts w:eastAsia="Calibri"/>
              </w:rPr>
            </w:pPr>
            <w:r w:rsidRPr="007B3DD1">
              <w:rPr>
                <w:rFonts w:eastAsia="Calibri"/>
              </w:rPr>
              <w:t>KONEČNÝ, Michal.</w:t>
            </w:r>
            <w:r>
              <w:rPr>
                <w:rFonts w:eastAsia="Calibri"/>
              </w:rPr>
              <w:t xml:space="preserve"> </w:t>
            </w:r>
            <w:r w:rsidRPr="00981C86">
              <w:rPr>
                <w:rFonts w:eastAsia="Calibri"/>
              </w:rPr>
              <w:t>Zámek Lysice, Kroměříž</w:t>
            </w:r>
            <w:r>
              <w:rPr>
                <w:rFonts w:eastAsia="Calibri"/>
              </w:rPr>
              <w:t>:</w:t>
            </w:r>
            <w:r w:rsidRPr="00981C86">
              <w:rPr>
                <w:rFonts w:eastAsia="Calibri"/>
              </w:rPr>
              <w:t xml:space="preserve"> 2014, 163</w:t>
            </w:r>
            <w:r>
              <w:rPr>
                <w:rFonts w:eastAsia="Calibri"/>
              </w:rPr>
              <w:t xml:space="preserve"> </w:t>
            </w:r>
            <w:r w:rsidRPr="00981C86">
              <w:rPr>
                <w:rFonts w:eastAsia="Calibri"/>
              </w:rPr>
              <w:t xml:space="preserve">s. </w:t>
            </w:r>
          </w:p>
          <w:p w:rsidR="00061998" w:rsidRPr="007B3DD1" w:rsidRDefault="00061998" w:rsidP="00772A54">
            <w:pPr>
              <w:jc w:val="both"/>
              <w:rPr>
                <w:rFonts w:eastAsia="Calibri"/>
              </w:rPr>
            </w:pPr>
            <w:r>
              <w:rPr>
                <w:rFonts w:eastAsia="Calibri"/>
              </w:rPr>
              <w:t>KONEČNÝ, Michal</w:t>
            </w:r>
            <w:r w:rsidRPr="00981C86">
              <w:rPr>
                <w:rFonts w:eastAsia="Calibri"/>
              </w:rPr>
              <w:t xml:space="preserve"> </w:t>
            </w:r>
            <w:r>
              <w:rPr>
                <w:rFonts w:eastAsia="Calibri"/>
              </w:rPr>
              <w:t>(ed).</w:t>
            </w:r>
            <w:r w:rsidRPr="00981C86">
              <w:rPr>
                <w:rFonts w:eastAsia="Calibri"/>
              </w:rPr>
              <w:t xml:space="preserve"> V erbu tří pruhů. Páni z Kunštátu a jejich hrad. Průvodce expozicí, Kroměříž</w:t>
            </w:r>
            <w:r>
              <w:rPr>
                <w:rFonts w:eastAsia="Calibri"/>
              </w:rPr>
              <w:t>:</w:t>
            </w:r>
            <w:r w:rsidRPr="00981C86">
              <w:rPr>
                <w:rFonts w:eastAsia="Calibri"/>
              </w:rPr>
              <w:t xml:space="preserve"> 2014, 176</w:t>
            </w:r>
            <w:r>
              <w:rPr>
                <w:rFonts w:eastAsia="Calibri"/>
              </w:rPr>
              <w:t xml:space="preserve"> </w:t>
            </w:r>
            <w:r w:rsidRPr="00981C86">
              <w:rPr>
                <w:rFonts w:eastAsia="Calibri"/>
              </w:rPr>
              <w:t>s.</w:t>
            </w:r>
          </w:p>
          <w:p w:rsidR="00061998" w:rsidRPr="00981C86" w:rsidRDefault="00061998" w:rsidP="00772A54">
            <w:pPr>
              <w:jc w:val="both"/>
              <w:rPr>
                <w:rFonts w:eastAsia="Calibri"/>
              </w:rPr>
            </w:pPr>
            <w:r w:rsidRPr="007B3DD1">
              <w:rPr>
                <w:rFonts w:eastAsia="Calibri"/>
              </w:rPr>
              <w:t>KONEČNÝ, Michal.</w:t>
            </w:r>
            <w:r>
              <w:rPr>
                <w:rFonts w:eastAsia="Calibri"/>
                <w:b/>
              </w:rPr>
              <w:t xml:space="preserve"> </w:t>
            </w:r>
            <w:r w:rsidRPr="00981C86">
              <w:rPr>
                <w:rFonts w:eastAsia="Calibri"/>
              </w:rPr>
              <w:t>Zámek Rájec nad Svitavou, Kroměříž</w:t>
            </w:r>
            <w:r>
              <w:rPr>
                <w:rFonts w:eastAsia="Calibri"/>
              </w:rPr>
              <w:t>:</w:t>
            </w:r>
            <w:r w:rsidRPr="00981C86">
              <w:rPr>
                <w:rFonts w:eastAsia="Calibri"/>
              </w:rPr>
              <w:t xml:space="preserve"> 2013, 169</w:t>
            </w:r>
            <w:r>
              <w:rPr>
                <w:rFonts w:eastAsia="Calibri"/>
              </w:rPr>
              <w:t xml:space="preserve"> </w:t>
            </w:r>
            <w:r w:rsidRPr="00981C86">
              <w:rPr>
                <w:rFonts w:eastAsia="Calibri"/>
              </w:rPr>
              <w:t xml:space="preserve">s. </w:t>
            </w:r>
          </w:p>
          <w:p w:rsidR="00061998" w:rsidRPr="00981C86" w:rsidRDefault="00061998" w:rsidP="001E4743">
            <w:pPr>
              <w:jc w:val="both"/>
              <w:rPr>
                <w:b/>
              </w:rPr>
            </w:pPr>
          </w:p>
        </w:tc>
      </w:tr>
      <w:tr w:rsidR="00061998" w:rsidRPr="00981C86" w:rsidTr="00772A54">
        <w:trPr>
          <w:trHeight w:val="218"/>
        </w:trPr>
        <w:tc>
          <w:tcPr>
            <w:tcW w:w="9859" w:type="dxa"/>
            <w:gridSpan w:val="11"/>
            <w:shd w:val="clear" w:color="auto" w:fill="F7CAAC"/>
          </w:tcPr>
          <w:p w:rsidR="00061998" w:rsidRPr="00981C86" w:rsidRDefault="00061998" w:rsidP="00772A54">
            <w:pPr>
              <w:rPr>
                <w:b/>
              </w:rPr>
            </w:pPr>
            <w:r w:rsidRPr="00981C86">
              <w:rPr>
                <w:b/>
              </w:rPr>
              <w:t>Působení v zahraničí</w:t>
            </w:r>
          </w:p>
        </w:tc>
      </w:tr>
      <w:tr w:rsidR="00061998" w:rsidRPr="00981C86" w:rsidTr="00772A54">
        <w:trPr>
          <w:trHeight w:val="328"/>
        </w:trPr>
        <w:tc>
          <w:tcPr>
            <w:tcW w:w="9859" w:type="dxa"/>
            <w:gridSpan w:val="11"/>
          </w:tcPr>
          <w:p w:rsidR="00061998" w:rsidRPr="00981C86" w:rsidRDefault="00061998" w:rsidP="00772A54">
            <w:pPr>
              <w:rPr>
                <w:b/>
                <w:color w:val="FF0000"/>
              </w:rPr>
            </w:pPr>
          </w:p>
        </w:tc>
      </w:tr>
      <w:tr w:rsidR="00061998" w:rsidRPr="00981C86" w:rsidTr="00772A54">
        <w:trPr>
          <w:cantSplit/>
          <w:trHeight w:val="470"/>
        </w:trPr>
        <w:tc>
          <w:tcPr>
            <w:tcW w:w="2518" w:type="dxa"/>
            <w:shd w:val="clear" w:color="auto" w:fill="F7CAAC"/>
          </w:tcPr>
          <w:p w:rsidR="00061998" w:rsidRPr="00981C86" w:rsidRDefault="00061998" w:rsidP="00772A54">
            <w:pPr>
              <w:jc w:val="both"/>
              <w:rPr>
                <w:b/>
              </w:rPr>
            </w:pPr>
            <w:r w:rsidRPr="00981C86">
              <w:rPr>
                <w:b/>
              </w:rPr>
              <w:t xml:space="preserve">Podpis </w:t>
            </w:r>
          </w:p>
        </w:tc>
        <w:tc>
          <w:tcPr>
            <w:tcW w:w="4536" w:type="dxa"/>
            <w:gridSpan w:val="5"/>
          </w:tcPr>
          <w:p w:rsidR="00061998" w:rsidRPr="00981C86" w:rsidRDefault="00AB2C6B" w:rsidP="00772A54">
            <w:pPr>
              <w:jc w:val="both"/>
            </w:pPr>
            <w:r>
              <w:t>v.</w:t>
            </w:r>
            <w:r w:rsidR="00187508">
              <w:t xml:space="preserve"> </w:t>
            </w:r>
            <w:r>
              <w:t>r.</w:t>
            </w:r>
          </w:p>
        </w:tc>
        <w:tc>
          <w:tcPr>
            <w:tcW w:w="786" w:type="dxa"/>
            <w:gridSpan w:val="2"/>
            <w:shd w:val="clear" w:color="auto" w:fill="F7CAAC"/>
          </w:tcPr>
          <w:p w:rsidR="00061998" w:rsidRPr="00981C86" w:rsidRDefault="00061998" w:rsidP="00772A54">
            <w:pPr>
              <w:jc w:val="both"/>
            </w:pPr>
            <w:r w:rsidRPr="00981C86">
              <w:rPr>
                <w:b/>
              </w:rPr>
              <w:t>datum</w:t>
            </w:r>
          </w:p>
        </w:tc>
        <w:tc>
          <w:tcPr>
            <w:tcW w:w="2019" w:type="dxa"/>
            <w:gridSpan w:val="3"/>
          </w:tcPr>
          <w:p w:rsidR="00061998" w:rsidRPr="00981C86" w:rsidRDefault="00AB2C6B" w:rsidP="00772A54">
            <w:pPr>
              <w:jc w:val="both"/>
            </w:pPr>
            <w:r>
              <w:t>20.5.2018</w:t>
            </w:r>
          </w:p>
        </w:tc>
      </w:tr>
    </w:tbl>
    <w:p w:rsidR="00061998" w:rsidRDefault="00061998"/>
    <w:p w:rsidR="00320FD5" w:rsidRDefault="00320FD5"/>
    <w:p w:rsidR="00320FD5" w:rsidRDefault="00320FD5"/>
    <w:p w:rsidR="00320FD5" w:rsidRDefault="00320FD5"/>
    <w:p w:rsidR="00320FD5" w:rsidRDefault="00320FD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20FD5" w:rsidTr="00772A54">
        <w:tc>
          <w:tcPr>
            <w:tcW w:w="9859" w:type="dxa"/>
            <w:gridSpan w:val="11"/>
            <w:tcBorders>
              <w:bottom w:val="double" w:sz="4" w:space="0" w:color="auto"/>
            </w:tcBorders>
            <w:shd w:val="clear" w:color="auto" w:fill="BDD6EE"/>
          </w:tcPr>
          <w:p w:rsidR="00320FD5" w:rsidRDefault="00320FD5" w:rsidP="00772A54">
            <w:pPr>
              <w:jc w:val="both"/>
              <w:rPr>
                <w:b/>
                <w:sz w:val="28"/>
              </w:rPr>
            </w:pPr>
            <w:r>
              <w:rPr>
                <w:b/>
                <w:sz w:val="28"/>
              </w:rPr>
              <w:t>C-I – Personální zabezpečení</w:t>
            </w:r>
          </w:p>
        </w:tc>
      </w:tr>
      <w:tr w:rsidR="00320FD5" w:rsidTr="00772A54">
        <w:tc>
          <w:tcPr>
            <w:tcW w:w="2518" w:type="dxa"/>
            <w:tcBorders>
              <w:top w:val="double" w:sz="4" w:space="0" w:color="auto"/>
            </w:tcBorders>
            <w:shd w:val="clear" w:color="auto" w:fill="F7CAAC"/>
          </w:tcPr>
          <w:p w:rsidR="00320FD5" w:rsidRDefault="00320FD5" w:rsidP="00772A54">
            <w:pPr>
              <w:jc w:val="both"/>
              <w:rPr>
                <w:b/>
              </w:rPr>
            </w:pPr>
            <w:r>
              <w:rPr>
                <w:b/>
              </w:rPr>
              <w:t>Vysoká škola</w:t>
            </w:r>
          </w:p>
        </w:tc>
        <w:tc>
          <w:tcPr>
            <w:tcW w:w="7341" w:type="dxa"/>
            <w:gridSpan w:val="10"/>
          </w:tcPr>
          <w:p w:rsidR="00320FD5" w:rsidRDefault="00320FD5" w:rsidP="00772A54">
            <w:pPr>
              <w:jc w:val="both"/>
            </w:pPr>
            <w:r>
              <w:t>Univerzita Tomáše Bati ve Zlíně</w:t>
            </w:r>
          </w:p>
        </w:tc>
      </w:tr>
      <w:tr w:rsidR="00320FD5" w:rsidTr="00772A54">
        <w:tc>
          <w:tcPr>
            <w:tcW w:w="2518" w:type="dxa"/>
            <w:shd w:val="clear" w:color="auto" w:fill="F7CAAC"/>
          </w:tcPr>
          <w:p w:rsidR="00320FD5" w:rsidRDefault="00320FD5" w:rsidP="00772A54">
            <w:pPr>
              <w:jc w:val="both"/>
              <w:rPr>
                <w:b/>
              </w:rPr>
            </w:pPr>
            <w:r>
              <w:rPr>
                <w:b/>
              </w:rPr>
              <w:t>Součást vysoké školy</w:t>
            </w:r>
          </w:p>
        </w:tc>
        <w:tc>
          <w:tcPr>
            <w:tcW w:w="7341" w:type="dxa"/>
            <w:gridSpan w:val="10"/>
          </w:tcPr>
          <w:p w:rsidR="00320FD5" w:rsidRDefault="00320FD5" w:rsidP="00772A54">
            <w:pPr>
              <w:jc w:val="both"/>
            </w:pPr>
            <w:r>
              <w:t>Fakulta multimediálních komunikací</w:t>
            </w:r>
          </w:p>
        </w:tc>
      </w:tr>
      <w:tr w:rsidR="00320FD5" w:rsidTr="00772A54">
        <w:tc>
          <w:tcPr>
            <w:tcW w:w="2518" w:type="dxa"/>
            <w:shd w:val="clear" w:color="auto" w:fill="F7CAAC"/>
          </w:tcPr>
          <w:p w:rsidR="00320FD5" w:rsidRDefault="00320FD5" w:rsidP="00772A54">
            <w:pPr>
              <w:jc w:val="both"/>
              <w:rPr>
                <w:b/>
              </w:rPr>
            </w:pPr>
            <w:r>
              <w:rPr>
                <w:b/>
              </w:rPr>
              <w:t>Název studijního programu</w:t>
            </w:r>
          </w:p>
        </w:tc>
        <w:tc>
          <w:tcPr>
            <w:tcW w:w="7341" w:type="dxa"/>
            <w:gridSpan w:val="10"/>
          </w:tcPr>
          <w:p w:rsidR="00320FD5" w:rsidRDefault="00320FD5" w:rsidP="0080445E">
            <w:pPr>
              <w:jc w:val="both"/>
            </w:pPr>
            <w:r>
              <w:t>Arts Management</w:t>
            </w:r>
          </w:p>
        </w:tc>
      </w:tr>
      <w:tr w:rsidR="00320FD5" w:rsidTr="00772A54">
        <w:tc>
          <w:tcPr>
            <w:tcW w:w="2518" w:type="dxa"/>
            <w:shd w:val="clear" w:color="auto" w:fill="F7CAAC"/>
          </w:tcPr>
          <w:p w:rsidR="00320FD5" w:rsidRDefault="00320FD5" w:rsidP="00772A54">
            <w:pPr>
              <w:jc w:val="both"/>
              <w:rPr>
                <w:b/>
              </w:rPr>
            </w:pPr>
            <w:r>
              <w:rPr>
                <w:b/>
              </w:rPr>
              <w:t>Jméno a příjmení</w:t>
            </w:r>
          </w:p>
        </w:tc>
        <w:tc>
          <w:tcPr>
            <w:tcW w:w="4536" w:type="dxa"/>
            <w:gridSpan w:val="5"/>
          </w:tcPr>
          <w:p w:rsidR="00320FD5" w:rsidRDefault="00320FD5" w:rsidP="00772A54">
            <w:pPr>
              <w:jc w:val="both"/>
            </w:pPr>
            <w:r>
              <w:t>Jakub Kudláč</w:t>
            </w:r>
          </w:p>
        </w:tc>
        <w:tc>
          <w:tcPr>
            <w:tcW w:w="709" w:type="dxa"/>
            <w:shd w:val="clear" w:color="auto" w:fill="F7CAAC"/>
          </w:tcPr>
          <w:p w:rsidR="00320FD5" w:rsidRDefault="00320FD5" w:rsidP="00772A54">
            <w:pPr>
              <w:jc w:val="both"/>
              <w:rPr>
                <w:b/>
              </w:rPr>
            </w:pPr>
            <w:r>
              <w:rPr>
                <w:b/>
              </w:rPr>
              <w:t>Tituly</w:t>
            </w:r>
          </w:p>
        </w:tc>
        <w:tc>
          <w:tcPr>
            <w:tcW w:w="2096" w:type="dxa"/>
            <w:gridSpan w:val="4"/>
          </w:tcPr>
          <w:p w:rsidR="00320FD5" w:rsidRDefault="00320FD5" w:rsidP="00772A54">
            <w:pPr>
              <w:jc w:val="both"/>
            </w:pPr>
            <w:r>
              <w:t>doc. Mgr., Ph.D.</w:t>
            </w:r>
          </w:p>
        </w:tc>
      </w:tr>
      <w:tr w:rsidR="00320FD5" w:rsidTr="00772A54">
        <w:tc>
          <w:tcPr>
            <w:tcW w:w="2518" w:type="dxa"/>
            <w:shd w:val="clear" w:color="auto" w:fill="F7CAAC"/>
          </w:tcPr>
          <w:p w:rsidR="00320FD5" w:rsidRDefault="00320FD5" w:rsidP="00772A54">
            <w:pPr>
              <w:jc w:val="both"/>
              <w:rPr>
                <w:b/>
              </w:rPr>
            </w:pPr>
            <w:r>
              <w:rPr>
                <w:b/>
              </w:rPr>
              <w:t>Rok narození</w:t>
            </w:r>
          </w:p>
        </w:tc>
        <w:tc>
          <w:tcPr>
            <w:tcW w:w="829" w:type="dxa"/>
          </w:tcPr>
          <w:p w:rsidR="00320FD5" w:rsidRPr="002D7032" w:rsidRDefault="00320FD5" w:rsidP="00772A54">
            <w:pPr>
              <w:jc w:val="both"/>
            </w:pPr>
            <w:r w:rsidRPr="00A369C8">
              <w:t>1978</w:t>
            </w:r>
          </w:p>
        </w:tc>
        <w:tc>
          <w:tcPr>
            <w:tcW w:w="1721" w:type="dxa"/>
            <w:shd w:val="clear" w:color="auto" w:fill="F7CAAC"/>
          </w:tcPr>
          <w:p w:rsidR="00320FD5" w:rsidRPr="002D7032" w:rsidRDefault="00320FD5" w:rsidP="00772A54">
            <w:pPr>
              <w:jc w:val="both"/>
              <w:rPr>
                <w:b/>
              </w:rPr>
            </w:pPr>
            <w:r w:rsidRPr="002D7032">
              <w:rPr>
                <w:b/>
              </w:rPr>
              <w:t>typ vztahu k VŠ</w:t>
            </w:r>
          </w:p>
        </w:tc>
        <w:tc>
          <w:tcPr>
            <w:tcW w:w="992" w:type="dxa"/>
            <w:gridSpan w:val="2"/>
          </w:tcPr>
          <w:p w:rsidR="00320FD5" w:rsidRPr="002D7032" w:rsidRDefault="00320FD5" w:rsidP="00772A54">
            <w:pPr>
              <w:jc w:val="both"/>
              <w:rPr>
                <w:color w:val="44546A" w:themeColor="text2"/>
              </w:rPr>
            </w:pPr>
            <w:r w:rsidRPr="002D7032">
              <w:t>pp</w:t>
            </w:r>
          </w:p>
        </w:tc>
        <w:tc>
          <w:tcPr>
            <w:tcW w:w="994" w:type="dxa"/>
            <w:shd w:val="clear" w:color="auto" w:fill="F7CAAC"/>
          </w:tcPr>
          <w:p w:rsidR="00320FD5" w:rsidRPr="002D7032" w:rsidRDefault="00320FD5" w:rsidP="00772A54">
            <w:pPr>
              <w:jc w:val="both"/>
              <w:rPr>
                <w:b/>
              </w:rPr>
            </w:pPr>
            <w:r w:rsidRPr="002D7032">
              <w:rPr>
                <w:b/>
              </w:rPr>
              <w:t>rozsah</w:t>
            </w:r>
          </w:p>
        </w:tc>
        <w:tc>
          <w:tcPr>
            <w:tcW w:w="709" w:type="dxa"/>
          </w:tcPr>
          <w:p w:rsidR="00320FD5" w:rsidRPr="002D7032" w:rsidRDefault="00320FD5" w:rsidP="00772A54">
            <w:pPr>
              <w:jc w:val="both"/>
            </w:pPr>
            <w:r>
              <w:t>20</w:t>
            </w:r>
            <w:r w:rsidRPr="002D7032">
              <w:t>h/t</w:t>
            </w:r>
          </w:p>
        </w:tc>
        <w:tc>
          <w:tcPr>
            <w:tcW w:w="709" w:type="dxa"/>
            <w:gridSpan w:val="2"/>
            <w:shd w:val="clear" w:color="auto" w:fill="F7CAAC"/>
          </w:tcPr>
          <w:p w:rsidR="00320FD5" w:rsidRPr="002D7032" w:rsidRDefault="00320FD5" w:rsidP="00772A54">
            <w:pPr>
              <w:jc w:val="both"/>
              <w:rPr>
                <w:b/>
              </w:rPr>
            </w:pPr>
            <w:r w:rsidRPr="002D7032">
              <w:rPr>
                <w:b/>
              </w:rPr>
              <w:t>do</w:t>
            </w:r>
          </w:p>
          <w:p w:rsidR="00320FD5" w:rsidRPr="002D7032" w:rsidRDefault="00320FD5" w:rsidP="00772A54">
            <w:pPr>
              <w:jc w:val="both"/>
              <w:rPr>
                <w:b/>
              </w:rPr>
            </w:pPr>
            <w:r w:rsidRPr="002D7032">
              <w:rPr>
                <w:b/>
              </w:rPr>
              <w:t>kdy</w:t>
            </w:r>
          </w:p>
        </w:tc>
        <w:tc>
          <w:tcPr>
            <w:tcW w:w="1387" w:type="dxa"/>
            <w:gridSpan w:val="2"/>
          </w:tcPr>
          <w:p w:rsidR="00320FD5" w:rsidRPr="002D7032" w:rsidRDefault="00320FD5" w:rsidP="00772A54">
            <w:pPr>
              <w:jc w:val="both"/>
            </w:pPr>
            <w:r w:rsidRPr="002D7032">
              <w:t>N</w:t>
            </w:r>
          </w:p>
        </w:tc>
      </w:tr>
      <w:tr w:rsidR="00320FD5" w:rsidTr="00772A54">
        <w:tc>
          <w:tcPr>
            <w:tcW w:w="5068" w:type="dxa"/>
            <w:gridSpan w:val="3"/>
            <w:shd w:val="clear" w:color="auto" w:fill="F7CAAC"/>
          </w:tcPr>
          <w:p w:rsidR="00320FD5" w:rsidRPr="002D7032" w:rsidRDefault="00320FD5" w:rsidP="00772A54">
            <w:pPr>
              <w:jc w:val="both"/>
              <w:rPr>
                <w:b/>
              </w:rPr>
            </w:pPr>
            <w:r w:rsidRPr="002D7032">
              <w:rPr>
                <w:b/>
              </w:rPr>
              <w:t>Typ vztahu na součásti VŠ, která uskutečňuje st. program</w:t>
            </w:r>
          </w:p>
        </w:tc>
        <w:tc>
          <w:tcPr>
            <w:tcW w:w="992" w:type="dxa"/>
            <w:gridSpan w:val="2"/>
          </w:tcPr>
          <w:p w:rsidR="00320FD5" w:rsidRPr="002D7032" w:rsidRDefault="00320FD5" w:rsidP="00772A54">
            <w:pPr>
              <w:jc w:val="both"/>
            </w:pPr>
            <w:r w:rsidRPr="002D7032">
              <w:rPr>
                <w:rFonts w:eastAsia="Calibri"/>
              </w:rPr>
              <w:t>pp</w:t>
            </w:r>
          </w:p>
        </w:tc>
        <w:tc>
          <w:tcPr>
            <w:tcW w:w="994" w:type="dxa"/>
            <w:shd w:val="clear" w:color="auto" w:fill="F7CAAC"/>
          </w:tcPr>
          <w:p w:rsidR="00320FD5" w:rsidRPr="002D7032" w:rsidRDefault="00320FD5" w:rsidP="00772A54">
            <w:pPr>
              <w:jc w:val="both"/>
              <w:rPr>
                <w:b/>
              </w:rPr>
            </w:pPr>
            <w:r w:rsidRPr="002D7032">
              <w:rPr>
                <w:b/>
              </w:rPr>
              <w:t>rozsah</w:t>
            </w:r>
          </w:p>
        </w:tc>
        <w:tc>
          <w:tcPr>
            <w:tcW w:w="709" w:type="dxa"/>
          </w:tcPr>
          <w:p w:rsidR="00320FD5" w:rsidRPr="002D7032" w:rsidRDefault="00320FD5" w:rsidP="00772A54">
            <w:pPr>
              <w:jc w:val="both"/>
            </w:pPr>
            <w:r>
              <w:t>20</w:t>
            </w:r>
            <w:r w:rsidRPr="002D7032">
              <w:t>h/t</w:t>
            </w:r>
          </w:p>
        </w:tc>
        <w:tc>
          <w:tcPr>
            <w:tcW w:w="709" w:type="dxa"/>
            <w:gridSpan w:val="2"/>
            <w:shd w:val="clear" w:color="auto" w:fill="F7CAAC"/>
          </w:tcPr>
          <w:p w:rsidR="00320FD5" w:rsidRPr="002D7032" w:rsidRDefault="00320FD5" w:rsidP="00772A54">
            <w:pPr>
              <w:jc w:val="both"/>
              <w:rPr>
                <w:b/>
              </w:rPr>
            </w:pPr>
            <w:r w:rsidRPr="002D7032">
              <w:rPr>
                <w:b/>
              </w:rPr>
              <w:t>do kdy</w:t>
            </w:r>
          </w:p>
        </w:tc>
        <w:tc>
          <w:tcPr>
            <w:tcW w:w="1387" w:type="dxa"/>
            <w:gridSpan w:val="2"/>
          </w:tcPr>
          <w:p w:rsidR="00320FD5" w:rsidRPr="002D7032" w:rsidRDefault="00320FD5" w:rsidP="00772A54">
            <w:pPr>
              <w:jc w:val="both"/>
            </w:pPr>
            <w:r w:rsidRPr="002D7032">
              <w:t>N</w:t>
            </w:r>
          </w:p>
        </w:tc>
      </w:tr>
      <w:tr w:rsidR="00320FD5" w:rsidTr="00772A54">
        <w:tc>
          <w:tcPr>
            <w:tcW w:w="6060" w:type="dxa"/>
            <w:gridSpan w:val="5"/>
            <w:shd w:val="clear" w:color="auto" w:fill="F7CAAC"/>
          </w:tcPr>
          <w:p w:rsidR="00320FD5" w:rsidRPr="00B17BC0" w:rsidRDefault="00320FD5" w:rsidP="00772A54">
            <w:pPr>
              <w:jc w:val="both"/>
              <w:rPr>
                <w:b/>
              </w:rPr>
            </w:pPr>
            <w:r w:rsidRPr="00B17BC0">
              <w:rPr>
                <w:b/>
              </w:rPr>
              <w:t>Další současná působení jako akademický pracovník na jiných VŠ</w:t>
            </w:r>
          </w:p>
          <w:p w:rsidR="00320FD5" w:rsidRPr="00B17BC0" w:rsidRDefault="00320FD5" w:rsidP="00772A54">
            <w:pPr>
              <w:autoSpaceDE w:val="0"/>
              <w:autoSpaceDN w:val="0"/>
              <w:adjustRightInd w:val="0"/>
              <w:rPr>
                <w:rFonts w:eastAsia="Calibri"/>
                <w:color w:val="FF0000"/>
                <w:sz w:val="16"/>
                <w:szCs w:val="16"/>
              </w:rPr>
            </w:pPr>
          </w:p>
        </w:tc>
        <w:tc>
          <w:tcPr>
            <w:tcW w:w="1703" w:type="dxa"/>
            <w:gridSpan w:val="2"/>
            <w:shd w:val="clear" w:color="auto" w:fill="F7CAAC"/>
          </w:tcPr>
          <w:p w:rsidR="00320FD5" w:rsidRDefault="00320FD5" w:rsidP="00772A54">
            <w:pPr>
              <w:jc w:val="both"/>
              <w:rPr>
                <w:b/>
              </w:rPr>
            </w:pPr>
            <w:r>
              <w:rPr>
                <w:b/>
              </w:rPr>
              <w:t>typ prac. vztahu</w:t>
            </w:r>
          </w:p>
        </w:tc>
        <w:tc>
          <w:tcPr>
            <w:tcW w:w="2096" w:type="dxa"/>
            <w:gridSpan w:val="4"/>
            <w:shd w:val="clear" w:color="auto" w:fill="F7CAAC"/>
          </w:tcPr>
          <w:p w:rsidR="00320FD5" w:rsidRDefault="00320FD5" w:rsidP="00772A54">
            <w:pPr>
              <w:jc w:val="both"/>
              <w:rPr>
                <w:b/>
              </w:rPr>
            </w:pPr>
            <w:r>
              <w:rPr>
                <w:b/>
              </w:rPr>
              <w:t>rozsah</w:t>
            </w:r>
          </w:p>
        </w:tc>
      </w:tr>
      <w:tr w:rsidR="00320FD5" w:rsidTr="00772A54">
        <w:tc>
          <w:tcPr>
            <w:tcW w:w="6060" w:type="dxa"/>
            <w:gridSpan w:val="5"/>
          </w:tcPr>
          <w:p w:rsidR="00320FD5" w:rsidRDefault="00320FD5" w:rsidP="00772A54">
            <w:pPr>
              <w:jc w:val="both"/>
            </w:pPr>
            <w:r>
              <w:t>FAMU</w:t>
            </w:r>
          </w:p>
        </w:tc>
        <w:tc>
          <w:tcPr>
            <w:tcW w:w="1703" w:type="dxa"/>
            <w:gridSpan w:val="2"/>
          </w:tcPr>
          <w:p w:rsidR="00320FD5" w:rsidRDefault="00320FD5" w:rsidP="00772A54">
            <w:pPr>
              <w:jc w:val="both"/>
            </w:pPr>
            <w:r>
              <w:t>pp</w:t>
            </w:r>
          </w:p>
        </w:tc>
        <w:tc>
          <w:tcPr>
            <w:tcW w:w="2096" w:type="dxa"/>
            <w:gridSpan w:val="4"/>
          </w:tcPr>
          <w:p w:rsidR="00320FD5" w:rsidRDefault="00320FD5" w:rsidP="00772A54">
            <w:pPr>
              <w:jc w:val="both"/>
            </w:pPr>
            <w:r>
              <w:t>40h/t</w:t>
            </w:r>
          </w:p>
        </w:tc>
      </w:tr>
      <w:tr w:rsidR="00320FD5" w:rsidTr="00772A54">
        <w:tc>
          <w:tcPr>
            <w:tcW w:w="6060" w:type="dxa"/>
            <w:gridSpan w:val="5"/>
          </w:tcPr>
          <w:p w:rsidR="00320FD5" w:rsidRDefault="00320FD5" w:rsidP="00772A54">
            <w:pPr>
              <w:jc w:val="both"/>
            </w:pPr>
          </w:p>
        </w:tc>
        <w:tc>
          <w:tcPr>
            <w:tcW w:w="1703" w:type="dxa"/>
            <w:gridSpan w:val="2"/>
          </w:tcPr>
          <w:p w:rsidR="00320FD5" w:rsidRDefault="00320FD5" w:rsidP="00772A54">
            <w:pPr>
              <w:jc w:val="both"/>
            </w:pPr>
          </w:p>
        </w:tc>
        <w:tc>
          <w:tcPr>
            <w:tcW w:w="2096" w:type="dxa"/>
            <w:gridSpan w:val="4"/>
          </w:tcPr>
          <w:p w:rsidR="00320FD5" w:rsidRDefault="00320FD5" w:rsidP="00772A54">
            <w:pPr>
              <w:jc w:val="both"/>
            </w:pPr>
          </w:p>
        </w:tc>
      </w:tr>
      <w:tr w:rsidR="00320FD5" w:rsidTr="00772A54">
        <w:tc>
          <w:tcPr>
            <w:tcW w:w="6060" w:type="dxa"/>
            <w:gridSpan w:val="5"/>
          </w:tcPr>
          <w:p w:rsidR="00320FD5" w:rsidRDefault="00320FD5" w:rsidP="00772A54">
            <w:pPr>
              <w:jc w:val="both"/>
            </w:pPr>
          </w:p>
        </w:tc>
        <w:tc>
          <w:tcPr>
            <w:tcW w:w="1703" w:type="dxa"/>
            <w:gridSpan w:val="2"/>
          </w:tcPr>
          <w:p w:rsidR="00320FD5" w:rsidRDefault="00320FD5" w:rsidP="00772A54">
            <w:pPr>
              <w:jc w:val="both"/>
            </w:pPr>
          </w:p>
        </w:tc>
        <w:tc>
          <w:tcPr>
            <w:tcW w:w="2096" w:type="dxa"/>
            <w:gridSpan w:val="4"/>
          </w:tcPr>
          <w:p w:rsidR="00320FD5" w:rsidRDefault="00320FD5" w:rsidP="00772A54">
            <w:pPr>
              <w:jc w:val="both"/>
            </w:pPr>
          </w:p>
        </w:tc>
      </w:tr>
      <w:tr w:rsidR="00320FD5" w:rsidTr="00772A54">
        <w:tc>
          <w:tcPr>
            <w:tcW w:w="6060" w:type="dxa"/>
            <w:gridSpan w:val="5"/>
          </w:tcPr>
          <w:p w:rsidR="00320FD5" w:rsidRDefault="00320FD5" w:rsidP="00772A54">
            <w:pPr>
              <w:jc w:val="both"/>
            </w:pPr>
          </w:p>
        </w:tc>
        <w:tc>
          <w:tcPr>
            <w:tcW w:w="1703" w:type="dxa"/>
            <w:gridSpan w:val="2"/>
          </w:tcPr>
          <w:p w:rsidR="00320FD5" w:rsidRDefault="00320FD5" w:rsidP="00772A54">
            <w:pPr>
              <w:jc w:val="both"/>
            </w:pPr>
          </w:p>
        </w:tc>
        <w:tc>
          <w:tcPr>
            <w:tcW w:w="2096" w:type="dxa"/>
            <w:gridSpan w:val="4"/>
          </w:tcPr>
          <w:p w:rsidR="00320FD5" w:rsidRDefault="00320FD5" w:rsidP="00772A54">
            <w:pPr>
              <w:jc w:val="both"/>
            </w:pPr>
          </w:p>
        </w:tc>
      </w:tr>
      <w:tr w:rsidR="00320FD5" w:rsidTr="00772A54">
        <w:tc>
          <w:tcPr>
            <w:tcW w:w="9859" w:type="dxa"/>
            <w:gridSpan w:val="11"/>
            <w:shd w:val="clear" w:color="auto" w:fill="F7CAAC"/>
          </w:tcPr>
          <w:p w:rsidR="00320FD5" w:rsidRDefault="00320FD5" w:rsidP="00772A54">
            <w:r>
              <w:rPr>
                <w:b/>
              </w:rPr>
              <w:t>Předměty příslušného studijního programu a způsob zapojení do jejich výuky, příp. další zapojení do uskutečňování studijního programu</w:t>
            </w:r>
          </w:p>
        </w:tc>
      </w:tr>
      <w:tr w:rsidR="00320FD5" w:rsidTr="00772A54">
        <w:trPr>
          <w:trHeight w:val="1118"/>
        </w:trPr>
        <w:tc>
          <w:tcPr>
            <w:tcW w:w="9859" w:type="dxa"/>
            <w:gridSpan w:val="11"/>
            <w:tcBorders>
              <w:top w:val="nil"/>
            </w:tcBorders>
          </w:tcPr>
          <w:p w:rsidR="00F97239" w:rsidRDefault="00F97239" w:rsidP="00772A54">
            <w:pPr>
              <w:jc w:val="both"/>
            </w:pPr>
          </w:p>
          <w:p w:rsidR="00320FD5" w:rsidRDefault="00320FD5" w:rsidP="00772A54">
            <w:pPr>
              <w:jc w:val="both"/>
            </w:pPr>
            <w:r>
              <w:t>Dějiny modernity</w:t>
            </w:r>
            <w:r w:rsidR="00F97239">
              <w:t xml:space="preserve"> – přednášející, garant</w:t>
            </w:r>
            <w:r>
              <w:t xml:space="preserve"> – PF, KF</w:t>
            </w:r>
          </w:p>
        </w:tc>
      </w:tr>
      <w:tr w:rsidR="00320FD5" w:rsidTr="00772A54">
        <w:tc>
          <w:tcPr>
            <w:tcW w:w="9859" w:type="dxa"/>
            <w:gridSpan w:val="11"/>
            <w:shd w:val="clear" w:color="auto" w:fill="F7CAAC"/>
          </w:tcPr>
          <w:p w:rsidR="00320FD5" w:rsidRDefault="00320FD5" w:rsidP="00772A54">
            <w:pPr>
              <w:jc w:val="both"/>
            </w:pPr>
            <w:r>
              <w:rPr>
                <w:b/>
              </w:rPr>
              <w:t xml:space="preserve">Údaje o vzdělání na VŠ </w:t>
            </w:r>
          </w:p>
        </w:tc>
      </w:tr>
      <w:tr w:rsidR="00320FD5" w:rsidTr="00772A54">
        <w:trPr>
          <w:trHeight w:val="1055"/>
        </w:trPr>
        <w:tc>
          <w:tcPr>
            <w:tcW w:w="9859" w:type="dxa"/>
            <w:gridSpan w:val="11"/>
          </w:tcPr>
          <w:p w:rsidR="00F97239" w:rsidRDefault="00F97239" w:rsidP="00772A54">
            <w:pPr>
              <w:autoSpaceDE w:val="0"/>
              <w:autoSpaceDN w:val="0"/>
              <w:adjustRightInd w:val="0"/>
              <w:rPr>
                <w:rFonts w:eastAsia="Calibri"/>
              </w:rPr>
            </w:pPr>
          </w:p>
          <w:p w:rsidR="00320FD5" w:rsidRPr="0001105C" w:rsidRDefault="00320FD5" w:rsidP="00772A54">
            <w:pPr>
              <w:autoSpaceDE w:val="0"/>
              <w:autoSpaceDN w:val="0"/>
              <w:adjustRightInd w:val="0"/>
              <w:rPr>
                <w:rFonts w:eastAsia="Calibri"/>
              </w:rPr>
            </w:pPr>
            <w:r w:rsidRPr="0001105C">
              <w:rPr>
                <w:rFonts w:eastAsia="Calibri"/>
              </w:rPr>
              <w:t>2014</w:t>
            </w:r>
            <w:r w:rsidRPr="0001105C">
              <w:rPr>
                <w:rFonts w:eastAsia="Calibri"/>
              </w:rPr>
              <w:tab/>
            </w:r>
            <w:r w:rsidRPr="0001105C">
              <w:rPr>
                <w:rFonts w:eastAsia="Calibri"/>
              </w:rPr>
              <w:tab/>
            </w:r>
            <w:r>
              <w:rPr>
                <w:rFonts w:eastAsia="Calibri"/>
              </w:rPr>
              <w:t xml:space="preserve">              </w:t>
            </w:r>
            <w:r w:rsidRPr="0001105C">
              <w:rPr>
                <w:rFonts w:eastAsia="Calibri"/>
              </w:rPr>
              <w:t>Habilitace na FAMU, titul docent (Doc.)</w:t>
            </w:r>
          </w:p>
          <w:p w:rsidR="00320FD5" w:rsidRPr="0001105C" w:rsidRDefault="00320FD5" w:rsidP="00772A54">
            <w:pPr>
              <w:autoSpaceDE w:val="0"/>
              <w:autoSpaceDN w:val="0"/>
              <w:adjustRightInd w:val="0"/>
              <w:rPr>
                <w:rFonts w:eastAsia="Calibri"/>
              </w:rPr>
            </w:pPr>
            <w:r w:rsidRPr="0001105C">
              <w:rPr>
                <w:rFonts w:eastAsia="Calibri"/>
              </w:rPr>
              <w:t xml:space="preserve">2007- 2012 </w:t>
            </w:r>
            <w:r w:rsidRPr="0001105C">
              <w:rPr>
                <w:rFonts w:eastAsia="Calibri"/>
              </w:rPr>
              <w:tab/>
            </w:r>
            <w:r w:rsidRPr="0001105C">
              <w:rPr>
                <w:rFonts w:eastAsia="Calibri"/>
              </w:rPr>
              <w:tab/>
              <w:t>Postgraduální stadium na FAMU; titul Ph. D. v audiovizuálních studiích.</w:t>
            </w:r>
          </w:p>
          <w:p w:rsidR="00320FD5" w:rsidRPr="0001105C" w:rsidRDefault="00320FD5" w:rsidP="00772A54">
            <w:pPr>
              <w:autoSpaceDE w:val="0"/>
              <w:autoSpaceDN w:val="0"/>
              <w:adjustRightInd w:val="0"/>
              <w:rPr>
                <w:rFonts w:eastAsia="Calibri"/>
              </w:rPr>
            </w:pPr>
            <w:r w:rsidRPr="0001105C">
              <w:rPr>
                <w:rFonts w:eastAsia="Calibri"/>
              </w:rPr>
              <w:t>2004–2007</w:t>
            </w:r>
            <w:r w:rsidRPr="0001105C">
              <w:rPr>
                <w:rFonts w:eastAsia="Calibri"/>
              </w:rPr>
              <w:tab/>
            </w:r>
            <w:r w:rsidRPr="0001105C">
              <w:rPr>
                <w:rFonts w:eastAsia="Calibri"/>
              </w:rPr>
              <w:tab/>
              <w:t>Univerzita Karlova obor Filosofie (Mgr.)</w:t>
            </w:r>
          </w:p>
          <w:p w:rsidR="00320FD5" w:rsidRPr="0001105C" w:rsidRDefault="00320FD5" w:rsidP="00772A54">
            <w:pPr>
              <w:autoSpaceDE w:val="0"/>
              <w:autoSpaceDN w:val="0"/>
              <w:adjustRightInd w:val="0"/>
              <w:rPr>
                <w:rFonts w:eastAsia="Calibri"/>
              </w:rPr>
            </w:pPr>
            <w:r w:rsidRPr="0001105C">
              <w:rPr>
                <w:rFonts w:eastAsia="Calibri"/>
              </w:rPr>
              <w:t>2001–2004</w:t>
            </w:r>
            <w:r w:rsidRPr="0001105C">
              <w:rPr>
                <w:rFonts w:eastAsia="Calibri"/>
              </w:rPr>
              <w:tab/>
            </w:r>
            <w:r w:rsidRPr="0001105C">
              <w:rPr>
                <w:rFonts w:eastAsia="Calibri"/>
              </w:rPr>
              <w:tab/>
              <w:t>Univerzita Karlova obor Filosofie (Bc.)</w:t>
            </w:r>
          </w:p>
          <w:p w:rsidR="00320FD5" w:rsidRPr="0001105C" w:rsidRDefault="00320FD5" w:rsidP="00772A54">
            <w:pPr>
              <w:autoSpaceDE w:val="0"/>
              <w:autoSpaceDN w:val="0"/>
              <w:adjustRightInd w:val="0"/>
              <w:rPr>
                <w:rFonts w:eastAsia="Calibri"/>
              </w:rPr>
            </w:pPr>
            <w:r w:rsidRPr="0001105C">
              <w:rPr>
                <w:rFonts w:eastAsia="Calibri"/>
              </w:rPr>
              <w:t>1997–2001</w:t>
            </w:r>
            <w:r w:rsidRPr="0001105C">
              <w:rPr>
                <w:rFonts w:eastAsia="Calibri"/>
              </w:rPr>
              <w:tab/>
            </w:r>
            <w:r w:rsidRPr="0001105C">
              <w:rPr>
                <w:rFonts w:eastAsia="Calibri"/>
              </w:rPr>
              <w:tab/>
              <w:t>Státní konzervatoř v Bratislavě obor Skladba.</w:t>
            </w:r>
          </w:p>
          <w:p w:rsidR="00320FD5" w:rsidRDefault="00320FD5" w:rsidP="00772A54">
            <w:pPr>
              <w:jc w:val="both"/>
              <w:rPr>
                <w:rFonts w:eastAsia="Calibri"/>
              </w:rPr>
            </w:pPr>
            <w:r w:rsidRPr="0001105C">
              <w:rPr>
                <w:rFonts w:eastAsia="Calibri"/>
              </w:rPr>
              <w:t>1992–1997</w:t>
            </w:r>
            <w:r w:rsidRPr="0001105C">
              <w:rPr>
                <w:rFonts w:eastAsia="Calibri"/>
              </w:rPr>
              <w:tab/>
            </w:r>
            <w:r w:rsidRPr="0001105C">
              <w:rPr>
                <w:rFonts w:eastAsia="Calibri"/>
              </w:rPr>
              <w:tab/>
              <w:t>Bilingvální lyceum (Francouzsko-Slovenské)</w:t>
            </w:r>
          </w:p>
          <w:p w:rsidR="00F97239" w:rsidRDefault="00F97239" w:rsidP="00772A54">
            <w:pPr>
              <w:jc w:val="both"/>
              <w:rPr>
                <w:b/>
              </w:rPr>
            </w:pPr>
          </w:p>
        </w:tc>
      </w:tr>
      <w:tr w:rsidR="00320FD5" w:rsidTr="00772A54">
        <w:tc>
          <w:tcPr>
            <w:tcW w:w="9859" w:type="dxa"/>
            <w:gridSpan w:val="11"/>
            <w:shd w:val="clear" w:color="auto" w:fill="F7CAAC"/>
          </w:tcPr>
          <w:p w:rsidR="00320FD5" w:rsidRDefault="00320FD5" w:rsidP="00772A54">
            <w:pPr>
              <w:jc w:val="both"/>
              <w:rPr>
                <w:b/>
              </w:rPr>
            </w:pPr>
            <w:r>
              <w:rPr>
                <w:b/>
              </w:rPr>
              <w:t>Údaje o odborném působení od absolvování VŠ</w:t>
            </w:r>
          </w:p>
        </w:tc>
      </w:tr>
      <w:tr w:rsidR="00320FD5" w:rsidTr="00772A54">
        <w:trPr>
          <w:trHeight w:val="1090"/>
        </w:trPr>
        <w:tc>
          <w:tcPr>
            <w:tcW w:w="9859" w:type="dxa"/>
            <w:gridSpan w:val="11"/>
          </w:tcPr>
          <w:p w:rsidR="00F97239" w:rsidRDefault="00F97239" w:rsidP="00772A54">
            <w:pPr>
              <w:jc w:val="both"/>
              <w:rPr>
                <w:rFonts w:eastAsia="Calibri"/>
              </w:rPr>
            </w:pPr>
          </w:p>
          <w:p w:rsidR="00320FD5" w:rsidRPr="0001105C" w:rsidRDefault="00320FD5" w:rsidP="00772A54">
            <w:pPr>
              <w:jc w:val="both"/>
              <w:rPr>
                <w:rFonts w:eastAsia="Calibri"/>
              </w:rPr>
            </w:pPr>
            <w:r>
              <w:rPr>
                <w:rFonts w:eastAsia="Calibri"/>
              </w:rPr>
              <w:t xml:space="preserve">od 1999 </w:t>
            </w:r>
            <w:r w:rsidRPr="0001105C">
              <w:rPr>
                <w:rFonts w:eastAsia="Calibri"/>
              </w:rPr>
              <w:t>UTB</w:t>
            </w:r>
            <w:r>
              <w:rPr>
                <w:rFonts w:eastAsia="Calibri"/>
              </w:rPr>
              <w:t xml:space="preserve"> – akademický pracovních</w:t>
            </w:r>
          </w:p>
          <w:p w:rsidR="00320FD5" w:rsidRDefault="00320FD5" w:rsidP="00772A54">
            <w:pPr>
              <w:jc w:val="both"/>
              <w:rPr>
                <w:rFonts w:eastAsia="Calibri"/>
              </w:rPr>
            </w:pPr>
            <w:r>
              <w:rPr>
                <w:rFonts w:eastAsia="Calibri"/>
              </w:rPr>
              <w:t xml:space="preserve">od 2012 </w:t>
            </w:r>
            <w:r w:rsidRPr="0001105C">
              <w:rPr>
                <w:rFonts w:eastAsia="Calibri"/>
              </w:rPr>
              <w:t>FAMU</w:t>
            </w:r>
            <w:r>
              <w:rPr>
                <w:rFonts w:eastAsia="Calibri"/>
              </w:rPr>
              <w:t xml:space="preserve"> – akademický pracovník</w:t>
            </w:r>
          </w:p>
          <w:p w:rsidR="00F97239" w:rsidRDefault="00320FD5" w:rsidP="00772A54">
            <w:pPr>
              <w:jc w:val="both"/>
              <w:rPr>
                <w:rFonts w:eastAsia="Calibri"/>
              </w:rPr>
            </w:pPr>
            <w:r>
              <w:rPr>
                <w:rFonts w:eastAsia="Calibri"/>
              </w:rPr>
              <w:t>hudební skladatel – jako osoba samostatně výdělečně činná komponuje pro řadu děl pro divadelní scény</w:t>
            </w:r>
          </w:p>
          <w:p w:rsidR="00F97239" w:rsidRPr="00B17BC0" w:rsidRDefault="00F97239" w:rsidP="00772A54">
            <w:pPr>
              <w:jc w:val="both"/>
              <w:rPr>
                <w:color w:val="FF0000"/>
                <w:sz w:val="16"/>
                <w:szCs w:val="16"/>
              </w:rPr>
            </w:pPr>
          </w:p>
        </w:tc>
      </w:tr>
      <w:tr w:rsidR="00320FD5" w:rsidTr="00772A54">
        <w:trPr>
          <w:trHeight w:val="250"/>
        </w:trPr>
        <w:tc>
          <w:tcPr>
            <w:tcW w:w="9859" w:type="dxa"/>
            <w:gridSpan w:val="11"/>
            <w:shd w:val="clear" w:color="auto" w:fill="F7CAAC"/>
          </w:tcPr>
          <w:p w:rsidR="00320FD5" w:rsidRDefault="00320FD5" w:rsidP="00772A54">
            <w:pPr>
              <w:jc w:val="both"/>
            </w:pPr>
            <w:r>
              <w:rPr>
                <w:b/>
              </w:rPr>
              <w:t>Zkušenosti s vedením kvalifikačních a rigorózních prací</w:t>
            </w:r>
          </w:p>
        </w:tc>
      </w:tr>
      <w:tr w:rsidR="00320FD5" w:rsidTr="00772A54">
        <w:trPr>
          <w:trHeight w:val="1105"/>
        </w:trPr>
        <w:tc>
          <w:tcPr>
            <w:tcW w:w="9859" w:type="dxa"/>
            <w:gridSpan w:val="11"/>
          </w:tcPr>
          <w:p w:rsidR="00320FD5" w:rsidRDefault="00320FD5" w:rsidP="00772A54">
            <w:pPr>
              <w:jc w:val="both"/>
            </w:pPr>
          </w:p>
          <w:p w:rsidR="00320FD5" w:rsidRDefault="006D4684" w:rsidP="00772A54">
            <w:pPr>
              <w:jc w:val="both"/>
            </w:pPr>
            <w:r>
              <w:t xml:space="preserve">Pravidelné </w:t>
            </w:r>
            <w:r w:rsidR="00320FD5">
              <w:t>vede</w:t>
            </w:r>
            <w:r w:rsidR="00F97239">
              <w:t>ní bakalářských i magisterských prací</w:t>
            </w:r>
            <w:r>
              <w:t>.</w:t>
            </w:r>
          </w:p>
        </w:tc>
      </w:tr>
      <w:tr w:rsidR="00320FD5" w:rsidTr="00772A54">
        <w:trPr>
          <w:cantSplit/>
        </w:trPr>
        <w:tc>
          <w:tcPr>
            <w:tcW w:w="3347" w:type="dxa"/>
            <w:gridSpan w:val="2"/>
            <w:tcBorders>
              <w:top w:val="single" w:sz="12" w:space="0" w:color="auto"/>
            </w:tcBorders>
            <w:shd w:val="clear" w:color="auto" w:fill="F7CAAC"/>
          </w:tcPr>
          <w:p w:rsidR="00320FD5" w:rsidRDefault="00320FD5"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320FD5" w:rsidRDefault="00320FD5"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20FD5" w:rsidRDefault="00320FD5"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20FD5" w:rsidRDefault="00320FD5" w:rsidP="00772A54">
            <w:pPr>
              <w:jc w:val="both"/>
              <w:rPr>
                <w:b/>
              </w:rPr>
            </w:pPr>
            <w:r>
              <w:rPr>
                <w:b/>
              </w:rPr>
              <w:t>Ohlasy publikací</w:t>
            </w:r>
          </w:p>
          <w:p w:rsidR="00320FD5" w:rsidRDefault="00320FD5" w:rsidP="00772A54">
            <w:pPr>
              <w:rPr>
                <w:b/>
              </w:rPr>
            </w:pPr>
          </w:p>
        </w:tc>
      </w:tr>
      <w:tr w:rsidR="00320FD5" w:rsidTr="00772A54">
        <w:trPr>
          <w:cantSplit/>
        </w:trPr>
        <w:tc>
          <w:tcPr>
            <w:tcW w:w="3347" w:type="dxa"/>
            <w:gridSpan w:val="2"/>
          </w:tcPr>
          <w:p w:rsidR="000900B2" w:rsidRDefault="000900B2" w:rsidP="00772A54">
            <w:pPr>
              <w:jc w:val="both"/>
              <w:rPr>
                <w:rFonts w:eastAsia="Calibri"/>
              </w:rPr>
            </w:pPr>
          </w:p>
          <w:p w:rsidR="000900B2" w:rsidRDefault="00320FD5" w:rsidP="00772A54">
            <w:pPr>
              <w:jc w:val="both"/>
              <w:rPr>
                <w:rFonts w:eastAsia="Calibri"/>
              </w:rPr>
            </w:pPr>
            <w:r w:rsidRPr="00FF317B">
              <w:rPr>
                <w:rFonts w:eastAsia="Calibri"/>
              </w:rPr>
              <w:t>Obor filmové, televizní a fotografické umění</w:t>
            </w:r>
            <w:r>
              <w:rPr>
                <w:rFonts w:eastAsia="Calibri"/>
              </w:rPr>
              <w:t xml:space="preserve"> a nová média – zvuková tvorba</w:t>
            </w:r>
          </w:p>
          <w:p w:rsidR="00320FD5" w:rsidRPr="00FF317B" w:rsidRDefault="00320FD5" w:rsidP="00772A54">
            <w:pPr>
              <w:jc w:val="both"/>
            </w:pPr>
            <w:r>
              <w:rPr>
                <w:rFonts w:eastAsia="Calibri"/>
              </w:rPr>
              <w:t xml:space="preserve"> </w:t>
            </w:r>
          </w:p>
        </w:tc>
        <w:tc>
          <w:tcPr>
            <w:tcW w:w="2245" w:type="dxa"/>
            <w:gridSpan w:val="2"/>
          </w:tcPr>
          <w:p w:rsidR="000900B2" w:rsidRDefault="000900B2" w:rsidP="00772A54">
            <w:pPr>
              <w:jc w:val="both"/>
              <w:rPr>
                <w:rFonts w:eastAsia="Calibri"/>
              </w:rPr>
            </w:pPr>
          </w:p>
          <w:p w:rsidR="00320FD5" w:rsidRPr="00FF317B" w:rsidRDefault="00320FD5" w:rsidP="00772A54">
            <w:pPr>
              <w:jc w:val="both"/>
            </w:pPr>
            <w:r w:rsidRPr="00FF317B">
              <w:rPr>
                <w:rFonts w:eastAsia="Calibri"/>
              </w:rPr>
              <w:t>2014</w:t>
            </w:r>
          </w:p>
        </w:tc>
        <w:tc>
          <w:tcPr>
            <w:tcW w:w="2248" w:type="dxa"/>
            <w:gridSpan w:val="4"/>
            <w:tcBorders>
              <w:right w:val="single" w:sz="12" w:space="0" w:color="auto"/>
            </w:tcBorders>
          </w:tcPr>
          <w:p w:rsidR="000900B2" w:rsidRDefault="000900B2" w:rsidP="00772A54">
            <w:pPr>
              <w:jc w:val="both"/>
            </w:pPr>
          </w:p>
          <w:p w:rsidR="00320FD5" w:rsidRPr="00FF317B" w:rsidRDefault="00320FD5" w:rsidP="00772A54">
            <w:pPr>
              <w:jc w:val="both"/>
              <w:rPr>
                <w:color w:val="FF0000"/>
              </w:rPr>
            </w:pPr>
            <w:r w:rsidRPr="00FF317B">
              <w:t>FAMU</w:t>
            </w:r>
          </w:p>
        </w:tc>
        <w:tc>
          <w:tcPr>
            <w:tcW w:w="632" w:type="dxa"/>
            <w:tcBorders>
              <w:left w:val="single" w:sz="12" w:space="0" w:color="auto"/>
            </w:tcBorders>
            <w:shd w:val="clear" w:color="auto" w:fill="F7CAAC"/>
          </w:tcPr>
          <w:p w:rsidR="00320FD5" w:rsidRDefault="00320FD5" w:rsidP="00772A54">
            <w:pPr>
              <w:jc w:val="both"/>
            </w:pPr>
            <w:r>
              <w:rPr>
                <w:b/>
              </w:rPr>
              <w:t>WOS</w:t>
            </w:r>
          </w:p>
        </w:tc>
        <w:tc>
          <w:tcPr>
            <w:tcW w:w="693" w:type="dxa"/>
            <w:shd w:val="clear" w:color="auto" w:fill="F7CAAC"/>
          </w:tcPr>
          <w:p w:rsidR="00320FD5" w:rsidRDefault="00320FD5" w:rsidP="00772A54">
            <w:pPr>
              <w:jc w:val="both"/>
              <w:rPr>
                <w:sz w:val="18"/>
              </w:rPr>
            </w:pPr>
            <w:r>
              <w:rPr>
                <w:b/>
                <w:sz w:val="18"/>
              </w:rPr>
              <w:t>Scopus</w:t>
            </w:r>
          </w:p>
        </w:tc>
        <w:tc>
          <w:tcPr>
            <w:tcW w:w="694" w:type="dxa"/>
            <w:shd w:val="clear" w:color="auto" w:fill="F7CAAC"/>
          </w:tcPr>
          <w:p w:rsidR="00320FD5" w:rsidRDefault="00320FD5" w:rsidP="00772A54">
            <w:pPr>
              <w:jc w:val="both"/>
            </w:pPr>
            <w:r>
              <w:rPr>
                <w:b/>
                <w:sz w:val="18"/>
              </w:rPr>
              <w:t>ostatní</w:t>
            </w:r>
          </w:p>
        </w:tc>
      </w:tr>
      <w:tr w:rsidR="00320FD5" w:rsidTr="00772A54">
        <w:trPr>
          <w:cantSplit/>
          <w:trHeight w:val="70"/>
        </w:trPr>
        <w:tc>
          <w:tcPr>
            <w:tcW w:w="3347" w:type="dxa"/>
            <w:gridSpan w:val="2"/>
            <w:shd w:val="clear" w:color="auto" w:fill="F7CAAC"/>
          </w:tcPr>
          <w:p w:rsidR="00320FD5" w:rsidRDefault="00320FD5" w:rsidP="00772A54">
            <w:pPr>
              <w:jc w:val="both"/>
            </w:pPr>
            <w:r>
              <w:rPr>
                <w:b/>
              </w:rPr>
              <w:t>Obor jmenovacího řízení</w:t>
            </w:r>
          </w:p>
        </w:tc>
        <w:tc>
          <w:tcPr>
            <w:tcW w:w="2245" w:type="dxa"/>
            <w:gridSpan w:val="2"/>
            <w:shd w:val="clear" w:color="auto" w:fill="F7CAAC"/>
          </w:tcPr>
          <w:p w:rsidR="00320FD5" w:rsidRDefault="00320FD5" w:rsidP="00772A54">
            <w:pPr>
              <w:jc w:val="both"/>
            </w:pPr>
            <w:r>
              <w:rPr>
                <w:b/>
              </w:rPr>
              <w:t>Rok udělení hodnosti</w:t>
            </w:r>
          </w:p>
        </w:tc>
        <w:tc>
          <w:tcPr>
            <w:tcW w:w="2248" w:type="dxa"/>
            <w:gridSpan w:val="4"/>
            <w:tcBorders>
              <w:right w:val="single" w:sz="12" w:space="0" w:color="auto"/>
            </w:tcBorders>
            <w:shd w:val="clear" w:color="auto" w:fill="F7CAAC"/>
          </w:tcPr>
          <w:p w:rsidR="00320FD5" w:rsidRDefault="00320FD5" w:rsidP="00772A54">
            <w:pPr>
              <w:jc w:val="both"/>
            </w:pPr>
            <w:r>
              <w:rPr>
                <w:b/>
              </w:rPr>
              <w:t>Řízení konáno na VŠ</w:t>
            </w:r>
          </w:p>
        </w:tc>
        <w:tc>
          <w:tcPr>
            <w:tcW w:w="632" w:type="dxa"/>
            <w:vMerge w:val="restart"/>
            <w:tcBorders>
              <w:left w:val="single" w:sz="12" w:space="0" w:color="auto"/>
            </w:tcBorders>
          </w:tcPr>
          <w:p w:rsidR="00320FD5" w:rsidRDefault="00320FD5" w:rsidP="00772A54">
            <w:pPr>
              <w:jc w:val="both"/>
              <w:rPr>
                <w:b/>
              </w:rPr>
            </w:pPr>
          </w:p>
        </w:tc>
        <w:tc>
          <w:tcPr>
            <w:tcW w:w="693" w:type="dxa"/>
            <w:vMerge w:val="restart"/>
          </w:tcPr>
          <w:p w:rsidR="00320FD5" w:rsidRDefault="00320FD5" w:rsidP="00772A54">
            <w:pPr>
              <w:jc w:val="both"/>
              <w:rPr>
                <w:b/>
              </w:rPr>
            </w:pPr>
          </w:p>
        </w:tc>
        <w:tc>
          <w:tcPr>
            <w:tcW w:w="694" w:type="dxa"/>
            <w:vMerge w:val="restart"/>
          </w:tcPr>
          <w:p w:rsidR="00320FD5" w:rsidRDefault="00320FD5" w:rsidP="00772A54">
            <w:pPr>
              <w:jc w:val="both"/>
              <w:rPr>
                <w:b/>
              </w:rPr>
            </w:pPr>
          </w:p>
        </w:tc>
      </w:tr>
      <w:tr w:rsidR="00320FD5" w:rsidTr="00772A54">
        <w:trPr>
          <w:trHeight w:val="205"/>
        </w:trPr>
        <w:tc>
          <w:tcPr>
            <w:tcW w:w="3347" w:type="dxa"/>
            <w:gridSpan w:val="2"/>
          </w:tcPr>
          <w:p w:rsidR="00320FD5" w:rsidRDefault="00320FD5" w:rsidP="00772A54">
            <w:pPr>
              <w:jc w:val="both"/>
            </w:pPr>
          </w:p>
        </w:tc>
        <w:tc>
          <w:tcPr>
            <w:tcW w:w="2245" w:type="dxa"/>
            <w:gridSpan w:val="2"/>
          </w:tcPr>
          <w:p w:rsidR="00320FD5" w:rsidRDefault="00320FD5" w:rsidP="00772A54">
            <w:pPr>
              <w:jc w:val="both"/>
            </w:pPr>
          </w:p>
        </w:tc>
        <w:tc>
          <w:tcPr>
            <w:tcW w:w="2248" w:type="dxa"/>
            <w:gridSpan w:val="4"/>
            <w:tcBorders>
              <w:right w:val="single" w:sz="12" w:space="0" w:color="auto"/>
            </w:tcBorders>
          </w:tcPr>
          <w:p w:rsidR="00320FD5" w:rsidRDefault="00320FD5" w:rsidP="00772A54">
            <w:pPr>
              <w:jc w:val="both"/>
            </w:pPr>
          </w:p>
        </w:tc>
        <w:tc>
          <w:tcPr>
            <w:tcW w:w="632" w:type="dxa"/>
            <w:vMerge/>
            <w:tcBorders>
              <w:left w:val="single" w:sz="12" w:space="0" w:color="auto"/>
            </w:tcBorders>
            <w:vAlign w:val="center"/>
          </w:tcPr>
          <w:p w:rsidR="00320FD5" w:rsidRDefault="00320FD5" w:rsidP="00772A54">
            <w:pPr>
              <w:rPr>
                <w:b/>
              </w:rPr>
            </w:pPr>
          </w:p>
        </w:tc>
        <w:tc>
          <w:tcPr>
            <w:tcW w:w="693" w:type="dxa"/>
            <w:vMerge/>
            <w:vAlign w:val="center"/>
          </w:tcPr>
          <w:p w:rsidR="00320FD5" w:rsidRDefault="00320FD5" w:rsidP="00772A54">
            <w:pPr>
              <w:rPr>
                <w:b/>
              </w:rPr>
            </w:pPr>
          </w:p>
        </w:tc>
        <w:tc>
          <w:tcPr>
            <w:tcW w:w="694" w:type="dxa"/>
            <w:vMerge/>
            <w:vAlign w:val="center"/>
          </w:tcPr>
          <w:p w:rsidR="00320FD5" w:rsidRDefault="00320FD5"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320FD5" w:rsidTr="00772A54">
        <w:tc>
          <w:tcPr>
            <w:tcW w:w="9859" w:type="dxa"/>
            <w:gridSpan w:val="4"/>
            <w:shd w:val="clear" w:color="auto" w:fill="F7CAAC"/>
          </w:tcPr>
          <w:p w:rsidR="00320FD5" w:rsidRDefault="00320FD5"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320FD5" w:rsidTr="00772A54">
        <w:trPr>
          <w:trHeight w:val="2347"/>
        </w:trPr>
        <w:tc>
          <w:tcPr>
            <w:tcW w:w="9859" w:type="dxa"/>
            <w:gridSpan w:val="4"/>
          </w:tcPr>
          <w:p w:rsidR="000900B2" w:rsidRDefault="000900B2" w:rsidP="00772A54">
            <w:pPr>
              <w:jc w:val="both"/>
              <w:rPr>
                <w:rFonts w:eastAsia="Calibri"/>
              </w:rPr>
            </w:pPr>
          </w:p>
          <w:p w:rsidR="00320FD5" w:rsidRPr="006D3FDC" w:rsidRDefault="00320FD5" w:rsidP="00772A54">
            <w:pPr>
              <w:jc w:val="both"/>
              <w:rPr>
                <w:rFonts w:eastAsia="Calibri"/>
              </w:rPr>
            </w:pPr>
            <w:r w:rsidRPr="006D3FDC">
              <w:rPr>
                <w:rFonts w:eastAsia="Calibri"/>
              </w:rPr>
              <w:t>Scénická hudba</w:t>
            </w:r>
            <w:r>
              <w:rPr>
                <w:rFonts w:eastAsia="Calibri"/>
              </w:rPr>
              <w:t xml:space="preserve"> (výběr)</w:t>
            </w:r>
            <w:r w:rsidRPr="006D3FDC">
              <w:rPr>
                <w:rFonts w:eastAsia="Calibri"/>
              </w:rPr>
              <w:t>:</w:t>
            </w:r>
          </w:p>
          <w:p w:rsidR="00320FD5" w:rsidRPr="006D3FDC" w:rsidRDefault="00320FD5" w:rsidP="00772A54">
            <w:pPr>
              <w:jc w:val="both"/>
              <w:rPr>
                <w:rFonts w:eastAsia="Calibri"/>
              </w:rPr>
            </w:pPr>
            <w:r w:rsidRPr="006D3FDC">
              <w:rPr>
                <w:rFonts w:eastAsia="Calibri"/>
              </w:rPr>
              <w:t>Faust (režie: Jan Frič, Národní divadlo Praha, 15.3. 2018)</w:t>
            </w:r>
          </w:p>
          <w:p w:rsidR="00320FD5" w:rsidRPr="005B3497" w:rsidRDefault="00320FD5" w:rsidP="00772A54">
            <w:pPr>
              <w:jc w:val="both"/>
            </w:pPr>
            <w:r>
              <w:t>Hlad (režie</w:t>
            </w:r>
            <w:r w:rsidRPr="005B3497">
              <w:t xml:space="preserve">: Jan Frič, Masopust, 28.9.2017) </w:t>
            </w:r>
          </w:p>
          <w:p w:rsidR="00320FD5" w:rsidRPr="005B3497" w:rsidRDefault="00320FD5" w:rsidP="00772A54">
            <w:pPr>
              <w:jc w:val="both"/>
            </w:pPr>
            <w:r>
              <w:t>Mlynářova opička (režie</w:t>
            </w:r>
            <w:r w:rsidRPr="005B3497">
              <w:t xml:space="preserve">: Štěpán Pácl, Národní divadlo v Praze, 25.5.2017) </w:t>
            </w:r>
          </w:p>
          <w:p w:rsidR="00320FD5" w:rsidRPr="005B3497" w:rsidRDefault="00320FD5" w:rsidP="00772A54">
            <w:pPr>
              <w:jc w:val="both"/>
            </w:pPr>
            <w:r w:rsidRPr="005B3497">
              <w:t xml:space="preserve">Pohlavní život siamských dvojčat (réžia: Natálie Deáková, Meetfactory, 9.4.2017) </w:t>
            </w:r>
          </w:p>
          <w:p w:rsidR="00320FD5" w:rsidRPr="005B3497" w:rsidRDefault="00320FD5" w:rsidP="00772A54">
            <w:pPr>
              <w:tabs>
                <w:tab w:val="left" w:pos="6027"/>
              </w:tabs>
              <w:jc w:val="both"/>
            </w:pPr>
            <w:r>
              <w:t>Macbeth (režie</w:t>
            </w:r>
            <w:r w:rsidRPr="005B3497">
              <w:t xml:space="preserve">: David Jařab, Divadlo na zábradlí, 7.4.2017) </w:t>
            </w:r>
            <w:r w:rsidRPr="005B3497">
              <w:tab/>
            </w:r>
          </w:p>
          <w:p w:rsidR="00320FD5" w:rsidRPr="00A81340" w:rsidRDefault="00320FD5" w:rsidP="00772A54">
            <w:pPr>
              <w:jc w:val="both"/>
            </w:pPr>
            <w:r w:rsidRPr="00A81340">
              <w:t>Dotkni se vesmíru a pokračuj (režie: Jan Frič, Národní divadlo v Praze, 3.11.2016)</w:t>
            </w:r>
          </w:p>
          <w:p w:rsidR="00320FD5" w:rsidRDefault="00320FD5" w:rsidP="00772A54">
            <w:pPr>
              <w:jc w:val="both"/>
            </w:pPr>
            <w:r w:rsidRPr="00A81340">
              <w:t>Nic ze mě (režie: Viktorie Čermáková, Masopust, 18.12.2016)</w:t>
            </w:r>
          </w:p>
          <w:p w:rsidR="00320FD5" w:rsidRDefault="00320FD5" w:rsidP="00772A54">
            <w:pPr>
              <w:jc w:val="both"/>
            </w:pPr>
            <w:r w:rsidRPr="00A81340">
              <w:t>Jako břitva (režie: Štěpán Pácl, Národní divadlo v Praze, 31.3.2016</w:t>
            </w:r>
          </w:p>
          <w:p w:rsidR="00320FD5" w:rsidRPr="00A81340" w:rsidRDefault="00320FD5" w:rsidP="00772A54">
            <w:pPr>
              <w:jc w:val="both"/>
            </w:pPr>
            <w:r w:rsidRPr="00A81340">
              <w:t>Modrý pták (režie: Štěpán Pácl, Národní divadlo v Praze, 19.11.2015)</w:t>
            </w:r>
          </w:p>
          <w:p w:rsidR="00320FD5" w:rsidRPr="00A81340" w:rsidRDefault="00320FD5" w:rsidP="00772A54">
            <w:pPr>
              <w:jc w:val="both"/>
            </w:pPr>
            <w:r w:rsidRPr="00A81340">
              <w:t>Caligula (režie: Natálie Deáková, Divadlo J. K. Tyla, 28.3. 2015)</w:t>
            </w:r>
          </w:p>
          <w:p w:rsidR="00320FD5" w:rsidRPr="00A81340" w:rsidRDefault="00320FD5" w:rsidP="00772A54">
            <w:pPr>
              <w:jc w:val="both"/>
            </w:pPr>
            <w:r w:rsidRPr="00A81340">
              <w:t>Za vodou (režie: Štepán Pácl Národní divadlo Moravskoslezské 27.3.2014)</w:t>
            </w:r>
          </w:p>
          <w:p w:rsidR="00320FD5" w:rsidRDefault="00320FD5" w:rsidP="00772A54">
            <w:pPr>
              <w:jc w:val="both"/>
            </w:pPr>
            <w:r w:rsidRPr="00A81340">
              <w:t>Orlando (režie: Anna Petrželková, Masopust, 15.6.2014)</w:t>
            </w:r>
          </w:p>
          <w:p w:rsidR="00320FD5" w:rsidRPr="00A81340" w:rsidRDefault="00320FD5" w:rsidP="00772A54">
            <w:pPr>
              <w:jc w:val="both"/>
            </w:pPr>
            <w:r w:rsidRPr="00667DCB">
              <w:t>Andělé mezi námi (režie: Jan Frič, Masopust, 18.12. 2013)</w:t>
            </w:r>
          </w:p>
          <w:p w:rsidR="00320FD5" w:rsidRDefault="00320FD5" w:rsidP="00772A54">
            <w:pPr>
              <w:jc w:val="both"/>
            </w:pPr>
            <w:r w:rsidRPr="00667DCB">
              <w:t>Z prachu hvězd (režie: Štěpán Pácl, Národní divadlo Praha, 21.3.2013)</w:t>
            </w:r>
          </w:p>
          <w:p w:rsidR="00320FD5" w:rsidRDefault="00320FD5" w:rsidP="00BB07CD">
            <w:pPr>
              <w:jc w:val="both"/>
              <w:rPr>
                <w:b/>
              </w:rPr>
            </w:pPr>
          </w:p>
        </w:tc>
      </w:tr>
      <w:tr w:rsidR="00320FD5" w:rsidTr="00772A54">
        <w:trPr>
          <w:trHeight w:val="218"/>
        </w:trPr>
        <w:tc>
          <w:tcPr>
            <w:tcW w:w="9859" w:type="dxa"/>
            <w:gridSpan w:val="4"/>
            <w:shd w:val="clear" w:color="auto" w:fill="F7CAAC"/>
          </w:tcPr>
          <w:p w:rsidR="00320FD5" w:rsidRDefault="00320FD5" w:rsidP="00772A54">
            <w:pPr>
              <w:rPr>
                <w:b/>
              </w:rPr>
            </w:pPr>
            <w:r>
              <w:rPr>
                <w:b/>
              </w:rPr>
              <w:t>Působení v zahraničí</w:t>
            </w:r>
          </w:p>
        </w:tc>
      </w:tr>
      <w:tr w:rsidR="00320FD5" w:rsidTr="00772A54">
        <w:trPr>
          <w:trHeight w:val="328"/>
        </w:trPr>
        <w:tc>
          <w:tcPr>
            <w:tcW w:w="9859" w:type="dxa"/>
            <w:gridSpan w:val="4"/>
          </w:tcPr>
          <w:p w:rsidR="000900B2" w:rsidRDefault="000900B2" w:rsidP="00772A54">
            <w:pPr>
              <w:rPr>
                <w:rFonts w:eastAsia="Calibri"/>
              </w:rPr>
            </w:pPr>
          </w:p>
          <w:p w:rsidR="00320FD5" w:rsidRPr="006D3FDC" w:rsidRDefault="00320FD5" w:rsidP="00772A54">
            <w:pPr>
              <w:rPr>
                <w:rFonts w:eastAsia="Calibri"/>
              </w:rPr>
            </w:pPr>
            <w:r w:rsidRPr="006D3FDC">
              <w:rPr>
                <w:rFonts w:eastAsia="Calibri"/>
              </w:rPr>
              <w:t>Scénická hudba:</w:t>
            </w:r>
          </w:p>
          <w:p w:rsidR="00320FD5" w:rsidRDefault="00320FD5" w:rsidP="00772A54">
            <w:pPr>
              <w:jc w:val="both"/>
            </w:pPr>
            <w:r>
              <w:t>Glasmenajeriet (režie</w:t>
            </w:r>
            <w:r w:rsidRPr="005B3497">
              <w:t xml:space="preserve">: Victoria Meirik, Rogaland Teater, </w:t>
            </w:r>
            <w:r>
              <w:t xml:space="preserve">Stavanger, Norsko, </w:t>
            </w:r>
            <w:r w:rsidRPr="005B3497">
              <w:t>31.4.2017)</w:t>
            </w:r>
          </w:p>
          <w:p w:rsidR="00320FD5" w:rsidRDefault="00320FD5" w:rsidP="00772A54">
            <w:pPr>
              <w:jc w:val="both"/>
            </w:pPr>
            <w:r w:rsidRPr="00A81340">
              <w:t>Strach (režie: David Jařab, Slovenské národné divadlo, 4.6.2016)</w:t>
            </w:r>
          </w:p>
          <w:p w:rsidR="00320FD5" w:rsidRPr="00A81340" w:rsidRDefault="00320FD5" w:rsidP="00772A54">
            <w:pPr>
              <w:jc w:val="both"/>
            </w:pPr>
            <w:r w:rsidRPr="00A81340">
              <w:t>Om igjen (režie: Victoria Meirik, Moss, Norsko, 22.9.2016)</w:t>
            </w:r>
          </w:p>
          <w:p w:rsidR="00320FD5" w:rsidRPr="00667DCB" w:rsidRDefault="00320FD5" w:rsidP="00772A54">
            <w:pPr>
              <w:jc w:val="both"/>
            </w:pPr>
            <w:r w:rsidRPr="005B3497">
              <w:t xml:space="preserve"> </w:t>
            </w:r>
          </w:p>
        </w:tc>
      </w:tr>
      <w:tr w:rsidR="00320FD5" w:rsidTr="00772A54">
        <w:trPr>
          <w:cantSplit/>
          <w:trHeight w:val="470"/>
        </w:trPr>
        <w:tc>
          <w:tcPr>
            <w:tcW w:w="2518" w:type="dxa"/>
            <w:shd w:val="clear" w:color="auto" w:fill="F7CAAC"/>
          </w:tcPr>
          <w:p w:rsidR="00320FD5" w:rsidRDefault="00320FD5" w:rsidP="00772A54">
            <w:pPr>
              <w:jc w:val="both"/>
              <w:rPr>
                <w:b/>
              </w:rPr>
            </w:pPr>
            <w:r>
              <w:rPr>
                <w:b/>
              </w:rPr>
              <w:t xml:space="preserve">Podpis </w:t>
            </w:r>
          </w:p>
        </w:tc>
        <w:tc>
          <w:tcPr>
            <w:tcW w:w="4536" w:type="dxa"/>
          </w:tcPr>
          <w:p w:rsidR="00320FD5" w:rsidRDefault="00320FD5" w:rsidP="00772A54">
            <w:pPr>
              <w:jc w:val="both"/>
            </w:pPr>
            <w:r>
              <w:t>v.</w:t>
            </w:r>
            <w:r w:rsidR="00187508">
              <w:t xml:space="preserve"> </w:t>
            </w:r>
            <w:r>
              <w:t>r.</w:t>
            </w:r>
          </w:p>
        </w:tc>
        <w:tc>
          <w:tcPr>
            <w:tcW w:w="786" w:type="dxa"/>
            <w:shd w:val="clear" w:color="auto" w:fill="F7CAAC"/>
          </w:tcPr>
          <w:p w:rsidR="00320FD5" w:rsidRDefault="00320FD5" w:rsidP="00772A54">
            <w:pPr>
              <w:jc w:val="both"/>
            </w:pPr>
            <w:r>
              <w:rPr>
                <w:b/>
              </w:rPr>
              <w:t>datum</w:t>
            </w:r>
          </w:p>
        </w:tc>
        <w:tc>
          <w:tcPr>
            <w:tcW w:w="2019" w:type="dxa"/>
          </w:tcPr>
          <w:p w:rsidR="00320FD5" w:rsidRDefault="000900B2" w:rsidP="00772A54">
            <w:pPr>
              <w:jc w:val="both"/>
            </w:pPr>
            <w:r>
              <w:t>20</w:t>
            </w:r>
            <w:r w:rsidR="00320FD5">
              <w:t>. 5. 2018</w:t>
            </w:r>
          </w:p>
        </w:tc>
      </w:tr>
    </w:tbl>
    <w:p w:rsidR="00320FD5" w:rsidRDefault="00320FD5"/>
    <w:p w:rsidR="00320FD5" w:rsidRDefault="00320FD5"/>
    <w:p w:rsidR="00320FD5" w:rsidRDefault="00320FD5"/>
    <w:p w:rsidR="00320FD5" w:rsidRDefault="00320FD5"/>
    <w:p w:rsidR="00320FD5" w:rsidRDefault="00320FD5"/>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BB07CD" w:rsidRDefault="00BB07CD"/>
    <w:p w:rsidR="00BB07CD" w:rsidRDefault="00BB07CD"/>
    <w:p w:rsidR="000204C4" w:rsidRDefault="000204C4"/>
    <w:p w:rsidR="000204C4" w:rsidRDefault="000204C4"/>
    <w:p w:rsidR="000204C4" w:rsidRDefault="000204C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204C4" w:rsidTr="00772A54">
        <w:tc>
          <w:tcPr>
            <w:tcW w:w="9859" w:type="dxa"/>
            <w:gridSpan w:val="11"/>
            <w:tcBorders>
              <w:bottom w:val="double" w:sz="4" w:space="0" w:color="auto"/>
            </w:tcBorders>
            <w:shd w:val="clear" w:color="auto" w:fill="BDD6EE"/>
          </w:tcPr>
          <w:p w:rsidR="000204C4" w:rsidRDefault="000204C4" w:rsidP="00772A54">
            <w:pPr>
              <w:jc w:val="both"/>
              <w:rPr>
                <w:b/>
                <w:sz w:val="28"/>
              </w:rPr>
            </w:pPr>
            <w:r>
              <w:rPr>
                <w:b/>
                <w:sz w:val="28"/>
              </w:rPr>
              <w:lastRenderedPageBreak/>
              <w:t>C-I – Personální zabezpečení</w:t>
            </w:r>
          </w:p>
        </w:tc>
      </w:tr>
      <w:tr w:rsidR="000204C4" w:rsidTr="00772A54">
        <w:tc>
          <w:tcPr>
            <w:tcW w:w="2518" w:type="dxa"/>
            <w:tcBorders>
              <w:top w:val="double" w:sz="4" w:space="0" w:color="auto"/>
            </w:tcBorders>
            <w:shd w:val="clear" w:color="auto" w:fill="F7CAAC"/>
          </w:tcPr>
          <w:p w:rsidR="000204C4" w:rsidRDefault="000204C4" w:rsidP="00772A54">
            <w:pPr>
              <w:jc w:val="both"/>
              <w:rPr>
                <w:b/>
              </w:rPr>
            </w:pPr>
            <w:r>
              <w:rPr>
                <w:b/>
              </w:rPr>
              <w:t>Vysoká škola</w:t>
            </w:r>
          </w:p>
        </w:tc>
        <w:tc>
          <w:tcPr>
            <w:tcW w:w="7341" w:type="dxa"/>
            <w:gridSpan w:val="10"/>
          </w:tcPr>
          <w:p w:rsidR="000204C4" w:rsidRDefault="000204C4" w:rsidP="00772A54">
            <w:pPr>
              <w:jc w:val="both"/>
            </w:pPr>
            <w:r>
              <w:t>Univerzita Tomáše Bati ve Zlíně</w:t>
            </w:r>
          </w:p>
        </w:tc>
      </w:tr>
      <w:tr w:rsidR="000204C4" w:rsidTr="00772A54">
        <w:tc>
          <w:tcPr>
            <w:tcW w:w="2518" w:type="dxa"/>
            <w:shd w:val="clear" w:color="auto" w:fill="F7CAAC"/>
          </w:tcPr>
          <w:p w:rsidR="000204C4" w:rsidRDefault="000204C4" w:rsidP="00772A54">
            <w:pPr>
              <w:jc w:val="both"/>
              <w:rPr>
                <w:b/>
              </w:rPr>
            </w:pPr>
            <w:r>
              <w:rPr>
                <w:b/>
              </w:rPr>
              <w:t>Součást vysoké školy</w:t>
            </w:r>
          </w:p>
        </w:tc>
        <w:tc>
          <w:tcPr>
            <w:tcW w:w="7341" w:type="dxa"/>
            <w:gridSpan w:val="10"/>
          </w:tcPr>
          <w:p w:rsidR="000204C4" w:rsidRDefault="000204C4" w:rsidP="00772A54">
            <w:pPr>
              <w:jc w:val="both"/>
            </w:pPr>
            <w:r>
              <w:t>Fakulta multimediálních komunikací</w:t>
            </w:r>
          </w:p>
        </w:tc>
      </w:tr>
      <w:tr w:rsidR="000204C4" w:rsidTr="00772A54">
        <w:tc>
          <w:tcPr>
            <w:tcW w:w="2518" w:type="dxa"/>
            <w:shd w:val="clear" w:color="auto" w:fill="F7CAAC"/>
          </w:tcPr>
          <w:p w:rsidR="000204C4" w:rsidRDefault="000204C4" w:rsidP="00772A54">
            <w:pPr>
              <w:jc w:val="both"/>
              <w:rPr>
                <w:b/>
              </w:rPr>
            </w:pPr>
            <w:r>
              <w:rPr>
                <w:b/>
              </w:rPr>
              <w:t>Název studijního programu</w:t>
            </w:r>
          </w:p>
        </w:tc>
        <w:tc>
          <w:tcPr>
            <w:tcW w:w="7341" w:type="dxa"/>
            <w:gridSpan w:val="10"/>
          </w:tcPr>
          <w:p w:rsidR="000204C4" w:rsidRDefault="000204C4" w:rsidP="0080445E">
            <w:pPr>
              <w:jc w:val="both"/>
            </w:pPr>
            <w:r>
              <w:t>Arts Management</w:t>
            </w:r>
          </w:p>
        </w:tc>
      </w:tr>
      <w:tr w:rsidR="000204C4" w:rsidTr="00772A54">
        <w:tc>
          <w:tcPr>
            <w:tcW w:w="2518" w:type="dxa"/>
            <w:shd w:val="clear" w:color="auto" w:fill="F7CAAC"/>
          </w:tcPr>
          <w:p w:rsidR="000204C4" w:rsidRDefault="000204C4" w:rsidP="00772A54">
            <w:pPr>
              <w:jc w:val="both"/>
              <w:rPr>
                <w:b/>
              </w:rPr>
            </w:pPr>
            <w:r>
              <w:rPr>
                <w:b/>
              </w:rPr>
              <w:t>Jméno a příjmení</w:t>
            </w:r>
          </w:p>
        </w:tc>
        <w:tc>
          <w:tcPr>
            <w:tcW w:w="4536" w:type="dxa"/>
            <w:gridSpan w:val="5"/>
          </w:tcPr>
          <w:p w:rsidR="000204C4" w:rsidRDefault="000204C4" w:rsidP="00772A54">
            <w:pPr>
              <w:jc w:val="both"/>
            </w:pPr>
            <w:r>
              <w:t>Veronika Lukášová</w:t>
            </w:r>
          </w:p>
        </w:tc>
        <w:tc>
          <w:tcPr>
            <w:tcW w:w="709" w:type="dxa"/>
            <w:shd w:val="clear" w:color="auto" w:fill="F7CAAC"/>
          </w:tcPr>
          <w:p w:rsidR="000204C4" w:rsidRDefault="000204C4" w:rsidP="00772A54">
            <w:pPr>
              <w:jc w:val="both"/>
              <w:rPr>
                <w:b/>
              </w:rPr>
            </w:pPr>
            <w:r>
              <w:rPr>
                <w:b/>
              </w:rPr>
              <w:t>Tituly</w:t>
            </w:r>
          </w:p>
        </w:tc>
        <w:tc>
          <w:tcPr>
            <w:tcW w:w="2096" w:type="dxa"/>
            <w:gridSpan w:val="4"/>
          </w:tcPr>
          <w:p w:rsidR="000204C4" w:rsidRDefault="000204C4" w:rsidP="00772A54">
            <w:pPr>
              <w:jc w:val="both"/>
            </w:pPr>
            <w:r>
              <w:t>Mgr. M.A.</w:t>
            </w:r>
          </w:p>
        </w:tc>
      </w:tr>
      <w:tr w:rsidR="000204C4" w:rsidTr="00772A54">
        <w:tc>
          <w:tcPr>
            <w:tcW w:w="2518" w:type="dxa"/>
            <w:shd w:val="clear" w:color="auto" w:fill="F7CAAC"/>
          </w:tcPr>
          <w:p w:rsidR="000204C4" w:rsidRDefault="000204C4" w:rsidP="00772A54">
            <w:pPr>
              <w:jc w:val="both"/>
              <w:rPr>
                <w:b/>
              </w:rPr>
            </w:pPr>
            <w:r>
              <w:rPr>
                <w:b/>
              </w:rPr>
              <w:t>Rok narození</w:t>
            </w:r>
          </w:p>
        </w:tc>
        <w:tc>
          <w:tcPr>
            <w:tcW w:w="829" w:type="dxa"/>
          </w:tcPr>
          <w:p w:rsidR="000204C4" w:rsidRPr="00B621B4" w:rsidRDefault="000204C4" w:rsidP="00772A54">
            <w:pPr>
              <w:jc w:val="both"/>
            </w:pPr>
            <w:r>
              <w:t>19</w:t>
            </w:r>
          </w:p>
        </w:tc>
        <w:tc>
          <w:tcPr>
            <w:tcW w:w="1721" w:type="dxa"/>
            <w:shd w:val="clear" w:color="auto" w:fill="F7CAAC"/>
          </w:tcPr>
          <w:p w:rsidR="000204C4" w:rsidRPr="00B621B4" w:rsidRDefault="000204C4" w:rsidP="00772A54">
            <w:pPr>
              <w:jc w:val="both"/>
              <w:rPr>
                <w:b/>
              </w:rPr>
            </w:pPr>
            <w:r w:rsidRPr="00B621B4">
              <w:rPr>
                <w:b/>
              </w:rPr>
              <w:t>typ vztahu k VŠ</w:t>
            </w:r>
          </w:p>
        </w:tc>
        <w:tc>
          <w:tcPr>
            <w:tcW w:w="992" w:type="dxa"/>
            <w:gridSpan w:val="2"/>
          </w:tcPr>
          <w:p w:rsidR="000204C4" w:rsidRPr="00B621B4" w:rsidRDefault="000204C4" w:rsidP="00772A54">
            <w:pPr>
              <w:jc w:val="both"/>
              <w:rPr>
                <w:color w:val="44546A" w:themeColor="text2"/>
              </w:rPr>
            </w:pPr>
            <w:r w:rsidRPr="00B621B4">
              <w:t>DPP</w:t>
            </w:r>
          </w:p>
        </w:tc>
        <w:tc>
          <w:tcPr>
            <w:tcW w:w="994" w:type="dxa"/>
            <w:shd w:val="clear" w:color="auto" w:fill="F7CAAC"/>
          </w:tcPr>
          <w:p w:rsidR="000204C4" w:rsidRPr="00B621B4" w:rsidRDefault="000204C4" w:rsidP="00772A54">
            <w:pPr>
              <w:jc w:val="both"/>
              <w:rPr>
                <w:b/>
              </w:rPr>
            </w:pPr>
            <w:r w:rsidRPr="00B621B4">
              <w:rPr>
                <w:b/>
              </w:rPr>
              <w:t>rozsah</w:t>
            </w:r>
          </w:p>
        </w:tc>
        <w:tc>
          <w:tcPr>
            <w:tcW w:w="709" w:type="dxa"/>
          </w:tcPr>
          <w:p w:rsidR="000204C4" w:rsidRPr="00B621B4" w:rsidRDefault="000204C4" w:rsidP="00772A54">
            <w:pPr>
              <w:jc w:val="both"/>
            </w:pPr>
          </w:p>
        </w:tc>
        <w:tc>
          <w:tcPr>
            <w:tcW w:w="709" w:type="dxa"/>
            <w:gridSpan w:val="2"/>
            <w:shd w:val="clear" w:color="auto" w:fill="F7CAAC"/>
          </w:tcPr>
          <w:p w:rsidR="000204C4" w:rsidRPr="00B621B4" w:rsidRDefault="000204C4" w:rsidP="00772A54">
            <w:pPr>
              <w:jc w:val="both"/>
              <w:rPr>
                <w:b/>
              </w:rPr>
            </w:pPr>
            <w:r w:rsidRPr="00B621B4">
              <w:rPr>
                <w:b/>
              </w:rPr>
              <w:t>do</w:t>
            </w:r>
          </w:p>
          <w:p w:rsidR="000204C4" w:rsidRPr="00B621B4" w:rsidRDefault="000204C4" w:rsidP="00772A54">
            <w:pPr>
              <w:jc w:val="both"/>
              <w:rPr>
                <w:b/>
              </w:rPr>
            </w:pPr>
            <w:r w:rsidRPr="00B621B4">
              <w:rPr>
                <w:b/>
              </w:rPr>
              <w:t>kdy</w:t>
            </w:r>
          </w:p>
        </w:tc>
        <w:tc>
          <w:tcPr>
            <w:tcW w:w="1387" w:type="dxa"/>
            <w:gridSpan w:val="2"/>
          </w:tcPr>
          <w:p w:rsidR="000204C4" w:rsidRPr="00B621B4" w:rsidRDefault="000204C4" w:rsidP="00772A54">
            <w:pPr>
              <w:jc w:val="both"/>
            </w:pPr>
          </w:p>
        </w:tc>
      </w:tr>
      <w:tr w:rsidR="000204C4" w:rsidTr="00772A54">
        <w:tc>
          <w:tcPr>
            <w:tcW w:w="5068" w:type="dxa"/>
            <w:gridSpan w:val="3"/>
            <w:shd w:val="clear" w:color="auto" w:fill="F7CAAC"/>
          </w:tcPr>
          <w:p w:rsidR="000204C4" w:rsidRPr="00B621B4" w:rsidRDefault="000204C4" w:rsidP="00772A54">
            <w:pPr>
              <w:jc w:val="both"/>
              <w:rPr>
                <w:b/>
              </w:rPr>
            </w:pPr>
            <w:r w:rsidRPr="00B621B4">
              <w:rPr>
                <w:b/>
              </w:rPr>
              <w:t>Typ vztahu na součásti VŠ, která uskutečňuje st. program</w:t>
            </w:r>
          </w:p>
        </w:tc>
        <w:tc>
          <w:tcPr>
            <w:tcW w:w="992" w:type="dxa"/>
            <w:gridSpan w:val="2"/>
          </w:tcPr>
          <w:p w:rsidR="000204C4" w:rsidRPr="00B621B4" w:rsidRDefault="000204C4" w:rsidP="00772A54">
            <w:pPr>
              <w:jc w:val="both"/>
            </w:pPr>
            <w:r w:rsidRPr="00B621B4">
              <w:rPr>
                <w:rFonts w:eastAsia="Calibri"/>
              </w:rPr>
              <w:t>DPP</w:t>
            </w:r>
          </w:p>
        </w:tc>
        <w:tc>
          <w:tcPr>
            <w:tcW w:w="994" w:type="dxa"/>
            <w:shd w:val="clear" w:color="auto" w:fill="F7CAAC"/>
          </w:tcPr>
          <w:p w:rsidR="000204C4" w:rsidRPr="00B621B4" w:rsidRDefault="000204C4" w:rsidP="00772A54">
            <w:pPr>
              <w:jc w:val="both"/>
              <w:rPr>
                <w:b/>
              </w:rPr>
            </w:pPr>
            <w:r w:rsidRPr="00B621B4">
              <w:rPr>
                <w:b/>
              </w:rPr>
              <w:t>rozsah</w:t>
            </w:r>
          </w:p>
        </w:tc>
        <w:tc>
          <w:tcPr>
            <w:tcW w:w="709" w:type="dxa"/>
          </w:tcPr>
          <w:p w:rsidR="000204C4" w:rsidRPr="00B621B4" w:rsidRDefault="000204C4" w:rsidP="00772A54">
            <w:pPr>
              <w:jc w:val="both"/>
            </w:pPr>
          </w:p>
        </w:tc>
        <w:tc>
          <w:tcPr>
            <w:tcW w:w="709" w:type="dxa"/>
            <w:gridSpan w:val="2"/>
            <w:shd w:val="clear" w:color="auto" w:fill="F7CAAC"/>
          </w:tcPr>
          <w:p w:rsidR="000204C4" w:rsidRPr="00B621B4" w:rsidRDefault="000204C4" w:rsidP="00772A54">
            <w:pPr>
              <w:jc w:val="both"/>
              <w:rPr>
                <w:b/>
              </w:rPr>
            </w:pPr>
            <w:r w:rsidRPr="00B621B4">
              <w:rPr>
                <w:b/>
              </w:rPr>
              <w:t>do kdy</w:t>
            </w:r>
          </w:p>
        </w:tc>
        <w:tc>
          <w:tcPr>
            <w:tcW w:w="1387" w:type="dxa"/>
            <w:gridSpan w:val="2"/>
          </w:tcPr>
          <w:p w:rsidR="000204C4" w:rsidRPr="00B621B4" w:rsidRDefault="000204C4" w:rsidP="00772A54">
            <w:pPr>
              <w:jc w:val="both"/>
            </w:pPr>
          </w:p>
        </w:tc>
      </w:tr>
      <w:tr w:rsidR="000204C4" w:rsidTr="00772A54">
        <w:tc>
          <w:tcPr>
            <w:tcW w:w="6060" w:type="dxa"/>
            <w:gridSpan w:val="5"/>
            <w:shd w:val="clear" w:color="auto" w:fill="F7CAAC"/>
          </w:tcPr>
          <w:p w:rsidR="000204C4" w:rsidRPr="00B17BC0" w:rsidRDefault="000204C4" w:rsidP="00772A54">
            <w:pPr>
              <w:jc w:val="both"/>
              <w:rPr>
                <w:b/>
              </w:rPr>
            </w:pPr>
            <w:r w:rsidRPr="00B17BC0">
              <w:rPr>
                <w:b/>
              </w:rPr>
              <w:t>Další současná působení jako akademický pracovník na jiných VŠ</w:t>
            </w:r>
          </w:p>
          <w:p w:rsidR="000204C4" w:rsidRPr="00B17BC0" w:rsidRDefault="000204C4" w:rsidP="00772A54">
            <w:pPr>
              <w:autoSpaceDE w:val="0"/>
              <w:autoSpaceDN w:val="0"/>
              <w:adjustRightInd w:val="0"/>
              <w:rPr>
                <w:rFonts w:eastAsia="Calibri"/>
                <w:color w:val="FF0000"/>
                <w:sz w:val="16"/>
                <w:szCs w:val="16"/>
              </w:rPr>
            </w:pPr>
          </w:p>
        </w:tc>
        <w:tc>
          <w:tcPr>
            <w:tcW w:w="1703" w:type="dxa"/>
            <w:gridSpan w:val="2"/>
            <w:shd w:val="clear" w:color="auto" w:fill="F7CAAC"/>
          </w:tcPr>
          <w:p w:rsidR="000204C4" w:rsidRDefault="000204C4" w:rsidP="00772A54">
            <w:pPr>
              <w:jc w:val="both"/>
              <w:rPr>
                <w:b/>
              </w:rPr>
            </w:pPr>
            <w:r>
              <w:rPr>
                <w:b/>
              </w:rPr>
              <w:t>typ prac. vztahu</w:t>
            </w:r>
          </w:p>
        </w:tc>
        <w:tc>
          <w:tcPr>
            <w:tcW w:w="2096" w:type="dxa"/>
            <w:gridSpan w:val="4"/>
            <w:shd w:val="clear" w:color="auto" w:fill="F7CAAC"/>
          </w:tcPr>
          <w:p w:rsidR="000204C4" w:rsidRDefault="000204C4" w:rsidP="00772A54">
            <w:pPr>
              <w:jc w:val="both"/>
              <w:rPr>
                <w:b/>
              </w:rPr>
            </w:pPr>
            <w:r>
              <w:rPr>
                <w:b/>
              </w:rPr>
              <w:t>rozsah</w:t>
            </w: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9859" w:type="dxa"/>
            <w:gridSpan w:val="11"/>
            <w:shd w:val="clear" w:color="auto" w:fill="F7CAAC"/>
          </w:tcPr>
          <w:p w:rsidR="000204C4" w:rsidRDefault="000204C4" w:rsidP="00772A54">
            <w:r>
              <w:rPr>
                <w:b/>
              </w:rPr>
              <w:t>Předměty příslušného studijního programu a způsob zapojení do jejich výuky, příp. další zapojení do uskutečňování studijního programu</w:t>
            </w:r>
          </w:p>
        </w:tc>
      </w:tr>
      <w:tr w:rsidR="000204C4" w:rsidTr="00772A54">
        <w:trPr>
          <w:trHeight w:val="1118"/>
        </w:trPr>
        <w:tc>
          <w:tcPr>
            <w:tcW w:w="9859" w:type="dxa"/>
            <w:gridSpan w:val="11"/>
            <w:tcBorders>
              <w:top w:val="nil"/>
            </w:tcBorders>
          </w:tcPr>
          <w:p w:rsidR="00C76056" w:rsidRDefault="00C76056" w:rsidP="00772A54">
            <w:pPr>
              <w:jc w:val="both"/>
            </w:pPr>
          </w:p>
          <w:p w:rsidR="000204C4" w:rsidRDefault="000204C4" w:rsidP="00772A54">
            <w:pPr>
              <w:jc w:val="both"/>
            </w:pPr>
            <w:r>
              <w:t>Trh uměn</w:t>
            </w:r>
            <w:r w:rsidR="00C76056">
              <w:t>í – přednášející, garant</w:t>
            </w:r>
            <w:r>
              <w:t xml:space="preserve"> – PF, KF</w:t>
            </w:r>
          </w:p>
        </w:tc>
      </w:tr>
      <w:tr w:rsidR="000204C4" w:rsidTr="00772A54">
        <w:tc>
          <w:tcPr>
            <w:tcW w:w="9859" w:type="dxa"/>
            <w:gridSpan w:val="11"/>
            <w:shd w:val="clear" w:color="auto" w:fill="F7CAAC"/>
          </w:tcPr>
          <w:p w:rsidR="000204C4" w:rsidRDefault="000204C4" w:rsidP="00772A54">
            <w:pPr>
              <w:jc w:val="both"/>
            </w:pPr>
            <w:r>
              <w:rPr>
                <w:b/>
              </w:rPr>
              <w:t xml:space="preserve">Údaje o vzdělání na VŠ </w:t>
            </w:r>
          </w:p>
        </w:tc>
      </w:tr>
      <w:tr w:rsidR="000204C4" w:rsidTr="00772A54">
        <w:trPr>
          <w:trHeight w:val="1055"/>
        </w:trPr>
        <w:tc>
          <w:tcPr>
            <w:tcW w:w="9859" w:type="dxa"/>
            <w:gridSpan w:val="11"/>
          </w:tcPr>
          <w:p w:rsidR="00C76056" w:rsidRDefault="00C76056" w:rsidP="00772A54">
            <w:pPr>
              <w:autoSpaceDE w:val="0"/>
              <w:autoSpaceDN w:val="0"/>
              <w:adjustRightInd w:val="0"/>
              <w:rPr>
                <w:rFonts w:eastAsia="Calibri"/>
              </w:rPr>
            </w:pPr>
          </w:p>
          <w:p w:rsidR="000204C4" w:rsidRPr="007E1C77" w:rsidRDefault="000204C4" w:rsidP="00772A54">
            <w:pPr>
              <w:autoSpaceDE w:val="0"/>
              <w:autoSpaceDN w:val="0"/>
              <w:adjustRightInd w:val="0"/>
              <w:rPr>
                <w:rFonts w:eastAsia="Calibri"/>
              </w:rPr>
            </w:pPr>
            <w:r w:rsidRPr="007E1C77">
              <w:rPr>
                <w:rFonts w:eastAsia="Calibri"/>
              </w:rPr>
              <w:t>Muzikologie, Mgr. FF MU Brno, 1998</w:t>
            </w:r>
          </w:p>
          <w:p w:rsidR="000204C4" w:rsidRPr="007E1C77" w:rsidRDefault="000204C4" w:rsidP="00772A54">
            <w:pPr>
              <w:autoSpaceDE w:val="0"/>
              <w:autoSpaceDN w:val="0"/>
              <w:adjustRightInd w:val="0"/>
              <w:rPr>
                <w:rFonts w:eastAsia="Calibri"/>
              </w:rPr>
            </w:pPr>
            <w:r w:rsidRPr="007E1C77">
              <w:rPr>
                <w:rFonts w:eastAsia="Calibri"/>
              </w:rPr>
              <w:t>Český jazyk a literatura, Mgr. FF MU Brno, 1998</w:t>
            </w:r>
          </w:p>
          <w:p w:rsidR="000204C4" w:rsidRPr="007E1C77" w:rsidRDefault="000204C4" w:rsidP="00772A54">
            <w:pPr>
              <w:autoSpaceDE w:val="0"/>
              <w:autoSpaceDN w:val="0"/>
              <w:adjustRightInd w:val="0"/>
              <w:rPr>
                <w:rFonts w:eastAsia="Calibri"/>
              </w:rPr>
            </w:pPr>
            <w:r w:rsidRPr="007E1C77">
              <w:rPr>
                <w:rFonts w:eastAsia="Calibri"/>
              </w:rPr>
              <w:t>Fotografie, MA, London College of Communication, University Arts London, VB, 2012</w:t>
            </w:r>
          </w:p>
          <w:p w:rsidR="000204C4" w:rsidRPr="007E1C77" w:rsidRDefault="000204C4" w:rsidP="00772A54">
            <w:pPr>
              <w:autoSpaceDE w:val="0"/>
              <w:autoSpaceDN w:val="0"/>
              <w:adjustRightInd w:val="0"/>
              <w:rPr>
                <w:rFonts w:eastAsia="Calibri"/>
              </w:rPr>
            </w:pPr>
            <w:r w:rsidRPr="007E1C77">
              <w:rPr>
                <w:rFonts w:eastAsia="Calibri"/>
              </w:rPr>
              <w:t>Umění ve veřejném prostoru, PhD, FaVU VUT, Brno, studium zahájeno 2014</w:t>
            </w:r>
          </w:p>
          <w:p w:rsidR="000204C4" w:rsidRDefault="000204C4" w:rsidP="00772A54">
            <w:pPr>
              <w:jc w:val="both"/>
              <w:rPr>
                <w:b/>
              </w:rPr>
            </w:pPr>
          </w:p>
        </w:tc>
      </w:tr>
      <w:tr w:rsidR="000204C4" w:rsidTr="00772A54">
        <w:tc>
          <w:tcPr>
            <w:tcW w:w="9859" w:type="dxa"/>
            <w:gridSpan w:val="11"/>
            <w:shd w:val="clear" w:color="auto" w:fill="F7CAAC"/>
          </w:tcPr>
          <w:p w:rsidR="000204C4" w:rsidRDefault="000204C4" w:rsidP="00772A54">
            <w:pPr>
              <w:jc w:val="both"/>
              <w:rPr>
                <w:b/>
              </w:rPr>
            </w:pPr>
            <w:r>
              <w:rPr>
                <w:b/>
              </w:rPr>
              <w:t>Údaje o odborném působení od absolvování VŠ</w:t>
            </w:r>
          </w:p>
        </w:tc>
      </w:tr>
      <w:tr w:rsidR="000204C4" w:rsidTr="00772A54">
        <w:trPr>
          <w:trHeight w:val="1090"/>
        </w:trPr>
        <w:tc>
          <w:tcPr>
            <w:tcW w:w="9859" w:type="dxa"/>
            <w:gridSpan w:val="11"/>
          </w:tcPr>
          <w:p w:rsidR="00C76056" w:rsidRDefault="00C76056" w:rsidP="00772A54">
            <w:pPr>
              <w:autoSpaceDE w:val="0"/>
              <w:autoSpaceDN w:val="0"/>
              <w:adjustRightInd w:val="0"/>
            </w:pPr>
          </w:p>
          <w:p w:rsidR="000204C4" w:rsidRDefault="000204C4" w:rsidP="00772A54">
            <w:pPr>
              <w:autoSpaceDE w:val="0"/>
              <w:autoSpaceDN w:val="0"/>
              <w:adjustRightInd w:val="0"/>
            </w:pPr>
            <w:r>
              <w:t>2013-2015 Marketingový ředitel, Art Market Research,Londýn, Velká Británie</w:t>
            </w:r>
          </w:p>
          <w:p w:rsidR="000204C4" w:rsidRDefault="000204C4" w:rsidP="00772A54">
            <w:pPr>
              <w:autoSpaceDE w:val="0"/>
              <w:autoSpaceDN w:val="0"/>
              <w:adjustRightInd w:val="0"/>
            </w:pPr>
            <w:r>
              <w:t>2016-současnost ředitel -Analýza dat, Art Market Research, Londýn, Velká Británie</w:t>
            </w:r>
          </w:p>
          <w:p w:rsidR="000204C4" w:rsidRPr="00B17BC0" w:rsidRDefault="000204C4" w:rsidP="00772A54">
            <w:pPr>
              <w:jc w:val="both"/>
              <w:rPr>
                <w:color w:val="FF0000"/>
                <w:sz w:val="16"/>
                <w:szCs w:val="16"/>
              </w:rPr>
            </w:pPr>
          </w:p>
        </w:tc>
      </w:tr>
      <w:tr w:rsidR="000204C4" w:rsidTr="00772A54">
        <w:trPr>
          <w:trHeight w:val="250"/>
        </w:trPr>
        <w:tc>
          <w:tcPr>
            <w:tcW w:w="9859" w:type="dxa"/>
            <w:gridSpan w:val="11"/>
            <w:shd w:val="clear" w:color="auto" w:fill="F7CAAC"/>
          </w:tcPr>
          <w:p w:rsidR="000204C4" w:rsidRDefault="000204C4" w:rsidP="00772A54">
            <w:pPr>
              <w:jc w:val="both"/>
            </w:pPr>
            <w:r>
              <w:rPr>
                <w:b/>
              </w:rPr>
              <w:t>Zkušenosti s vedením kvalifikačních a rigorózních prací</w:t>
            </w:r>
          </w:p>
        </w:tc>
      </w:tr>
      <w:tr w:rsidR="000204C4" w:rsidTr="00772A54">
        <w:trPr>
          <w:trHeight w:val="1105"/>
        </w:trPr>
        <w:tc>
          <w:tcPr>
            <w:tcW w:w="9859" w:type="dxa"/>
            <w:gridSpan w:val="11"/>
          </w:tcPr>
          <w:p w:rsidR="000204C4" w:rsidRDefault="000204C4" w:rsidP="00772A54">
            <w:pPr>
              <w:jc w:val="both"/>
            </w:pPr>
          </w:p>
        </w:tc>
      </w:tr>
      <w:tr w:rsidR="000204C4" w:rsidTr="00772A54">
        <w:trPr>
          <w:cantSplit/>
        </w:trPr>
        <w:tc>
          <w:tcPr>
            <w:tcW w:w="3347" w:type="dxa"/>
            <w:gridSpan w:val="2"/>
            <w:tcBorders>
              <w:top w:val="single" w:sz="12" w:space="0" w:color="auto"/>
            </w:tcBorders>
            <w:shd w:val="clear" w:color="auto" w:fill="F7CAAC"/>
          </w:tcPr>
          <w:p w:rsidR="000204C4" w:rsidRDefault="000204C4"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0204C4" w:rsidRDefault="000204C4"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204C4" w:rsidRDefault="000204C4"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204C4" w:rsidRDefault="000204C4" w:rsidP="00772A54">
            <w:pPr>
              <w:jc w:val="both"/>
              <w:rPr>
                <w:b/>
              </w:rPr>
            </w:pPr>
            <w:r>
              <w:rPr>
                <w:b/>
              </w:rPr>
              <w:t>Ohlasy publikací</w:t>
            </w:r>
          </w:p>
          <w:p w:rsidR="000204C4" w:rsidRDefault="000204C4" w:rsidP="00772A54">
            <w:pPr>
              <w:rPr>
                <w:b/>
              </w:rPr>
            </w:pPr>
          </w:p>
        </w:tc>
      </w:tr>
      <w:tr w:rsidR="000204C4" w:rsidTr="00772A54">
        <w:trPr>
          <w:cantSplit/>
        </w:trPr>
        <w:tc>
          <w:tcPr>
            <w:tcW w:w="3347" w:type="dxa"/>
            <w:gridSpan w:val="2"/>
          </w:tcPr>
          <w:p w:rsidR="000204C4" w:rsidRPr="0076368E" w:rsidRDefault="000204C4" w:rsidP="00772A54">
            <w:pPr>
              <w:jc w:val="both"/>
              <w:rPr>
                <w:color w:val="FF0000"/>
                <w:sz w:val="16"/>
                <w:szCs w:val="16"/>
              </w:rPr>
            </w:pPr>
          </w:p>
        </w:tc>
        <w:tc>
          <w:tcPr>
            <w:tcW w:w="2245" w:type="dxa"/>
            <w:gridSpan w:val="2"/>
          </w:tcPr>
          <w:p w:rsidR="000204C4" w:rsidRPr="0076368E" w:rsidRDefault="000204C4" w:rsidP="00772A54">
            <w:pPr>
              <w:jc w:val="both"/>
              <w:rPr>
                <w:color w:val="FF0000"/>
                <w:sz w:val="16"/>
                <w:szCs w:val="16"/>
              </w:rPr>
            </w:pPr>
          </w:p>
        </w:tc>
        <w:tc>
          <w:tcPr>
            <w:tcW w:w="2248" w:type="dxa"/>
            <w:gridSpan w:val="4"/>
            <w:tcBorders>
              <w:right w:val="single" w:sz="12" w:space="0" w:color="auto"/>
            </w:tcBorders>
          </w:tcPr>
          <w:p w:rsidR="000204C4" w:rsidRPr="0076368E" w:rsidRDefault="000204C4" w:rsidP="00772A54">
            <w:pPr>
              <w:jc w:val="both"/>
              <w:rPr>
                <w:color w:val="FF0000"/>
                <w:sz w:val="16"/>
                <w:szCs w:val="16"/>
              </w:rPr>
            </w:pPr>
          </w:p>
        </w:tc>
        <w:tc>
          <w:tcPr>
            <w:tcW w:w="632" w:type="dxa"/>
            <w:tcBorders>
              <w:left w:val="single" w:sz="12" w:space="0" w:color="auto"/>
            </w:tcBorders>
            <w:shd w:val="clear" w:color="auto" w:fill="F7CAAC"/>
          </w:tcPr>
          <w:p w:rsidR="000204C4" w:rsidRDefault="000204C4" w:rsidP="00772A54">
            <w:pPr>
              <w:jc w:val="both"/>
            </w:pPr>
            <w:r>
              <w:rPr>
                <w:b/>
              </w:rPr>
              <w:t>WOS</w:t>
            </w:r>
          </w:p>
        </w:tc>
        <w:tc>
          <w:tcPr>
            <w:tcW w:w="693" w:type="dxa"/>
            <w:shd w:val="clear" w:color="auto" w:fill="F7CAAC"/>
          </w:tcPr>
          <w:p w:rsidR="000204C4" w:rsidRDefault="000204C4" w:rsidP="00772A54">
            <w:pPr>
              <w:jc w:val="both"/>
              <w:rPr>
                <w:sz w:val="18"/>
              </w:rPr>
            </w:pPr>
            <w:r>
              <w:rPr>
                <w:b/>
                <w:sz w:val="18"/>
              </w:rPr>
              <w:t>Scopus</w:t>
            </w:r>
          </w:p>
        </w:tc>
        <w:tc>
          <w:tcPr>
            <w:tcW w:w="694" w:type="dxa"/>
            <w:shd w:val="clear" w:color="auto" w:fill="F7CAAC"/>
          </w:tcPr>
          <w:p w:rsidR="000204C4" w:rsidRDefault="000204C4" w:rsidP="00772A54">
            <w:pPr>
              <w:jc w:val="both"/>
            </w:pPr>
            <w:r>
              <w:rPr>
                <w:b/>
                <w:sz w:val="18"/>
              </w:rPr>
              <w:t>ostatní</w:t>
            </w:r>
          </w:p>
        </w:tc>
      </w:tr>
      <w:tr w:rsidR="000204C4" w:rsidTr="00772A54">
        <w:trPr>
          <w:cantSplit/>
          <w:trHeight w:val="70"/>
        </w:trPr>
        <w:tc>
          <w:tcPr>
            <w:tcW w:w="3347" w:type="dxa"/>
            <w:gridSpan w:val="2"/>
            <w:shd w:val="clear" w:color="auto" w:fill="F7CAAC"/>
          </w:tcPr>
          <w:p w:rsidR="000204C4" w:rsidRDefault="000204C4" w:rsidP="00772A54">
            <w:pPr>
              <w:jc w:val="both"/>
            </w:pPr>
            <w:r>
              <w:rPr>
                <w:b/>
              </w:rPr>
              <w:t>Obor jmenovacího řízení</w:t>
            </w:r>
          </w:p>
        </w:tc>
        <w:tc>
          <w:tcPr>
            <w:tcW w:w="2245" w:type="dxa"/>
            <w:gridSpan w:val="2"/>
            <w:shd w:val="clear" w:color="auto" w:fill="F7CAAC"/>
          </w:tcPr>
          <w:p w:rsidR="000204C4" w:rsidRDefault="000204C4" w:rsidP="00772A54">
            <w:pPr>
              <w:jc w:val="both"/>
            </w:pPr>
            <w:r>
              <w:rPr>
                <w:b/>
              </w:rPr>
              <w:t>Rok udělení hodnosti</w:t>
            </w:r>
          </w:p>
        </w:tc>
        <w:tc>
          <w:tcPr>
            <w:tcW w:w="2248" w:type="dxa"/>
            <w:gridSpan w:val="4"/>
            <w:tcBorders>
              <w:right w:val="single" w:sz="12" w:space="0" w:color="auto"/>
            </w:tcBorders>
            <w:shd w:val="clear" w:color="auto" w:fill="F7CAAC"/>
          </w:tcPr>
          <w:p w:rsidR="000204C4" w:rsidRDefault="000204C4" w:rsidP="00772A54">
            <w:pPr>
              <w:jc w:val="both"/>
            </w:pPr>
            <w:r>
              <w:rPr>
                <w:b/>
              </w:rPr>
              <w:t>Řízení konáno na VŠ</w:t>
            </w:r>
          </w:p>
        </w:tc>
        <w:tc>
          <w:tcPr>
            <w:tcW w:w="632" w:type="dxa"/>
            <w:vMerge w:val="restart"/>
            <w:tcBorders>
              <w:left w:val="single" w:sz="12" w:space="0" w:color="auto"/>
            </w:tcBorders>
          </w:tcPr>
          <w:p w:rsidR="000204C4" w:rsidRDefault="000204C4" w:rsidP="00772A54">
            <w:pPr>
              <w:jc w:val="both"/>
              <w:rPr>
                <w:b/>
              </w:rPr>
            </w:pPr>
          </w:p>
        </w:tc>
        <w:tc>
          <w:tcPr>
            <w:tcW w:w="693" w:type="dxa"/>
            <w:vMerge w:val="restart"/>
          </w:tcPr>
          <w:p w:rsidR="000204C4" w:rsidRDefault="000204C4" w:rsidP="00772A54">
            <w:pPr>
              <w:jc w:val="both"/>
              <w:rPr>
                <w:b/>
              </w:rPr>
            </w:pPr>
          </w:p>
        </w:tc>
        <w:tc>
          <w:tcPr>
            <w:tcW w:w="694" w:type="dxa"/>
            <w:vMerge w:val="restart"/>
          </w:tcPr>
          <w:p w:rsidR="000204C4" w:rsidRDefault="000204C4" w:rsidP="00772A54">
            <w:pPr>
              <w:jc w:val="both"/>
              <w:rPr>
                <w:b/>
              </w:rPr>
            </w:pPr>
          </w:p>
        </w:tc>
      </w:tr>
      <w:tr w:rsidR="000204C4" w:rsidTr="00772A54">
        <w:trPr>
          <w:trHeight w:val="205"/>
        </w:trPr>
        <w:tc>
          <w:tcPr>
            <w:tcW w:w="3347" w:type="dxa"/>
            <w:gridSpan w:val="2"/>
          </w:tcPr>
          <w:p w:rsidR="000204C4" w:rsidRDefault="000204C4" w:rsidP="00772A54">
            <w:pPr>
              <w:jc w:val="both"/>
            </w:pPr>
          </w:p>
        </w:tc>
        <w:tc>
          <w:tcPr>
            <w:tcW w:w="2245" w:type="dxa"/>
            <w:gridSpan w:val="2"/>
          </w:tcPr>
          <w:p w:rsidR="000204C4" w:rsidRDefault="000204C4" w:rsidP="00772A54">
            <w:pPr>
              <w:jc w:val="both"/>
            </w:pPr>
          </w:p>
        </w:tc>
        <w:tc>
          <w:tcPr>
            <w:tcW w:w="2248" w:type="dxa"/>
            <w:gridSpan w:val="4"/>
            <w:tcBorders>
              <w:right w:val="single" w:sz="12" w:space="0" w:color="auto"/>
            </w:tcBorders>
          </w:tcPr>
          <w:p w:rsidR="000204C4" w:rsidRDefault="000204C4" w:rsidP="00772A54">
            <w:pPr>
              <w:jc w:val="both"/>
            </w:pPr>
          </w:p>
        </w:tc>
        <w:tc>
          <w:tcPr>
            <w:tcW w:w="632" w:type="dxa"/>
            <w:vMerge/>
            <w:tcBorders>
              <w:left w:val="single" w:sz="12" w:space="0" w:color="auto"/>
            </w:tcBorders>
            <w:vAlign w:val="center"/>
          </w:tcPr>
          <w:p w:rsidR="000204C4" w:rsidRDefault="000204C4" w:rsidP="00772A54">
            <w:pPr>
              <w:rPr>
                <w:b/>
              </w:rPr>
            </w:pPr>
          </w:p>
        </w:tc>
        <w:tc>
          <w:tcPr>
            <w:tcW w:w="693" w:type="dxa"/>
            <w:vMerge/>
            <w:vAlign w:val="center"/>
          </w:tcPr>
          <w:p w:rsidR="000204C4" w:rsidRDefault="000204C4" w:rsidP="00772A54">
            <w:pPr>
              <w:rPr>
                <w:b/>
              </w:rPr>
            </w:pPr>
          </w:p>
        </w:tc>
        <w:tc>
          <w:tcPr>
            <w:tcW w:w="694" w:type="dxa"/>
            <w:vMerge/>
            <w:vAlign w:val="center"/>
          </w:tcPr>
          <w:p w:rsidR="000204C4" w:rsidRDefault="000204C4" w:rsidP="00772A54">
            <w:pPr>
              <w:rPr>
                <w:b/>
              </w:rPr>
            </w:pPr>
          </w:p>
        </w:tc>
      </w:tr>
      <w:tr w:rsidR="000204C4" w:rsidTr="00772A54">
        <w:tc>
          <w:tcPr>
            <w:tcW w:w="9859" w:type="dxa"/>
            <w:gridSpan w:val="11"/>
            <w:shd w:val="clear" w:color="auto" w:fill="F7CAAC"/>
          </w:tcPr>
          <w:p w:rsidR="000204C4" w:rsidRDefault="000204C4"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0204C4" w:rsidTr="00C76056">
        <w:trPr>
          <w:trHeight w:val="1350"/>
        </w:trPr>
        <w:tc>
          <w:tcPr>
            <w:tcW w:w="9859" w:type="dxa"/>
            <w:gridSpan w:val="11"/>
          </w:tcPr>
          <w:p w:rsidR="00C76056" w:rsidRDefault="00C76056" w:rsidP="00772A54">
            <w:pPr>
              <w:autoSpaceDE w:val="0"/>
              <w:autoSpaceDN w:val="0"/>
              <w:adjustRightInd w:val="0"/>
              <w:rPr>
                <w:caps/>
              </w:rPr>
            </w:pPr>
          </w:p>
          <w:p w:rsidR="000204C4" w:rsidRDefault="000204C4" w:rsidP="00772A54">
            <w:pPr>
              <w:autoSpaceDE w:val="0"/>
              <w:autoSpaceDN w:val="0"/>
              <w:adjustRightInd w:val="0"/>
              <w:rPr>
                <w:caps/>
              </w:rPr>
            </w:pPr>
            <w:r>
              <w:rPr>
                <w:caps/>
              </w:rPr>
              <w:t>Publikace:</w:t>
            </w:r>
          </w:p>
          <w:p w:rsidR="000204C4" w:rsidRDefault="000204C4" w:rsidP="00772A54">
            <w:pPr>
              <w:autoSpaceDE w:val="0"/>
              <w:autoSpaceDN w:val="0"/>
              <w:adjustRightInd w:val="0"/>
              <w:rPr>
                <w:caps/>
              </w:rPr>
            </w:pPr>
            <w:r w:rsidRPr="007B0547">
              <w:rPr>
                <w:caps/>
              </w:rPr>
              <w:t>The Nuclear Culture Source Book / Nukleární kultura - sborník</w:t>
            </w:r>
            <w:r>
              <w:rPr>
                <w:caps/>
              </w:rPr>
              <w:t xml:space="preserve"> - Příspěvek</w:t>
            </w:r>
          </w:p>
          <w:p w:rsidR="000204C4" w:rsidRDefault="000204C4" w:rsidP="00772A54">
            <w:pPr>
              <w:autoSpaceDE w:val="0"/>
              <w:autoSpaceDN w:val="0"/>
              <w:adjustRightInd w:val="0"/>
            </w:pPr>
            <w:r w:rsidRPr="007B0547">
              <w:t>Vydalo nakl. Black Dog Publishing  v říjnu 2016 ve spolupráci s Bildmuseet (Švédsko) a Arts Catalyst (UK)</w:t>
            </w:r>
            <w:r>
              <w:t>, editor Ele Carpenter</w:t>
            </w:r>
            <w:r w:rsidRPr="007B0547">
              <w:t>.</w:t>
            </w:r>
          </w:p>
          <w:p w:rsidR="000204C4" w:rsidRDefault="000204C4" w:rsidP="00772A54">
            <w:pPr>
              <w:jc w:val="both"/>
              <w:rPr>
                <w:b/>
              </w:rPr>
            </w:pPr>
          </w:p>
        </w:tc>
      </w:tr>
      <w:tr w:rsidR="000204C4" w:rsidTr="00772A54">
        <w:trPr>
          <w:trHeight w:val="218"/>
        </w:trPr>
        <w:tc>
          <w:tcPr>
            <w:tcW w:w="9859" w:type="dxa"/>
            <w:gridSpan w:val="11"/>
            <w:shd w:val="clear" w:color="auto" w:fill="F7CAAC"/>
          </w:tcPr>
          <w:p w:rsidR="000204C4" w:rsidRDefault="000204C4" w:rsidP="00772A54">
            <w:pPr>
              <w:rPr>
                <w:b/>
              </w:rPr>
            </w:pPr>
            <w:r>
              <w:rPr>
                <w:b/>
              </w:rPr>
              <w:t>Působení v zahraničí</w:t>
            </w:r>
          </w:p>
        </w:tc>
      </w:tr>
      <w:tr w:rsidR="000204C4" w:rsidTr="00772A54">
        <w:trPr>
          <w:trHeight w:val="328"/>
        </w:trPr>
        <w:tc>
          <w:tcPr>
            <w:tcW w:w="9859" w:type="dxa"/>
            <w:gridSpan w:val="11"/>
          </w:tcPr>
          <w:p w:rsidR="00C76056" w:rsidRDefault="00C76056" w:rsidP="00772A54"/>
          <w:p w:rsidR="00422028" w:rsidRPr="00422028" w:rsidRDefault="000204C4" w:rsidP="00772A54">
            <w:r w:rsidRPr="007E1C77">
              <w:t>Působí v</w:t>
            </w:r>
            <w:r w:rsidR="00422028">
              <w:t> </w:t>
            </w:r>
            <w:r w:rsidRPr="007E1C77">
              <w:t>Londýně</w:t>
            </w:r>
          </w:p>
        </w:tc>
      </w:tr>
      <w:tr w:rsidR="000204C4" w:rsidTr="00772A54">
        <w:trPr>
          <w:cantSplit/>
          <w:trHeight w:val="470"/>
        </w:trPr>
        <w:tc>
          <w:tcPr>
            <w:tcW w:w="2518" w:type="dxa"/>
            <w:shd w:val="clear" w:color="auto" w:fill="F7CAAC"/>
          </w:tcPr>
          <w:p w:rsidR="000204C4" w:rsidRDefault="000204C4" w:rsidP="00772A54">
            <w:pPr>
              <w:jc w:val="both"/>
              <w:rPr>
                <w:b/>
              </w:rPr>
            </w:pPr>
            <w:r>
              <w:rPr>
                <w:b/>
              </w:rPr>
              <w:t xml:space="preserve">Podpis </w:t>
            </w:r>
          </w:p>
        </w:tc>
        <w:tc>
          <w:tcPr>
            <w:tcW w:w="4536" w:type="dxa"/>
            <w:gridSpan w:val="5"/>
          </w:tcPr>
          <w:p w:rsidR="000204C4" w:rsidRDefault="00187508" w:rsidP="00772A54">
            <w:pPr>
              <w:jc w:val="both"/>
            </w:pPr>
            <w:r>
              <w:t>v. r.</w:t>
            </w:r>
          </w:p>
        </w:tc>
        <w:tc>
          <w:tcPr>
            <w:tcW w:w="786" w:type="dxa"/>
            <w:gridSpan w:val="2"/>
            <w:shd w:val="clear" w:color="auto" w:fill="F7CAAC"/>
          </w:tcPr>
          <w:p w:rsidR="000204C4" w:rsidRDefault="000204C4" w:rsidP="00772A54">
            <w:pPr>
              <w:jc w:val="both"/>
            </w:pPr>
            <w:r>
              <w:rPr>
                <w:b/>
              </w:rPr>
              <w:t>datum</w:t>
            </w:r>
          </w:p>
        </w:tc>
        <w:tc>
          <w:tcPr>
            <w:tcW w:w="2019" w:type="dxa"/>
            <w:gridSpan w:val="3"/>
          </w:tcPr>
          <w:p w:rsidR="000204C4" w:rsidRDefault="00C76056" w:rsidP="00772A54">
            <w:pPr>
              <w:jc w:val="both"/>
            </w:pPr>
            <w:r>
              <w:t>20</w:t>
            </w:r>
            <w:r w:rsidR="000204C4">
              <w:t>.</w:t>
            </w:r>
            <w:r>
              <w:t xml:space="preserve"> </w:t>
            </w:r>
            <w:r w:rsidR="000204C4">
              <w:t>5.</w:t>
            </w:r>
            <w:r>
              <w:t xml:space="preserve"> </w:t>
            </w:r>
            <w:r w:rsidR="000204C4">
              <w:t>2018</w:t>
            </w:r>
          </w:p>
        </w:tc>
      </w:tr>
      <w:tr w:rsidR="00B0295E" w:rsidTr="00611A15">
        <w:tc>
          <w:tcPr>
            <w:tcW w:w="9859" w:type="dxa"/>
            <w:gridSpan w:val="11"/>
            <w:tcBorders>
              <w:bottom w:val="double" w:sz="4" w:space="0" w:color="auto"/>
            </w:tcBorders>
            <w:shd w:val="clear" w:color="auto" w:fill="BDD6EE"/>
          </w:tcPr>
          <w:p w:rsidR="00B0295E" w:rsidRDefault="00B0295E" w:rsidP="00611A15">
            <w:pPr>
              <w:jc w:val="both"/>
              <w:rPr>
                <w:b/>
                <w:sz w:val="28"/>
              </w:rPr>
            </w:pPr>
            <w:r>
              <w:rPr>
                <w:b/>
                <w:sz w:val="28"/>
              </w:rPr>
              <w:lastRenderedPageBreak/>
              <w:t>C-I – Personální zabezpečení</w:t>
            </w:r>
          </w:p>
        </w:tc>
      </w:tr>
      <w:tr w:rsidR="00B0295E" w:rsidTr="00611A15">
        <w:tc>
          <w:tcPr>
            <w:tcW w:w="2518" w:type="dxa"/>
            <w:tcBorders>
              <w:top w:val="double" w:sz="4" w:space="0" w:color="auto"/>
            </w:tcBorders>
            <w:shd w:val="clear" w:color="auto" w:fill="F7CAAC"/>
          </w:tcPr>
          <w:p w:rsidR="00B0295E" w:rsidRDefault="00B0295E" w:rsidP="00611A15">
            <w:pPr>
              <w:jc w:val="both"/>
              <w:rPr>
                <w:b/>
              </w:rPr>
            </w:pPr>
            <w:r>
              <w:rPr>
                <w:b/>
              </w:rPr>
              <w:t>Vysoká škola</w:t>
            </w:r>
          </w:p>
        </w:tc>
        <w:tc>
          <w:tcPr>
            <w:tcW w:w="7341" w:type="dxa"/>
            <w:gridSpan w:val="10"/>
          </w:tcPr>
          <w:p w:rsidR="00B0295E" w:rsidRDefault="00B0295E" w:rsidP="00611A15">
            <w:pPr>
              <w:jc w:val="both"/>
            </w:pPr>
            <w:r>
              <w:t>Univerzita Tomáše Bati ve Zlíně</w:t>
            </w:r>
          </w:p>
        </w:tc>
      </w:tr>
      <w:tr w:rsidR="00B0295E" w:rsidTr="00611A15">
        <w:tc>
          <w:tcPr>
            <w:tcW w:w="2518" w:type="dxa"/>
            <w:shd w:val="clear" w:color="auto" w:fill="F7CAAC"/>
          </w:tcPr>
          <w:p w:rsidR="00B0295E" w:rsidRDefault="00B0295E" w:rsidP="00611A15">
            <w:pPr>
              <w:jc w:val="both"/>
              <w:rPr>
                <w:b/>
              </w:rPr>
            </w:pPr>
            <w:r>
              <w:rPr>
                <w:b/>
              </w:rPr>
              <w:t>Součást vysoké školy</w:t>
            </w:r>
          </w:p>
        </w:tc>
        <w:tc>
          <w:tcPr>
            <w:tcW w:w="7341" w:type="dxa"/>
            <w:gridSpan w:val="10"/>
          </w:tcPr>
          <w:p w:rsidR="00B0295E" w:rsidRDefault="00B0295E" w:rsidP="00611A15">
            <w:pPr>
              <w:jc w:val="both"/>
            </w:pPr>
            <w:r>
              <w:t>Fakulta multimediálních komunikací</w:t>
            </w:r>
          </w:p>
        </w:tc>
      </w:tr>
      <w:tr w:rsidR="00B0295E" w:rsidTr="00611A15">
        <w:tc>
          <w:tcPr>
            <w:tcW w:w="2518" w:type="dxa"/>
            <w:shd w:val="clear" w:color="auto" w:fill="F7CAAC"/>
          </w:tcPr>
          <w:p w:rsidR="00B0295E" w:rsidRDefault="00B0295E" w:rsidP="00611A15">
            <w:pPr>
              <w:jc w:val="both"/>
              <w:rPr>
                <w:b/>
              </w:rPr>
            </w:pPr>
            <w:r>
              <w:rPr>
                <w:b/>
              </w:rPr>
              <w:t>Název studijního programu</w:t>
            </w:r>
          </w:p>
        </w:tc>
        <w:tc>
          <w:tcPr>
            <w:tcW w:w="7341" w:type="dxa"/>
            <w:gridSpan w:val="10"/>
          </w:tcPr>
          <w:p w:rsidR="00B0295E" w:rsidRPr="00041A18" w:rsidRDefault="0080445E" w:rsidP="00611A15">
            <w:pPr>
              <w:jc w:val="both"/>
            </w:pPr>
            <w:r>
              <w:t>Arts Management</w:t>
            </w:r>
          </w:p>
        </w:tc>
      </w:tr>
      <w:tr w:rsidR="00B0295E" w:rsidTr="00611A15">
        <w:tc>
          <w:tcPr>
            <w:tcW w:w="2518" w:type="dxa"/>
            <w:shd w:val="clear" w:color="auto" w:fill="F7CAAC"/>
          </w:tcPr>
          <w:p w:rsidR="00B0295E" w:rsidRDefault="00B0295E" w:rsidP="00611A15">
            <w:pPr>
              <w:jc w:val="both"/>
              <w:rPr>
                <w:b/>
              </w:rPr>
            </w:pPr>
            <w:r>
              <w:rPr>
                <w:b/>
              </w:rPr>
              <w:t>Jméno a příjmení</w:t>
            </w:r>
          </w:p>
        </w:tc>
        <w:tc>
          <w:tcPr>
            <w:tcW w:w="4536" w:type="dxa"/>
            <w:gridSpan w:val="5"/>
          </w:tcPr>
          <w:p w:rsidR="00B0295E" w:rsidRDefault="00B0295E" w:rsidP="00611A15">
            <w:pPr>
              <w:jc w:val="both"/>
            </w:pPr>
            <w:r>
              <w:t>Pavel Noga</w:t>
            </w:r>
          </w:p>
        </w:tc>
        <w:tc>
          <w:tcPr>
            <w:tcW w:w="709" w:type="dxa"/>
            <w:shd w:val="clear" w:color="auto" w:fill="F7CAAC"/>
          </w:tcPr>
          <w:p w:rsidR="00B0295E" w:rsidRDefault="00B0295E" w:rsidP="00611A15">
            <w:pPr>
              <w:jc w:val="both"/>
              <w:rPr>
                <w:b/>
              </w:rPr>
            </w:pPr>
            <w:r>
              <w:rPr>
                <w:b/>
              </w:rPr>
              <w:t>Tituly</w:t>
            </w:r>
          </w:p>
        </w:tc>
        <w:tc>
          <w:tcPr>
            <w:tcW w:w="2096" w:type="dxa"/>
            <w:gridSpan w:val="4"/>
          </w:tcPr>
          <w:p w:rsidR="00B0295E" w:rsidRDefault="00B0295E" w:rsidP="00611A15">
            <w:pPr>
              <w:jc w:val="both"/>
            </w:pPr>
            <w:r>
              <w:t>doc. Mgr.A., ArtD.</w:t>
            </w:r>
          </w:p>
        </w:tc>
      </w:tr>
      <w:tr w:rsidR="00B0295E" w:rsidTr="00611A15">
        <w:tc>
          <w:tcPr>
            <w:tcW w:w="2518" w:type="dxa"/>
            <w:shd w:val="clear" w:color="auto" w:fill="F7CAAC"/>
          </w:tcPr>
          <w:p w:rsidR="00B0295E" w:rsidRDefault="00B0295E" w:rsidP="00611A15">
            <w:pPr>
              <w:jc w:val="both"/>
              <w:rPr>
                <w:b/>
              </w:rPr>
            </w:pPr>
            <w:r>
              <w:rPr>
                <w:b/>
              </w:rPr>
              <w:t>Rok narození</w:t>
            </w:r>
          </w:p>
        </w:tc>
        <w:tc>
          <w:tcPr>
            <w:tcW w:w="829" w:type="dxa"/>
          </w:tcPr>
          <w:p w:rsidR="00B0295E" w:rsidRPr="00B56B99" w:rsidRDefault="00B0295E" w:rsidP="00611A15">
            <w:pPr>
              <w:jc w:val="both"/>
            </w:pPr>
            <w:r w:rsidRPr="00B56B99">
              <w:t>1969</w:t>
            </w:r>
          </w:p>
        </w:tc>
        <w:tc>
          <w:tcPr>
            <w:tcW w:w="1721" w:type="dxa"/>
            <w:shd w:val="clear" w:color="auto" w:fill="F7CAAC"/>
          </w:tcPr>
          <w:p w:rsidR="00B0295E" w:rsidRPr="00B56B99" w:rsidRDefault="00B0295E" w:rsidP="00611A15">
            <w:pPr>
              <w:jc w:val="both"/>
              <w:rPr>
                <w:b/>
              </w:rPr>
            </w:pPr>
            <w:r w:rsidRPr="00B56B99">
              <w:rPr>
                <w:b/>
              </w:rPr>
              <w:t>typ vztahu k VŠ</w:t>
            </w:r>
          </w:p>
        </w:tc>
        <w:tc>
          <w:tcPr>
            <w:tcW w:w="992" w:type="dxa"/>
            <w:gridSpan w:val="2"/>
          </w:tcPr>
          <w:p w:rsidR="00B0295E" w:rsidRPr="00B56B99" w:rsidRDefault="00B0295E" w:rsidP="00611A15">
            <w:pPr>
              <w:jc w:val="both"/>
            </w:pPr>
            <w:r w:rsidRPr="00B56B99">
              <w:t>pp</w:t>
            </w:r>
          </w:p>
        </w:tc>
        <w:tc>
          <w:tcPr>
            <w:tcW w:w="994" w:type="dxa"/>
            <w:shd w:val="clear" w:color="auto" w:fill="F7CAAC"/>
          </w:tcPr>
          <w:p w:rsidR="00B0295E" w:rsidRPr="00B56B99" w:rsidRDefault="00B0295E" w:rsidP="00611A15">
            <w:pPr>
              <w:jc w:val="both"/>
              <w:rPr>
                <w:b/>
              </w:rPr>
            </w:pPr>
            <w:r w:rsidRPr="00B56B99">
              <w:rPr>
                <w:b/>
              </w:rPr>
              <w:t>rozsah</w:t>
            </w:r>
          </w:p>
        </w:tc>
        <w:tc>
          <w:tcPr>
            <w:tcW w:w="709" w:type="dxa"/>
          </w:tcPr>
          <w:p w:rsidR="00B0295E" w:rsidRPr="00B56B99" w:rsidRDefault="00B0295E" w:rsidP="00611A15">
            <w:pPr>
              <w:jc w:val="both"/>
            </w:pPr>
            <w:r w:rsidRPr="00B56B99">
              <w:t>40h/t</w:t>
            </w:r>
          </w:p>
        </w:tc>
        <w:tc>
          <w:tcPr>
            <w:tcW w:w="709" w:type="dxa"/>
            <w:gridSpan w:val="2"/>
            <w:shd w:val="clear" w:color="auto" w:fill="F7CAAC"/>
          </w:tcPr>
          <w:p w:rsidR="00B0295E" w:rsidRPr="00B56B99" w:rsidRDefault="00B0295E" w:rsidP="00611A15">
            <w:pPr>
              <w:jc w:val="both"/>
              <w:rPr>
                <w:b/>
              </w:rPr>
            </w:pPr>
            <w:r w:rsidRPr="00B56B99">
              <w:rPr>
                <w:b/>
              </w:rPr>
              <w:t>do kdy</w:t>
            </w:r>
          </w:p>
        </w:tc>
        <w:tc>
          <w:tcPr>
            <w:tcW w:w="1387" w:type="dxa"/>
            <w:gridSpan w:val="2"/>
          </w:tcPr>
          <w:p w:rsidR="00B0295E" w:rsidRPr="00B56B99" w:rsidRDefault="00B0295E" w:rsidP="00611A15">
            <w:pPr>
              <w:jc w:val="both"/>
            </w:pPr>
            <w:r w:rsidRPr="00B56B99">
              <w:t>08/19</w:t>
            </w:r>
          </w:p>
        </w:tc>
      </w:tr>
      <w:tr w:rsidR="00B0295E" w:rsidTr="00611A15">
        <w:tc>
          <w:tcPr>
            <w:tcW w:w="5068" w:type="dxa"/>
            <w:gridSpan w:val="3"/>
            <w:shd w:val="clear" w:color="auto" w:fill="F7CAAC"/>
          </w:tcPr>
          <w:p w:rsidR="00B0295E" w:rsidRPr="00B56B99" w:rsidRDefault="00B0295E" w:rsidP="00611A15">
            <w:pPr>
              <w:jc w:val="both"/>
              <w:rPr>
                <w:b/>
              </w:rPr>
            </w:pPr>
            <w:r w:rsidRPr="00B56B99">
              <w:rPr>
                <w:b/>
              </w:rPr>
              <w:t>Typ vztahu na součásti VŠ, která uskutečňuje st. program</w:t>
            </w:r>
          </w:p>
        </w:tc>
        <w:tc>
          <w:tcPr>
            <w:tcW w:w="992" w:type="dxa"/>
            <w:gridSpan w:val="2"/>
          </w:tcPr>
          <w:p w:rsidR="00B0295E" w:rsidRPr="00B56B99" w:rsidRDefault="00B0295E" w:rsidP="00611A15">
            <w:pPr>
              <w:jc w:val="both"/>
            </w:pPr>
            <w:r w:rsidRPr="00B56B99">
              <w:t>pp</w:t>
            </w:r>
          </w:p>
        </w:tc>
        <w:tc>
          <w:tcPr>
            <w:tcW w:w="994" w:type="dxa"/>
            <w:shd w:val="clear" w:color="auto" w:fill="F7CAAC"/>
          </w:tcPr>
          <w:p w:rsidR="00B0295E" w:rsidRPr="00B56B99" w:rsidRDefault="00B0295E" w:rsidP="00611A15">
            <w:pPr>
              <w:jc w:val="both"/>
              <w:rPr>
                <w:b/>
              </w:rPr>
            </w:pPr>
            <w:r w:rsidRPr="00B56B99">
              <w:rPr>
                <w:b/>
              </w:rPr>
              <w:t>rozsah</w:t>
            </w:r>
          </w:p>
        </w:tc>
        <w:tc>
          <w:tcPr>
            <w:tcW w:w="709" w:type="dxa"/>
          </w:tcPr>
          <w:p w:rsidR="00B0295E" w:rsidRPr="00B56B99" w:rsidRDefault="00B0295E" w:rsidP="00611A15">
            <w:pPr>
              <w:jc w:val="both"/>
            </w:pPr>
            <w:r>
              <w:t>40h/t</w:t>
            </w:r>
          </w:p>
        </w:tc>
        <w:tc>
          <w:tcPr>
            <w:tcW w:w="709" w:type="dxa"/>
            <w:gridSpan w:val="2"/>
            <w:shd w:val="clear" w:color="auto" w:fill="F7CAAC"/>
          </w:tcPr>
          <w:p w:rsidR="00B0295E" w:rsidRPr="00B56B99" w:rsidRDefault="00B0295E" w:rsidP="00611A15">
            <w:pPr>
              <w:jc w:val="both"/>
              <w:rPr>
                <w:b/>
              </w:rPr>
            </w:pPr>
            <w:r w:rsidRPr="00B56B99">
              <w:rPr>
                <w:b/>
              </w:rPr>
              <w:t>do kdy</w:t>
            </w:r>
          </w:p>
        </w:tc>
        <w:tc>
          <w:tcPr>
            <w:tcW w:w="1387" w:type="dxa"/>
            <w:gridSpan w:val="2"/>
          </w:tcPr>
          <w:p w:rsidR="00B0295E" w:rsidRPr="00B56B99" w:rsidRDefault="00B0295E" w:rsidP="00611A15">
            <w:pPr>
              <w:jc w:val="both"/>
            </w:pPr>
            <w:r w:rsidRPr="00B56B99">
              <w:t>08/19</w:t>
            </w:r>
          </w:p>
        </w:tc>
      </w:tr>
      <w:tr w:rsidR="00B0295E" w:rsidTr="00611A15">
        <w:tc>
          <w:tcPr>
            <w:tcW w:w="6060" w:type="dxa"/>
            <w:gridSpan w:val="5"/>
            <w:shd w:val="clear" w:color="auto" w:fill="F7CAAC"/>
          </w:tcPr>
          <w:p w:rsidR="00B0295E" w:rsidRPr="00B93E44" w:rsidRDefault="00B0295E" w:rsidP="00611A15">
            <w:pPr>
              <w:jc w:val="both"/>
              <w:rPr>
                <w:b/>
              </w:rPr>
            </w:pPr>
            <w:r w:rsidRPr="00B93E44">
              <w:rPr>
                <w:b/>
              </w:rPr>
              <w:t>Další současná působení jako akademický pracovník na jiných VŠ</w:t>
            </w:r>
          </w:p>
          <w:p w:rsidR="00B0295E" w:rsidRPr="00B93E44" w:rsidRDefault="00B0295E" w:rsidP="00611A15">
            <w:pPr>
              <w:autoSpaceDE w:val="0"/>
              <w:autoSpaceDN w:val="0"/>
              <w:adjustRightInd w:val="0"/>
              <w:rPr>
                <w:rFonts w:eastAsia="Calibri"/>
                <w:color w:val="FF0000"/>
              </w:rPr>
            </w:pPr>
          </w:p>
        </w:tc>
        <w:tc>
          <w:tcPr>
            <w:tcW w:w="1703" w:type="dxa"/>
            <w:gridSpan w:val="2"/>
            <w:shd w:val="clear" w:color="auto" w:fill="F7CAAC"/>
          </w:tcPr>
          <w:p w:rsidR="00B0295E" w:rsidRDefault="00B0295E" w:rsidP="00611A15">
            <w:pPr>
              <w:jc w:val="both"/>
              <w:rPr>
                <w:b/>
              </w:rPr>
            </w:pPr>
          </w:p>
        </w:tc>
        <w:tc>
          <w:tcPr>
            <w:tcW w:w="2096" w:type="dxa"/>
            <w:gridSpan w:val="4"/>
            <w:shd w:val="clear" w:color="auto" w:fill="F7CAAC"/>
          </w:tcPr>
          <w:p w:rsidR="00B0295E" w:rsidRDefault="00B0295E" w:rsidP="00611A15">
            <w:pPr>
              <w:jc w:val="both"/>
              <w:rPr>
                <w:b/>
              </w:rPr>
            </w:pPr>
          </w:p>
        </w:tc>
      </w:tr>
      <w:tr w:rsidR="00B0295E" w:rsidTr="00611A15">
        <w:tc>
          <w:tcPr>
            <w:tcW w:w="6060" w:type="dxa"/>
            <w:gridSpan w:val="5"/>
          </w:tcPr>
          <w:p w:rsidR="00B0295E" w:rsidRPr="00AF598F" w:rsidRDefault="00B0295E" w:rsidP="00611A15">
            <w:pPr>
              <w:jc w:val="both"/>
            </w:pPr>
            <w:r w:rsidRPr="00AF598F">
              <w:rPr>
                <w:rFonts w:eastAsia="ヒラギノ角ゴ Pro W3"/>
              </w:rPr>
              <w:t>Masarykova univerzita, Pedagogická fakulta</w:t>
            </w:r>
            <w:r w:rsidR="00A74909" w:rsidRPr="00AF598F">
              <w:rPr>
                <w:rFonts w:eastAsia="ヒラギノ角ゴ Pro W3"/>
              </w:rPr>
              <w:t xml:space="preserve"> </w:t>
            </w:r>
          </w:p>
        </w:tc>
        <w:tc>
          <w:tcPr>
            <w:tcW w:w="1703" w:type="dxa"/>
            <w:gridSpan w:val="2"/>
          </w:tcPr>
          <w:p w:rsidR="00B0295E" w:rsidRPr="00AF598F" w:rsidRDefault="00A74909" w:rsidP="00611A15">
            <w:pPr>
              <w:jc w:val="both"/>
            </w:pPr>
            <w:r w:rsidRPr="00AF598F">
              <w:rPr>
                <w:rFonts w:eastAsia="ヒラギノ角ゴ Pro W3"/>
              </w:rPr>
              <w:t>50% úvazek</w:t>
            </w:r>
          </w:p>
        </w:tc>
        <w:tc>
          <w:tcPr>
            <w:tcW w:w="2096" w:type="dxa"/>
            <w:gridSpan w:val="4"/>
          </w:tcPr>
          <w:p w:rsidR="00B0295E" w:rsidRPr="00AF598F" w:rsidRDefault="00B0295E" w:rsidP="00611A15">
            <w:pPr>
              <w:jc w:val="both"/>
            </w:pPr>
          </w:p>
        </w:tc>
      </w:tr>
      <w:tr w:rsidR="00B0295E" w:rsidTr="00611A15">
        <w:tc>
          <w:tcPr>
            <w:tcW w:w="6060" w:type="dxa"/>
            <w:gridSpan w:val="5"/>
          </w:tcPr>
          <w:p w:rsidR="00B0295E" w:rsidRDefault="00B0295E" w:rsidP="00611A15">
            <w:pPr>
              <w:jc w:val="both"/>
            </w:pPr>
          </w:p>
        </w:tc>
        <w:tc>
          <w:tcPr>
            <w:tcW w:w="1703" w:type="dxa"/>
            <w:gridSpan w:val="2"/>
          </w:tcPr>
          <w:p w:rsidR="00B0295E" w:rsidRDefault="00B0295E" w:rsidP="00611A15">
            <w:pPr>
              <w:jc w:val="both"/>
            </w:pPr>
          </w:p>
        </w:tc>
        <w:tc>
          <w:tcPr>
            <w:tcW w:w="2096" w:type="dxa"/>
            <w:gridSpan w:val="4"/>
          </w:tcPr>
          <w:p w:rsidR="00B0295E" w:rsidRDefault="00B0295E" w:rsidP="00611A15">
            <w:pPr>
              <w:jc w:val="both"/>
            </w:pPr>
          </w:p>
        </w:tc>
        <w:bookmarkStart w:id="794" w:name="_GoBack"/>
        <w:bookmarkEnd w:id="794"/>
      </w:tr>
      <w:tr w:rsidR="00B0295E" w:rsidTr="00611A15">
        <w:tc>
          <w:tcPr>
            <w:tcW w:w="6060" w:type="dxa"/>
            <w:gridSpan w:val="5"/>
          </w:tcPr>
          <w:p w:rsidR="00B0295E" w:rsidRDefault="00B0295E" w:rsidP="00611A15">
            <w:pPr>
              <w:jc w:val="both"/>
            </w:pPr>
          </w:p>
        </w:tc>
        <w:tc>
          <w:tcPr>
            <w:tcW w:w="1703" w:type="dxa"/>
            <w:gridSpan w:val="2"/>
          </w:tcPr>
          <w:p w:rsidR="00B0295E" w:rsidRDefault="00B0295E" w:rsidP="00611A15">
            <w:pPr>
              <w:jc w:val="both"/>
            </w:pPr>
          </w:p>
        </w:tc>
        <w:tc>
          <w:tcPr>
            <w:tcW w:w="2096" w:type="dxa"/>
            <w:gridSpan w:val="4"/>
          </w:tcPr>
          <w:p w:rsidR="00B0295E" w:rsidRDefault="00B0295E" w:rsidP="00611A15">
            <w:pPr>
              <w:jc w:val="both"/>
            </w:pPr>
          </w:p>
        </w:tc>
      </w:tr>
      <w:tr w:rsidR="00B0295E" w:rsidTr="00611A15">
        <w:tc>
          <w:tcPr>
            <w:tcW w:w="6060" w:type="dxa"/>
            <w:gridSpan w:val="5"/>
          </w:tcPr>
          <w:p w:rsidR="00B0295E" w:rsidRDefault="00B0295E" w:rsidP="00611A15">
            <w:pPr>
              <w:jc w:val="both"/>
            </w:pPr>
          </w:p>
        </w:tc>
        <w:tc>
          <w:tcPr>
            <w:tcW w:w="1703" w:type="dxa"/>
            <w:gridSpan w:val="2"/>
          </w:tcPr>
          <w:p w:rsidR="00B0295E" w:rsidRDefault="00B0295E" w:rsidP="00611A15">
            <w:pPr>
              <w:jc w:val="both"/>
            </w:pPr>
          </w:p>
        </w:tc>
        <w:tc>
          <w:tcPr>
            <w:tcW w:w="2096" w:type="dxa"/>
            <w:gridSpan w:val="4"/>
          </w:tcPr>
          <w:p w:rsidR="00B0295E" w:rsidRDefault="00B0295E" w:rsidP="00611A15">
            <w:pPr>
              <w:jc w:val="both"/>
            </w:pPr>
          </w:p>
        </w:tc>
      </w:tr>
      <w:tr w:rsidR="00B0295E" w:rsidTr="00611A15">
        <w:tc>
          <w:tcPr>
            <w:tcW w:w="9859" w:type="dxa"/>
            <w:gridSpan w:val="11"/>
            <w:shd w:val="clear" w:color="auto" w:fill="F7CAAC"/>
          </w:tcPr>
          <w:p w:rsidR="00B0295E" w:rsidRDefault="00B0295E" w:rsidP="00611A15">
            <w:r>
              <w:rPr>
                <w:b/>
              </w:rPr>
              <w:t>Předměty příslušného studijního programu a způsob zapojení do jejich výuky, příp. další zapojení do uskutečňování studijního programu</w:t>
            </w:r>
          </w:p>
        </w:tc>
      </w:tr>
      <w:tr w:rsidR="00B0295E" w:rsidTr="00611A15">
        <w:trPr>
          <w:trHeight w:val="1118"/>
        </w:trPr>
        <w:tc>
          <w:tcPr>
            <w:tcW w:w="9859" w:type="dxa"/>
            <w:gridSpan w:val="11"/>
            <w:tcBorders>
              <w:top w:val="nil"/>
            </w:tcBorders>
          </w:tcPr>
          <w:p w:rsidR="00B0295E" w:rsidRDefault="00B0295E" w:rsidP="00611A15">
            <w:pPr>
              <w:autoSpaceDE w:val="0"/>
              <w:autoSpaceDN w:val="0"/>
              <w:adjustRightInd w:val="0"/>
              <w:rPr>
                <w:rFonts w:eastAsia="Calibri"/>
              </w:rPr>
            </w:pPr>
          </w:p>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Calibri"/>
              </w:rPr>
            </w:pPr>
            <w:r w:rsidRPr="007C291D">
              <w:t>Vizuální komunikace v prostředí uměleckého provozu</w:t>
            </w:r>
            <w:r w:rsidRPr="00533DBA">
              <w:rPr>
                <w:rFonts w:eastAsia="Calibri"/>
              </w:rPr>
              <w:t xml:space="preserve"> </w:t>
            </w:r>
            <w:r>
              <w:rPr>
                <w:rFonts w:eastAsia="Calibri"/>
              </w:rPr>
              <w:t>- přednášející, vede cvičení, garant – PF, KF</w:t>
            </w:r>
          </w:p>
          <w:p w:rsidR="00B0295E" w:rsidRPr="00533DBA"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Calibri"/>
              </w:rPr>
            </w:pPr>
            <w:r w:rsidRPr="00B2344E">
              <w:t>Praxe v kulturních a kreativních odvětvích</w:t>
            </w:r>
            <w:r>
              <w:t xml:space="preserve"> - </w:t>
            </w:r>
            <w:r>
              <w:rPr>
                <w:rFonts w:eastAsia="Calibri"/>
              </w:rPr>
              <w:t>garant – PF, KF</w:t>
            </w:r>
          </w:p>
        </w:tc>
      </w:tr>
      <w:tr w:rsidR="00B0295E" w:rsidTr="00611A15">
        <w:tc>
          <w:tcPr>
            <w:tcW w:w="9859" w:type="dxa"/>
            <w:gridSpan w:val="11"/>
            <w:shd w:val="clear" w:color="auto" w:fill="F7CAAC"/>
          </w:tcPr>
          <w:p w:rsidR="00B0295E" w:rsidRDefault="00B0295E" w:rsidP="00611A15">
            <w:pPr>
              <w:jc w:val="both"/>
            </w:pPr>
            <w:r>
              <w:rPr>
                <w:b/>
              </w:rPr>
              <w:t xml:space="preserve">Údaje o vzdělání na VŠ </w:t>
            </w:r>
          </w:p>
        </w:tc>
      </w:tr>
      <w:tr w:rsidR="00B0295E" w:rsidTr="00611A15">
        <w:trPr>
          <w:trHeight w:val="1055"/>
        </w:trPr>
        <w:tc>
          <w:tcPr>
            <w:tcW w:w="9859" w:type="dxa"/>
            <w:gridSpan w:val="11"/>
          </w:tcPr>
          <w:p w:rsidR="00B0295E" w:rsidRDefault="00B0295E" w:rsidP="00611A15">
            <w:pPr>
              <w:pStyle w:val="FreeForm"/>
              <w:rPr>
                <w:rFonts w:ascii="Times New Roman" w:hAnsi="Times New Roman"/>
                <w:sz w:val="20"/>
              </w:rPr>
            </w:pPr>
          </w:p>
          <w:p w:rsidR="00B0295E" w:rsidRPr="00B63074" w:rsidRDefault="00B0295E" w:rsidP="00611A15">
            <w:pPr>
              <w:pStyle w:val="FreeForm"/>
              <w:rPr>
                <w:rFonts w:ascii="Times New Roman" w:hAnsi="Times New Roman"/>
                <w:position w:val="-2"/>
                <w:sz w:val="20"/>
              </w:rPr>
            </w:pPr>
            <w:r w:rsidRPr="00B63074">
              <w:rPr>
                <w:rFonts w:ascii="Times New Roman" w:hAnsi="Times New Roman"/>
                <w:sz w:val="20"/>
              </w:rPr>
              <w:t>199</w:t>
            </w:r>
            <w:r>
              <w:rPr>
                <w:rFonts w:ascii="Times New Roman" w:hAnsi="Times New Roman"/>
                <w:sz w:val="20"/>
              </w:rPr>
              <w:t xml:space="preserve">0-1996: </w:t>
            </w:r>
            <w:r w:rsidRPr="00B63074">
              <w:rPr>
                <w:rFonts w:ascii="Times New Roman" w:hAnsi="Times New Roman"/>
                <w:sz w:val="20"/>
              </w:rPr>
              <w:t>Vysoká škola uměleckoprům</w:t>
            </w:r>
            <w:r>
              <w:rPr>
                <w:rFonts w:ascii="Times New Roman" w:hAnsi="Times New Roman"/>
                <w:sz w:val="20"/>
              </w:rPr>
              <w:t xml:space="preserve">yslová v Praze, </w:t>
            </w:r>
            <w:r w:rsidRPr="00B63074">
              <w:rPr>
                <w:rFonts w:ascii="Times New Roman" w:hAnsi="Times New Roman"/>
                <w:sz w:val="20"/>
              </w:rPr>
              <w:t xml:space="preserve">ateliér grafického designu, </w:t>
            </w:r>
            <w:r>
              <w:rPr>
                <w:rFonts w:ascii="Times New Roman" w:hAnsi="Times New Roman"/>
                <w:sz w:val="20"/>
              </w:rPr>
              <w:t>obor Grafika, Mgr. A.</w:t>
            </w:r>
          </w:p>
          <w:p w:rsidR="00B0295E" w:rsidRDefault="00B0295E" w:rsidP="00611A15">
            <w:pPr>
              <w:jc w:val="both"/>
              <w:rPr>
                <w:rFonts w:eastAsia="ヒラギノ角ゴ Pro W3"/>
              </w:rPr>
            </w:pPr>
            <w:r>
              <w:rPr>
                <w:rFonts w:eastAsia="ヒラギノ角ゴ Pro W3"/>
              </w:rPr>
              <w:t xml:space="preserve">2004-2008: </w:t>
            </w:r>
            <w:r w:rsidRPr="00B63074">
              <w:rPr>
                <w:rFonts w:eastAsia="ヒラギノ角ゴ Pro W3"/>
              </w:rPr>
              <w:t>Vysoká škola výtvarných um</w:t>
            </w:r>
            <w:r>
              <w:rPr>
                <w:rFonts w:eastAsia="ヒラギノ角ゴ Pro W3"/>
              </w:rPr>
              <w:t xml:space="preserve">ění v Bratislavě, </w:t>
            </w:r>
            <w:r w:rsidRPr="00B63074">
              <w:rPr>
                <w:rFonts w:eastAsia="ヒラギノ角ゴ Pro W3"/>
              </w:rPr>
              <w:t>ateliér grafického designu, </w:t>
            </w:r>
            <w:r>
              <w:rPr>
                <w:rFonts w:eastAsia="ヒラギノ角ゴ Pro W3"/>
              </w:rPr>
              <w:t>studijní program Design, obor Design, ArtD.</w:t>
            </w:r>
          </w:p>
          <w:p w:rsidR="00B0295E" w:rsidRDefault="00B0295E" w:rsidP="00611A15">
            <w:pPr>
              <w:jc w:val="both"/>
              <w:rPr>
                <w:rFonts w:eastAsia="ヒラギノ角ゴ Pro W3"/>
              </w:rPr>
            </w:pPr>
            <w:r>
              <w:rPr>
                <w:rFonts w:eastAsia="ヒラギノ角ゴ Pro W3"/>
              </w:rPr>
              <w:t>2013: Vysoká škola výtvarných umění v Bratislavě, Design, doc.</w:t>
            </w:r>
          </w:p>
          <w:p w:rsidR="00B0295E" w:rsidRPr="00F110D3" w:rsidRDefault="00B0295E" w:rsidP="00611A15">
            <w:pPr>
              <w:jc w:val="both"/>
              <w:rPr>
                <w:b/>
              </w:rPr>
            </w:pPr>
          </w:p>
        </w:tc>
      </w:tr>
      <w:tr w:rsidR="00B0295E" w:rsidTr="00611A15">
        <w:tc>
          <w:tcPr>
            <w:tcW w:w="9859" w:type="dxa"/>
            <w:gridSpan w:val="11"/>
            <w:shd w:val="clear" w:color="auto" w:fill="F7CAAC"/>
          </w:tcPr>
          <w:p w:rsidR="00B0295E" w:rsidRDefault="00B0295E" w:rsidP="00611A15">
            <w:pPr>
              <w:jc w:val="both"/>
              <w:rPr>
                <w:b/>
              </w:rPr>
            </w:pPr>
            <w:r>
              <w:rPr>
                <w:b/>
              </w:rPr>
              <w:t>Údaje o odborném působení od absolvování VŠ</w:t>
            </w:r>
          </w:p>
        </w:tc>
      </w:tr>
      <w:tr w:rsidR="00B0295E" w:rsidTr="00611A15">
        <w:trPr>
          <w:trHeight w:val="1090"/>
        </w:trPr>
        <w:tc>
          <w:tcPr>
            <w:tcW w:w="9859" w:type="dxa"/>
            <w:gridSpan w:val="11"/>
          </w:tcPr>
          <w:p w:rsidR="00B0295E" w:rsidRDefault="00B0295E" w:rsidP="00611A15">
            <w:pPr>
              <w:pStyle w:val="FreeForm"/>
              <w:rPr>
                <w:rFonts w:ascii="Times New Roman" w:hAnsi="Times New Roman"/>
                <w:sz w:val="20"/>
              </w:rPr>
            </w:pPr>
          </w:p>
          <w:p w:rsidR="00B0295E" w:rsidRPr="00F110D3" w:rsidRDefault="00B0295E" w:rsidP="00611A15">
            <w:pPr>
              <w:pStyle w:val="FreeForm"/>
              <w:rPr>
                <w:rFonts w:ascii="Times New Roman" w:hAnsi="Times New Roman"/>
                <w:sz w:val="20"/>
              </w:rPr>
            </w:pPr>
            <w:r>
              <w:rPr>
                <w:rFonts w:ascii="Times New Roman" w:hAnsi="Times New Roman"/>
                <w:sz w:val="20"/>
              </w:rPr>
              <w:t xml:space="preserve">1992–dosud: </w:t>
            </w:r>
            <w:r w:rsidRPr="00F110D3">
              <w:rPr>
                <w:rFonts w:ascii="Times New Roman" w:hAnsi="Times New Roman"/>
                <w:sz w:val="20"/>
              </w:rPr>
              <w:t>OSVČ, grafický design, reklama</w:t>
            </w:r>
          </w:p>
          <w:p w:rsidR="00B0295E" w:rsidRPr="00F110D3" w:rsidRDefault="00B0295E" w:rsidP="00611A15">
            <w:pPr>
              <w:pStyle w:val="FreeForm"/>
              <w:rPr>
                <w:rFonts w:ascii="Times New Roman" w:hAnsi="Times New Roman"/>
                <w:sz w:val="20"/>
              </w:rPr>
            </w:pPr>
            <w:r w:rsidRPr="00F110D3">
              <w:rPr>
                <w:rFonts w:ascii="Times New Roman" w:hAnsi="Times New Roman"/>
                <w:sz w:val="20"/>
              </w:rPr>
              <w:t>1998–2018</w:t>
            </w:r>
            <w:r>
              <w:rPr>
                <w:rFonts w:ascii="Times New Roman" w:hAnsi="Times New Roman"/>
                <w:sz w:val="20"/>
              </w:rPr>
              <w:t xml:space="preserve">: </w:t>
            </w:r>
            <w:r w:rsidRPr="00F110D3">
              <w:rPr>
                <w:rFonts w:ascii="Times New Roman" w:hAnsi="Times New Roman"/>
                <w:sz w:val="20"/>
              </w:rPr>
              <w:t xml:space="preserve"> Ostravská univerzita v Ostravě</w:t>
            </w:r>
            <w:r>
              <w:rPr>
                <w:rFonts w:ascii="Times New Roman" w:hAnsi="Times New Roman"/>
                <w:sz w:val="20"/>
              </w:rPr>
              <w:t xml:space="preserve">, Fakulta umění, </w:t>
            </w:r>
            <w:r w:rsidRPr="00F110D3">
              <w:rPr>
                <w:rFonts w:ascii="Times New Roman" w:hAnsi="Times New Roman"/>
                <w:sz w:val="20"/>
              </w:rPr>
              <w:t>1998–2013 odb</w:t>
            </w:r>
            <w:r>
              <w:rPr>
                <w:rFonts w:ascii="Times New Roman" w:hAnsi="Times New Roman"/>
                <w:sz w:val="20"/>
              </w:rPr>
              <w:t>orný asistent, 2013–2018 docent</w:t>
            </w:r>
          </w:p>
          <w:p w:rsidR="00B0295E" w:rsidRPr="00F110D3" w:rsidRDefault="00B0295E" w:rsidP="00611A15">
            <w:pPr>
              <w:pStyle w:val="FreeForm"/>
              <w:rPr>
                <w:rFonts w:ascii="Times New Roman" w:hAnsi="Times New Roman"/>
                <w:position w:val="-2"/>
                <w:sz w:val="20"/>
              </w:rPr>
            </w:pPr>
            <w:r>
              <w:rPr>
                <w:rFonts w:ascii="Times New Roman" w:hAnsi="Times New Roman"/>
                <w:sz w:val="20"/>
              </w:rPr>
              <w:t>2013–dosud: Masarykova univerzita</w:t>
            </w:r>
            <w:r w:rsidRPr="00F110D3">
              <w:rPr>
                <w:rFonts w:ascii="Times New Roman" w:hAnsi="Times New Roman"/>
                <w:sz w:val="20"/>
              </w:rPr>
              <w:t xml:space="preserve">, </w:t>
            </w:r>
            <w:r>
              <w:rPr>
                <w:rFonts w:ascii="Times New Roman" w:hAnsi="Times New Roman"/>
                <w:sz w:val="20"/>
              </w:rPr>
              <w:t xml:space="preserve">Pedagogická fakulta, </w:t>
            </w:r>
            <w:r w:rsidRPr="00F110D3">
              <w:rPr>
                <w:rFonts w:ascii="Times New Roman" w:hAnsi="Times New Roman"/>
                <w:sz w:val="20"/>
              </w:rPr>
              <w:t>docent</w:t>
            </w:r>
          </w:p>
          <w:p w:rsidR="00B0295E" w:rsidRPr="00F110D3" w:rsidRDefault="00B0295E" w:rsidP="00611A15">
            <w:pPr>
              <w:pStyle w:val="FreeForm"/>
              <w:rPr>
                <w:rFonts w:ascii="Times New Roman" w:hAnsi="Times New Roman"/>
                <w:position w:val="-2"/>
                <w:sz w:val="20"/>
              </w:rPr>
            </w:pPr>
            <w:r w:rsidRPr="00F110D3">
              <w:rPr>
                <w:rFonts w:ascii="Times New Roman" w:hAnsi="Times New Roman"/>
                <w:sz w:val="20"/>
              </w:rPr>
              <w:t>2015–2017</w:t>
            </w:r>
            <w:r>
              <w:rPr>
                <w:rFonts w:ascii="Times New Roman" w:hAnsi="Times New Roman"/>
                <w:sz w:val="20"/>
              </w:rPr>
              <w:t>: Vysoké učení technické v Brně</w:t>
            </w:r>
            <w:r w:rsidRPr="00F110D3">
              <w:rPr>
                <w:rFonts w:ascii="Times New Roman" w:hAnsi="Times New Roman"/>
                <w:sz w:val="20"/>
              </w:rPr>
              <w:t xml:space="preserve">, </w:t>
            </w:r>
            <w:r>
              <w:rPr>
                <w:rFonts w:ascii="Times New Roman" w:hAnsi="Times New Roman"/>
                <w:sz w:val="20"/>
              </w:rPr>
              <w:t xml:space="preserve">Fakulta výtvarných umění, </w:t>
            </w:r>
            <w:r w:rsidRPr="00F110D3">
              <w:rPr>
                <w:rFonts w:ascii="Times New Roman" w:hAnsi="Times New Roman"/>
                <w:sz w:val="20"/>
              </w:rPr>
              <w:t>docent</w:t>
            </w:r>
          </w:p>
          <w:p w:rsidR="00B0295E" w:rsidRPr="00F110D3" w:rsidRDefault="00B0295E" w:rsidP="00611A15">
            <w:pPr>
              <w:pStyle w:val="FreeForm"/>
              <w:rPr>
                <w:rFonts w:ascii="Times New Roman" w:hAnsi="Times New Roman"/>
                <w:position w:val="-2"/>
                <w:sz w:val="20"/>
              </w:rPr>
            </w:pPr>
            <w:r>
              <w:rPr>
                <w:rFonts w:ascii="Times New Roman" w:hAnsi="Times New Roman"/>
                <w:sz w:val="20"/>
              </w:rPr>
              <w:t>2016–dosud:</w:t>
            </w:r>
            <w:r w:rsidRPr="00F110D3">
              <w:rPr>
                <w:rFonts w:ascii="Times New Roman" w:hAnsi="Times New Roman"/>
                <w:sz w:val="20"/>
              </w:rPr>
              <w:t xml:space="preserve"> Univerzita Tomáše Bati, </w:t>
            </w:r>
            <w:r>
              <w:rPr>
                <w:rFonts w:ascii="Times New Roman" w:hAnsi="Times New Roman"/>
                <w:sz w:val="20"/>
              </w:rPr>
              <w:t xml:space="preserve">Fakulta multimediálních komunikací, </w:t>
            </w:r>
            <w:r w:rsidRPr="00F110D3">
              <w:rPr>
                <w:rFonts w:ascii="Times New Roman" w:hAnsi="Times New Roman"/>
                <w:sz w:val="20"/>
              </w:rPr>
              <w:t>docent</w:t>
            </w:r>
          </w:p>
          <w:p w:rsidR="00B0295E" w:rsidRPr="00B17BC0" w:rsidRDefault="00B0295E" w:rsidP="00611A15">
            <w:pPr>
              <w:pStyle w:val="FreeForm"/>
              <w:rPr>
                <w:color w:val="FF0000"/>
                <w:sz w:val="16"/>
                <w:szCs w:val="16"/>
              </w:rPr>
            </w:pPr>
          </w:p>
        </w:tc>
      </w:tr>
      <w:tr w:rsidR="00B0295E" w:rsidTr="00611A15">
        <w:trPr>
          <w:trHeight w:val="250"/>
        </w:trPr>
        <w:tc>
          <w:tcPr>
            <w:tcW w:w="9859" w:type="dxa"/>
            <w:gridSpan w:val="11"/>
            <w:shd w:val="clear" w:color="auto" w:fill="F7CAAC"/>
          </w:tcPr>
          <w:p w:rsidR="00B0295E" w:rsidRDefault="00B0295E" w:rsidP="00611A15">
            <w:pPr>
              <w:jc w:val="both"/>
            </w:pPr>
            <w:r>
              <w:rPr>
                <w:b/>
              </w:rPr>
              <w:t>Zkušenosti s vedením kvalifikačních a rigorózních prací</w:t>
            </w:r>
          </w:p>
        </w:tc>
      </w:tr>
      <w:tr w:rsidR="00B0295E" w:rsidTr="00611A15">
        <w:trPr>
          <w:trHeight w:val="905"/>
        </w:trPr>
        <w:tc>
          <w:tcPr>
            <w:tcW w:w="9859" w:type="dxa"/>
            <w:gridSpan w:val="11"/>
          </w:tcPr>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Pr="00F34EF5"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Počet</w:t>
            </w:r>
            <w:r w:rsidRPr="00F34EF5">
              <w:rPr>
                <w:rFonts w:eastAsia="ヒラギノ角ゴ Pro W3"/>
              </w:rPr>
              <w:t xml:space="preserve"> b</w:t>
            </w:r>
            <w:r>
              <w:rPr>
                <w:rFonts w:eastAsia="ヒラギノ角ゴ Pro W3"/>
              </w:rPr>
              <w:t>akalářských a diplomových prací:</w:t>
            </w:r>
            <w:r w:rsidRPr="00F34EF5">
              <w:rPr>
                <w:rFonts w:eastAsia="ヒラギノ角ゴ Pro W3"/>
              </w:rPr>
              <w:t xml:space="preserve"> cca 70 (v letech 2002–2017)</w:t>
            </w:r>
          </w:p>
          <w:p w:rsidR="00B0295E" w:rsidRDefault="00B0295E" w:rsidP="00611A15">
            <w:pPr>
              <w:jc w:val="both"/>
            </w:pPr>
            <w:r>
              <w:rPr>
                <w:rFonts w:eastAsia="ヒラギノ角ゴ Pro W3"/>
              </w:rPr>
              <w:t>V</w:t>
            </w:r>
            <w:r w:rsidRPr="00F34EF5">
              <w:rPr>
                <w:rFonts w:eastAsia="ヒラギノ角ゴ Pro W3"/>
              </w:rPr>
              <w:t xml:space="preserve"> současné době ved</w:t>
            </w:r>
            <w:r>
              <w:rPr>
                <w:rFonts w:eastAsia="ヒラギノ角ゴ Pro W3"/>
              </w:rPr>
              <w:t>ení</w:t>
            </w:r>
            <w:r w:rsidRPr="00F34EF5">
              <w:rPr>
                <w:rFonts w:eastAsia="ヒラギノ角ゴ Pro W3"/>
              </w:rPr>
              <w:t xml:space="preserve"> celkem 5 doktorandů</w:t>
            </w:r>
            <w:r>
              <w:rPr>
                <w:rFonts w:eastAsia="ヒラギノ角ゴ Pro W3"/>
              </w:rPr>
              <w:t>.</w:t>
            </w:r>
          </w:p>
        </w:tc>
      </w:tr>
      <w:tr w:rsidR="00B0295E" w:rsidTr="00611A15">
        <w:trPr>
          <w:cantSplit/>
        </w:trPr>
        <w:tc>
          <w:tcPr>
            <w:tcW w:w="3347" w:type="dxa"/>
            <w:gridSpan w:val="2"/>
            <w:tcBorders>
              <w:top w:val="single" w:sz="12" w:space="0" w:color="auto"/>
            </w:tcBorders>
            <w:shd w:val="clear" w:color="auto" w:fill="F7CAAC"/>
          </w:tcPr>
          <w:p w:rsidR="00B0295E" w:rsidRDefault="00B0295E" w:rsidP="00611A15">
            <w:pPr>
              <w:jc w:val="both"/>
            </w:pPr>
            <w:r>
              <w:rPr>
                <w:b/>
              </w:rPr>
              <w:t xml:space="preserve">Obor habilitačního řízení </w:t>
            </w:r>
          </w:p>
        </w:tc>
        <w:tc>
          <w:tcPr>
            <w:tcW w:w="2245" w:type="dxa"/>
            <w:gridSpan w:val="2"/>
            <w:tcBorders>
              <w:top w:val="single" w:sz="12" w:space="0" w:color="auto"/>
            </w:tcBorders>
            <w:shd w:val="clear" w:color="auto" w:fill="F7CAAC"/>
          </w:tcPr>
          <w:p w:rsidR="00B0295E" w:rsidRDefault="00B0295E" w:rsidP="00611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0295E" w:rsidRDefault="00B0295E" w:rsidP="00611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0295E" w:rsidRDefault="00B0295E" w:rsidP="00611A15">
            <w:pPr>
              <w:jc w:val="both"/>
              <w:rPr>
                <w:b/>
              </w:rPr>
            </w:pPr>
            <w:r>
              <w:rPr>
                <w:b/>
              </w:rPr>
              <w:t>Ohlasy publikací</w:t>
            </w:r>
          </w:p>
          <w:p w:rsidR="00B0295E" w:rsidRDefault="00B0295E" w:rsidP="00611A15">
            <w:pPr>
              <w:rPr>
                <w:b/>
              </w:rPr>
            </w:pPr>
          </w:p>
        </w:tc>
      </w:tr>
      <w:tr w:rsidR="00B0295E" w:rsidTr="00611A15">
        <w:trPr>
          <w:cantSplit/>
        </w:trPr>
        <w:tc>
          <w:tcPr>
            <w:tcW w:w="3347" w:type="dxa"/>
            <w:gridSpan w:val="2"/>
          </w:tcPr>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842D49">
              <w:rPr>
                <w:rFonts w:eastAsia="ヒラギノ角ゴ Pro W3"/>
              </w:rPr>
              <w:t>2.2.6 Dizajn</w:t>
            </w: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2245" w:type="dxa"/>
            <w:gridSpan w:val="2"/>
          </w:tcPr>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2013</w:t>
            </w:r>
          </w:p>
        </w:tc>
        <w:tc>
          <w:tcPr>
            <w:tcW w:w="2248" w:type="dxa"/>
            <w:gridSpan w:val="4"/>
            <w:tcBorders>
              <w:right w:val="single" w:sz="12" w:space="0" w:color="auto"/>
            </w:tcBorders>
          </w:tcPr>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VŠVU Bratislava</w:t>
            </w:r>
          </w:p>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Slovenská republika</w:t>
            </w: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c>
          <w:tcPr>
            <w:tcW w:w="632" w:type="dxa"/>
            <w:tcBorders>
              <w:left w:val="single" w:sz="12" w:space="0" w:color="auto"/>
            </w:tcBorders>
            <w:shd w:val="clear" w:color="auto" w:fill="F7CAAC"/>
          </w:tcPr>
          <w:p w:rsidR="00B0295E" w:rsidRDefault="00B0295E" w:rsidP="00611A15">
            <w:pPr>
              <w:jc w:val="both"/>
            </w:pPr>
            <w:r>
              <w:rPr>
                <w:b/>
              </w:rPr>
              <w:t>WOS</w:t>
            </w:r>
          </w:p>
        </w:tc>
        <w:tc>
          <w:tcPr>
            <w:tcW w:w="693" w:type="dxa"/>
            <w:shd w:val="clear" w:color="auto" w:fill="F7CAAC"/>
          </w:tcPr>
          <w:p w:rsidR="00B0295E" w:rsidRDefault="00B0295E" w:rsidP="00611A15">
            <w:pPr>
              <w:jc w:val="both"/>
              <w:rPr>
                <w:sz w:val="18"/>
              </w:rPr>
            </w:pPr>
            <w:r>
              <w:rPr>
                <w:b/>
                <w:sz w:val="18"/>
              </w:rPr>
              <w:t>Scopus</w:t>
            </w:r>
          </w:p>
        </w:tc>
        <w:tc>
          <w:tcPr>
            <w:tcW w:w="694" w:type="dxa"/>
            <w:shd w:val="clear" w:color="auto" w:fill="F7CAAC"/>
          </w:tcPr>
          <w:p w:rsidR="00B0295E" w:rsidRDefault="00B0295E" w:rsidP="00611A15">
            <w:pPr>
              <w:jc w:val="both"/>
            </w:pPr>
            <w:r>
              <w:rPr>
                <w:b/>
                <w:sz w:val="18"/>
              </w:rPr>
              <w:t>ostatní</w:t>
            </w:r>
          </w:p>
        </w:tc>
      </w:tr>
      <w:tr w:rsidR="00B0295E" w:rsidTr="00611A15">
        <w:trPr>
          <w:cantSplit/>
          <w:trHeight w:val="70"/>
        </w:trPr>
        <w:tc>
          <w:tcPr>
            <w:tcW w:w="3347" w:type="dxa"/>
            <w:gridSpan w:val="2"/>
            <w:shd w:val="clear" w:color="auto" w:fill="F7CAAC"/>
          </w:tcPr>
          <w:p w:rsidR="00B0295E" w:rsidRDefault="00B0295E" w:rsidP="00611A15">
            <w:pPr>
              <w:jc w:val="both"/>
            </w:pPr>
            <w:r>
              <w:rPr>
                <w:b/>
              </w:rPr>
              <w:t>Obor jmenovacího řízení</w:t>
            </w:r>
          </w:p>
        </w:tc>
        <w:tc>
          <w:tcPr>
            <w:tcW w:w="2245" w:type="dxa"/>
            <w:gridSpan w:val="2"/>
            <w:shd w:val="clear" w:color="auto" w:fill="F7CAAC"/>
          </w:tcPr>
          <w:p w:rsidR="00B0295E" w:rsidRDefault="00B0295E" w:rsidP="00611A15">
            <w:pPr>
              <w:jc w:val="both"/>
            </w:pPr>
            <w:r>
              <w:rPr>
                <w:b/>
              </w:rPr>
              <w:t>Rok udělení hodnosti</w:t>
            </w:r>
          </w:p>
        </w:tc>
        <w:tc>
          <w:tcPr>
            <w:tcW w:w="2248" w:type="dxa"/>
            <w:gridSpan w:val="4"/>
            <w:tcBorders>
              <w:right w:val="single" w:sz="12" w:space="0" w:color="auto"/>
            </w:tcBorders>
            <w:shd w:val="clear" w:color="auto" w:fill="F7CAAC"/>
          </w:tcPr>
          <w:p w:rsidR="00B0295E" w:rsidRDefault="00B0295E" w:rsidP="00611A15">
            <w:pPr>
              <w:jc w:val="both"/>
            </w:pPr>
            <w:r>
              <w:rPr>
                <w:b/>
              </w:rPr>
              <w:t>Řízení konáno na VŠ</w:t>
            </w:r>
          </w:p>
        </w:tc>
        <w:tc>
          <w:tcPr>
            <w:tcW w:w="632" w:type="dxa"/>
            <w:vMerge w:val="restart"/>
            <w:tcBorders>
              <w:left w:val="single" w:sz="12" w:space="0" w:color="auto"/>
            </w:tcBorders>
          </w:tcPr>
          <w:p w:rsidR="00B0295E" w:rsidRDefault="00B0295E" w:rsidP="00611A15">
            <w:pPr>
              <w:jc w:val="both"/>
              <w:rPr>
                <w:b/>
              </w:rPr>
            </w:pPr>
          </w:p>
        </w:tc>
        <w:tc>
          <w:tcPr>
            <w:tcW w:w="693" w:type="dxa"/>
            <w:vMerge w:val="restart"/>
          </w:tcPr>
          <w:p w:rsidR="00B0295E" w:rsidRDefault="00B0295E" w:rsidP="00611A15">
            <w:pPr>
              <w:jc w:val="both"/>
              <w:rPr>
                <w:b/>
              </w:rPr>
            </w:pPr>
          </w:p>
        </w:tc>
        <w:tc>
          <w:tcPr>
            <w:tcW w:w="694" w:type="dxa"/>
            <w:vMerge w:val="restart"/>
          </w:tcPr>
          <w:p w:rsidR="00B0295E" w:rsidRDefault="00B0295E" w:rsidP="00611A15">
            <w:pPr>
              <w:jc w:val="both"/>
              <w:rPr>
                <w:b/>
              </w:rPr>
            </w:pPr>
          </w:p>
        </w:tc>
      </w:tr>
      <w:tr w:rsidR="00B0295E" w:rsidTr="00611A15">
        <w:trPr>
          <w:trHeight w:val="205"/>
        </w:trPr>
        <w:tc>
          <w:tcPr>
            <w:tcW w:w="3347" w:type="dxa"/>
            <w:gridSpan w:val="2"/>
          </w:tcPr>
          <w:p w:rsidR="00B0295E" w:rsidRDefault="00B0295E" w:rsidP="00611A15">
            <w:pPr>
              <w:jc w:val="both"/>
            </w:pPr>
          </w:p>
        </w:tc>
        <w:tc>
          <w:tcPr>
            <w:tcW w:w="2245" w:type="dxa"/>
            <w:gridSpan w:val="2"/>
          </w:tcPr>
          <w:p w:rsidR="00B0295E" w:rsidRDefault="00B0295E" w:rsidP="00611A15">
            <w:pPr>
              <w:jc w:val="both"/>
            </w:pPr>
          </w:p>
        </w:tc>
        <w:tc>
          <w:tcPr>
            <w:tcW w:w="2248" w:type="dxa"/>
            <w:gridSpan w:val="4"/>
            <w:tcBorders>
              <w:right w:val="single" w:sz="12" w:space="0" w:color="auto"/>
            </w:tcBorders>
          </w:tcPr>
          <w:p w:rsidR="00B0295E" w:rsidRDefault="00B0295E" w:rsidP="00611A15">
            <w:pPr>
              <w:jc w:val="both"/>
            </w:pPr>
          </w:p>
        </w:tc>
        <w:tc>
          <w:tcPr>
            <w:tcW w:w="632" w:type="dxa"/>
            <w:vMerge/>
            <w:tcBorders>
              <w:left w:val="single" w:sz="12" w:space="0" w:color="auto"/>
            </w:tcBorders>
            <w:vAlign w:val="center"/>
          </w:tcPr>
          <w:p w:rsidR="00B0295E" w:rsidRDefault="00B0295E" w:rsidP="00611A15">
            <w:pPr>
              <w:rPr>
                <w:b/>
              </w:rPr>
            </w:pPr>
          </w:p>
        </w:tc>
        <w:tc>
          <w:tcPr>
            <w:tcW w:w="693" w:type="dxa"/>
            <w:vMerge/>
            <w:vAlign w:val="center"/>
          </w:tcPr>
          <w:p w:rsidR="00B0295E" w:rsidRDefault="00B0295E" w:rsidP="00611A15">
            <w:pPr>
              <w:rPr>
                <w:b/>
              </w:rPr>
            </w:pPr>
          </w:p>
        </w:tc>
        <w:tc>
          <w:tcPr>
            <w:tcW w:w="694" w:type="dxa"/>
            <w:vMerge/>
            <w:vAlign w:val="center"/>
          </w:tcPr>
          <w:p w:rsidR="00B0295E" w:rsidRDefault="00B0295E" w:rsidP="00611A15">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B0295E" w:rsidTr="00611A15">
        <w:tc>
          <w:tcPr>
            <w:tcW w:w="9859" w:type="dxa"/>
            <w:gridSpan w:val="4"/>
            <w:shd w:val="clear" w:color="auto" w:fill="F7CAAC"/>
          </w:tcPr>
          <w:p w:rsidR="00B0295E" w:rsidRDefault="00B0295E" w:rsidP="00611A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0295E" w:rsidTr="00611A15">
        <w:trPr>
          <w:trHeight w:val="2347"/>
        </w:trPr>
        <w:tc>
          <w:tcPr>
            <w:tcW w:w="9859" w:type="dxa"/>
            <w:gridSpan w:val="4"/>
          </w:tcPr>
          <w:p w:rsidR="00B0295E" w:rsidRDefault="00B0295E" w:rsidP="00611A15">
            <w:pPr>
              <w:pStyle w:val="FreeForm"/>
              <w:rPr>
                <w:rFonts w:ascii="Times New Roman" w:hAnsi="Times New Roman"/>
                <w:sz w:val="20"/>
              </w:rPr>
            </w:pPr>
          </w:p>
          <w:p w:rsidR="00B0295E" w:rsidRPr="00842D49" w:rsidRDefault="00B0295E" w:rsidP="00611A15">
            <w:pPr>
              <w:pStyle w:val="FreeForm"/>
              <w:rPr>
                <w:rFonts w:ascii="Times New Roman" w:hAnsi="Times New Roman"/>
                <w:b/>
                <w:sz w:val="20"/>
              </w:rPr>
            </w:pPr>
            <w:r w:rsidRPr="00842D49">
              <w:rPr>
                <w:rFonts w:ascii="Times New Roman" w:hAnsi="Times New Roman"/>
                <w:b/>
                <w:sz w:val="20"/>
              </w:rPr>
              <w:t>Články v odborných časopisech:</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L‘udský dotyk prenesený displejom tabletu. Designum. 2013, roč. 19, sv. 3, s. 16–19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Dizajn, tlačovina a pridané médium. Designum. 2013, roč. 19, sv. 3, s. 20–25</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Britský typograf Anthony Burill – Pracuj pilně a buď hodný na lidi. Typografia. 2013, roč. 116, s. 18–19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Plagát v súboji ideológií. Výstava v pražskom DOX-e. Designum. 2014, roč. 20, sv. 2, s. 56–61</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Písmo, pivo, rock‘n‘roll. Designum. 2014, roč. 20, sv. 3, s. 80–82</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Kantova filozofia v 3D zobrazení. Designum. 2015, roč. 21, sv. 1</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Svet zlodejov, požičovňa fontov a kresliaci roboti. Designum. 2015, roč. 21, sv. 3, s. 76–79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Informačná revolúcia začala kedysi v Mainzi. Designum, Bratislava: Slovenské centrum dizajnu, 2016, roč. 22, 4/2016, s. 70–73</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 xml:space="preserve">Element Talks: Finding your way in the post-art-school world. In Linda Kudrnovská. </w:t>
            </w:r>
            <w:r w:rsidRPr="00842D49">
              <w:rPr>
                <w:rFonts w:ascii="Times New Roman" w:hAnsi="Times New Roman"/>
                <w:i/>
                <w:color w:val="0A0A0A"/>
                <w:sz w:val="20"/>
              </w:rPr>
              <w:t>365typo / 365 stories on typo, typography and graphic design</w:t>
            </w:r>
            <w:r w:rsidRPr="00842D49">
              <w:rPr>
                <w:rFonts w:ascii="Times New Roman" w:hAnsi="Times New Roman"/>
                <w:color w:val="0A0A0A"/>
                <w:sz w:val="20"/>
              </w:rPr>
              <w:t>. první. Paris: étapes: editions, 2016. s. 294.</w:t>
            </w:r>
          </w:p>
          <w:p w:rsidR="00B0295E" w:rsidRPr="00842D49" w:rsidRDefault="00B0295E" w:rsidP="00611A15">
            <w:pPr>
              <w:pStyle w:val="FreeForm"/>
              <w:rPr>
                <w:rFonts w:ascii="Times New Roman" w:hAnsi="Times New Roman"/>
                <w:sz w:val="20"/>
              </w:rPr>
            </w:pPr>
          </w:p>
          <w:p w:rsidR="00B0295E" w:rsidRPr="00842D49" w:rsidRDefault="00B0295E" w:rsidP="00611A15">
            <w:pPr>
              <w:pStyle w:val="FreeForm"/>
              <w:rPr>
                <w:rFonts w:ascii="Times New Roman" w:hAnsi="Times New Roman"/>
                <w:b/>
                <w:sz w:val="20"/>
              </w:rPr>
            </w:pPr>
            <w:r w:rsidRPr="00842D49">
              <w:rPr>
                <w:rFonts w:ascii="Times New Roman" w:hAnsi="Times New Roman"/>
                <w:b/>
                <w:sz w:val="20"/>
              </w:rPr>
              <w:t>Odborné publikace:</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Design na cestě. Ostrava: Ostravská univerzita. 2014. ISBN: 978-80-7464-133-6 </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Typografický plakát. Tradiční komunikační médium v období rozvinutých digitálních technologií. Brno: Masarykova univerzita, 2015. 168 s. ISBN 978-80-210-8063-8. </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BABÁK, P.–BLAŽEK, F.–BROUSIL, T.–BURIAN, V.–DOČEKALOVÁ, P.–HALOUN, K.–CHORÝ, O.–JACOBS, B.–NOGA, P.–SOLPERA, J.–ŠTORM, F. Typo 9010. Czech Digitized Typefaces 1990–2010. Praha: BiggBoss, 2015. ISBN 978-80-906019-5-6 </w:t>
            </w:r>
            <w:r>
              <w:rPr>
                <w:rFonts w:ascii="Times New Roman" w:hAnsi="Times New Roman"/>
                <w:sz w:val="20"/>
              </w:rPr>
              <w:t>(</w:t>
            </w:r>
            <w:r w:rsidRPr="00842D49">
              <w:rPr>
                <w:rFonts w:ascii="Times New Roman" w:hAnsi="Times New Roman"/>
                <w:sz w:val="20"/>
              </w:rPr>
              <w:t>cca 10 %</w:t>
            </w:r>
            <w:r>
              <w:rPr>
                <w:rFonts w:ascii="Times New Roman" w:hAnsi="Times New Roman"/>
                <w:sz w:val="20"/>
              </w:rPr>
              <w:t>)</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Blízko i daleko. Blisko i daleko. Brno: Masarykova univerzita, 2016 – jsem autor projektu, několika textů, grafické úpravy, fotografií, editor (</w:t>
            </w:r>
            <w:r>
              <w:rPr>
                <w:rFonts w:ascii="Times New Roman" w:hAnsi="Times New Roman"/>
                <w:sz w:val="20"/>
              </w:rPr>
              <w:t xml:space="preserve">většinový podíl - </w:t>
            </w:r>
            <w:r w:rsidRPr="00842D49">
              <w:rPr>
                <w:rFonts w:ascii="Times New Roman" w:hAnsi="Times New Roman"/>
                <w:sz w:val="20"/>
              </w:rPr>
              <w:t>publikace obsahuje text od 13 dalších autorů) </w:t>
            </w:r>
          </w:p>
          <w:p w:rsidR="00B0295E" w:rsidRPr="00EF141A" w:rsidRDefault="00B0295E" w:rsidP="00611A15">
            <w:pPr>
              <w:pStyle w:val="FreeForm"/>
              <w:rPr>
                <w:rFonts w:ascii="Times New Roman" w:hAnsi="Times New Roman"/>
                <w:b/>
                <w:sz w:val="20"/>
              </w:rPr>
            </w:pPr>
          </w:p>
          <w:p w:rsidR="00B0295E" w:rsidRPr="00EF141A" w:rsidRDefault="00B0295E" w:rsidP="00611A15">
            <w:pPr>
              <w:pStyle w:val="FreeForm"/>
              <w:rPr>
                <w:rFonts w:ascii="Times New Roman" w:hAnsi="Times New Roman"/>
                <w:b/>
                <w:sz w:val="20"/>
              </w:rPr>
            </w:pPr>
            <w:r w:rsidRPr="00EF141A">
              <w:rPr>
                <w:rFonts w:ascii="Times New Roman" w:hAnsi="Times New Roman"/>
                <w:b/>
                <w:sz w:val="20"/>
              </w:rPr>
              <w:t>Účast na významných výstavách:</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2013: in.print.out, Künstlerhaus, Wien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2014: Typoplagát, Výstavný a informačný bod Slovenského centra dizajnu Satelit, Bratislava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2014: The Trio of Posters - Viva Graphic!, Teh-Chun Art Gallery, Taipei TW, Taiwan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2014: Bienále plakátu Varšava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Design na cestě / Projektowanie w drodze: Pavel Noga + Jacek Mrowczyk, Zamek Cieszyn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Trienále plakátu Trnava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Design x Taipei – International Poster Exhibition – Teh-Chun Art Gallery, Taipei TW, Taiwan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Metamorphosis by Franz Kafka / International Poster Biennial in Mexico – Xalapa, Mexico</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Typoplakát, Muzeum textilu, Lodž</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Global Biennale of Graphic Design 2016 "Golden Bee", Moscow</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International Poster Biennial in Mexico, Mexico City</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Internationale Plakatausstelung, Leipzig</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Nejkrásnější česká kniha roku 2015 – výstava v letohrádku Hvězda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2017: Quadrienále plakátu Bardejov</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2017: Ekoplagát Žilina</w:t>
            </w:r>
          </w:p>
          <w:p w:rsidR="00B0295E" w:rsidRDefault="00B0295E" w:rsidP="00611A15">
            <w:pPr>
              <w:pStyle w:val="FreeForm"/>
              <w:rPr>
                <w:rFonts w:ascii="Times New Roman" w:hAnsi="Times New Roman"/>
                <w:sz w:val="20"/>
              </w:rPr>
            </w:pPr>
            <w:r w:rsidRPr="00842D49">
              <w:rPr>
                <w:rFonts w:ascii="Times New Roman" w:hAnsi="Times New Roman"/>
                <w:sz w:val="20"/>
              </w:rPr>
              <w:t>2017: International poster Exhibition+A9, Daegu Gyeongbuk Design Center, Korea</w:t>
            </w:r>
          </w:p>
          <w:p w:rsidR="00B0295E" w:rsidRPr="00842D49" w:rsidRDefault="00B0295E" w:rsidP="00611A15">
            <w:pPr>
              <w:pStyle w:val="FreeForm"/>
              <w:rPr>
                <w:rFonts w:ascii="Times New Roman" w:hAnsi="Times New Roman"/>
                <w:sz w:val="20"/>
              </w:rPr>
            </w:pPr>
          </w:p>
        </w:tc>
      </w:tr>
      <w:tr w:rsidR="00B0295E" w:rsidTr="00611A15">
        <w:trPr>
          <w:trHeight w:val="218"/>
        </w:trPr>
        <w:tc>
          <w:tcPr>
            <w:tcW w:w="9859" w:type="dxa"/>
            <w:gridSpan w:val="4"/>
            <w:shd w:val="clear" w:color="auto" w:fill="F7CAAC"/>
          </w:tcPr>
          <w:p w:rsidR="00B0295E" w:rsidRDefault="00B0295E" w:rsidP="00611A15">
            <w:pPr>
              <w:rPr>
                <w:b/>
              </w:rPr>
            </w:pPr>
            <w:r>
              <w:rPr>
                <w:b/>
              </w:rPr>
              <w:t>Působení v zahraničí</w:t>
            </w:r>
          </w:p>
        </w:tc>
      </w:tr>
      <w:tr w:rsidR="00B0295E" w:rsidTr="00611A15">
        <w:trPr>
          <w:trHeight w:val="741"/>
        </w:trPr>
        <w:tc>
          <w:tcPr>
            <w:tcW w:w="9859" w:type="dxa"/>
            <w:gridSpan w:val="4"/>
          </w:tcPr>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p w:rsidR="00B0295E" w:rsidRPr="00EC2670"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EC2670">
              <w:t>Akademie výtvarných umění W. Strzemińského v Lodži, Polsko, 2016 (4 měsíce), hostující profesor</w:t>
            </w:r>
          </w:p>
          <w:p w:rsidR="00B0295E" w:rsidRPr="00AE6251" w:rsidRDefault="00B0295E" w:rsidP="00611A15">
            <w:pPr>
              <w:rPr>
                <w:b/>
                <w:color w:val="FF0000"/>
                <w:sz w:val="16"/>
                <w:szCs w:val="16"/>
              </w:rPr>
            </w:pPr>
          </w:p>
        </w:tc>
      </w:tr>
      <w:tr w:rsidR="00B0295E" w:rsidTr="00611A15">
        <w:trPr>
          <w:cantSplit/>
          <w:trHeight w:val="470"/>
        </w:trPr>
        <w:tc>
          <w:tcPr>
            <w:tcW w:w="2518" w:type="dxa"/>
            <w:shd w:val="clear" w:color="auto" w:fill="F7CAAC"/>
          </w:tcPr>
          <w:p w:rsidR="00B0295E" w:rsidRDefault="00B0295E" w:rsidP="00611A15">
            <w:pPr>
              <w:jc w:val="both"/>
              <w:rPr>
                <w:b/>
              </w:rPr>
            </w:pPr>
            <w:r>
              <w:rPr>
                <w:b/>
              </w:rPr>
              <w:t xml:space="preserve">Podpis </w:t>
            </w:r>
          </w:p>
        </w:tc>
        <w:tc>
          <w:tcPr>
            <w:tcW w:w="4536" w:type="dxa"/>
          </w:tcPr>
          <w:p w:rsidR="00B0295E" w:rsidRDefault="00B0295E" w:rsidP="00611A15">
            <w:pPr>
              <w:jc w:val="both"/>
            </w:pPr>
            <w:r>
              <w:t>v.r.</w:t>
            </w:r>
          </w:p>
        </w:tc>
        <w:tc>
          <w:tcPr>
            <w:tcW w:w="786" w:type="dxa"/>
            <w:shd w:val="clear" w:color="auto" w:fill="F7CAAC"/>
          </w:tcPr>
          <w:p w:rsidR="00B0295E" w:rsidRDefault="00B0295E" w:rsidP="00611A15">
            <w:pPr>
              <w:jc w:val="both"/>
            </w:pPr>
            <w:r>
              <w:rPr>
                <w:b/>
              </w:rPr>
              <w:t>datum</w:t>
            </w:r>
          </w:p>
        </w:tc>
        <w:tc>
          <w:tcPr>
            <w:tcW w:w="2019" w:type="dxa"/>
          </w:tcPr>
          <w:p w:rsidR="00B0295E" w:rsidRDefault="00605D52" w:rsidP="00611A15">
            <w:pPr>
              <w:jc w:val="both"/>
            </w:pPr>
            <w:r>
              <w:t>20</w:t>
            </w:r>
            <w:r w:rsidR="00B0295E">
              <w:t>. 5. 2018</w:t>
            </w:r>
          </w:p>
        </w:tc>
      </w:tr>
    </w:tbl>
    <w:p w:rsidR="00B0295E" w:rsidRDefault="00B0295E"/>
    <w:p w:rsidR="00B0295E" w:rsidRDefault="00B0295E"/>
    <w:p w:rsidR="0029243A" w:rsidRDefault="0029243A"/>
    <w:p w:rsidR="00BB07CD" w:rsidRDefault="00BB07CD"/>
    <w:p w:rsidR="00BB07CD" w:rsidRDefault="00BB07CD"/>
    <w:p w:rsidR="00BB07CD" w:rsidRDefault="00BB07CD"/>
    <w:p w:rsidR="00BB07CD" w:rsidRDefault="00BB07CD"/>
    <w:p w:rsidR="00BB07CD" w:rsidRDefault="00BB07CD"/>
    <w:p w:rsidR="00BB07CD" w:rsidRDefault="00BB07CD"/>
    <w:p w:rsidR="0029243A" w:rsidRDefault="0029243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9243A" w:rsidTr="00772A54">
        <w:tc>
          <w:tcPr>
            <w:tcW w:w="9859" w:type="dxa"/>
            <w:gridSpan w:val="11"/>
            <w:tcBorders>
              <w:bottom w:val="double" w:sz="4" w:space="0" w:color="auto"/>
            </w:tcBorders>
            <w:shd w:val="clear" w:color="auto" w:fill="BDD6EE"/>
          </w:tcPr>
          <w:p w:rsidR="0029243A" w:rsidRDefault="0029243A" w:rsidP="00772A54">
            <w:pPr>
              <w:jc w:val="both"/>
              <w:rPr>
                <w:b/>
                <w:sz w:val="28"/>
              </w:rPr>
            </w:pPr>
            <w:r>
              <w:rPr>
                <w:b/>
                <w:sz w:val="28"/>
              </w:rPr>
              <w:lastRenderedPageBreak/>
              <w:t>C-I – Personální zabezpečení</w:t>
            </w:r>
          </w:p>
        </w:tc>
      </w:tr>
      <w:tr w:rsidR="0029243A" w:rsidRPr="00050D58" w:rsidTr="00772A54">
        <w:tc>
          <w:tcPr>
            <w:tcW w:w="2518" w:type="dxa"/>
            <w:tcBorders>
              <w:top w:val="double" w:sz="4" w:space="0" w:color="auto"/>
            </w:tcBorders>
            <w:shd w:val="clear" w:color="auto" w:fill="F7CAAC"/>
          </w:tcPr>
          <w:p w:rsidR="0029243A" w:rsidRPr="00050D58" w:rsidRDefault="0029243A" w:rsidP="00772A54">
            <w:pPr>
              <w:jc w:val="both"/>
              <w:rPr>
                <w:b/>
              </w:rPr>
            </w:pPr>
            <w:r w:rsidRPr="00050D58">
              <w:rPr>
                <w:b/>
              </w:rPr>
              <w:t>Vysoká škola</w:t>
            </w:r>
          </w:p>
        </w:tc>
        <w:tc>
          <w:tcPr>
            <w:tcW w:w="7341" w:type="dxa"/>
            <w:gridSpan w:val="10"/>
          </w:tcPr>
          <w:p w:rsidR="0029243A" w:rsidRPr="00050D58" w:rsidRDefault="0029243A" w:rsidP="00772A54">
            <w:pPr>
              <w:jc w:val="both"/>
            </w:pPr>
            <w:r w:rsidRPr="00050D58">
              <w:t>Univerzita Tomáše Bati ve Zlíně</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Součást vysoké školy</w:t>
            </w:r>
          </w:p>
        </w:tc>
        <w:tc>
          <w:tcPr>
            <w:tcW w:w="7341" w:type="dxa"/>
            <w:gridSpan w:val="10"/>
          </w:tcPr>
          <w:p w:rsidR="0029243A" w:rsidRPr="00050D58" w:rsidRDefault="0029243A" w:rsidP="00772A54">
            <w:pPr>
              <w:jc w:val="both"/>
            </w:pPr>
            <w:r w:rsidRPr="00050D58">
              <w:t>Fakulta multimediálních komunikací</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Název studijního programu</w:t>
            </w:r>
          </w:p>
        </w:tc>
        <w:tc>
          <w:tcPr>
            <w:tcW w:w="7341" w:type="dxa"/>
            <w:gridSpan w:val="10"/>
          </w:tcPr>
          <w:p w:rsidR="0029243A" w:rsidRPr="00050D58" w:rsidRDefault="0080445E" w:rsidP="00772A54">
            <w:pPr>
              <w:jc w:val="both"/>
            </w:pPr>
            <w:r>
              <w:t>Arts Management</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Jméno a příjmení</w:t>
            </w:r>
          </w:p>
        </w:tc>
        <w:tc>
          <w:tcPr>
            <w:tcW w:w="4536" w:type="dxa"/>
            <w:gridSpan w:val="5"/>
          </w:tcPr>
          <w:p w:rsidR="0029243A" w:rsidRPr="00050D58" w:rsidRDefault="0029243A" w:rsidP="00772A54">
            <w:pPr>
              <w:jc w:val="both"/>
            </w:pPr>
            <w:r w:rsidRPr="00050D58">
              <w:t>Petr Novák</w:t>
            </w:r>
          </w:p>
        </w:tc>
        <w:tc>
          <w:tcPr>
            <w:tcW w:w="709" w:type="dxa"/>
            <w:shd w:val="clear" w:color="auto" w:fill="F7CAAC"/>
          </w:tcPr>
          <w:p w:rsidR="0029243A" w:rsidRPr="00050D58" w:rsidRDefault="0029243A" w:rsidP="00772A54">
            <w:pPr>
              <w:jc w:val="both"/>
              <w:rPr>
                <w:b/>
              </w:rPr>
            </w:pPr>
            <w:r w:rsidRPr="00050D58">
              <w:rPr>
                <w:b/>
              </w:rPr>
              <w:t>Tituly</w:t>
            </w:r>
          </w:p>
        </w:tc>
        <w:tc>
          <w:tcPr>
            <w:tcW w:w="2096" w:type="dxa"/>
            <w:gridSpan w:val="4"/>
          </w:tcPr>
          <w:p w:rsidR="0029243A" w:rsidRPr="00050D58" w:rsidRDefault="0029243A" w:rsidP="00772A54">
            <w:pPr>
              <w:jc w:val="both"/>
            </w:pPr>
            <w:r w:rsidRPr="00050D58">
              <w:t>Ing., Ph.D.</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Rok narození</w:t>
            </w:r>
          </w:p>
        </w:tc>
        <w:tc>
          <w:tcPr>
            <w:tcW w:w="829" w:type="dxa"/>
          </w:tcPr>
          <w:p w:rsidR="0029243A" w:rsidRPr="00050D58" w:rsidRDefault="0029243A" w:rsidP="00772A54">
            <w:pPr>
              <w:jc w:val="both"/>
            </w:pPr>
            <w:r w:rsidRPr="00050D58">
              <w:t>1979</w:t>
            </w:r>
          </w:p>
        </w:tc>
        <w:tc>
          <w:tcPr>
            <w:tcW w:w="1721" w:type="dxa"/>
            <w:shd w:val="clear" w:color="auto" w:fill="F7CAAC"/>
          </w:tcPr>
          <w:p w:rsidR="0029243A" w:rsidRPr="00050D58" w:rsidRDefault="0029243A" w:rsidP="00772A54">
            <w:pPr>
              <w:jc w:val="both"/>
              <w:rPr>
                <w:b/>
              </w:rPr>
            </w:pPr>
            <w:r w:rsidRPr="00050D58">
              <w:rPr>
                <w:b/>
              </w:rPr>
              <w:t>typ vztahu k VŠ</w:t>
            </w:r>
          </w:p>
        </w:tc>
        <w:tc>
          <w:tcPr>
            <w:tcW w:w="992" w:type="dxa"/>
            <w:gridSpan w:val="2"/>
          </w:tcPr>
          <w:p w:rsidR="0029243A" w:rsidRPr="00050D58" w:rsidRDefault="0029243A" w:rsidP="00772A54">
            <w:pPr>
              <w:jc w:val="both"/>
            </w:pPr>
            <w:r w:rsidRPr="00050D58">
              <w:rPr>
                <w:rFonts w:eastAsia="Calibri"/>
              </w:rPr>
              <w:t>pp</w:t>
            </w:r>
          </w:p>
        </w:tc>
        <w:tc>
          <w:tcPr>
            <w:tcW w:w="994" w:type="dxa"/>
            <w:shd w:val="clear" w:color="auto" w:fill="F7CAAC"/>
          </w:tcPr>
          <w:p w:rsidR="0029243A" w:rsidRPr="00050D58" w:rsidRDefault="0029243A" w:rsidP="00772A54">
            <w:pPr>
              <w:jc w:val="both"/>
              <w:rPr>
                <w:b/>
              </w:rPr>
            </w:pPr>
            <w:r w:rsidRPr="00050D58">
              <w:rPr>
                <w:b/>
              </w:rPr>
              <w:t>rozsah</w:t>
            </w:r>
          </w:p>
        </w:tc>
        <w:tc>
          <w:tcPr>
            <w:tcW w:w="709" w:type="dxa"/>
          </w:tcPr>
          <w:p w:rsidR="0029243A" w:rsidRPr="00050D58" w:rsidRDefault="0029243A" w:rsidP="00772A54">
            <w:pPr>
              <w:jc w:val="both"/>
            </w:pPr>
            <w:r w:rsidRPr="00050D58">
              <w:t>40h/t</w:t>
            </w:r>
          </w:p>
        </w:tc>
        <w:tc>
          <w:tcPr>
            <w:tcW w:w="709" w:type="dxa"/>
            <w:gridSpan w:val="2"/>
            <w:shd w:val="clear" w:color="auto" w:fill="F7CAAC"/>
          </w:tcPr>
          <w:p w:rsidR="0029243A" w:rsidRPr="00050D58" w:rsidRDefault="0029243A" w:rsidP="00772A54">
            <w:pPr>
              <w:jc w:val="both"/>
              <w:rPr>
                <w:b/>
              </w:rPr>
            </w:pPr>
            <w:r w:rsidRPr="00050D58">
              <w:rPr>
                <w:b/>
              </w:rPr>
              <w:t>do kdy</w:t>
            </w:r>
          </w:p>
        </w:tc>
        <w:tc>
          <w:tcPr>
            <w:tcW w:w="1387" w:type="dxa"/>
            <w:gridSpan w:val="2"/>
          </w:tcPr>
          <w:p w:rsidR="0029243A" w:rsidRPr="00050D58" w:rsidRDefault="0029243A" w:rsidP="00772A54">
            <w:pPr>
              <w:jc w:val="both"/>
              <w:rPr>
                <w:color w:val="FF0000"/>
              </w:rPr>
            </w:pPr>
            <w:r w:rsidRPr="00050D58">
              <w:t>N</w:t>
            </w:r>
          </w:p>
        </w:tc>
      </w:tr>
      <w:tr w:rsidR="0029243A" w:rsidRPr="00050D58" w:rsidTr="00772A54">
        <w:tc>
          <w:tcPr>
            <w:tcW w:w="5068" w:type="dxa"/>
            <w:gridSpan w:val="3"/>
            <w:shd w:val="clear" w:color="auto" w:fill="F7CAAC"/>
          </w:tcPr>
          <w:p w:rsidR="0029243A" w:rsidRPr="00050D58" w:rsidRDefault="0029243A" w:rsidP="00772A54">
            <w:pPr>
              <w:jc w:val="both"/>
              <w:rPr>
                <w:b/>
              </w:rPr>
            </w:pPr>
            <w:r w:rsidRPr="00050D58">
              <w:rPr>
                <w:b/>
              </w:rPr>
              <w:t>Typ vztahu na součásti VŠ, která uskutečňuje st. program</w:t>
            </w:r>
          </w:p>
        </w:tc>
        <w:tc>
          <w:tcPr>
            <w:tcW w:w="992" w:type="dxa"/>
            <w:gridSpan w:val="2"/>
          </w:tcPr>
          <w:p w:rsidR="0029243A" w:rsidRPr="00050D58" w:rsidRDefault="0029243A" w:rsidP="00772A54">
            <w:pPr>
              <w:jc w:val="both"/>
            </w:pPr>
            <w:r w:rsidRPr="00050D58">
              <w:rPr>
                <w:rFonts w:eastAsia="Calibri"/>
              </w:rPr>
              <w:t>mezifakultní spol.</w:t>
            </w:r>
          </w:p>
        </w:tc>
        <w:tc>
          <w:tcPr>
            <w:tcW w:w="994" w:type="dxa"/>
            <w:shd w:val="clear" w:color="auto" w:fill="F7CAAC"/>
          </w:tcPr>
          <w:p w:rsidR="0029243A" w:rsidRPr="00050D58" w:rsidRDefault="0029243A" w:rsidP="00772A54">
            <w:pPr>
              <w:jc w:val="both"/>
              <w:rPr>
                <w:b/>
              </w:rPr>
            </w:pPr>
            <w:r w:rsidRPr="00050D58">
              <w:rPr>
                <w:b/>
              </w:rPr>
              <w:t>rozsah</w:t>
            </w:r>
          </w:p>
        </w:tc>
        <w:tc>
          <w:tcPr>
            <w:tcW w:w="709" w:type="dxa"/>
          </w:tcPr>
          <w:p w:rsidR="0029243A" w:rsidRPr="00050D58" w:rsidRDefault="0029243A" w:rsidP="00772A54">
            <w:pPr>
              <w:jc w:val="both"/>
            </w:pPr>
            <w:r w:rsidRPr="00050D58">
              <w:t>30h/ls</w:t>
            </w:r>
          </w:p>
        </w:tc>
        <w:tc>
          <w:tcPr>
            <w:tcW w:w="709" w:type="dxa"/>
            <w:gridSpan w:val="2"/>
            <w:shd w:val="clear" w:color="auto" w:fill="F7CAAC"/>
          </w:tcPr>
          <w:p w:rsidR="0029243A" w:rsidRPr="00050D58" w:rsidRDefault="0029243A" w:rsidP="00772A54">
            <w:pPr>
              <w:jc w:val="both"/>
              <w:rPr>
                <w:b/>
              </w:rPr>
            </w:pPr>
            <w:r w:rsidRPr="00050D58">
              <w:rPr>
                <w:b/>
              </w:rPr>
              <w:t>do kdy</w:t>
            </w:r>
          </w:p>
        </w:tc>
        <w:tc>
          <w:tcPr>
            <w:tcW w:w="1387" w:type="dxa"/>
            <w:gridSpan w:val="2"/>
          </w:tcPr>
          <w:p w:rsidR="0029243A" w:rsidRPr="00050D58" w:rsidRDefault="0029243A" w:rsidP="00772A54">
            <w:pPr>
              <w:jc w:val="both"/>
            </w:pPr>
          </w:p>
        </w:tc>
      </w:tr>
      <w:tr w:rsidR="0029243A" w:rsidRPr="00050D58" w:rsidTr="00772A54">
        <w:tc>
          <w:tcPr>
            <w:tcW w:w="6060" w:type="dxa"/>
            <w:gridSpan w:val="5"/>
            <w:shd w:val="clear" w:color="auto" w:fill="F7CAAC"/>
          </w:tcPr>
          <w:p w:rsidR="0029243A" w:rsidRPr="00050D58" w:rsidRDefault="0029243A" w:rsidP="00772A54">
            <w:pPr>
              <w:jc w:val="both"/>
              <w:rPr>
                <w:b/>
              </w:rPr>
            </w:pPr>
            <w:r w:rsidRPr="00050D58">
              <w:rPr>
                <w:b/>
              </w:rPr>
              <w:t>Další současná působení jako akademický pracovník na jiných VŠ</w:t>
            </w:r>
          </w:p>
          <w:p w:rsidR="0029243A" w:rsidRPr="00050D58" w:rsidRDefault="0029243A" w:rsidP="00772A54">
            <w:pPr>
              <w:autoSpaceDE w:val="0"/>
              <w:autoSpaceDN w:val="0"/>
              <w:adjustRightInd w:val="0"/>
              <w:rPr>
                <w:rFonts w:eastAsia="Calibri"/>
                <w:color w:val="FF0000"/>
              </w:rPr>
            </w:pPr>
          </w:p>
        </w:tc>
        <w:tc>
          <w:tcPr>
            <w:tcW w:w="1703" w:type="dxa"/>
            <w:gridSpan w:val="2"/>
            <w:shd w:val="clear" w:color="auto" w:fill="F7CAAC"/>
          </w:tcPr>
          <w:p w:rsidR="0029243A" w:rsidRPr="00050D58" w:rsidRDefault="0029243A" w:rsidP="00772A54">
            <w:pPr>
              <w:jc w:val="both"/>
              <w:rPr>
                <w:b/>
              </w:rPr>
            </w:pPr>
          </w:p>
        </w:tc>
        <w:tc>
          <w:tcPr>
            <w:tcW w:w="2096" w:type="dxa"/>
            <w:gridSpan w:val="4"/>
            <w:shd w:val="clear" w:color="auto" w:fill="F7CAAC"/>
          </w:tcPr>
          <w:p w:rsidR="0029243A" w:rsidRPr="00050D58" w:rsidRDefault="0029243A" w:rsidP="00772A54">
            <w:pPr>
              <w:jc w:val="both"/>
              <w:rPr>
                <w:b/>
              </w:rPr>
            </w:pPr>
            <w:r w:rsidRPr="00050D58">
              <w:rPr>
                <w:b/>
              </w:rPr>
              <w:t>rozsah</w:t>
            </w:r>
          </w:p>
        </w:tc>
      </w:tr>
      <w:tr w:rsidR="0029243A" w:rsidRPr="00050D58" w:rsidTr="00772A54">
        <w:tc>
          <w:tcPr>
            <w:tcW w:w="6060" w:type="dxa"/>
            <w:gridSpan w:val="5"/>
          </w:tcPr>
          <w:p w:rsidR="0029243A" w:rsidRDefault="0029243A" w:rsidP="00772A54">
            <w:pPr>
              <w:jc w:val="both"/>
            </w:pPr>
            <w:r w:rsidRPr="003129DB">
              <w:t>Moravská vysoká škola Olomouc</w:t>
            </w:r>
          </w:p>
        </w:tc>
        <w:tc>
          <w:tcPr>
            <w:tcW w:w="1703" w:type="dxa"/>
            <w:gridSpan w:val="2"/>
          </w:tcPr>
          <w:p w:rsidR="0029243A" w:rsidRPr="00050D58" w:rsidRDefault="0029243A" w:rsidP="00772A54">
            <w:pPr>
              <w:jc w:val="both"/>
            </w:pPr>
            <w:r>
              <w:t>pp</w:t>
            </w:r>
          </w:p>
        </w:tc>
        <w:tc>
          <w:tcPr>
            <w:tcW w:w="2096" w:type="dxa"/>
            <w:gridSpan w:val="4"/>
          </w:tcPr>
          <w:p w:rsidR="0029243A" w:rsidRPr="00050D58" w:rsidRDefault="0029243A" w:rsidP="00772A54">
            <w:pPr>
              <w:jc w:val="both"/>
            </w:pPr>
            <w:r>
              <w:t>20</w:t>
            </w:r>
          </w:p>
        </w:tc>
      </w:tr>
      <w:tr w:rsidR="0029243A" w:rsidRPr="00050D58" w:rsidTr="00772A54">
        <w:tc>
          <w:tcPr>
            <w:tcW w:w="6060" w:type="dxa"/>
            <w:gridSpan w:val="5"/>
          </w:tcPr>
          <w:p w:rsidR="0029243A" w:rsidRPr="00050D58" w:rsidRDefault="0029243A" w:rsidP="00772A54">
            <w:pPr>
              <w:jc w:val="both"/>
            </w:pPr>
          </w:p>
        </w:tc>
        <w:tc>
          <w:tcPr>
            <w:tcW w:w="1703" w:type="dxa"/>
            <w:gridSpan w:val="2"/>
          </w:tcPr>
          <w:p w:rsidR="0029243A" w:rsidRPr="00050D58" w:rsidRDefault="0029243A" w:rsidP="00772A54">
            <w:pPr>
              <w:jc w:val="both"/>
            </w:pPr>
          </w:p>
        </w:tc>
        <w:tc>
          <w:tcPr>
            <w:tcW w:w="2096" w:type="dxa"/>
            <w:gridSpan w:val="4"/>
          </w:tcPr>
          <w:p w:rsidR="0029243A" w:rsidRPr="00050D58" w:rsidRDefault="0029243A" w:rsidP="00772A54">
            <w:pPr>
              <w:jc w:val="both"/>
            </w:pPr>
          </w:p>
        </w:tc>
      </w:tr>
      <w:tr w:rsidR="0029243A" w:rsidRPr="00050D58" w:rsidTr="00772A54">
        <w:tc>
          <w:tcPr>
            <w:tcW w:w="6060" w:type="dxa"/>
            <w:gridSpan w:val="5"/>
          </w:tcPr>
          <w:p w:rsidR="0029243A" w:rsidRPr="00050D58" w:rsidRDefault="0029243A" w:rsidP="00772A54">
            <w:pPr>
              <w:jc w:val="both"/>
            </w:pPr>
          </w:p>
        </w:tc>
        <w:tc>
          <w:tcPr>
            <w:tcW w:w="1703" w:type="dxa"/>
            <w:gridSpan w:val="2"/>
          </w:tcPr>
          <w:p w:rsidR="0029243A" w:rsidRPr="00050D58" w:rsidRDefault="0029243A" w:rsidP="00772A54">
            <w:pPr>
              <w:jc w:val="both"/>
            </w:pPr>
          </w:p>
        </w:tc>
        <w:tc>
          <w:tcPr>
            <w:tcW w:w="2096" w:type="dxa"/>
            <w:gridSpan w:val="4"/>
          </w:tcPr>
          <w:p w:rsidR="0029243A" w:rsidRPr="00050D58" w:rsidRDefault="0029243A" w:rsidP="00772A54">
            <w:pPr>
              <w:jc w:val="both"/>
            </w:pPr>
          </w:p>
        </w:tc>
      </w:tr>
      <w:tr w:rsidR="0029243A" w:rsidRPr="00050D58" w:rsidTr="00772A54">
        <w:tc>
          <w:tcPr>
            <w:tcW w:w="6060" w:type="dxa"/>
            <w:gridSpan w:val="5"/>
          </w:tcPr>
          <w:p w:rsidR="0029243A" w:rsidRPr="00050D58" w:rsidRDefault="0029243A" w:rsidP="00772A54">
            <w:pPr>
              <w:jc w:val="both"/>
            </w:pPr>
          </w:p>
        </w:tc>
        <w:tc>
          <w:tcPr>
            <w:tcW w:w="1703" w:type="dxa"/>
            <w:gridSpan w:val="2"/>
          </w:tcPr>
          <w:p w:rsidR="0029243A" w:rsidRPr="00050D58" w:rsidRDefault="0029243A" w:rsidP="00772A54">
            <w:pPr>
              <w:jc w:val="both"/>
            </w:pPr>
          </w:p>
        </w:tc>
        <w:tc>
          <w:tcPr>
            <w:tcW w:w="2096" w:type="dxa"/>
            <w:gridSpan w:val="4"/>
          </w:tcPr>
          <w:p w:rsidR="0029243A" w:rsidRPr="00050D58" w:rsidRDefault="0029243A" w:rsidP="00772A54">
            <w:pPr>
              <w:jc w:val="both"/>
            </w:pPr>
          </w:p>
        </w:tc>
      </w:tr>
      <w:tr w:rsidR="0029243A" w:rsidRPr="00050D58" w:rsidTr="00772A54">
        <w:tc>
          <w:tcPr>
            <w:tcW w:w="9859" w:type="dxa"/>
            <w:gridSpan w:val="11"/>
            <w:shd w:val="clear" w:color="auto" w:fill="F7CAAC"/>
          </w:tcPr>
          <w:p w:rsidR="0029243A" w:rsidRPr="00050D58" w:rsidRDefault="0029243A" w:rsidP="00772A54">
            <w:r w:rsidRPr="00050D58">
              <w:rPr>
                <w:b/>
              </w:rPr>
              <w:t>Předměty příslušného studijního programu a způsob zapojení do jejich výuky, příp. další zapojení do uskutečňování studijního programu</w:t>
            </w:r>
          </w:p>
        </w:tc>
      </w:tr>
      <w:tr w:rsidR="0029243A" w:rsidRPr="00050D58" w:rsidTr="00772A54">
        <w:trPr>
          <w:trHeight w:val="795"/>
        </w:trPr>
        <w:tc>
          <w:tcPr>
            <w:tcW w:w="9859" w:type="dxa"/>
            <w:gridSpan w:val="11"/>
            <w:tcBorders>
              <w:top w:val="nil"/>
            </w:tcBorders>
          </w:tcPr>
          <w:p w:rsidR="0029243A" w:rsidRDefault="0029243A" w:rsidP="00772A54">
            <w:pPr>
              <w:jc w:val="both"/>
              <w:rPr>
                <w:rFonts w:eastAsia="Calibri"/>
              </w:rPr>
            </w:pPr>
          </w:p>
          <w:p w:rsidR="0029243A" w:rsidRPr="00050D58" w:rsidRDefault="0029243A" w:rsidP="00772A54">
            <w:pPr>
              <w:jc w:val="both"/>
              <w:rPr>
                <w:rFonts w:eastAsia="Calibri"/>
              </w:rPr>
            </w:pPr>
            <w:r w:rsidRPr="00050D58">
              <w:rPr>
                <w:rFonts w:eastAsia="Calibri"/>
              </w:rPr>
              <w:t xml:space="preserve">Základy podnikatelství – přednášející, </w:t>
            </w:r>
            <w:r>
              <w:rPr>
                <w:rFonts w:eastAsia="Calibri"/>
              </w:rPr>
              <w:t>vede</w:t>
            </w:r>
            <w:r w:rsidRPr="00050D58">
              <w:rPr>
                <w:rFonts w:eastAsia="Calibri"/>
              </w:rPr>
              <w:t xml:space="preserve"> seminář, garant –</w:t>
            </w:r>
            <w:r>
              <w:rPr>
                <w:rFonts w:eastAsia="Calibri"/>
              </w:rPr>
              <w:t xml:space="preserve"> PF</w:t>
            </w:r>
          </w:p>
          <w:p w:rsidR="0029243A" w:rsidRPr="00050D58" w:rsidRDefault="0029243A" w:rsidP="00772A54">
            <w:pPr>
              <w:jc w:val="both"/>
              <w:rPr>
                <w:rFonts w:eastAsia="Calibri"/>
              </w:rPr>
            </w:pPr>
            <w:r w:rsidRPr="00050D58">
              <w:rPr>
                <w:rFonts w:eastAsia="Calibri"/>
              </w:rPr>
              <w:t xml:space="preserve">Základy podnikatelství – </w:t>
            </w:r>
            <w:r>
              <w:rPr>
                <w:rFonts w:eastAsia="Calibri"/>
              </w:rPr>
              <w:t>vede</w:t>
            </w:r>
            <w:r w:rsidRPr="00050D58">
              <w:rPr>
                <w:rFonts w:eastAsia="Calibri"/>
              </w:rPr>
              <w:t xml:space="preserve"> seminář, garant –</w:t>
            </w:r>
            <w:r>
              <w:rPr>
                <w:rFonts w:eastAsia="Calibri"/>
              </w:rPr>
              <w:t xml:space="preserve"> </w:t>
            </w:r>
            <w:r w:rsidRPr="00050D58">
              <w:rPr>
                <w:rFonts w:eastAsia="Calibri"/>
              </w:rPr>
              <w:t>KF</w:t>
            </w:r>
          </w:p>
          <w:p w:rsidR="0029243A" w:rsidRPr="00050D58" w:rsidRDefault="0029243A" w:rsidP="00772A54">
            <w:pPr>
              <w:jc w:val="both"/>
            </w:pPr>
          </w:p>
        </w:tc>
      </w:tr>
      <w:tr w:rsidR="0029243A" w:rsidRPr="00050D58" w:rsidTr="00772A54">
        <w:tc>
          <w:tcPr>
            <w:tcW w:w="9859" w:type="dxa"/>
            <w:gridSpan w:val="11"/>
            <w:shd w:val="clear" w:color="auto" w:fill="F7CAAC"/>
          </w:tcPr>
          <w:p w:rsidR="0029243A" w:rsidRPr="00050D58" w:rsidRDefault="0029243A" w:rsidP="00772A54">
            <w:pPr>
              <w:jc w:val="both"/>
            </w:pPr>
            <w:r w:rsidRPr="00050D58">
              <w:rPr>
                <w:b/>
              </w:rPr>
              <w:t xml:space="preserve">Údaje o vzdělání na VŠ </w:t>
            </w:r>
          </w:p>
        </w:tc>
      </w:tr>
      <w:tr w:rsidR="0029243A" w:rsidRPr="00050D58" w:rsidTr="00772A54">
        <w:trPr>
          <w:trHeight w:val="857"/>
        </w:trPr>
        <w:tc>
          <w:tcPr>
            <w:tcW w:w="9859" w:type="dxa"/>
            <w:gridSpan w:val="11"/>
          </w:tcPr>
          <w:p w:rsidR="0029243A" w:rsidRDefault="0029243A" w:rsidP="00772A54">
            <w:pPr>
              <w:autoSpaceDE w:val="0"/>
              <w:autoSpaceDN w:val="0"/>
              <w:adjustRightInd w:val="0"/>
              <w:rPr>
                <w:rFonts w:eastAsia="Calibri"/>
                <w:color w:val="FF0000"/>
              </w:rPr>
            </w:pPr>
          </w:p>
          <w:p w:rsidR="0029243A" w:rsidRPr="00050D58" w:rsidRDefault="0029243A" w:rsidP="00772A54">
            <w:pPr>
              <w:autoSpaceDE w:val="0"/>
              <w:autoSpaceDN w:val="0"/>
              <w:adjustRightInd w:val="0"/>
              <w:rPr>
                <w:rFonts w:eastAsia="Calibri"/>
              </w:rPr>
            </w:pPr>
            <w:r w:rsidRPr="00050D58">
              <w:rPr>
                <w:rFonts w:eastAsia="Calibri"/>
              </w:rPr>
              <w:t>1998-2003: Univerzita Tomáše Bati ve Zlíně, Fakulta managementu a ekonomiky, Management a ekonomika, Ing.</w:t>
            </w:r>
          </w:p>
          <w:p w:rsidR="0029243A" w:rsidRPr="00050D58" w:rsidRDefault="0029243A" w:rsidP="00772A54">
            <w:pPr>
              <w:autoSpaceDE w:val="0"/>
              <w:autoSpaceDN w:val="0"/>
              <w:adjustRightInd w:val="0"/>
              <w:rPr>
                <w:rFonts w:eastAsia="Calibri"/>
              </w:rPr>
            </w:pPr>
            <w:r w:rsidRPr="00050D58">
              <w:rPr>
                <w:rFonts w:eastAsia="Calibri"/>
              </w:rPr>
              <w:t>2003-2009: Univerzita Tomáše Bati ve Zlíně, Fakulta managementu a ekonomiky, Management a ekonomika, Ph.D.</w:t>
            </w:r>
          </w:p>
          <w:p w:rsidR="0029243A" w:rsidRPr="00050D58" w:rsidRDefault="0029243A" w:rsidP="00772A54">
            <w:pPr>
              <w:autoSpaceDE w:val="0"/>
              <w:autoSpaceDN w:val="0"/>
              <w:adjustRightInd w:val="0"/>
              <w:rPr>
                <w:rFonts w:eastAsia="Calibri"/>
                <w:color w:val="FF0000"/>
              </w:rPr>
            </w:pPr>
          </w:p>
        </w:tc>
      </w:tr>
      <w:tr w:rsidR="0029243A" w:rsidRPr="00050D58" w:rsidTr="00772A54">
        <w:tc>
          <w:tcPr>
            <w:tcW w:w="9859" w:type="dxa"/>
            <w:gridSpan w:val="11"/>
            <w:shd w:val="clear" w:color="auto" w:fill="F7CAAC"/>
          </w:tcPr>
          <w:p w:rsidR="0029243A" w:rsidRPr="00050D58" w:rsidRDefault="0029243A" w:rsidP="00772A54">
            <w:pPr>
              <w:jc w:val="both"/>
              <w:rPr>
                <w:b/>
              </w:rPr>
            </w:pPr>
            <w:r w:rsidRPr="00050D58">
              <w:rPr>
                <w:b/>
              </w:rPr>
              <w:t>Údaje o odborném působení od absolvování VŠ</w:t>
            </w:r>
          </w:p>
        </w:tc>
      </w:tr>
      <w:tr w:rsidR="0029243A" w:rsidRPr="00050D58" w:rsidTr="00772A54">
        <w:trPr>
          <w:trHeight w:val="1090"/>
        </w:trPr>
        <w:tc>
          <w:tcPr>
            <w:tcW w:w="9859" w:type="dxa"/>
            <w:gridSpan w:val="11"/>
          </w:tcPr>
          <w:p w:rsidR="0029243A" w:rsidRDefault="0029243A" w:rsidP="00772A54">
            <w:pPr>
              <w:autoSpaceDE w:val="0"/>
              <w:autoSpaceDN w:val="0"/>
              <w:adjustRightInd w:val="0"/>
              <w:rPr>
                <w:rFonts w:eastAsia="Calibri"/>
                <w:color w:val="FF0000"/>
              </w:rPr>
            </w:pPr>
          </w:p>
          <w:p w:rsidR="0029243A" w:rsidRPr="00050D58" w:rsidRDefault="0029243A" w:rsidP="00772A54">
            <w:pPr>
              <w:autoSpaceDE w:val="0"/>
              <w:autoSpaceDN w:val="0"/>
              <w:adjustRightInd w:val="0"/>
            </w:pPr>
            <w:r w:rsidRPr="00050D58">
              <w:rPr>
                <w:rFonts w:eastAsia="Calibri"/>
              </w:rPr>
              <w:t xml:space="preserve">2006-dosud: </w:t>
            </w:r>
            <w:r w:rsidRPr="00050D58">
              <w:t xml:space="preserve">Univerzita Tomáše Bati ve Zlíně, Fakulta managementu a ekonomiky, akademický pracovník, odborný asistent, ředitel ústavu Podnikové ekonomiky </w:t>
            </w:r>
          </w:p>
          <w:p w:rsidR="0029243A" w:rsidRPr="00050D58" w:rsidRDefault="0029243A" w:rsidP="00772A54">
            <w:pPr>
              <w:autoSpaceDE w:val="0"/>
              <w:autoSpaceDN w:val="0"/>
              <w:adjustRightInd w:val="0"/>
              <w:rPr>
                <w:rFonts w:eastAsia="Calibri"/>
                <w:color w:val="FF0000"/>
              </w:rPr>
            </w:pPr>
            <w:r w:rsidRPr="00050D58">
              <w:t>2011-dosud: Moravská vysoká škola Olomouc, Ústav podnikové ekonomiky, akademický pracovník, odborný asistent</w:t>
            </w:r>
          </w:p>
          <w:p w:rsidR="0029243A" w:rsidRPr="00050D58" w:rsidRDefault="0029243A" w:rsidP="00772A54">
            <w:pPr>
              <w:jc w:val="both"/>
              <w:rPr>
                <w:color w:val="FF0000"/>
              </w:rPr>
            </w:pPr>
          </w:p>
        </w:tc>
      </w:tr>
      <w:tr w:rsidR="0029243A" w:rsidRPr="00050D58" w:rsidTr="00772A54">
        <w:trPr>
          <w:trHeight w:val="250"/>
        </w:trPr>
        <w:tc>
          <w:tcPr>
            <w:tcW w:w="9859" w:type="dxa"/>
            <w:gridSpan w:val="11"/>
            <w:shd w:val="clear" w:color="auto" w:fill="F7CAAC"/>
          </w:tcPr>
          <w:p w:rsidR="0029243A" w:rsidRPr="00050D58" w:rsidRDefault="0029243A" w:rsidP="00772A54">
            <w:pPr>
              <w:jc w:val="both"/>
            </w:pPr>
            <w:r w:rsidRPr="00050D58">
              <w:rPr>
                <w:b/>
              </w:rPr>
              <w:t>Zkušenosti s vedením kvalifikačních a rigorózních prací</w:t>
            </w:r>
          </w:p>
        </w:tc>
      </w:tr>
      <w:tr w:rsidR="0029243A" w:rsidRPr="00050D58" w:rsidTr="00772A54">
        <w:trPr>
          <w:trHeight w:val="823"/>
        </w:trPr>
        <w:tc>
          <w:tcPr>
            <w:tcW w:w="9859" w:type="dxa"/>
            <w:gridSpan w:val="11"/>
          </w:tcPr>
          <w:p w:rsidR="0029243A" w:rsidRDefault="0029243A" w:rsidP="00772A54">
            <w:pPr>
              <w:jc w:val="both"/>
            </w:pPr>
          </w:p>
          <w:p w:rsidR="0029243A" w:rsidRDefault="0029243A" w:rsidP="00772A54">
            <w:pPr>
              <w:jc w:val="both"/>
            </w:pPr>
            <w:r>
              <w:t xml:space="preserve">Bakalářské práce: 50 </w:t>
            </w:r>
          </w:p>
          <w:p w:rsidR="0029243A" w:rsidRDefault="0029243A" w:rsidP="00772A54">
            <w:pPr>
              <w:jc w:val="both"/>
            </w:pPr>
            <w:r>
              <w:t xml:space="preserve">Diplomové práce: 90 </w:t>
            </w:r>
          </w:p>
          <w:p w:rsidR="0029243A" w:rsidRPr="00050D58" w:rsidRDefault="0029243A" w:rsidP="00772A54">
            <w:pPr>
              <w:jc w:val="both"/>
            </w:pPr>
          </w:p>
        </w:tc>
      </w:tr>
      <w:tr w:rsidR="0029243A" w:rsidRPr="00050D58" w:rsidTr="00772A54">
        <w:trPr>
          <w:cantSplit/>
        </w:trPr>
        <w:tc>
          <w:tcPr>
            <w:tcW w:w="3347" w:type="dxa"/>
            <w:gridSpan w:val="2"/>
            <w:tcBorders>
              <w:top w:val="single" w:sz="12" w:space="0" w:color="auto"/>
            </w:tcBorders>
            <w:shd w:val="clear" w:color="auto" w:fill="F7CAAC"/>
          </w:tcPr>
          <w:p w:rsidR="0029243A" w:rsidRPr="00050D58" w:rsidRDefault="0029243A" w:rsidP="00772A54">
            <w:pPr>
              <w:jc w:val="both"/>
            </w:pPr>
            <w:r w:rsidRPr="00050D58">
              <w:rPr>
                <w:b/>
              </w:rPr>
              <w:t xml:space="preserve">Obor habilitačního řízení </w:t>
            </w:r>
          </w:p>
        </w:tc>
        <w:tc>
          <w:tcPr>
            <w:tcW w:w="2245" w:type="dxa"/>
            <w:gridSpan w:val="2"/>
            <w:tcBorders>
              <w:top w:val="single" w:sz="12" w:space="0" w:color="auto"/>
            </w:tcBorders>
            <w:shd w:val="clear" w:color="auto" w:fill="F7CAAC"/>
          </w:tcPr>
          <w:p w:rsidR="0029243A" w:rsidRPr="00050D58" w:rsidRDefault="0029243A" w:rsidP="00772A54">
            <w:pPr>
              <w:jc w:val="both"/>
            </w:pPr>
            <w:r w:rsidRPr="00050D58">
              <w:rPr>
                <w:b/>
              </w:rPr>
              <w:t>Rok udělení hodnosti</w:t>
            </w:r>
          </w:p>
        </w:tc>
        <w:tc>
          <w:tcPr>
            <w:tcW w:w="2248" w:type="dxa"/>
            <w:gridSpan w:val="4"/>
            <w:tcBorders>
              <w:top w:val="single" w:sz="12" w:space="0" w:color="auto"/>
              <w:right w:val="single" w:sz="12" w:space="0" w:color="auto"/>
            </w:tcBorders>
            <w:shd w:val="clear" w:color="auto" w:fill="F7CAAC"/>
          </w:tcPr>
          <w:p w:rsidR="0029243A" w:rsidRPr="00050D58" w:rsidRDefault="0029243A" w:rsidP="00772A54">
            <w:pPr>
              <w:jc w:val="both"/>
            </w:pPr>
            <w:r w:rsidRPr="00050D58">
              <w:rPr>
                <w:b/>
              </w:rPr>
              <w:t>Řízení konáno na VŠ</w:t>
            </w:r>
          </w:p>
        </w:tc>
        <w:tc>
          <w:tcPr>
            <w:tcW w:w="2019" w:type="dxa"/>
            <w:gridSpan w:val="3"/>
            <w:tcBorders>
              <w:top w:val="single" w:sz="12" w:space="0" w:color="auto"/>
              <w:left w:val="single" w:sz="12" w:space="0" w:color="auto"/>
            </w:tcBorders>
            <w:shd w:val="clear" w:color="auto" w:fill="F7CAAC"/>
          </w:tcPr>
          <w:p w:rsidR="0029243A" w:rsidRPr="00050D58" w:rsidRDefault="0029243A" w:rsidP="00772A54">
            <w:pPr>
              <w:jc w:val="both"/>
              <w:rPr>
                <w:b/>
              </w:rPr>
            </w:pPr>
            <w:r w:rsidRPr="00050D58">
              <w:rPr>
                <w:b/>
              </w:rPr>
              <w:t>Ohlasy publikací</w:t>
            </w:r>
          </w:p>
          <w:p w:rsidR="0029243A" w:rsidRPr="00050D58" w:rsidRDefault="0029243A" w:rsidP="00772A54">
            <w:pPr>
              <w:rPr>
                <w:b/>
              </w:rPr>
            </w:pPr>
          </w:p>
        </w:tc>
      </w:tr>
      <w:tr w:rsidR="0029243A" w:rsidRPr="00050D58" w:rsidTr="00772A54">
        <w:trPr>
          <w:cantSplit/>
        </w:trPr>
        <w:tc>
          <w:tcPr>
            <w:tcW w:w="3347" w:type="dxa"/>
            <w:gridSpan w:val="2"/>
          </w:tcPr>
          <w:p w:rsidR="0029243A" w:rsidRPr="00050D58" w:rsidRDefault="0029243A" w:rsidP="00772A54">
            <w:pPr>
              <w:jc w:val="both"/>
              <w:rPr>
                <w:color w:val="FF0000"/>
              </w:rPr>
            </w:pPr>
          </w:p>
        </w:tc>
        <w:tc>
          <w:tcPr>
            <w:tcW w:w="2245" w:type="dxa"/>
            <w:gridSpan w:val="2"/>
          </w:tcPr>
          <w:p w:rsidR="0029243A" w:rsidRPr="00050D58" w:rsidRDefault="0029243A" w:rsidP="00772A54">
            <w:pPr>
              <w:jc w:val="both"/>
              <w:rPr>
                <w:color w:val="FF0000"/>
              </w:rPr>
            </w:pPr>
          </w:p>
        </w:tc>
        <w:tc>
          <w:tcPr>
            <w:tcW w:w="2248" w:type="dxa"/>
            <w:gridSpan w:val="4"/>
            <w:tcBorders>
              <w:right w:val="single" w:sz="12" w:space="0" w:color="auto"/>
            </w:tcBorders>
          </w:tcPr>
          <w:p w:rsidR="0029243A" w:rsidRPr="00050D58" w:rsidRDefault="0029243A" w:rsidP="00772A54">
            <w:pPr>
              <w:jc w:val="both"/>
              <w:rPr>
                <w:color w:val="FF0000"/>
              </w:rPr>
            </w:pPr>
          </w:p>
        </w:tc>
        <w:tc>
          <w:tcPr>
            <w:tcW w:w="632" w:type="dxa"/>
            <w:tcBorders>
              <w:left w:val="single" w:sz="12" w:space="0" w:color="auto"/>
            </w:tcBorders>
            <w:shd w:val="clear" w:color="auto" w:fill="F7CAAC"/>
          </w:tcPr>
          <w:p w:rsidR="0029243A" w:rsidRPr="00E655C2" w:rsidRDefault="0029243A" w:rsidP="00772A54">
            <w:pPr>
              <w:jc w:val="both"/>
              <w:rPr>
                <w:sz w:val="18"/>
                <w:szCs w:val="18"/>
              </w:rPr>
            </w:pPr>
            <w:r w:rsidRPr="00E655C2">
              <w:rPr>
                <w:b/>
                <w:sz w:val="18"/>
                <w:szCs w:val="18"/>
              </w:rPr>
              <w:t>WOS</w:t>
            </w:r>
          </w:p>
        </w:tc>
        <w:tc>
          <w:tcPr>
            <w:tcW w:w="693" w:type="dxa"/>
            <w:shd w:val="clear" w:color="auto" w:fill="F7CAAC"/>
          </w:tcPr>
          <w:p w:rsidR="0029243A" w:rsidRPr="00E655C2" w:rsidRDefault="0029243A" w:rsidP="00772A54">
            <w:pPr>
              <w:jc w:val="both"/>
              <w:rPr>
                <w:sz w:val="18"/>
                <w:szCs w:val="18"/>
              </w:rPr>
            </w:pPr>
            <w:r w:rsidRPr="00E655C2">
              <w:rPr>
                <w:b/>
                <w:sz w:val="18"/>
                <w:szCs w:val="18"/>
              </w:rPr>
              <w:t>Scopus</w:t>
            </w:r>
          </w:p>
        </w:tc>
        <w:tc>
          <w:tcPr>
            <w:tcW w:w="694" w:type="dxa"/>
            <w:shd w:val="clear" w:color="auto" w:fill="F7CAAC"/>
          </w:tcPr>
          <w:p w:rsidR="0029243A" w:rsidRPr="00E655C2" w:rsidRDefault="0029243A" w:rsidP="00772A54">
            <w:pPr>
              <w:jc w:val="both"/>
              <w:rPr>
                <w:sz w:val="18"/>
                <w:szCs w:val="18"/>
              </w:rPr>
            </w:pPr>
            <w:r w:rsidRPr="00E655C2">
              <w:rPr>
                <w:b/>
                <w:sz w:val="18"/>
                <w:szCs w:val="18"/>
              </w:rPr>
              <w:t>ostatní</w:t>
            </w:r>
          </w:p>
        </w:tc>
      </w:tr>
      <w:tr w:rsidR="0029243A" w:rsidRPr="00050D58" w:rsidTr="00772A54">
        <w:trPr>
          <w:cantSplit/>
          <w:trHeight w:val="70"/>
        </w:trPr>
        <w:tc>
          <w:tcPr>
            <w:tcW w:w="3347" w:type="dxa"/>
            <w:gridSpan w:val="2"/>
            <w:shd w:val="clear" w:color="auto" w:fill="F7CAAC"/>
          </w:tcPr>
          <w:p w:rsidR="0029243A" w:rsidRPr="00050D58" w:rsidRDefault="0029243A" w:rsidP="00772A54">
            <w:pPr>
              <w:jc w:val="both"/>
            </w:pPr>
            <w:r w:rsidRPr="00050D58">
              <w:rPr>
                <w:b/>
              </w:rPr>
              <w:t>Obor jmenovacího řízení</w:t>
            </w:r>
          </w:p>
        </w:tc>
        <w:tc>
          <w:tcPr>
            <w:tcW w:w="2245" w:type="dxa"/>
            <w:gridSpan w:val="2"/>
            <w:shd w:val="clear" w:color="auto" w:fill="F7CAAC"/>
          </w:tcPr>
          <w:p w:rsidR="0029243A" w:rsidRPr="00050D58" w:rsidRDefault="0029243A" w:rsidP="00772A54">
            <w:pPr>
              <w:jc w:val="both"/>
            </w:pPr>
            <w:r w:rsidRPr="00050D58">
              <w:rPr>
                <w:b/>
              </w:rPr>
              <w:t>Rok udělení hodnosti</w:t>
            </w:r>
          </w:p>
        </w:tc>
        <w:tc>
          <w:tcPr>
            <w:tcW w:w="2248" w:type="dxa"/>
            <w:gridSpan w:val="4"/>
            <w:tcBorders>
              <w:right w:val="single" w:sz="12" w:space="0" w:color="auto"/>
            </w:tcBorders>
            <w:shd w:val="clear" w:color="auto" w:fill="F7CAAC"/>
          </w:tcPr>
          <w:p w:rsidR="0029243A" w:rsidRPr="00050D58" w:rsidRDefault="0029243A" w:rsidP="00772A54">
            <w:pPr>
              <w:jc w:val="both"/>
            </w:pPr>
            <w:r w:rsidRPr="00050D58">
              <w:rPr>
                <w:b/>
              </w:rPr>
              <w:t>Řízení konáno na VŠ</w:t>
            </w:r>
          </w:p>
        </w:tc>
        <w:tc>
          <w:tcPr>
            <w:tcW w:w="632" w:type="dxa"/>
            <w:vMerge w:val="restart"/>
            <w:tcBorders>
              <w:left w:val="single" w:sz="12" w:space="0" w:color="auto"/>
            </w:tcBorders>
          </w:tcPr>
          <w:p w:rsidR="0029243A" w:rsidRPr="00E655C2" w:rsidRDefault="0029243A" w:rsidP="00772A54">
            <w:pPr>
              <w:jc w:val="both"/>
            </w:pPr>
            <w:r w:rsidRPr="00E655C2">
              <w:t>41</w:t>
            </w:r>
          </w:p>
        </w:tc>
        <w:tc>
          <w:tcPr>
            <w:tcW w:w="693" w:type="dxa"/>
            <w:vMerge w:val="restart"/>
          </w:tcPr>
          <w:p w:rsidR="0029243A" w:rsidRPr="00E655C2" w:rsidRDefault="0029243A" w:rsidP="00772A54">
            <w:pPr>
              <w:jc w:val="both"/>
            </w:pPr>
            <w:r w:rsidRPr="00E655C2">
              <w:t>59</w:t>
            </w:r>
          </w:p>
        </w:tc>
        <w:tc>
          <w:tcPr>
            <w:tcW w:w="694" w:type="dxa"/>
            <w:vMerge w:val="restart"/>
          </w:tcPr>
          <w:p w:rsidR="0029243A" w:rsidRPr="00050D58" w:rsidRDefault="0029243A" w:rsidP="00772A54">
            <w:pPr>
              <w:jc w:val="both"/>
              <w:rPr>
                <w:b/>
              </w:rPr>
            </w:pPr>
          </w:p>
        </w:tc>
      </w:tr>
      <w:tr w:rsidR="0029243A" w:rsidRPr="00050D58" w:rsidTr="00772A54">
        <w:trPr>
          <w:trHeight w:val="205"/>
        </w:trPr>
        <w:tc>
          <w:tcPr>
            <w:tcW w:w="3347" w:type="dxa"/>
            <w:gridSpan w:val="2"/>
          </w:tcPr>
          <w:p w:rsidR="0029243A" w:rsidRPr="00050D58" w:rsidRDefault="0029243A" w:rsidP="00772A54">
            <w:pPr>
              <w:jc w:val="both"/>
            </w:pPr>
          </w:p>
        </w:tc>
        <w:tc>
          <w:tcPr>
            <w:tcW w:w="2245" w:type="dxa"/>
            <w:gridSpan w:val="2"/>
          </w:tcPr>
          <w:p w:rsidR="0029243A" w:rsidRPr="00050D58" w:rsidRDefault="0029243A" w:rsidP="00772A54">
            <w:pPr>
              <w:jc w:val="both"/>
            </w:pPr>
          </w:p>
        </w:tc>
        <w:tc>
          <w:tcPr>
            <w:tcW w:w="2248" w:type="dxa"/>
            <w:gridSpan w:val="4"/>
            <w:tcBorders>
              <w:right w:val="single" w:sz="12" w:space="0" w:color="auto"/>
            </w:tcBorders>
          </w:tcPr>
          <w:p w:rsidR="0029243A" w:rsidRPr="00050D58" w:rsidRDefault="0029243A" w:rsidP="00772A54">
            <w:pPr>
              <w:jc w:val="both"/>
            </w:pPr>
          </w:p>
        </w:tc>
        <w:tc>
          <w:tcPr>
            <w:tcW w:w="632" w:type="dxa"/>
            <w:vMerge/>
            <w:tcBorders>
              <w:left w:val="single" w:sz="12" w:space="0" w:color="auto"/>
            </w:tcBorders>
            <w:vAlign w:val="center"/>
          </w:tcPr>
          <w:p w:rsidR="0029243A" w:rsidRPr="00050D58" w:rsidRDefault="0029243A" w:rsidP="00772A54">
            <w:pPr>
              <w:rPr>
                <w:b/>
              </w:rPr>
            </w:pPr>
          </w:p>
        </w:tc>
        <w:tc>
          <w:tcPr>
            <w:tcW w:w="693" w:type="dxa"/>
            <w:vMerge/>
            <w:vAlign w:val="center"/>
          </w:tcPr>
          <w:p w:rsidR="0029243A" w:rsidRPr="00050D58" w:rsidRDefault="0029243A" w:rsidP="00772A54">
            <w:pPr>
              <w:rPr>
                <w:b/>
              </w:rPr>
            </w:pPr>
          </w:p>
        </w:tc>
        <w:tc>
          <w:tcPr>
            <w:tcW w:w="694" w:type="dxa"/>
            <w:vMerge/>
            <w:vAlign w:val="center"/>
          </w:tcPr>
          <w:p w:rsidR="0029243A" w:rsidRPr="00050D58" w:rsidRDefault="0029243A" w:rsidP="00772A54">
            <w:pPr>
              <w:rPr>
                <w:b/>
              </w:rPr>
            </w:pPr>
          </w:p>
        </w:tc>
      </w:tr>
      <w:tr w:rsidR="0029243A" w:rsidRPr="00050D58" w:rsidTr="00772A54">
        <w:tc>
          <w:tcPr>
            <w:tcW w:w="9859" w:type="dxa"/>
            <w:gridSpan w:val="11"/>
            <w:shd w:val="clear" w:color="auto" w:fill="F7CAAC"/>
          </w:tcPr>
          <w:p w:rsidR="0029243A" w:rsidRPr="00050D58" w:rsidRDefault="0029243A" w:rsidP="00772A54">
            <w:pPr>
              <w:jc w:val="both"/>
              <w:rPr>
                <w:b/>
              </w:rPr>
            </w:pPr>
            <w:r w:rsidRPr="00050D58">
              <w:rPr>
                <w:b/>
              </w:rPr>
              <w:t xml:space="preserve">Přehled o nejvýznamnější publikační a další tvůrčí činnosti nebo další profesní činnosti u odborníků z praxe vztahující se k zabezpečovaným předmětům </w:t>
            </w:r>
          </w:p>
        </w:tc>
      </w:tr>
      <w:tr w:rsidR="0029243A" w:rsidRPr="00050D58" w:rsidTr="00772A54">
        <w:trPr>
          <w:trHeight w:val="2347"/>
        </w:trPr>
        <w:tc>
          <w:tcPr>
            <w:tcW w:w="9859" w:type="dxa"/>
            <w:gridSpan w:val="11"/>
          </w:tcPr>
          <w:p w:rsidR="0029243A" w:rsidRDefault="0029243A" w:rsidP="00772A54">
            <w:pPr>
              <w:rPr>
                <w:b/>
                <w:u w:val="single"/>
              </w:rPr>
            </w:pPr>
          </w:p>
          <w:p w:rsidR="0029243A" w:rsidRDefault="0029243A" w:rsidP="00772A54">
            <w:pPr>
              <w:rPr>
                <w:b/>
              </w:rPr>
            </w:pPr>
            <w:r w:rsidRPr="00E655C2">
              <w:rPr>
                <w:b/>
              </w:rPr>
              <w:t>Nejvýznamnější publikační činnost</w:t>
            </w:r>
            <w:r>
              <w:rPr>
                <w:b/>
              </w:rPr>
              <w:t>:</w:t>
            </w:r>
          </w:p>
          <w:p w:rsidR="0029243A" w:rsidRDefault="0029243A" w:rsidP="00772A54">
            <w:pPr>
              <w:rPr>
                <w:color w:val="000000"/>
              </w:rPr>
            </w:pPr>
            <w:r w:rsidRPr="00983ABE">
              <w:rPr>
                <w:caps/>
                <w:color w:val="000000"/>
              </w:rPr>
              <w:t>Popesko, B</w:t>
            </w:r>
            <w:r>
              <w:rPr>
                <w:caps/>
                <w:color w:val="000000"/>
              </w:rPr>
              <w:t>.,</w:t>
            </w:r>
            <w:r w:rsidRPr="00983ABE">
              <w:rPr>
                <w:caps/>
                <w:color w:val="000000"/>
              </w:rPr>
              <w:t xml:space="preserve"> Novák, P.</w:t>
            </w:r>
            <w:r>
              <w:rPr>
                <w:caps/>
                <w:color w:val="000000"/>
              </w:rPr>
              <w:t xml:space="preserve"> (20%)</w:t>
            </w:r>
            <w:r w:rsidRPr="00983ABE">
              <w:rPr>
                <w:caps/>
                <w:color w:val="000000"/>
              </w:rPr>
              <w:t xml:space="preserve">,  Dvorský, J. </w:t>
            </w:r>
            <w:r w:rsidRPr="00983ABE">
              <w:rPr>
                <w:color w:val="000000"/>
              </w:rPr>
              <w:t>a</w:t>
            </w:r>
            <w:r w:rsidRPr="00983ABE">
              <w:rPr>
                <w:caps/>
                <w:color w:val="000000"/>
              </w:rPr>
              <w:t xml:space="preserve">  </w:t>
            </w:r>
            <w:r>
              <w:rPr>
                <w:caps/>
                <w:color w:val="000000"/>
              </w:rPr>
              <w:t>PAPADAKI, Š</w:t>
            </w:r>
            <w:r w:rsidRPr="00983ABE">
              <w:rPr>
                <w:caps/>
                <w:color w:val="000000"/>
              </w:rPr>
              <w:t>.</w:t>
            </w:r>
            <w:r>
              <w:rPr>
                <w:caps/>
                <w:color w:val="000000"/>
              </w:rPr>
              <w:t xml:space="preserve"> </w:t>
            </w:r>
            <w:r w:rsidRPr="00B625DB">
              <w:rPr>
                <w:color w:val="000000"/>
              </w:rPr>
              <w:t>The Maturity of a Budgeting System and its Influence on Corporate Performance</w:t>
            </w:r>
            <w:r>
              <w:rPr>
                <w:b/>
                <w:bCs/>
              </w:rPr>
              <w:t xml:space="preserve">, </w:t>
            </w:r>
            <w:r w:rsidRPr="00B625DB">
              <w:rPr>
                <w:i/>
                <w:color w:val="000000"/>
              </w:rPr>
              <w:t>Acta Polytechnica Hungarica</w:t>
            </w:r>
            <w:r>
              <w:rPr>
                <w:i/>
                <w:color w:val="000000"/>
              </w:rPr>
              <w:t xml:space="preserve">, </w:t>
            </w:r>
            <w:r>
              <w:rPr>
                <w:color w:val="000000"/>
              </w:rPr>
              <w:t>2017, Vol. 14, No. 7, pp 91-104</w:t>
            </w:r>
          </w:p>
          <w:p w:rsidR="0029243A" w:rsidRDefault="0029243A" w:rsidP="00772A54">
            <w:pPr>
              <w:rPr>
                <w:i/>
                <w:color w:val="000000"/>
              </w:rPr>
            </w:pPr>
            <w:r w:rsidRPr="00983ABE">
              <w:rPr>
                <w:caps/>
                <w:color w:val="000000"/>
              </w:rPr>
              <w:t>Papadaki, Š.</w:t>
            </w:r>
            <w:r>
              <w:rPr>
                <w:caps/>
                <w:color w:val="000000"/>
              </w:rPr>
              <w:t>,</w:t>
            </w:r>
            <w:r w:rsidRPr="00983ABE">
              <w:rPr>
                <w:caps/>
                <w:color w:val="000000"/>
              </w:rPr>
              <w:t xml:space="preserve"> Novák, P.</w:t>
            </w:r>
            <w:r>
              <w:rPr>
                <w:caps/>
                <w:color w:val="000000"/>
              </w:rPr>
              <w:t xml:space="preserve"> (35%)</w:t>
            </w:r>
            <w:r w:rsidRPr="00983ABE">
              <w:rPr>
                <w:caps/>
                <w:color w:val="000000"/>
              </w:rPr>
              <w:t>,</w:t>
            </w:r>
            <w:r>
              <w:rPr>
                <w:caps/>
                <w:color w:val="000000"/>
              </w:rPr>
              <w:t xml:space="preserve"> </w:t>
            </w:r>
            <w:r w:rsidRPr="00460B21">
              <w:rPr>
                <w:color w:val="000000"/>
              </w:rPr>
              <w:t>a</w:t>
            </w:r>
            <w:r>
              <w:rPr>
                <w:caps/>
                <w:color w:val="000000"/>
              </w:rPr>
              <w:t xml:space="preserve"> </w:t>
            </w:r>
            <w:r w:rsidRPr="00983ABE">
              <w:rPr>
                <w:caps/>
                <w:color w:val="000000"/>
              </w:rPr>
              <w:t>Dvorský</w:t>
            </w:r>
            <w:r>
              <w:rPr>
                <w:caps/>
                <w:color w:val="000000"/>
              </w:rPr>
              <w:t xml:space="preserve">, J. </w:t>
            </w:r>
            <w:r w:rsidRPr="00460B21">
              <w:rPr>
                <w:color w:val="000000"/>
              </w:rPr>
              <w:t>Attitude of University Students to Entrepreneurship</w:t>
            </w:r>
            <w:r>
              <w:rPr>
                <w:color w:val="000000"/>
              </w:rPr>
              <w:t xml:space="preserve">, </w:t>
            </w:r>
            <w:r w:rsidRPr="00460B21">
              <w:rPr>
                <w:i/>
                <w:color w:val="000000"/>
              </w:rPr>
              <w:t>Economic Annals-XXI,</w:t>
            </w:r>
            <w:r>
              <w:rPr>
                <w:i/>
                <w:color w:val="000000"/>
              </w:rPr>
              <w:t xml:space="preserve"> </w:t>
            </w:r>
            <w:r w:rsidRPr="00460B21">
              <w:rPr>
                <w:color w:val="000000"/>
              </w:rPr>
              <w:t xml:space="preserve">2017, </w:t>
            </w:r>
            <w:r>
              <w:rPr>
                <w:color w:val="000000"/>
              </w:rPr>
              <w:t>V</w:t>
            </w:r>
            <w:r w:rsidRPr="00460B21">
              <w:rPr>
                <w:color w:val="000000"/>
              </w:rPr>
              <w:t>ol</w:t>
            </w:r>
            <w:r>
              <w:rPr>
                <w:color w:val="000000"/>
              </w:rPr>
              <w:t>.</w:t>
            </w:r>
            <w:r w:rsidRPr="00460B21">
              <w:rPr>
                <w:color w:val="000000"/>
              </w:rPr>
              <w:t xml:space="preserve"> 166,</w:t>
            </w:r>
            <w:r>
              <w:rPr>
                <w:color w:val="000000"/>
              </w:rPr>
              <w:t xml:space="preserve"> </w:t>
            </w:r>
            <w:r w:rsidRPr="00460B21">
              <w:rPr>
                <w:color w:val="000000"/>
              </w:rPr>
              <w:t>7</w:t>
            </w:r>
            <w:r>
              <w:rPr>
                <w:color w:val="000000"/>
              </w:rPr>
              <w:t>-</w:t>
            </w:r>
            <w:r w:rsidRPr="00460B21">
              <w:rPr>
                <w:color w:val="000000"/>
              </w:rPr>
              <w:t>8,</w:t>
            </w:r>
            <w:r>
              <w:rPr>
                <w:color w:val="000000"/>
              </w:rPr>
              <w:t xml:space="preserve"> pp </w:t>
            </w:r>
            <w:r w:rsidRPr="00460B21">
              <w:rPr>
                <w:color w:val="000000"/>
              </w:rPr>
              <w:t>100-104</w:t>
            </w:r>
            <w:r>
              <w:rPr>
                <w:color w:val="000000"/>
              </w:rPr>
              <w:t>.</w:t>
            </w:r>
            <w:r w:rsidRPr="00460B21">
              <w:rPr>
                <w:i/>
                <w:color w:val="000000"/>
              </w:rPr>
              <w:t xml:space="preserve"> </w:t>
            </w:r>
          </w:p>
          <w:p w:rsidR="0029243A" w:rsidRDefault="0029243A" w:rsidP="00772A54">
            <w:r w:rsidRPr="00983ABE">
              <w:rPr>
                <w:caps/>
                <w:color w:val="000000"/>
              </w:rPr>
              <w:t>Novák, P.,</w:t>
            </w:r>
            <w:r>
              <w:rPr>
                <w:caps/>
                <w:color w:val="000000"/>
              </w:rPr>
              <w:t xml:space="preserve"> (40 %)</w:t>
            </w:r>
            <w:r w:rsidRPr="00983ABE">
              <w:rPr>
                <w:caps/>
                <w:color w:val="000000"/>
              </w:rPr>
              <w:t xml:space="preserve">  Dvorský, J., Popesko, B.</w:t>
            </w:r>
            <w:r>
              <w:rPr>
                <w:caps/>
                <w:color w:val="000000"/>
              </w:rPr>
              <w:t xml:space="preserve"> (20%)</w:t>
            </w:r>
            <w:r w:rsidRPr="00983ABE">
              <w:rPr>
                <w:caps/>
                <w:color w:val="000000"/>
              </w:rPr>
              <w:t xml:space="preserve"> </w:t>
            </w:r>
            <w:r w:rsidRPr="00983ABE">
              <w:rPr>
                <w:color w:val="000000"/>
              </w:rPr>
              <w:t>a</w:t>
            </w:r>
            <w:r w:rsidRPr="00983ABE">
              <w:rPr>
                <w:caps/>
                <w:color w:val="000000"/>
              </w:rPr>
              <w:t xml:space="preserve">  Strouhal, J. </w:t>
            </w:r>
            <w:r w:rsidRPr="00983ABE">
              <w:rPr>
                <w:color w:val="000000"/>
              </w:rPr>
              <w:t xml:space="preserve">Analysis of overhead cost behavior: Case study on decision-making approach. </w:t>
            </w:r>
            <w:r w:rsidRPr="00983ABE">
              <w:rPr>
                <w:i/>
                <w:color w:val="000000"/>
              </w:rPr>
              <w:t>Journal of International Studies,</w:t>
            </w:r>
            <w:r w:rsidRPr="00983ABE">
              <w:rPr>
                <w:color w:val="000000"/>
              </w:rPr>
              <w:t xml:space="preserve"> Vol. 10, no. 1, 2017, pp 74-91, SJR = 0,437</w:t>
            </w:r>
            <w:r w:rsidRPr="00983ABE">
              <w:rPr>
                <w:i/>
                <w:color w:val="000000"/>
              </w:rPr>
              <w:t xml:space="preserve"> </w:t>
            </w:r>
            <w:r w:rsidRPr="00983ABE">
              <w:t> </w:t>
            </w:r>
          </w:p>
          <w:p w:rsidR="0029243A" w:rsidRPr="00160FCE" w:rsidRDefault="0029243A" w:rsidP="00772A54">
            <w:pPr>
              <w:rPr>
                <w:b/>
              </w:rPr>
            </w:pPr>
            <w:r w:rsidRPr="00983ABE">
              <w:rPr>
                <w:caps/>
                <w:color w:val="000000"/>
              </w:rPr>
              <w:t>Novák, P.</w:t>
            </w:r>
            <w:r>
              <w:rPr>
                <w:caps/>
                <w:color w:val="000000"/>
              </w:rPr>
              <w:t xml:space="preserve"> (25%), </w:t>
            </w:r>
            <w:r w:rsidRPr="00983ABE">
              <w:rPr>
                <w:caps/>
                <w:color w:val="000000"/>
              </w:rPr>
              <w:t xml:space="preserve">Papadaki, Š., Popesko, B. </w:t>
            </w:r>
            <w:r w:rsidRPr="00983ABE">
              <w:rPr>
                <w:color w:val="000000"/>
              </w:rPr>
              <w:t>a</w:t>
            </w:r>
            <w:r>
              <w:rPr>
                <w:caps/>
                <w:color w:val="000000"/>
              </w:rPr>
              <w:t xml:space="preserve"> </w:t>
            </w:r>
            <w:r w:rsidRPr="00983ABE">
              <w:rPr>
                <w:caps/>
                <w:color w:val="000000"/>
              </w:rPr>
              <w:t>Hrabec, D</w:t>
            </w:r>
            <w:r w:rsidRPr="00983ABE">
              <w:rPr>
                <w:color w:val="000000"/>
              </w:rPr>
              <w:t xml:space="preserve">. Comparison of Managerial Implications for Utilization of Variable Costing and Throughput Accounting Methods, </w:t>
            </w:r>
            <w:r w:rsidRPr="00983ABE">
              <w:rPr>
                <w:i/>
                <w:color w:val="000000"/>
              </w:rPr>
              <w:t>Journal of Applied Engineering Science</w:t>
            </w:r>
            <w:r w:rsidRPr="00983ABE">
              <w:rPr>
                <w:color w:val="000000"/>
              </w:rPr>
              <w:t xml:space="preserve">, 2016, Vol. 14, No. 3, 351-360. SJR = 0,302. </w:t>
            </w:r>
          </w:p>
          <w:p w:rsidR="0029243A" w:rsidRPr="00983ABE" w:rsidRDefault="0029243A" w:rsidP="00772A54">
            <w:pPr>
              <w:pStyle w:val="Nadpis5"/>
              <w:rPr>
                <w:rFonts w:ascii="Times New Roman" w:eastAsia="Times New Roman" w:hAnsi="Times New Roman" w:cs="Times New Roman"/>
                <w:color w:val="000000"/>
              </w:rPr>
            </w:pPr>
            <w:r w:rsidRPr="00983ABE">
              <w:rPr>
                <w:rFonts w:ascii="Times New Roman" w:eastAsia="Times New Roman" w:hAnsi="Times New Roman" w:cs="Times New Roman"/>
                <w:caps/>
                <w:color w:val="000000"/>
              </w:rPr>
              <w:lastRenderedPageBreak/>
              <w:t xml:space="preserve">Novák, P. </w:t>
            </w:r>
            <w:r w:rsidRPr="00983ABE">
              <w:rPr>
                <w:rFonts w:ascii="Times New Roman" w:eastAsia="Times New Roman" w:hAnsi="Times New Roman" w:cs="Times New Roman"/>
                <w:color w:val="000000"/>
              </w:rPr>
              <w:t>a</w:t>
            </w:r>
            <w:r w:rsidRPr="00983ABE">
              <w:rPr>
                <w:rFonts w:ascii="Times New Roman" w:eastAsia="Times New Roman" w:hAnsi="Times New Roman" w:cs="Times New Roman"/>
                <w:caps/>
                <w:color w:val="000000"/>
              </w:rPr>
              <w:t xml:space="preserve"> Vencálek, o. </w:t>
            </w:r>
            <w:r w:rsidRPr="00983ABE">
              <w:rPr>
                <w:rFonts w:ascii="Times New Roman" w:eastAsia="Times New Roman" w:hAnsi="Times New Roman" w:cs="Times New Roman"/>
                <w:color w:val="000000"/>
              </w:rPr>
              <w:t xml:space="preserve">Is It Sufficient to Assess Cost Behavior Merely by Volume of Production? Cost behavior research results from Czech Republic. </w:t>
            </w:r>
            <w:r w:rsidRPr="00983ABE">
              <w:rPr>
                <w:rFonts w:ascii="Times New Roman" w:eastAsia="Times New Roman" w:hAnsi="Times New Roman" w:cs="Times New Roman"/>
                <w:i/>
                <w:color w:val="000000"/>
              </w:rPr>
              <w:t>Montenegrin Journal of Economics</w:t>
            </w:r>
            <w:r w:rsidRPr="00983ABE">
              <w:rPr>
                <w:rFonts w:ascii="Times New Roman" w:eastAsia="Times New Roman" w:hAnsi="Times New Roman" w:cs="Times New Roman"/>
                <w:color w:val="000000"/>
              </w:rPr>
              <w:t>, Vol. 12, no. 3, pp. 139-154, (WoS ESCI)</w:t>
            </w:r>
          </w:p>
          <w:p w:rsidR="0029243A" w:rsidRPr="00983ABE" w:rsidRDefault="0029243A" w:rsidP="00772A54">
            <w:pPr>
              <w:rPr>
                <w:color w:val="000000"/>
              </w:rPr>
            </w:pPr>
            <w:r w:rsidRPr="00983ABE">
              <w:rPr>
                <w:caps/>
                <w:color w:val="000000"/>
              </w:rPr>
              <w:t xml:space="preserve">Rajnoha, R., Novák, P., </w:t>
            </w:r>
            <w:r w:rsidRPr="00983ABE">
              <w:rPr>
                <w:color w:val="000000"/>
              </w:rPr>
              <w:t>a</w:t>
            </w:r>
            <w:r w:rsidRPr="00983ABE">
              <w:rPr>
                <w:caps/>
                <w:color w:val="000000"/>
              </w:rPr>
              <w:t xml:space="preserve"> Merková, M</w:t>
            </w:r>
            <w:r w:rsidRPr="00983ABE">
              <w:rPr>
                <w:color w:val="000000"/>
              </w:rPr>
              <w:t xml:space="preserve">. Relationships Between Investment Effectiveness Controlling and Business Performance. </w:t>
            </w:r>
            <w:r w:rsidRPr="00983ABE">
              <w:rPr>
                <w:i/>
                <w:color w:val="000000"/>
              </w:rPr>
              <w:t>Montenegrin Journal of Economics</w:t>
            </w:r>
            <w:r w:rsidRPr="00983ABE">
              <w:rPr>
                <w:color w:val="000000"/>
              </w:rPr>
              <w:t>, Vol. 12, no. 2, pp. 139-154, (WoS ESCI)</w:t>
            </w:r>
          </w:p>
          <w:p w:rsidR="0029243A" w:rsidRPr="00983ABE" w:rsidRDefault="0029243A" w:rsidP="00772A54">
            <w:pPr>
              <w:rPr>
                <w:color w:val="000000"/>
              </w:rPr>
            </w:pPr>
            <w:r w:rsidRPr="00983ABE">
              <w:rPr>
                <w:color w:val="000000"/>
              </w:rPr>
              <w:t>POPESKO, B., NOVÁK, P., PAPADKI, S. a HRABEC, D. Are the Traditional Budgets Still Prevalent: The Survey of the Czech Firms Budgeting Practices. </w:t>
            </w:r>
            <w:r w:rsidRPr="00983ABE">
              <w:rPr>
                <w:rStyle w:val="Zdraznn"/>
                <w:rFonts w:eastAsiaTheme="majorEastAsia"/>
                <w:color w:val="000000"/>
              </w:rPr>
              <w:t>Transformations in Business &amp; Economics</w:t>
            </w:r>
            <w:r w:rsidRPr="00983ABE">
              <w:rPr>
                <w:color w:val="000000"/>
              </w:rPr>
              <w:t>, Vol. 14, No. 3C (36C), 2015.​  IF=0,374</w:t>
            </w:r>
          </w:p>
          <w:p w:rsidR="0029243A" w:rsidRPr="00983ABE" w:rsidRDefault="0029243A" w:rsidP="00772A54">
            <w:pPr>
              <w:rPr>
                <w:iCs/>
              </w:rPr>
            </w:pPr>
            <w:r w:rsidRPr="00983ABE">
              <w:t xml:space="preserve">POPESKO, B., PAPADAKI, Š a NOVÁK, P. Cost and Reimbursement Aanalysis of Selected Hospital Diagnoses via Acitivity-Based Costing, </w:t>
            </w:r>
            <w:r w:rsidRPr="00983ABE">
              <w:rPr>
                <w:i/>
              </w:rPr>
              <w:t xml:space="preserve">E </w:t>
            </w:r>
            <w:r w:rsidRPr="00983ABE">
              <w:rPr>
                <w:rStyle w:val="Zdraznn"/>
                <w:rFonts w:eastAsiaTheme="majorEastAsia"/>
                <w:color w:val="000000"/>
              </w:rPr>
              <w:t xml:space="preserve">&amp; </w:t>
            </w:r>
            <w:r w:rsidRPr="00983ABE">
              <w:rPr>
                <w:i/>
              </w:rPr>
              <w:t>M Ekonomie a Management</w:t>
            </w:r>
            <w:r w:rsidRPr="00983ABE">
              <w:t>, 2015, Vol. 18, No. 3. pp. 50 – 61</w:t>
            </w:r>
            <w:r w:rsidRPr="00983ABE">
              <w:rPr>
                <w:i/>
                <w:iCs/>
                <w:color w:val="1F497D"/>
              </w:rPr>
              <w:t xml:space="preserve">. </w:t>
            </w:r>
            <w:r w:rsidRPr="00983ABE">
              <w:rPr>
                <w:iCs/>
              </w:rPr>
              <w:t>IF = 1,021</w:t>
            </w:r>
          </w:p>
          <w:p w:rsidR="0029243A" w:rsidRPr="00983ABE" w:rsidRDefault="0029243A" w:rsidP="00772A54">
            <w:r w:rsidRPr="00983ABE">
              <w:t xml:space="preserve">POPESKO, B., NOVÁK, P. a PAPADAKI, Š. Measuring diagnosis and patient profitability in healthcare: Economics vs ethics. </w:t>
            </w:r>
            <w:r w:rsidRPr="00983ABE">
              <w:rPr>
                <w:i/>
                <w:iCs/>
              </w:rPr>
              <w:t>Economics and Sociology</w:t>
            </w:r>
            <w:r w:rsidRPr="00983ABE">
              <w:t>, Vol. 8, No 1, pp. 234-245. SJR = 0,174</w:t>
            </w:r>
          </w:p>
          <w:p w:rsidR="0029243A" w:rsidRPr="00983ABE" w:rsidRDefault="0029243A" w:rsidP="00772A54">
            <w:pPr>
              <w:rPr>
                <w:lang w:val="en-US"/>
              </w:rPr>
            </w:pPr>
            <w:r w:rsidRPr="00983ABE">
              <w:rPr>
                <w:lang w:val="en-US"/>
              </w:rPr>
              <w:t xml:space="preserve">BELÁS, J., HABÁNIK, J., CIPOVOVÁ, E. a Novák, P. Actual trends in business risks for small and medium enterprises. Case studies from the Czech Republic and Slovakia, </w:t>
            </w:r>
            <w:r w:rsidRPr="00983ABE">
              <w:rPr>
                <w:i/>
                <w:lang w:val="en-US"/>
              </w:rPr>
              <w:t>Ikonomicheski Izsledvania</w:t>
            </w:r>
            <w:r w:rsidRPr="00983ABE">
              <w:rPr>
                <w:lang w:val="en-US"/>
              </w:rPr>
              <w:t xml:space="preserve">, 2014, Vol. 23, No. 4, pp. </w:t>
            </w:r>
            <w:r w:rsidRPr="00983ABE">
              <w:t xml:space="preserve">159-181. </w:t>
            </w:r>
            <w:r w:rsidRPr="00983ABE">
              <w:rPr>
                <w:lang w:val="en-US"/>
              </w:rPr>
              <w:t>SJR = 0,101.</w:t>
            </w:r>
          </w:p>
          <w:p w:rsidR="0029243A" w:rsidRDefault="0029243A" w:rsidP="00772A54">
            <w:pPr>
              <w:rPr>
                <w:rStyle w:val="Hypertextovodkaz"/>
                <w:color w:val="0D0D0D" w:themeColor="text1" w:themeTint="F2"/>
                <w:lang w:val="en-US"/>
              </w:rPr>
            </w:pPr>
            <w:r w:rsidRPr="00983ABE">
              <w:rPr>
                <w:lang w:val="en-US"/>
              </w:rPr>
              <w:t xml:space="preserve">BELÁS, J., BARTOŠ, P., HABÁNIK, J. a Novák, P. Significant Attributes of the Business Environment in Small and Medium-Sized Enterprises. In: </w:t>
            </w:r>
            <w:r w:rsidRPr="00983ABE">
              <w:rPr>
                <w:i/>
                <w:lang w:val="en-US"/>
              </w:rPr>
              <w:t>Economics and Sociology</w:t>
            </w:r>
            <w:r w:rsidRPr="00983ABE">
              <w:rPr>
                <w:lang w:val="en-US"/>
              </w:rPr>
              <w:t>. 2014, vol. 7, No 3, s. 22–39. Dostupné z http://www.economics-sociology.eu/files/06_48_Belas_Bartos_Habanik_Novak.pdf</w:t>
            </w:r>
            <w:r w:rsidRPr="00983ABE">
              <w:rPr>
                <w:rStyle w:val="Hypertextovodkaz"/>
                <w:lang w:val="en-US"/>
              </w:rPr>
              <w:t xml:space="preserve">. </w:t>
            </w:r>
            <w:r w:rsidRPr="00983ABE">
              <w:rPr>
                <w:rStyle w:val="Hypertextovodkaz"/>
                <w:color w:val="0D0D0D" w:themeColor="text1" w:themeTint="F2"/>
                <w:lang w:val="en-US"/>
              </w:rPr>
              <w:t>SJR = 0,174</w:t>
            </w:r>
          </w:p>
          <w:p w:rsidR="0029243A" w:rsidRDefault="0029243A" w:rsidP="00772A54">
            <w:pPr>
              <w:rPr>
                <w:rStyle w:val="Hypertextovodkaz"/>
                <w:color w:val="0D0D0D" w:themeColor="text1" w:themeTint="F2"/>
                <w:lang w:val="en-US"/>
              </w:rPr>
            </w:pPr>
            <w:r w:rsidRPr="00983ABE">
              <w:rPr>
                <w:caps/>
                <w:color w:val="000000"/>
              </w:rPr>
              <w:t>Popesko, B</w:t>
            </w:r>
            <w:r>
              <w:rPr>
                <w:caps/>
                <w:color w:val="000000"/>
              </w:rPr>
              <w:t>.,</w:t>
            </w:r>
            <w:r w:rsidRPr="00983ABE">
              <w:rPr>
                <w:caps/>
                <w:color w:val="000000"/>
              </w:rPr>
              <w:t xml:space="preserve"> Novák, P.,  </w:t>
            </w:r>
            <w:r>
              <w:rPr>
                <w:caps/>
                <w:color w:val="000000"/>
              </w:rPr>
              <w:t xml:space="preserve">Tučková, Z., </w:t>
            </w:r>
            <w:r w:rsidRPr="00983ABE">
              <w:rPr>
                <w:caps/>
                <w:color w:val="000000"/>
              </w:rPr>
              <w:t xml:space="preserve">Papadaki, Š. </w:t>
            </w:r>
            <w:r w:rsidRPr="00983ABE">
              <w:rPr>
                <w:color w:val="000000"/>
              </w:rPr>
              <w:t>a</w:t>
            </w:r>
            <w:r w:rsidRPr="00983ABE">
              <w:rPr>
                <w:caps/>
                <w:color w:val="000000"/>
              </w:rPr>
              <w:t xml:space="preserve">  </w:t>
            </w:r>
            <w:r>
              <w:rPr>
                <w:caps/>
                <w:color w:val="000000"/>
              </w:rPr>
              <w:t>Strouhal</w:t>
            </w:r>
            <w:r w:rsidRPr="00983ABE">
              <w:rPr>
                <w:caps/>
                <w:color w:val="000000"/>
              </w:rPr>
              <w:t xml:space="preserve">, </w:t>
            </w:r>
            <w:r>
              <w:rPr>
                <w:caps/>
                <w:color w:val="000000"/>
              </w:rPr>
              <w:t>j</w:t>
            </w:r>
            <w:r w:rsidRPr="00983ABE">
              <w:rPr>
                <w:color w:val="000000"/>
              </w:rPr>
              <w:t>.</w:t>
            </w:r>
            <w:r>
              <w:rPr>
                <w:color w:val="000000"/>
              </w:rPr>
              <w:t xml:space="preserve"> Kalkulace nákladů ve zdravotnických organizacích. Praha: Wolters Kluwer, 2014, 220 s., ISBN 978-80-7478-509-2</w:t>
            </w:r>
          </w:p>
          <w:p w:rsidR="0029243A" w:rsidRPr="00914F6C" w:rsidRDefault="0029243A" w:rsidP="00772A54"/>
          <w:p w:rsidR="0029243A" w:rsidRPr="00E467D8" w:rsidRDefault="0029243A" w:rsidP="00772A54">
            <w:pPr>
              <w:rPr>
                <w:b/>
              </w:rPr>
            </w:pPr>
            <w:r w:rsidRPr="00160FCE">
              <w:rPr>
                <w:b/>
              </w:rPr>
              <w:t>Další tvůrčí činnost (včetně projektů)</w:t>
            </w:r>
            <w:r>
              <w:rPr>
                <w:b/>
              </w:rPr>
              <w:t>:</w:t>
            </w:r>
          </w:p>
          <w:p w:rsidR="0029243A" w:rsidRDefault="0029243A" w:rsidP="00772A54">
            <w:r>
              <w:t xml:space="preserve">2011-2013: </w:t>
            </w:r>
            <w:r w:rsidRPr="00914F6C">
              <w:t xml:space="preserve">Ministerstvo zdravotnictví ČR – Aplikace moderních kalkulačních metod pro účely optimalizace nákladů ve zdravotnictví. </w:t>
            </w:r>
            <w:r>
              <w:t>(NT 12235); spoluřešitel</w:t>
            </w:r>
          </w:p>
          <w:p w:rsidR="0029243A" w:rsidRPr="00914F6C" w:rsidRDefault="0029243A" w:rsidP="00772A54">
            <w:r>
              <w:t>2014-</w:t>
            </w:r>
            <w:r w:rsidRPr="00914F6C">
              <w:t>2016</w:t>
            </w:r>
            <w:r>
              <w:t xml:space="preserve">: </w:t>
            </w:r>
            <w:r w:rsidRPr="00914F6C">
              <w:t>GAČR, Variabilita skupin nákladů a její promítnutí v kalkulačním systému ve výrobních firmách (GAČR 14 21654P); hlavní řešitel</w:t>
            </w:r>
          </w:p>
          <w:p w:rsidR="0029243A" w:rsidRPr="00914F6C" w:rsidRDefault="0029243A" w:rsidP="00772A54">
            <w:r>
              <w:t>2016-</w:t>
            </w:r>
            <w:r w:rsidRPr="00914F6C">
              <w:t>2018</w:t>
            </w:r>
            <w:r>
              <w:t xml:space="preserve">: </w:t>
            </w:r>
            <w:r w:rsidRPr="00914F6C">
              <w:t xml:space="preserve">ERASMUS+ KA2, Pilot project: Entrepeneurship education for University students. (2016-1-CZ01-KA203-023873); spoluřešitel </w:t>
            </w:r>
          </w:p>
          <w:p w:rsidR="0029243A" w:rsidRPr="00914F6C" w:rsidRDefault="0029243A" w:rsidP="00772A54">
            <w:r>
              <w:t>2017-</w:t>
            </w:r>
            <w:r w:rsidRPr="00914F6C">
              <w:t>2019</w:t>
            </w:r>
            <w:r>
              <w:t xml:space="preserve">: </w:t>
            </w:r>
            <w:r w:rsidRPr="00914F6C">
              <w:t>GAČR, Determinanty struktury systémů rozpočetnictví a měření výkonnosti a jejich vliv na chování a výkonnost organizace (GAČR 17-13518S); spoluřešitel</w:t>
            </w:r>
          </w:p>
          <w:p w:rsidR="0029243A" w:rsidRPr="00FF3F07" w:rsidRDefault="0029243A" w:rsidP="00772A54">
            <w:pPr>
              <w:rPr>
                <w:u w:val="single"/>
              </w:rPr>
            </w:pPr>
          </w:p>
          <w:p w:rsidR="0029243A" w:rsidRPr="003040B8" w:rsidRDefault="0029243A" w:rsidP="00772A54">
            <w:r w:rsidRPr="003040B8">
              <w:rPr>
                <w:b/>
              </w:rPr>
              <w:t>Profesní činnost vztahující se k zabezpečovaným předmětům</w:t>
            </w:r>
          </w:p>
          <w:p w:rsidR="0029243A" w:rsidRPr="00FF3F07" w:rsidRDefault="0029243A" w:rsidP="00772A54"/>
        </w:tc>
      </w:tr>
      <w:tr w:rsidR="0029243A" w:rsidRPr="00050D58" w:rsidTr="00772A54">
        <w:trPr>
          <w:trHeight w:val="218"/>
        </w:trPr>
        <w:tc>
          <w:tcPr>
            <w:tcW w:w="9859" w:type="dxa"/>
            <w:gridSpan w:val="11"/>
            <w:shd w:val="clear" w:color="auto" w:fill="F7CAAC"/>
          </w:tcPr>
          <w:p w:rsidR="0029243A" w:rsidRPr="00050D58" w:rsidRDefault="0029243A" w:rsidP="00772A54">
            <w:pPr>
              <w:rPr>
                <w:b/>
              </w:rPr>
            </w:pPr>
            <w:r w:rsidRPr="00050D58">
              <w:rPr>
                <w:b/>
              </w:rPr>
              <w:lastRenderedPageBreak/>
              <w:t>Působení v zahraničí</w:t>
            </w:r>
          </w:p>
        </w:tc>
      </w:tr>
      <w:tr w:rsidR="0029243A" w:rsidRPr="00050D58" w:rsidTr="00772A54">
        <w:trPr>
          <w:trHeight w:val="328"/>
        </w:trPr>
        <w:tc>
          <w:tcPr>
            <w:tcW w:w="9859" w:type="dxa"/>
            <w:gridSpan w:val="11"/>
          </w:tcPr>
          <w:p w:rsidR="0029243A" w:rsidRPr="00050D58" w:rsidRDefault="0029243A" w:rsidP="00772A54">
            <w:pPr>
              <w:rPr>
                <w:b/>
                <w:color w:val="FF0000"/>
              </w:rPr>
            </w:pPr>
          </w:p>
        </w:tc>
      </w:tr>
      <w:tr w:rsidR="0029243A" w:rsidRPr="00050D58" w:rsidTr="00772A54">
        <w:trPr>
          <w:cantSplit/>
          <w:trHeight w:val="470"/>
        </w:trPr>
        <w:tc>
          <w:tcPr>
            <w:tcW w:w="2518" w:type="dxa"/>
            <w:shd w:val="clear" w:color="auto" w:fill="F7CAAC"/>
          </w:tcPr>
          <w:p w:rsidR="0029243A" w:rsidRPr="00050D58" w:rsidRDefault="0029243A" w:rsidP="00772A54">
            <w:pPr>
              <w:jc w:val="both"/>
              <w:rPr>
                <w:b/>
              </w:rPr>
            </w:pPr>
            <w:r w:rsidRPr="00050D58">
              <w:rPr>
                <w:b/>
              </w:rPr>
              <w:t xml:space="preserve">Podpis </w:t>
            </w:r>
          </w:p>
        </w:tc>
        <w:tc>
          <w:tcPr>
            <w:tcW w:w="4536" w:type="dxa"/>
            <w:gridSpan w:val="5"/>
          </w:tcPr>
          <w:p w:rsidR="0029243A" w:rsidRPr="00050D58" w:rsidRDefault="0060092C" w:rsidP="00772A54">
            <w:pPr>
              <w:jc w:val="both"/>
            </w:pPr>
            <w:r>
              <w:t>v.</w:t>
            </w:r>
            <w:r w:rsidR="00AC033B">
              <w:t xml:space="preserve"> </w:t>
            </w:r>
            <w:r>
              <w:t>r.</w:t>
            </w:r>
          </w:p>
        </w:tc>
        <w:tc>
          <w:tcPr>
            <w:tcW w:w="786" w:type="dxa"/>
            <w:gridSpan w:val="2"/>
            <w:shd w:val="clear" w:color="auto" w:fill="F7CAAC"/>
          </w:tcPr>
          <w:p w:rsidR="0029243A" w:rsidRPr="00050D58" w:rsidRDefault="0029243A" w:rsidP="00772A54">
            <w:pPr>
              <w:jc w:val="both"/>
            </w:pPr>
            <w:r w:rsidRPr="00050D58">
              <w:rPr>
                <w:b/>
              </w:rPr>
              <w:t>datum</w:t>
            </w:r>
          </w:p>
        </w:tc>
        <w:tc>
          <w:tcPr>
            <w:tcW w:w="2019" w:type="dxa"/>
            <w:gridSpan w:val="3"/>
          </w:tcPr>
          <w:p w:rsidR="0029243A" w:rsidRPr="00050D58" w:rsidRDefault="0060092C" w:rsidP="00772A54">
            <w:pPr>
              <w:jc w:val="both"/>
            </w:pPr>
            <w:r>
              <w:t>20. 5. 2018</w:t>
            </w:r>
          </w:p>
        </w:tc>
      </w:tr>
    </w:tbl>
    <w:p w:rsidR="0029243A" w:rsidRDefault="0029243A"/>
    <w:p w:rsidR="000204C4" w:rsidRDefault="000204C4"/>
    <w:p w:rsidR="000204C4" w:rsidRDefault="000204C4"/>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B00DF" w:rsidTr="00772A54">
        <w:tc>
          <w:tcPr>
            <w:tcW w:w="9859" w:type="dxa"/>
            <w:gridSpan w:val="11"/>
            <w:tcBorders>
              <w:bottom w:val="double" w:sz="4" w:space="0" w:color="auto"/>
            </w:tcBorders>
            <w:shd w:val="clear" w:color="auto" w:fill="BDD6EE"/>
          </w:tcPr>
          <w:p w:rsidR="008B00DF" w:rsidRDefault="008B00DF" w:rsidP="00772A54">
            <w:pPr>
              <w:jc w:val="both"/>
              <w:rPr>
                <w:b/>
                <w:sz w:val="28"/>
              </w:rPr>
            </w:pPr>
            <w:r>
              <w:rPr>
                <w:b/>
                <w:sz w:val="28"/>
              </w:rPr>
              <w:lastRenderedPageBreak/>
              <w:t>C-I – Personální zabezpečení</w:t>
            </w:r>
          </w:p>
        </w:tc>
      </w:tr>
      <w:tr w:rsidR="008B00DF" w:rsidRPr="00B9257A" w:rsidTr="00772A54">
        <w:tc>
          <w:tcPr>
            <w:tcW w:w="2518" w:type="dxa"/>
            <w:tcBorders>
              <w:top w:val="double" w:sz="4" w:space="0" w:color="auto"/>
            </w:tcBorders>
            <w:shd w:val="clear" w:color="auto" w:fill="F7CAAC"/>
          </w:tcPr>
          <w:p w:rsidR="008B00DF" w:rsidRPr="00B9257A" w:rsidRDefault="008B00DF" w:rsidP="00772A54">
            <w:pPr>
              <w:jc w:val="both"/>
              <w:rPr>
                <w:b/>
              </w:rPr>
            </w:pPr>
            <w:r w:rsidRPr="00B9257A">
              <w:rPr>
                <w:b/>
              </w:rPr>
              <w:t>Vysoká škola</w:t>
            </w:r>
          </w:p>
        </w:tc>
        <w:tc>
          <w:tcPr>
            <w:tcW w:w="7341" w:type="dxa"/>
            <w:gridSpan w:val="10"/>
          </w:tcPr>
          <w:p w:rsidR="008B00DF" w:rsidRPr="00B9257A" w:rsidRDefault="008B00DF" w:rsidP="00772A54">
            <w:pPr>
              <w:jc w:val="both"/>
            </w:pPr>
            <w:r w:rsidRPr="00B9257A">
              <w:t>Univerzita Tomáše Bati ve Zlíně</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Součást vysoké školy</w:t>
            </w:r>
          </w:p>
        </w:tc>
        <w:tc>
          <w:tcPr>
            <w:tcW w:w="7341" w:type="dxa"/>
            <w:gridSpan w:val="10"/>
          </w:tcPr>
          <w:p w:rsidR="008B00DF" w:rsidRPr="00B9257A" w:rsidRDefault="008B00DF" w:rsidP="00772A54">
            <w:pPr>
              <w:jc w:val="both"/>
            </w:pPr>
            <w:r w:rsidRPr="00B9257A">
              <w:t>Fakulta multimediálních komunikací</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Název studijního programu</w:t>
            </w:r>
          </w:p>
        </w:tc>
        <w:tc>
          <w:tcPr>
            <w:tcW w:w="7341" w:type="dxa"/>
            <w:gridSpan w:val="10"/>
          </w:tcPr>
          <w:p w:rsidR="008B00DF" w:rsidRPr="00B9257A" w:rsidRDefault="0080445E" w:rsidP="00772A54">
            <w:pPr>
              <w:jc w:val="both"/>
            </w:pPr>
            <w:r>
              <w:t>Arts Management</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Jméno a příjmení</w:t>
            </w:r>
          </w:p>
        </w:tc>
        <w:tc>
          <w:tcPr>
            <w:tcW w:w="4536" w:type="dxa"/>
            <w:gridSpan w:val="5"/>
          </w:tcPr>
          <w:p w:rsidR="008B00DF" w:rsidRPr="00B9257A" w:rsidRDefault="008B00DF" w:rsidP="00772A54">
            <w:pPr>
              <w:jc w:val="both"/>
            </w:pPr>
            <w:r w:rsidRPr="00B9257A">
              <w:t>Zuzana Ragulová</w:t>
            </w:r>
          </w:p>
        </w:tc>
        <w:tc>
          <w:tcPr>
            <w:tcW w:w="709" w:type="dxa"/>
            <w:shd w:val="clear" w:color="auto" w:fill="F7CAAC"/>
          </w:tcPr>
          <w:p w:rsidR="008B00DF" w:rsidRPr="00B9257A" w:rsidRDefault="008B00DF" w:rsidP="00772A54">
            <w:pPr>
              <w:jc w:val="both"/>
              <w:rPr>
                <w:b/>
              </w:rPr>
            </w:pPr>
            <w:r w:rsidRPr="00B9257A">
              <w:rPr>
                <w:b/>
              </w:rPr>
              <w:t>Tituly</w:t>
            </w:r>
          </w:p>
        </w:tc>
        <w:tc>
          <w:tcPr>
            <w:tcW w:w="2096" w:type="dxa"/>
            <w:gridSpan w:val="4"/>
          </w:tcPr>
          <w:p w:rsidR="008B00DF" w:rsidRPr="00B9257A" w:rsidRDefault="008B00DF" w:rsidP="00772A54">
            <w:pPr>
              <w:jc w:val="both"/>
            </w:pPr>
            <w:r w:rsidRPr="00B9257A">
              <w:t>Mgr.</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Rok narození</w:t>
            </w:r>
          </w:p>
        </w:tc>
        <w:tc>
          <w:tcPr>
            <w:tcW w:w="829" w:type="dxa"/>
          </w:tcPr>
          <w:p w:rsidR="008B00DF" w:rsidRPr="00B9257A" w:rsidRDefault="008B00DF" w:rsidP="00772A54">
            <w:pPr>
              <w:jc w:val="both"/>
            </w:pPr>
            <w:r w:rsidRPr="00B9257A">
              <w:t>1987</w:t>
            </w:r>
          </w:p>
        </w:tc>
        <w:tc>
          <w:tcPr>
            <w:tcW w:w="1721" w:type="dxa"/>
            <w:shd w:val="clear" w:color="auto" w:fill="F7CAAC"/>
          </w:tcPr>
          <w:p w:rsidR="008B00DF" w:rsidRPr="00B9257A" w:rsidRDefault="008B00DF" w:rsidP="00772A54">
            <w:pPr>
              <w:jc w:val="both"/>
              <w:rPr>
                <w:b/>
              </w:rPr>
            </w:pPr>
            <w:r w:rsidRPr="00B9257A">
              <w:rPr>
                <w:b/>
              </w:rPr>
              <w:t>typ vztahu k VŠ</w:t>
            </w:r>
          </w:p>
        </w:tc>
        <w:tc>
          <w:tcPr>
            <w:tcW w:w="992" w:type="dxa"/>
            <w:gridSpan w:val="2"/>
          </w:tcPr>
          <w:p w:rsidR="008B00DF" w:rsidRPr="00B9257A" w:rsidRDefault="008B00DF" w:rsidP="00772A54">
            <w:pPr>
              <w:jc w:val="both"/>
            </w:pPr>
            <w:r w:rsidRPr="00B9257A">
              <w:t>DPP</w:t>
            </w:r>
          </w:p>
        </w:tc>
        <w:tc>
          <w:tcPr>
            <w:tcW w:w="994" w:type="dxa"/>
            <w:shd w:val="clear" w:color="auto" w:fill="F7CAAC"/>
          </w:tcPr>
          <w:p w:rsidR="008B00DF" w:rsidRPr="00B9257A" w:rsidRDefault="008B00DF" w:rsidP="00772A54">
            <w:pPr>
              <w:jc w:val="both"/>
              <w:rPr>
                <w:b/>
              </w:rPr>
            </w:pPr>
            <w:r w:rsidRPr="00B9257A">
              <w:rPr>
                <w:b/>
              </w:rPr>
              <w:t>rozsah</w:t>
            </w:r>
          </w:p>
        </w:tc>
        <w:tc>
          <w:tcPr>
            <w:tcW w:w="709" w:type="dxa"/>
          </w:tcPr>
          <w:p w:rsidR="008B00DF" w:rsidRPr="00B9257A" w:rsidRDefault="008B00DF" w:rsidP="00772A54">
            <w:pPr>
              <w:jc w:val="both"/>
            </w:pPr>
          </w:p>
        </w:tc>
        <w:tc>
          <w:tcPr>
            <w:tcW w:w="709" w:type="dxa"/>
            <w:gridSpan w:val="2"/>
            <w:shd w:val="clear" w:color="auto" w:fill="F7CAAC"/>
          </w:tcPr>
          <w:p w:rsidR="008B00DF" w:rsidRPr="00B9257A" w:rsidRDefault="008B00DF" w:rsidP="00772A54">
            <w:pPr>
              <w:jc w:val="both"/>
              <w:rPr>
                <w:b/>
              </w:rPr>
            </w:pPr>
            <w:r w:rsidRPr="00B9257A">
              <w:rPr>
                <w:b/>
              </w:rPr>
              <w:t>do kdy</w:t>
            </w:r>
          </w:p>
        </w:tc>
        <w:tc>
          <w:tcPr>
            <w:tcW w:w="1387" w:type="dxa"/>
            <w:gridSpan w:val="2"/>
          </w:tcPr>
          <w:p w:rsidR="008B00DF" w:rsidRPr="00B9257A" w:rsidRDefault="008B00DF" w:rsidP="00772A54">
            <w:pPr>
              <w:jc w:val="both"/>
            </w:pPr>
          </w:p>
        </w:tc>
      </w:tr>
      <w:tr w:rsidR="008B00DF" w:rsidRPr="00B9257A" w:rsidTr="00772A54">
        <w:tc>
          <w:tcPr>
            <w:tcW w:w="5068" w:type="dxa"/>
            <w:gridSpan w:val="3"/>
            <w:shd w:val="clear" w:color="auto" w:fill="F7CAAC"/>
          </w:tcPr>
          <w:p w:rsidR="008B00DF" w:rsidRPr="00B9257A" w:rsidRDefault="008B00DF" w:rsidP="00772A54">
            <w:pPr>
              <w:jc w:val="both"/>
              <w:rPr>
                <w:b/>
              </w:rPr>
            </w:pPr>
            <w:r w:rsidRPr="00B9257A">
              <w:rPr>
                <w:b/>
              </w:rPr>
              <w:t>Typ vztahu na součásti VŠ, která uskutečňuje st. program</w:t>
            </w:r>
          </w:p>
        </w:tc>
        <w:tc>
          <w:tcPr>
            <w:tcW w:w="992" w:type="dxa"/>
            <w:gridSpan w:val="2"/>
          </w:tcPr>
          <w:p w:rsidR="008B00DF" w:rsidRPr="00B9257A" w:rsidRDefault="008B00DF" w:rsidP="00772A54">
            <w:pPr>
              <w:jc w:val="both"/>
            </w:pPr>
            <w:r w:rsidRPr="00B9257A">
              <w:rPr>
                <w:rFonts w:eastAsia="Calibri"/>
              </w:rPr>
              <w:t>DPP</w:t>
            </w:r>
          </w:p>
        </w:tc>
        <w:tc>
          <w:tcPr>
            <w:tcW w:w="994" w:type="dxa"/>
            <w:shd w:val="clear" w:color="auto" w:fill="F7CAAC"/>
          </w:tcPr>
          <w:p w:rsidR="008B00DF" w:rsidRPr="00B9257A" w:rsidRDefault="008B00DF" w:rsidP="00772A54">
            <w:pPr>
              <w:jc w:val="both"/>
              <w:rPr>
                <w:b/>
              </w:rPr>
            </w:pPr>
            <w:r w:rsidRPr="00B9257A">
              <w:rPr>
                <w:b/>
              </w:rPr>
              <w:t>rozsah</w:t>
            </w:r>
          </w:p>
        </w:tc>
        <w:tc>
          <w:tcPr>
            <w:tcW w:w="709" w:type="dxa"/>
          </w:tcPr>
          <w:p w:rsidR="008B00DF" w:rsidRPr="00B9257A" w:rsidRDefault="008B00DF" w:rsidP="00772A54">
            <w:pPr>
              <w:jc w:val="both"/>
            </w:pPr>
          </w:p>
        </w:tc>
        <w:tc>
          <w:tcPr>
            <w:tcW w:w="709" w:type="dxa"/>
            <w:gridSpan w:val="2"/>
            <w:shd w:val="clear" w:color="auto" w:fill="F7CAAC"/>
          </w:tcPr>
          <w:p w:rsidR="008B00DF" w:rsidRPr="00B9257A" w:rsidRDefault="008B00DF" w:rsidP="00772A54">
            <w:pPr>
              <w:jc w:val="both"/>
              <w:rPr>
                <w:b/>
              </w:rPr>
            </w:pPr>
            <w:r w:rsidRPr="00B9257A">
              <w:rPr>
                <w:b/>
              </w:rPr>
              <w:t>do kdy</w:t>
            </w:r>
          </w:p>
        </w:tc>
        <w:tc>
          <w:tcPr>
            <w:tcW w:w="1387" w:type="dxa"/>
            <w:gridSpan w:val="2"/>
          </w:tcPr>
          <w:p w:rsidR="008B00DF" w:rsidRPr="00B9257A" w:rsidRDefault="008B00DF" w:rsidP="00772A54">
            <w:pPr>
              <w:jc w:val="both"/>
            </w:pPr>
          </w:p>
        </w:tc>
      </w:tr>
      <w:tr w:rsidR="008B00DF" w:rsidRPr="00B9257A" w:rsidTr="00772A54">
        <w:tc>
          <w:tcPr>
            <w:tcW w:w="6060" w:type="dxa"/>
            <w:gridSpan w:val="5"/>
            <w:shd w:val="clear" w:color="auto" w:fill="F7CAAC"/>
          </w:tcPr>
          <w:p w:rsidR="008B00DF" w:rsidRPr="00B9257A" w:rsidRDefault="008B00DF" w:rsidP="00772A54">
            <w:pPr>
              <w:jc w:val="both"/>
              <w:rPr>
                <w:b/>
              </w:rPr>
            </w:pPr>
            <w:r w:rsidRPr="00B9257A">
              <w:rPr>
                <w:b/>
              </w:rPr>
              <w:t>Další současná působení jako akademický pracovník na jiných VŠ</w:t>
            </w:r>
          </w:p>
          <w:p w:rsidR="008B00DF" w:rsidRPr="00B9257A" w:rsidRDefault="008B00DF" w:rsidP="00772A54">
            <w:pPr>
              <w:autoSpaceDE w:val="0"/>
              <w:autoSpaceDN w:val="0"/>
              <w:adjustRightInd w:val="0"/>
              <w:rPr>
                <w:rFonts w:eastAsia="Calibri"/>
                <w:color w:val="FF0000"/>
              </w:rPr>
            </w:pPr>
          </w:p>
        </w:tc>
        <w:tc>
          <w:tcPr>
            <w:tcW w:w="1703" w:type="dxa"/>
            <w:gridSpan w:val="2"/>
            <w:shd w:val="clear" w:color="auto" w:fill="F7CAAC"/>
          </w:tcPr>
          <w:p w:rsidR="008B00DF" w:rsidRPr="00B9257A" w:rsidRDefault="008B00DF" w:rsidP="00772A54">
            <w:pPr>
              <w:jc w:val="both"/>
              <w:rPr>
                <w:b/>
              </w:rPr>
            </w:pPr>
            <w:r w:rsidRPr="00B9257A">
              <w:rPr>
                <w:b/>
              </w:rPr>
              <w:t>typ prac. vztahu</w:t>
            </w:r>
          </w:p>
        </w:tc>
        <w:tc>
          <w:tcPr>
            <w:tcW w:w="2096" w:type="dxa"/>
            <w:gridSpan w:val="4"/>
            <w:shd w:val="clear" w:color="auto" w:fill="F7CAAC"/>
          </w:tcPr>
          <w:p w:rsidR="008B00DF" w:rsidRPr="00B9257A" w:rsidRDefault="008B00DF" w:rsidP="00772A54">
            <w:pPr>
              <w:jc w:val="both"/>
              <w:rPr>
                <w:b/>
              </w:rPr>
            </w:pPr>
            <w:r w:rsidRPr="00B9257A">
              <w:rPr>
                <w:b/>
              </w:rPr>
              <w:t>rozsah</w:t>
            </w: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9859" w:type="dxa"/>
            <w:gridSpan w:val="11"/>
            <w:shd w:val="clear" w:color="auto" w:fill="F7CAAC"/>
          </w:tcPr>
          <w:p w:rsidR="008B00DF" w:rsidRPr="00B9257A" w:rsidRDefault="008B00DF" w:rsidP="00772A54">
            <w:r w:rsidRPr="00B9257A">
              <w:rPr>
                <w:b/>
              </w:rPr>
              <w:t>Předměty příslušného studijního programu a způsob zapojení do jejich výuky, příp. další zapojení do uskutečňování studijního programu</w:t>
            </w:r>
          </w:p>
        </w:tc>
      </w:tr>
      <w:tr w:rsidR="008B00DF" w:rsidRPr="00B9257A" w:rsidTr="00772A54">
        <w:trPr>
          <w:trHeight w:val="709"/>
        </w:trPr>
        <w:tc>
          <w:tcPr>
            <w:tcW w:w="9859" w:type="dxa"/>
            <w:gridSpan w:val="11"/>
            <w:tcBorders>
              <w:top w:val="nil"/>
            </w:tcBorders>
          </w:tcPr>
          <w:p w:rsidR="008B00DF" w:rsidRPr="00B9257A" w:rsidRDefault="008B00DF" w:rsidP="00772A54">
            <w:pPr>
              <w:jc w:val="both"/>
            </w:pPr>
          </w:p>
          <w:p w:rsidR="008B00DF" w:rsidRPr="00B9257A" w:rsidRDefault="008B00DF" w:rsidP="00772A54">
            <w:pPr>
              <w:jc w:val="both"/>
            </w:pPr>
            <w:r w:rsidRPr="00B9257A">
              <w:t>Současné tendence v architektuře I, II – vede seminář, garant – PF, KF</w:t>
            </w:r>
          </w:p>
        </w:tc>
      </w:tr>
      <w:tr w:rsidR="008B00DF" w:rsidRPr="00B9257A" w:rsidTr="00772A54">
        <w:tc>
          <w:tcPr>
            <w:tcW w:w="9859" w:type="dxa"/>
            <w:gridSpan w:val="11"/>
            <w:shd w:val="clear" w:color="auto" w:fill="F7CAAC"/>
          </w:tcPr>
          <w:p w:rsidR="008B00DF" w:rsidRPr="00B9257A" w:rsidRDefault="008B00DF" w:rsidP="00772A54">
            <w:pPr>
              <w:jc w:val="both"/>
            </w:pPr>
            <w:r w:rsidRPr="00B9257A">
              <w:rPr>
                <w:b/>
              </w:rPr>
              <w:t xml:space="preserve">Údaje o vzdělání na VŠ </w:t>
            </w:r>
          </w:p>
        </w:tc>
      </w:tr>
      <w:tr w:rsidR="008B00DF" w:rsidRPr="00B9257A" w:rsidTr="00772A54">
        <w:trPr>
          <w:trHeight w:val="1055"/>
        </w:trPr>
        <w:tc>
          <w:tcPr>
            <w:tcW w:w="9859" w:type="dxa"/>
            <w:gridSpan w:val="11"/>
          </w:tcPr>
          <w:p w:rsidR="008B00DF" w:rsidRPr="00B9257A" w:rsidRDefault="008B00DF" w:rsidP="00772A54">
            <w:pPr>
              <w:jc w:val="both"/>
            </w:pPr>
          </w:p>
          <w:p w:rsidR="008B00DF" w:rsidRPr="00B9257A" w:rsidRDefault="008B00DF" w:rsidP="00772A54">
            <w:pPr>
              <w:jc w:val="both"/>
            </w:pPr>
            <w:r w:rsidRPr="00B9257A">
              <w:t>2013: Masarykova univerzita, Filozofická fakulta, Obecná teorie a dějiny umění, Dějiny umění – Mgr.</w:t>
            </w:r>
          </w:p>
          <w:p w:rsidR="008B00DF" w:rsidRPr="00B9257A" w:rsidRDefault="008B00DF" w:rsidP="00772A54">
            <w:pPr>
              <w:jc w:val="both"/>
            </w:pPr>
            <w:r w:rsidRPr="00B9257A">
              <w:t xml:space="preserve">2013-dosud: Masarykova univerzita, Filozofická fakulta, Obecná teorie a dějiny umění a kultury, Teorie a dějiny umění – doktorský studijní program </w:t>
            </w:r>
          </w:p>
          <w:p w:rsidR="008B00DF" w:rsidRPr="00B9257A" w:rsidRDefault="008B00DF" w:rsidP="00772A54">
            <w:pPr>
              <w:jc w:val="both"/>
              <w:rPr>
                <w:b/>
              </w:rPr>
            </w:pPr>
          </w:p>
        </w:tc>
      </w:tr>
      <w:tr w:rsidR="008B00DF" w:rsidRPr="00B9257A" w:rsidTr="00772A54">
        <w:tc>
          <w:tcPr>
            <w:tcW w:w="9859" w:type="dxa"/>
            <w:gridSpan w:val="11"/>
            <w:shd w:val="clear" w:color="auto" w:fill="F7CAAC"/>
          </w:tcPr>
          <w:p w:rsidR="008B00DF" w:rsidRPr="00B9257A" w:rsidRDefault="008B00DF" w:rsidP="00772A54">
            <w:pPr>
              <w:jc w:val="both"/>
              <w:rPr>
                <w:b/>
              </w:rPr>
            </w:pPr>
            <w:r w:rsidRPr="00B9257A">
              <w:rPr>
                <w:b/>
              </w:rPr>
              <w:t>Údaje o odborném působení od absolvování VŠ</w:t>
            </w:r>
          </w:p>
        </w:tc>
      </w:tr>
      <w:tr w:rsidR="008B00DF" w:rsidRPr="00B9257A" w:rsidTr="00772A54">
        <w:trPr>
          <w:trHeight w:val="1090"/>
        </w:trPr>
        <w:tc>
          <w:tcPr>
            <w:tcW w:w="9859" w:type="dxa"/>
            <w:gridSpan w:val="11"/>
          </w:tcPr>
          <w:p w:rsidR="008B00DF" w:rsidRPr="00B9257A" w:rsidRDefault="008B00DF" w:rsidP="00772A54">
            <w:pPr>
              <w:jc w:val="both"/>
              <w:rPr>
                <w:color w:val="FF0000"/>
              </w:rPr>
            </w:pPr>
          </w:p>
        </w:tc>
      </w:tr>
      <w:tr w:rsidR="008B00DF" w:rsidRPr="00B9257A" w:rsidTr="00772A54">
        <w:trPr>
          <w:trHeight w:val="250"/>
        </w:trPr>
        <w:tc>
          <w:tcPr>
            <w:tcW w:w="9859" w:type="dxa"/>
            <w:gridSpan w:val="11"/>
            <w:shd w:val="clear" w:color="auto" w:fill="F7CAAC"/>
          </w:tcPr>
          <w:p w:rsidR="008B00DF" w:rsidRPr="00B9257A" w:rsidRDefault="008B00DF" w:rsidP="00772A54">
            <w:pPr>
              <w:jc w:val="both"/>
            </w:pPr>
            <w:r w:rsidRPr="00B9257A">
              <w:rPr>
                <w:b/>
              </w:rPr>
              <w:t>Zkušenosti s vedením kvalifikačních a rigorózních prací</w:t>
            </w:r>
          </w:p>
        </w:tc>
      </w:tr>
      <w:tr w:rsidR="008B00DF" w:rsidRPr="00B9257A" w:rsidTr="00772A54">
        <w:trPr>
          <w:trHeight w:val="1105"/>
        </w:trPr>
        <w:tc>
          <w:tcPr>
            <w:tcW w:w="9859" w:type="dxa"/>
            <w:gridSpan w:val="11"/>
          </w:tcPr>
          <w:p w:rsidR="008B00DF" w:rsidRPr="00B9257A" w:rsidRDefault="008B00DF" w:rsidP="00772A54">
            <w:pPr>
              <w:jc w:val="both"/>
            </w:pPr>
          </w:p>
        </w:tc>
      </w:tr>
      <w:tr w:rsidR="008B00DF" w:rsidRPr="00B9257A" w:rsidTr="00772A54">
        <w:trPr>
          <w:cantSplit/>
        </w:trPr>
        <w:tc>
          <w:tcPr>
            <w:tcW w:w="3347" w:type="dxa"/>
            <w:gridSpan w:val="2"/>
            <w:tcBorders>
              <w:top w:val="single" w:sz="12" w:space="0" w:color="auto"/>
            </w:tcBorders>
            <w:shd w:val="clear" w:color="auto" w:fill="F7CAAC"/>
          </w:tcPr>
          <w:p w:rsidR="008B00DF" w:rsidRPr="00B9257A" w:rsidRDefault="008B00DF" w:rsidP="00772A54">
            <w:pPr>
              <w:jc w:val="both"/>
            </w:pPr>
            <w:r w:rsidRPr="00B9257A">
              <w:rPr>
                <w:b/>
              </w:rPr>
              <w:t xml:space="preserve">Obor habilitačního řízení </w:t>
            </w:r>
          </w:p>
        </w:tc>
        <w:tc>
          <w:tcPr>
            <w:tcW w:w="2245" w:type="dxa"/>
            <w:gridSpan w:val="2"/>
            <w:tcBorders>
              <w:top w:val="single" w:sz="12" w:space="0" w:color="auto"/>
            </w:tcBorders>
            <w:shd w:val="clear" w:color="auto" w:fill="F7CAAC"/>
          </w:tcPr>
          <w:p w:rsidR="008B00DF" w:rsidRPr="00B9257A" w:rsidRDefault="008B00DF" w:rsidP="00772A54">
            <w:pPr>
              <w:jc w:val="both"/>
            </w:pPr>
            <w:r w:rsidRPr="00B9257A">
              <w:rPr>
                <w:b/>
              </w:rPr>
              <w:t>Rok udělení hodnosti</w:t>
            </w:r>
          </w:p>
        </w:tc>
        <w:tc>
          <w:tcPr>
            <w:tcW w:w="2248" w:type="dxa"/>
            <w:gridSpan w:val="4"/>
            <w:tcBorders>
              <w:top w:val="single" w:sz="12" w:space="0" w:color="auto"/>
              <w:right w:val="single" w:sz="12" w:space="0" w:color="auto"/>
            </w:tcBorders>
            <w:shd w:val="clear" w:color="auto" w:fill="F7CAAC"/>
          </w:tcPr>
          <w:p w:rsidR="008B00DF" w:rsidRPr="00B9257A" w:rsidRDefault="008B00DF" w:rsidP="00772A54">
            <w:pPr>
              <w:jc w:val="both"/>
            </w:pPr>
            <w:r w:rsidRPr="00B9257A">
              <w:rPr>
                <w:b/>
              </w:rPr>
              <w:t>Řízení konáno na VŠ</w:t>
            </w:r>
          </w:p>
        </w:tc>
        <w:tc>
          <w:tcPr>
            <w:tcW w:w="2019" w:type="dxa"/>
            <w:gridSpan w:val="3"/>
            <w:tcBorders>
              <w:top w:val="single" w:sz="12" w:space="0" w:color="auto"/>
              <w:left w:val="single" w:sz="12" w:space="0" w:color="auto"/>
            </w:tcBorders>
            <w:shd w:val="clear" w:color="auto" w:fill="F7CAAC"/>
          </w:tcPr>
          <w:p w:rsidR="008B00DF" w:rsidRPr="00B9257A" w:rsidRDefault="008B00DF" w:rsidP="00772A54">
            <w:pPr>
              <w:jc w:val="both"/>
              <w:rPr>
                <w:b/>
              </w:rPr>
            </w:pPr>
            <w:r w:rsidRPr="00B9257A">
              <w:rPr>
                <w:b/>
              </w:rPr>
              <w:t>Ohlasy publikací</w:t>
            </w:r>
          </w:p>
          <w:p w:rsidR="008B00DF" w:rsidRPr="00B9257A" w:rsidRDefault="008B00DF" w:rsidP="00772A54">
            <w:pPr>
              <w:rPr>
                <w:b/>
              </w:rPr>
            </w:pPr>
          </w:p>
        </w:tc>
      </w:tr>
      <w:tr w:rsidR="008B00DF" w:rsidRPr="00B9257A" w:rsidTr="00772A54">
        <w:trPr>
          <w:cantSplit/>
        </w:trPr>
        <w:tc>
          <w:tcPr>
            <w:tcW w:w="3347" w:type="dxa"/>
            <w:gridSpan w:val="2"/>
          </w:tcPr>
          <w:p w:rsidR="008B00DF" w:rsidRPr="00B9257A" w:rsidRDefault="008B00DF" w:rsidP="00772A54">
            <w:pPr>
              <w:jc w:val="both"/>
              <w:rPr>
                <w:color w:val="FF0000"/>
              </w:rPr>
            </w:pPr>
          </w:p>
        </w:tc>
        <w:tc>
          <w:tcPr>
            <w:tcW w:w="2245" w:type="dxa"/>
            <w:gridSpan w:val="2"/>
          </w:tcPr>
          <w:p w:rsidR="008B00DF" w:rsidRPr="00B9257A" w:rsidRDefault="008B00DF" w:rsidP="00772A54">
            <w:pPr>
              <w:jc w:val="both"/>
              <w:rPr>
                <w:color w:val="FF0000"/>
              </w:rPr>
            </w:pPr>
          </w:p>
        </w:tc>
        <w:tc>
          <w:tcPr>
            <w:tcW w:w="2248" w:type="dxa"/>
            <w:gridSpan w:val="4"/>
            <w:tcBorders>
              <w:right w:val="single" w:sz="12" w:space="0" w:color="auto"/>
            </w:tcBorders>
          </w:tcPr>
          <w:p w:rsidR="008B00DF" w:rsidRPr="00B9257A" w:rsidRDefault="008B00DF" w:rsidP="00772A54">
            <w:pPr>
              <w:jc w:val="both"/>
              <w:rPr>
                <w:color w:val="FF0000"/>
              </w:rPr>
            </w:pPr>
          </w:p>
        </w:tc>
        <w:tc>
          <w:tcPr>
            <w:tcW w:w="632" w:type="dxa"/>
            <w:tcBorders>
              <w:left w:val="single" w:sz="12" w:space="0" w:color="auto"/>
            </w:tcBorders>
            <w:shd w:val="clear" w:color="auto" w:fill="F7CAAC"/>
          </w:tcPr>
          <w:p w:rsidR="008B00DF" w:rsidRPr="00B9257A" w:rsidRDefault="008B00DF" w:rsidP="00772A54">
            <w:pPr>
              <w:jc w:val="both"/>
              <w:rPr>
                <w:sz w:val="18"/>
                <w:szCs w:val="18"/>
              </w:rPr>
            </w:pPr>
            <w:r w:rsidRPr="00B9257A">
              <w:rPr>
                <w:b/>
                <w:sz w:val="18"/>
                <w:szCs w:val="18"/>
              </w:rPr>
              <w:t>WOS</w:t>
            </w:r>
          </w:p>
        </w:tc>
        <w:tc>
          <w:tcPr>
            <w:tcW w:w="693" w:type="dxa"/>
            <w:shd w:val="clear" w:color="auto" w:fill="F7CAAC"/>
          </w:tcPr>
          <w:p w:rsidR="008B00DF" w:rsidRPr="00B9257A" w:rsidRDefault="008B00DF" w:rsidP="00772A54">
            <w:pPr>
              <w:jc w:val="both"/>
              <w:rPr>
                <w:sz w:val="18"/>
                <w:szCs w:val="18"/>
              </w:rPr>
            </w:pPr>
            <w:r w:rsidRPr="00B9257A">
              <w:rPr>
                <w:b/>
                <w:sz w:val="18"/>
                <w:szCs w:val="18"/>
              </w:rPr>
              <w:t>Scopus</w:t>
            </w:r>
          </w:p>
        </w:tc>
        <w:tc>
          <w:tcPr>
            <w:tcW w:w="694" w:type="dxa"/>
            <w:shd w:val="clear" w:color="auto" w:fill="F7CAAC"/>
          </w:tcPr>
          <w:p w:rsidR="008B00DF" w:rsidRPr="00B9257A" w:rsidRDefault="008B00DF" w:rsidP="00772A54">
            <w:pPr>
              <w:jc w:val="both"/>
              <w:rPr>
                <w:sz w:val="18"/>
                <w:szCs w:val="18"/>
              </w:rPr>
            </w:pPr>
            <w:r w:rsidRPr="00B9257A">
              <w:rPr>
                <w:b/>
                <w:sz w:val="18"/>
                <w:szCs w:val="18"/>
              </w:rPr>
              <w:t>ostatní</w:t>
            </w:r>
          </w:p>
        </w:tc>
      </w:tr>
      <w:tr w:rsidR="008B00DF" w:rsidRPr="00B9257A" w:rsidTr="00772A54">
        <w:trPr>
          <w:cantSplit/>
          <w:trHeight w:val="70"/>
        </w:trPr>
        <w:tc>
          <w:tcPr>
            <w:tcW w:w="3347" w:type="dxa"/>
            <w:gridSpan w:val="2"/>
            <w:shd w:val="clear" w:color="auto" w:fill="F7CAAC"/>
          </w:tcPr>
          <w:p w:rsidR="008B00DF" w:rsidRPr="00B9257A" w:rsidRDefault="008B00DF" w:rsidP="00772A54">
            <w:pPr>
              <w:jc w:val="both"/>
            </w:pPr>
            <w:r w:rsidRPr="00B9257A">
              <w:rPr>
                <w:b/>
              </w:rPr>
              <w:t>Obor jmenovacího řízení</w:t>
            </w:r>
          </w:p>
        </w:tc>
        <w:tc>
          <w:tcPr>
            <w:tcW w:w="2245" w:type="dxa"/>
            <w:gridSpan w:val="2"/>
            <w:shd w:val="clear" w:color="auto" w:fill="F7CAAC"/>
          </w:tcPr>
          <w:p w:rsidR="008B00DF" w:rsidRPr="00B9257A" w:rsidRDefault="008B00DF" w:rsidP="00772A54">
            <w:pPr>
              <w:jc w:val="both"/>
            </w:pPr>
            <w:r w:rsidRPr="00B9257A">
              <w:rPr>
                <w:b/>
              </w:rPr>
              <w:t>Rok udělení hodnosti</w:t>
            </w:r>
          </w:p>
        </w:tc>
        <w:tc>
          <w:tcPr>
            <w:tcW w:w="2248" w:type="dxa"/>
            <w:gridSpan w:val="4"/>
            <w:tcBorders>
              <w:right w:val="single" w:sz="12" w:space="0" w:color="auto"/>
            </w:tcBorders>
            <w:shd w:val="clear" w:color="auto" w:fill="F7CAAC"/>
          </w:tcPr>
          <w:p w:rsidR="008B00DF" w:rsidRPr="00B9257A" w:rsidRDefault="008B00DF" w:rsidP="00772A54">
            <w:pPr>
              <w:jc w:val="both"/>
            </w:pPr>
            <w:r w:rsidRPr="00B9257A">
              <w:rPr>
                <w:b/>
              </w:rPr>
              <w:t>Řízení konáno na VŠ</w:t>
            </w:r>
          </w:p>
        </w:tc>
        <w:tc>
          <w:tcPr>
            <w:tcW w:w="632" w:type="dxa"/>
            <w:vMerge w:val="restart"/>
            <w:tcBorders>
              <w:left w:val="single" w:sz="12" w:space="0" w:color="auto"/>
            </w:tcBorders>
          </w:tcPr>
          <w:p w:rsidR="008B00DF" w:rsidRPr="00B9257A" w:rsidRDefault="008B00DF" w:rsidP="00772A54">
            <w:pPr>
              <w:jc w:val="both"/>
              <w:rPr>
                <w:b/>
                <w:sz w:val="18"/>
                <w:szCs w:val="18"/>
              </w:rPr>
            </w:pPr>
          </w:p>
        </w:tc>
        <w:tc>
          <w:tcPr>
            <w:tcW w:w="693" w:type="dxa"/>
            <w:vMerge w:val="restart"/>
          </w:tcPr>
          <w:p w:rsidR="008B00DF" w:rsidRPr="00B9257A" w:rsidRDefault="008B00DF" w:rsidP="00772A54">
            <w:pPr>
              <w:jc w:val="both"/>
              <w:rPr>
                <w:b/>
                <w:sz w:val="18"/>
                <w:szCs w:val="18"/>
              </w:rPr>
            </w:pPr>
          </w:p>
        </w:tc>
        <w:tc>
          <w:tcPr>
            <w:tcW w:w="694" w:type="dxa"/>
            <w:vMerge w:val="restart"/>
          </w:tcPr>
          <w:p w:rsidR="008B00DF" w:rsidRPr="00B9257A" w:rsidRDefault="008B00DF" w:rsidP="00772A54">
            <w:pPr>
              <w:jc w:val="both"/>
              <w:rPr>
                <w:b/>
                <w:sz w:val="18"/>
                <w:szCs w:val="18"/>
              </w:rPr>
            </w:pPr>
          </w:p>
        </w:tc>
      </w:tr>
      <w:tr w:rsidR="008B00DF" w:rsidRPr="00B9257A" w:rsidTr="00772A54">
        <w:trPr>
          <w:trHeight w:val="205"/>
        </w:trPr>
        <w:tc>
          <w:tcPr>
            <w:tcW w:w="3347" w:type="dxa"/>
            <w:gridSpan w:val="2"/>
          </w:tcPr>
          <w:p w:rsidR="008B00DF" w:rsidRPr="00B9257A" w:rsidRDefault="008B00DF" w:rsidP="00772A54">
            <w:pPr>
              <w:jc w:val="both"/>
            </w:pPr>
          </w:p>
        </w:tc>
        <w:tc>
          <w:tcPr>
            <w:tcW w:w="2245" w:type="dxa"/>
            <w:gridSpan w:val="2"/>
          </w:tcPr>
          <w:p w:rsidR="008B00DF" w:rsidRPr="00B9257A" w:rsidRDefault="008B00DF" w:rsidP="00772A54">
            <w:pPr>
              <w:jc w:val="both"/>
            </w:pPr>
          </w:p>
        </w:tc>
        <w:tc>
          <w:tcPr>
            <w:tcW w:w="2248" w:type="dxa"/>
            <w:gridSpan w:val="4"/>
            <w:tcBorders>
              <w:right w:val="single" w:sz="12" w:space="0" w:color="auto"/>
            </w:tcBorders>
          </w:tcPr>
          <w:p w:rsidR="008B00DF" w:rsidRPr="00B9257A" w:rsidRDefault="008B00DF" w:rsidP="00772A54">
            <w:pPr>
              <w:jc w:val="both"/>
            </w:pPr>
          </w:p>
        </w:tc>
        <w:tc>
          <w:tcPr>
            <w:tcW w:w="632" w:type="dxa"/>
            <w:vMerge/>
            <w:tcBorders>
              <w:left w:val="single" w:sz="12" w:space="0" w:color="auto"/>
            </w:tcBorders>
            <w:vAlign w:val="center"/>
          </w:tcPr>
          <w:p w:rsidR="008B00DF" w:rsidRPr="00B9257A" w:rsidRDefault="008B00DF" w:rsidP="00772A54">
            <w:pPr>
              <w:rPr>
                <w:b/>
              </w:rPr>
            </w:pPr>
          </w:p>
        </w:tc>
        <w:tc>
          <w:tcPr>
            <w:tcW w:w="693" w:type="dxa"/>
            <w:vMerge/>
            <w:vAlign w:val="center"/>
          </w:tcPr>
          <w:p w:rsidR="008B00DF" w:rsidRPr="00B9257A" w:rsidRDefault="008B00DF" w:rsidP="00772A54">
            <w:pPr>
              <w:rPr>
                <w:b/>
              </w:rPr>
            </w:pPr>
          </w:p>
        </w:tc>
        <w:tc>
          <w:tcPr>
            <w:tcW w:w="694" w:type="dxa"/>
            <w:vMerge/>
            <w:vAlign w:val="center"/>
          </w:tcPr>
          <w:p w:rsidR="008B00DF" w:rsidRPr="00B9257A" w:rsidRDefault="008B00DF" w:rsidP="00772A54">
            <w:pPr>
              <w:rPr>
                <w:b/>
              </w:rPr>
            </w:pPr>
          </w:p>
        </w:tc>
      </w:tr>
      <w:tr w:rsidR="008B00DF" w:rsidRPr="00B9257A" w:rsidTr="00772A54">
        <w:tc>
          <w:tcPr>
            <w:tcW w:w="9859" w:type="dxa"/>
            <w:gridSpan w:val="11"/>
            <w:shd w:val="clear" w:color="auto" w:fill="F7CAAC"/>
          </w:tcPr>
          <w:p w:rsidR="008B00DF" w:rsidRPr="00B9257A" w:rsidRDefault="008B00DF" w:rsidP="00772A54">
            <w:pPr>
              <w:jc w:val="both"/>
              <w:rPr>
                <w:b/>
              </w:rPr>
            </w:pPr>
            <w:r w:rsidRPr="00B9257A">
              <w:rPr>
                <w:b/>
              </w:rPr>
              <w:t xml:space="preserve">Přehled o nejvýznamnější publikační a další tvůrčí činnosti nebo další profesní činnosti u odborníků z praxe vztahující se k zabezpečovaným předmětům </w:t>
            </w:r>
          </w:p>
        </w:tc>
      </w:tr>
      <w:tr w:rsidR="008B00DF" w:rsidRPr="00B9257A" w:rsidTr="00772A54">
        <w:trPr>
          <w:trHeight w:val="2347"/>
        </w:trPr>
        <w:tc>
          <w:tcPr>
            <w:tcW w:w="9859" w:type="dxa"/>
            <w:gridSpan w:val="11"/>
          </w:tcPr>
          <w:p w:rsidR="008B00DF" w:rsidRPr="00B9257A" w:rsidRDefault="008B00DF" w:rsidP="00772A54">
            <w:pPr>
              <w:spacing w:before="100" w:beforeAutospacing="1"/>
              <w:ind w:right="414"/>
            </w:pPr>
          </w:p>
          <w:p w:rsidR="008B00DF" w:rsidRPr="00B9257A" w:rsidRDefault="00FB00E8" w:rsidP="00772A54">
            <w:pPr>
              <w:ind w:right="414"/>
            </w:pPr>
            <w:hyperlink r:id="rId72" w:history="1">
              <w:r w:rsidR="008B00DF" w:rsidRPr="00B9257A">
                <w:rPr>
                  <w:color w:val="333333"/>
                </w:rPr>
                <w:t>RAGULOVÁ, Zuzana</w:t>
              </w:r>
            </w:hyperlink>
            <w:r w:rsidR="008B00DF" w:rsidRPr="00B9257A">
              <w:t xml:space="preserve">. From Eclecticism to Rondocubism - Sochor Villa in Dvůr Králové nad Labem. In Ragulová, Zuzana; Galeta, Jan. </w:t>
            </w:r>
            <w:r w:rsidR="008B00DF" w:rsidRPr="00B9257A">
              <w:rPr>
                <w:i/>
                <w:iCs/>
              </w:rPr>
              <w:t>Admired As Well As Overlooked Beauty - Contributions to Architecture of Historicism, Art Nouveau, Early Modernism and Traditionalism</w:t>
            </w:r>
            <w:r w:rsidR="008B00DF" w:rsidRPr="00B9257A">
              <w:t>. Brno: Masarykova univerzita, 2015. s. 59-70, 12 s. ISBN 978-80-210-8092-8.</w:t>
            </w:r>
          </w:p>
          <w:p w:rsidR="008B00DF" w:rsidRPr="00B9257A" w:rsidRDefault="008B00DF" w:rsidP="00772A54">
            <w:pPr>
              <w:ind w:right="414"/>
            </w:pPr>
            <w:r w:rsidRPr="00B9257A">
              <w:t xml:space="preserve">RAGULOVÁ, Zuzana. Czech Art Nouveau Architecture in the Cities of Prague, Brno and Hradec Králové. In </w:t>
            </w:r>
            <w:r w:rsidRPr="00B9257A">
              <w:rPr>
                <w:i/>
                <w:iCs/>
              </w:rPr>
              <w:t>II coupDefouet International Congress, Barcelona, 25-28 June 2015</w:t>
            </w:r>
            <w:r w:rsidRPr="00B9257A">
              <w:t>. 2015.</w:t>
            </w:r>
          </w:p>
          <w:p w:rsidR="008B00DF" w:rsidRPr="00B9257A" w:rsidRDefault="008B00DF" w:rsidP="00772A54">
            <w:pPr>
              <w:ind w:right="414"/>
            </w:pPr>
          </w:p>
          <w:p w:rsidR="008B00DF" w:rsidRPr="00B9257A" w:rsidRDefault="008B00DF" w:rsidP="00772A54">
            <w:pPr>
              <w:ind w:right="414"/>
            </w:pPr>
            <w:r w:rsidRPr="00B9257A">
              <w:t xml:space="preserve">Vyučování předmětů </w:t>
            </w:r>
            <w:r w:rsidRPr="00B9257A">
              <w:rPr>
                <w:i/>
              </w:rPr>
              <w:t>Současné tendence v architektuře 1</w:t>
            </w:r>
            <w:r w:rsidRPr="00B9257A">
              <w:t xml:space="preserve"> (Česká republika) a </w:t>
            </w:r>
            <w:r w:rsidRPr="00B9257A">
              <w:rPr>
                <w:i/>
              </w:rPr>
              <w:t>Současné tendence v architektuře 2</w:t>
            </w:r>
            <w:r w:rsidRPr="00B9257A">
              <w:t xml:space="preserve"> (svět) v letech 2016-2017.</w:t>
            </w:r>
          </w:p>
          <w:p w:rsidR="008B00DF" w:rsidRPr="00B9257A" w:rsidRDefault="008B00DF" w:rsidP="00772A54">
            <w:pPr>
              <w:jc w:val="both"/>
              <w:rPr>
                <w:b/>
              </w:rPr>
            </w:pPr>
          </w:p>
        </w:tc>
      </w:tr>
      <w:tr w:rsidR="008B00DF" w:rsidRPr="00B9257A" w:rsidTr="00772A54">
        <w:trPr>
          <w:trHeight w:val="218"/>
        </w:trPr>
        <w:tc>
          <w:tcPr>
            <w:tcW w:w="9859" w:type="dxa"/>
            <w:gridSpan w:val="11"/>
            <w:shd w:val="clear" w:color="auto" w:fill="F7CAAC"/>
          </w:tcPr>
          <w:p w:rsidR="008B00DF" w:rsidRPr="00B9257A" w:rsidRDefault="008B00DF" w:rsidP="00772A54">
            <w:pPr>
              <w:rPr>
                <w:b/>
              </w:rPr>
            </w:pPr>
            <w:r w:rsidRPr="00B9257A">
              <w:rPr>
                <w:b/>
              </w:rPr>
              <w:t>Působení v zahraničí</w:t>
            </w:r>
          </w:p>
        </w:tc>
      </w:tr>
      <w:tr w:rsidR="008B00DF" w:rsidRPr="00B9257A" w:rsidTr="00772A54">
        <w:trPr>
          <w:trHeight w:val="328"/>
        </w:trPr>
        <w:tc>
          <w:tcPr>
            <w:tcW w:w="9859" w:type="dxa"/>
            <w:gridSpan w:val="11"/>
          </w:tcPr>
          <w:p w:rsidR="008B00DF" w:rsidRPr="00B9257A" w:rsidRDefault="008B00DF" w:rsidP="00772A54">
            <w:pPr>
              <w:autoSpaceDE w:val="0"/>
              <w:autoSpaceDN w:val="0"/>
              <w:adjustRightInd w:val="0"/>
              <w:rPr>
                <w:rFonts w:eastAsia="Calibri"/>
              </w:rPr>
            </w:pPr>
          </w:p>
          <w:p w:rsidR="008B00DF" w:rsidRPr="00B9257A" w:rsidRDefault="008B00DF" w:rsidP="00772A54">
            <w:pPr>
              <w:autoSpaceDE w:val="0"/>
              <w:autoSpaceDN w:val="0"/>
              <w:adjustRightInd w:val="0"/>
            </w:pPr>
            <w:r w:rsidRPr="00B9257A">
              <w:rPr>
                <w:rFonts w:eastAsia="Calibri"/>
              </w:rPr>
              <w:t xml:space="preserve">2012/září-prosinec: </w:t>
            </w:r>
            <w:r w:rsidRPr="00B9257A">
              <w:rPr>
                <w:i/>
                <w:iCs/>
              </w:rPr>
              <w:t>Centro Studi e Archivio della Comunicazione dell´Universitá di Parma</w:t>
            </w:r>
            <w:r w:rsidRPr="00B9257A">
              <w:t>, Parma, Itálie – pracovní stáž</w:t>
            </w:r>
          </w:p>
          <w:p w:rsidR="008B00DF" w:rsidRPr="00B9257A" w:rsidRDefault="008B00DF" w:rsidP="00772A54">
            <w:pPr>
              <w:autoSpaceDE w:val="0"/>
              <w:autoSpaceDN w:val="0"/>
              <w:adjustRightInd w:val="0"/>
            </w:pPr>
            <w:r w:rsidRPr="00B9257A">
              <w:lastRenderedPageBreak/>
              <w:t xml:space="preserve">2015/duben-červenec: </w:t>
            </w:r>
            <w:r w:rsidRPr="00B9257A">
              <w:rPr>
                <w:i/>
                <w:iCs/>
              </w:rPr>
              <w:t>Università degli Studi di Torino,</w:t>
            </w:r>
            <w:r w:rsidRPr="00B9257A">
              <w:t xml:space="preserve"> Torino, Itálie – výzkumný pobyt</w:t>
            </w:r>
          </w:p>
          <w:p w:rsidR="008B00DF" w:rsidRPr="00B9257A" w:rsidRDefault="008B00DF" w:rsidP="00772A54">
            <w:pPr>
              <w:autoSpaceDE w:val="0"/>
              <w:autoSpaceDN w:val="0"/>
              <w:adjustRightInd w:val="0"/>
              <w:rPr>
                <w:rFonts w:eastAsia="Calibri"/>
                <w:color w:val="FF0000"/>
              </w:rPr>
            </w:pPr>
          </w:p>
        </w:tc>
      </w:tr>
      <w:tr w:rsidR="008B00DF" w:rsidRPr="00B9257A" w:rsidTr="00772A54">
        <w:trPr>
          <w:cantSplit/>
          <w:trHeight w:val="470"/>
        </w:trPr>
        <w:tc>
          <w:tcPr>
            <w:tcW w:w="2518" w:type="dxa"/>
            <w:shd w:val="clear" w:color="auto" w:fill="F7CAAC"/>
          </w:tcPr>
          <w:p w:rsidR="008B00DF" w:rsidRPr="00B9257A" w:rsidRDefault="008B00DF" w:rsidP="00772A54">
            <w:pPr>
              <w:jc w:val="both"/>
              <w:rPr>
                <w:b/>
              </w:rPr>
            </w:pPr>
            <w:r w:rsidRPr="00B9257A">
              <w:rPr>
                <w:b/>
              </w:rPr>
              <w:lastRenderedPageBreak/>
              <w:t xml:space="preserve">Podpis </w:t>
            </w:r>
          </w:p>
        </w:tc>
        <w:tc>
          <w:tcPr>
            <w:tcW w:w="4536" w:type="dxa"/>
            <w:gridSpan w:val="5"/>
          </w:tcPr>
          <w:p w:rsidR="008B00DF" w:rsidRPr="00B9257A" w:rsidRDefault="008B00DF" w:rsidP="00772A54">
            <w:pPr>
              <w:jc w:val="both"/>
            </w:pPr>
            <w:r>
              <w:t>v.</w:t>
            </w:r>
            <w:r w:rsidR="005C0372">
              <w:t xml:space="preserve"> </w:t>
            </w:r>
            <w:r>
              <w:t>r.</w:t>
            </w:r>
          </w:p>
        </w:tc>
        <w:tc>
          <w:tcPr>
            <w:tcW w:w="786" w:type="dxa"/>
            <w:gridSpan w:val="2"/>
            <w:shd w:val="clear" w:color="auto" w:fill="F7CAAC"/>
          </w:tcPr>
          <w:p w:rsidR="008B00DF" w:rsidRPr="00B9257A" w:rsidRDefault="008B00DF" w:rsidP="00772A54">
            <w:pPr>
              <w:jc w:val="both"/>
            </w:pPr>
            <w:r w:rsidRPr="00B9257A">
              <w:rPr>
                <w:b/>
              </w:rPr>
              <w:t>datum</w:t>
            </w:r>
          </w:p>
        </w:tc>
        <w:tc>
          <w:tcPr>
            <w:tcW w:w="2019" w:type="dxa"/>
            <w:gridSpan w:val="3"/>
          </w:tcPr>
          <w:p w:rsidR="008B00DF" w:rsidRPr="00B9257A" w:rsidRDefault="008B00DF" w:rsidP="00772A54">
            <w:pPr>
              <w:jc w:val="both"/>
            </w:pPr>
            <w:r>
              <w:t>20. 5. 2018</w:t>
            </w:r>
          </w:p>
        </w:tc>
      </w:tr>
    </w:tbl>
    <w:p w:rsidR="008B00DF" w:rsidRDefault="008B00D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603AF" w:rsidTr="00772A54">
        <w:tc>
          <w:tcPr>
            <w:tcW w:w="9859" w:type="dxa"/>
            <w:gridSpan w:val="11"/>
            <w:tcBorders>
              <w:bottom w:val="double" w:sz="4" w:space="0" w:color="auto"/>
            </w:tcBorders>
            <w:shd w:val="clear" w:color="auto" w:fill="BDD6EE"/>
          </w:tcPr>
          <w:p w:rsidR="00D603AF" w:rsidRDefault="00D603AF" w:rsidP="00772A54">
            <w:pPr>
              <w:jc w:val="both"/>
              <w:rPr>
                <w:b/>
                <w:sz w:val="28"/>
              </w:rPr>
            </w:pPr>
            <w:r>
              <w:rPr>
                <w:b/>
                <w:sz w:val="28"/>
              </w:rPr>
              <w:lastRenderedPageBreak/>
              <w:t>C-I – Personální zabezpečení</w:t>
            </w:r>
          </w:p>
        </w:tc>
      </w:tr>
      <w:tr w:rsidR="00D603AF" w:rsidTr="00772A54">
        <w:tc>
          <w:tcPr>
            <w:tcW w:w="2518" w:type="dxa"/>
            <w:tcBorders>
              <w:top w:val="double" w:sz="4" w:space="0" w:color="auto"/>
            </w:tcBorders>
            <w:shd w:val="clear" w:color="auto" w:fill="F7CAAC"/>
          </w:tcPr>
          <w:p w:rsidR="00D603AF" w:rsidRDefault="00D603AF" w:rsidP="00772A54">
            <w:pPr>
              <w:jc w:val="both"/>
              <w:rPr>
                <w:b/>
              </w:rPr>
            </w:pPr>
            <w:r>
              <w:rPr>
                <w:b/>
              </w:rPr>
              <w:t>Vysoká škola</w:t>
            </w:r>
          </w:p>
        </w:tc>
        <w:tc>
          <w:tcPr>
            <w:tcW w:w="7341" w:type="dxa"/>
            <w:gridSpan w:val="10"/>
          </w:tcPr>
          <w:p w:rsidR="00D603AF" w:rsidRDefault="00D603AF" w:rsidP="00772A54">
            <w:pPr>
              <w:jc w:val="both"/>
            </w:pPr>
            <w:r>
              <w:t>Univerzita Tomáše Bati ve Zlíně</w:t>
            </w:r>
          </w:p>
        </w:tc>
      </w:tr>
      <w:tr w:rsidR="00D603AF" w:rsidTr="00772A54">
        <w:tc>
          <w:tcPr>
            <w:tcW w:w="2518" w:type="dxa"/>
            <w:shd w:val="clear" w:color="auto" w:fill="F7CAAC"/>
          </w:tcPr>
          <w:p w:rsidR="00D603AF" w:rsidRDefault="00D603AF" w:rsidP="00772A54">
            <w:pPr>
              <w:jc w:val="both"/>
              <w:rPr>
                <w:b/>
              </w:rPr>
            </w:pPr>
            <w:r>
              <w:rPr>
                <w:b/>
              </w:rPr>
              <w:t>Součást vysoké školy</w:t>
            </w:r>
          </w:p>
        </w:tc>
        <w:tc>
          <w:tcPr>
            <w:tcW w:w="7341" w:type="dxa"/>
            <w:gridSpan w:val="10"/>
          </w:tcPr>
          <w:p w:rsidR="00D603AF" w:rsidRDefault="00D603AF" w:rsidP="00772A54">
            <w:pPr>
              <w:jc w:val="both"/>
            </w:pPr>
            <w:r>
              <w:t>Fakulta multimediálních komunikací</w:t>
            </w:r>
          </w:p>
        </w:tc>
      </w:tr>
      <w:tr w:rsidR="00D603AF" w:rsidTr="00772A54">
        <w:tc>
          <w:tcPr>
            <w:tcW w:w="2518" w:type="dxa"/>
            <w:shd w:val="clear" w:color="auto" w:fill="F7CAAC"/>
          </w:tcPr>
          <w:p w:rsidR="00D603AF" w:rsidRDefault="00D603AF" w:rsidP="00772A54">
            <w:pPr>
              <w:jc w:val="both"/>
              <w:rPr>
                <w:b/>
              </w:rPr>
            </w:pPr>
            <w:r>
              <w:rPr>
                <w:b/>
              </w:rPr>
              <w:t>Název studijního programu</w:t>
            </w:r>
          </w:p>
        </w:tc>
        <w:tc>
          <w:tcPr>
            <w:tcW w:w="7341" w:type="dxa"/>
            <w:gridSpan w:val="10"/>
          </w:tcPr>
          <w:p w:rsidR="00D603AF" w:rsidRDefault="0080445E" w:rsidP="00772A54">
            <w:pPr>
              <w:jc w:val="both"/>
            </w:pPr>
            <w:r>
              <w:t>Arts Management</w:t>
            </w:r>
          </w:p>
        </w:tc>
      </w:tr>
      <w:tr w:rsidR="00D603AF" w:rsidTr="00772A54">
        <w:tc>
          <w:tcPr>
            <w:tcW w:w="2518" w:type="dxa"/>
            <w:shd w:val="clear" w:color="auto" w:fill="F7CAAC"/>
          </w:tcPr>
          <w:p w:rsidR="00D603AF" w:rsidRDefault="00D603AF" w:rsidP="00772A54">
            <w:pPr>
              <w:jc w:val="both"/>
              <w:rPr>
                <w:b/>
              </w:rPr>
            </w:pPr>
            <w:r>
              <w:rPr>
                <w:b/>
              </w:rPr>
              <w:t>Jméno a příjmení</w:t>
            </w:r>
          </w:p>
        </w:tc>
        <w:tc>
          <w:tcPr>
            <w:tcW w:w="4536" w:type="dxa"/>
            <w:gridSpan w:val="5"/>
          </w:tcPr>
          <w:p w:rsidR="00D603AF" w:rsidRDefault="00D603AF" w:rsidP="00772A54">
            <w:pPr>
              <w:jc w:val="both"/>
            </w:pPr>
            <w:r>
              <w:t>Jiří Siostrzonek</w:t>
            </w:r>
          </w:p>
        </w:tc>
        <w:tc>
          <w:tcPr>
            <w:tcW w:w="709" w:type="dxa"/>
            <w:shd w:val="clear" w:color="auto" w:fill="F7CAAC"/>
          </w:tcPr>
          <w:p w:rsidR="00D603AF" w:rsidRDefault="00D603AF" w:rsidP="00772A54">
            <w:pPr>
              <w:jc w:val="both"/>
              <w:rPr>
                <w:b/>
              </w:rPr>
            </w:pPr>
            <w:r>
              <w:rPr>
                <w:b/>
              </w:rPr>
              <w:t>Tituly</w:t>
            </w:r>
          </w:p>
        </w:tc>
        <w:tc>
          <w:tcPr>
            <w:tcW w:w="2096" w:type="dxa"/>
            <w:gridSpan w:val="4"/>
          </w:tcPr>
          <w:p w:rsidR="00D603AF" w:rsidRDefault="00D603AF" w:rsidP="00772A54">
            <w:pPr>
              <w:jc w:val="both"/>
            </w:pPr>
            <w:r>
              <w:t>doc. Mgr., Ph.D.</w:t>
            </w:r>
          </w:p>
        </w:tc>
      </w:tr>
      <w:tr w:rsidR="00D603AF" w:rsidRPr="00480312" w:rsidTr="00772A54">
        <w:tc>
          <w:tcPr>
            <w:tcW w:w="2518" w:type="dxa"/>
            <w:shd w:val="clear" w:color="auto" w:fill="F7CAAC"/>
          </w:tcPr>
          <w:p w:rsidR="00D603AF" w:rsidRDefault="00D603AF" w:rsidP="00772A54">
            <w:pPr>
              <w:jc w:val="both"/>
              <w:rPr>
                <w:b/>
              </w:rPr>
            </w:pPr>
            <w:r>
              <w:rPr>
                <w:b/>
              </w:rPr>
              <w:t>Rok narození</w:t>
            </w:r>
          </w:p>
        </w:tc>
        <w:tc>
          <w:tcPr>
            <w:tcW w:w="829" w:type="dxa"/>
          </w:tcPr>
          <w:p w:rsidR="00D603AF" w:rsidRPr="00480312" w:rsidRDefault="00D603AF" w:rsidP="00772A54">
            <w:pPr>
              <w:jc w:val="both"/>
            </w:pPr>
            <w:r>
              <w:t>1954</w:t>
            </w:r>
          </w:p>
        </w:tc>
        <w:tc>
          <w:tcPr>
            <w:tcW w:w="1721" w:type="dxa"/>
            <w:shd w:val="clear" w:color="auto" w:fill="F7CAAC"/>
          </w:tcPr>
          <w:p w:rsidR="00D603AF" w:rsidRDefault="00D603AF" w:rsidP="00772A54">
            <w:pPr>
              <w:jc w:val="both"/>
              <w:rPr>
                <w:b/>
              </w:rPr>
            </w:pPr>
            <w:r>
              <w:rPr>
                <w:b/>
              </w:rPr>
              <w:t>typ vztahu k VŠ</w:t>
            </w:r>
          </w:p>
        </w:tc>
        <w:tc>
          <w:tcPr>
            <w:tcW w:w="992" w:type="dxa"/>
            <w:gridSpan w:val="2"/>
          </w:tcPr>
          <w:p w:rsidR="00D603AF" w:rsidRPr="00AB6C1F" w:rsidRDefault="00D603AF" w:rsidP="00772A54">
            <w:pPr>
              <w:jc w:val="both"/>
            </w:pPr>
            <w:r>
              <w:t>D</w:t>
            </w:r>
            <w:r w:rsidRPr="00AB6C1F">
              <w:t>PP</w:t>
            </w:r>
          </w:p>
        </w:tc>
        <w:tc>
          <w:tcPr>
            <w:tcW w:w="994" w:type="dxa"/>
            <w:shd w:val="clear" w:color="auto" w:fill="F7CAAC"/>
          </w:tcPr>
          <w:p w:rsidR="00D603AF" w:rsidRPr="00AB6C1F" w:rsidRDefault="00D603AF" w:rsidP="00772A54">
            <w:pPr>
              <w:jc w:val="both"/>
              <w:rPr>
                <w:b/>
              </w:rPr>
            </w:pPr>
            <w:r w:rsidRPr="00AB6C1F">
              <w:rPr>
                <w:b/>
              </w:rPr>
              <w:t>rozsah</w:t>
            </w:r>
          </w:p>
        </w:tc>
        <w:tc>
          <w:tcPr>
            <w:tcW w:w="709" w:type="dxa"/>
          </w:tcPr>
          <w:p w:rsidR="00D603AF" w:rsidRPr="00AB6C1F" w:rsidRDefault="00D603AF" w:rsidP="00772A54">
            <w:pPr>
              <w:jc w:val="both"/>
            </w:pPr>
          </w:p>
        </w:tc>
        <w:tc>
          <w:tcPr>
            <w:tcW w:w="709" w:type="dxa"/>
            <w:gridSpan w:val="2"/>
            <w:shd w:val="clear" w:color="auto" w:fill="F7CAAC"/>
          </w:tcPr>
          <w:p w:rsidR="00D603AF" w:rsidRPr="00AB6C1F" w:rsidRDefault="00D603AF" w:rsidP="00772A54">
            <w:pPr>
              <w:jc w:val="both"/>
              <w:rPr>
                <w:b/>
              </w:rPr>
            </w:pPr>
            <w:r w:rsidRPr="00AB6C1F">
              <w:rPr>
                <w:b/>
              </w:rPr>
              <w:t>do kdy</w:t>
            </w:r>
          </w:p>
        </w:tc>
        <w:tc>
          <w:tcPr>
            <w:tcW w:w="1387" w:type="dxa"/>
            <w:gridSpan w:val="2"/>
          </w:tcPr>
          <w:p w:rsidR="00D603AF" w:rsidRPr="00480312" w:rsidRDefault="00D603AF" w:rsidP="00772A54">
            <w:pPr>
              <w:jc w:val="both"/>
            </w:pPr>
          </w:p>
        </w:tc>
      </w:tr>
      <w:tr w:rsidR="00D603AF" w:rsidRPr="00D223D6" w:rsidTr="00772A54">
        <w:tc>
          <w:tcPr>
            <w:tcW w:w="5068" w:type="dxa"/>
            <w:gridSpan w:val="3"/>
            <w:shd w:val="clear" w:color="auto" w:fill="F7CAAC"/>
          </w:tcPr>
          <w:p w:rsidR="00D603AF" w:rsidRDefault="00D603AF" w:rsidP="00772A54">
            <w:pPr>
              <w:jc w:val="both"/>
              <w:rPr>
                <w:b/>
              </w:rPr>
            </w:pPr>
            <w:r>
              <w:rPr>
                <w:b/>
              </w:rPr>
              <w:t>Typ vztahu na součásti VŠ, která uskutečňuje st. program</w:t>
            </w:r>
          </w:p>
        </w:tc>
        <w:tc>
          <w:tcPr>
            <w:tcW w:w="992" w:type="dxa"/>
            <w:gridSpan w:val="2"/>
          </w:tcPr>
          <w:p w:rsidR="00D603AF" w:rsidRPr="00AB6C1F" w:rsidRDefault="00D603AF" w:rsidP="00772A54">
            <w:pPr>
              <w:jc w:val="both"/>
            </w:pPr>
            <w:r>
              <w:t>D</w:t>
            </w:r>
            <w:r w:rsidRPr="00AB6C1F">
              <w:t>PP</w:t>
            </w:r>
          </w:p>
        </w:tc>
        <w:tc>
          <w:tcPr>
            <w:tcW w:w="994" w:type="dxa"/>
            <w:shd w:val="clear" w:color="auto" w:fill="F7CAAC"/>
          </w:tcPr>
          <w:p w:rsidR="00D603AF" w:rsidRPr="00AB6C1F" w:rsidRDefault="00D603AF" w:rsidP="00772A54">
            <w:pPr>
              <w:jc w:val="both"/>
              <w:rPr>
                <w:b/>
              </w:rPr>
            </w:pPr>
            <w:r w:rsidRPr="00AB6C1F">
              <w:rPr>
                <w:b/>
              </w:rPr>
              <w:t>rozsah</w:t>
            </w:r>
          </w:p>
        </w:tc>
        <w:tc>
          <w:tcPr>
            <w:tcW w:w="709" w:type="dxa"/>
          </w:tcPr>
          <w:p w:rsidR="00D603AF" w:rsidRPr="00AB6C1F" w:rsidRDefault="00D603AF" w:rsidP="00772A54">
            <w:pPr>
              <w:jc w:val="both"/>
            </w:pPr>
          </w:p>
        </w:tc>
        <w:tc>
          <w:tcPr>
            <w:tcW w:w="709" w:type="dxa"/>
            <w:gridSpan w:val="2"/>
            <w:shd w:val="clear" w:color="auto" w:fill="F7CAAC"/>
          </w:tcPr>
          <w:p w:rsidR="00D603AF" w:rsidRPr="00AB6C1F" w:rsidRDefault="00D603AF" w:rsidP="00772A54">
            <w:pPr>
              <w:jc w:val="both"/>
              <w:rPr>
                <w:b/>
              </w:rPr>
            </w:pPr>
            <w:r w:rsidRPr="00AB6C1F">
              <w:rPr>
                <w:b/>
              </w:rPr>
              <w:t>do kdy</w:t>
            </w:r>
          </w:p>
        </w:tc>
        <w:tc>
          <w:tcPr>
            <w:tcW w:w="1387" w:type="dxa"/>
            <w:gridSpan w:val="2"/>
          </w:tcPr>
          <w:p w:rsidR="00D603AF" w:rsidRPr="00D223D6" w:rsidRDefault="00D603AF" w:rsidP="00772A54">
            <w:pPr>
              <w:jc w:val="both"/>
            </w:pPr>
          </w:p>
        </w:tc>
      </w:tr>
      <w:tr w:rsidR="00D603AF" w:rsidTr="00772A54">
        <w:tc>
          <w:tcPr>
            <w:tcW w:w="6060" w:type="dxa"/>
            <w:gridSpan w:val="5"/>
            <w:shd w:val="clear" w:color="auto" w:fill="F7CAAC"/>
          </w:tcPr>
          <w:p w:rsidR="00D603AF" w:rsidRDefault="00D603AF" w:rsidP="00772A54">
            <w:pPr>
              <w:jc w:val="both"/>
              <w:rPr>
                <w:b/>
              </w:rPr>
            </w:pPr>
            <w:r w:rsidRPr="00B17BC0">
              <w:rPr>
                <w:b/>
              </w:rPr>
              <w:t>Další současná působení jako akademický pracovník na jiných VŠ</w:t>
            </w:r>
          </w:p>
          <w:p w:rsidR="00D603AF" w:rsidRPr="00B17BC0" w:rsidRDefault="00D603AF" w:rsidP="00772A54">
            <w:pPr>
              <w:jc w:val="both"/>
              <w:rPr>
                <w:b/>
              </w:rPr>
            </w:pPr>
            <w:r>
              <w:rPr>
                <w:b/>
              </w:rPr>
              <w:t xml:space="preserve"> </w:t>
            </w:r>
          </w:p>
          <w:p w:rsidR="00D603AF" w:rsidRPr="00B17BC0" w:rsidRDefault="00D603AF" w:rsidP="00772A54">
            <w:pPr>
              <w:autoSpaceDE w:val="0"/>
              <w:autoSpaceDN w:val="0"/>
              <w:adjustRightInd w:val="0"/>
              <w:rPr>
                <w:rFonts w:eastAsia="Calibri"/>
                <w:color w:val="FF0000"/>
                <w:sz w:val="16"/>
                <w:szCs w:val="16"/>
              </w:rPr>
            </w:pPr>
            <w:r>
              <w:rPr>
                <w:rFonts w:eastAsia="Calibri"/>
                <w:color w:val="FF0000"/>
                <w:sz w:val="16"/>
                <w:szCs w:val="16"/>
              </w:rPr>
              <w:t xml:space="preserve"> </w:t>
            </w:r>
          </w:p>
        </w:tc>
        <w:tc>
          <w:tcPr>
            <w:tcW w:w="1703" w:type="dxa"/>
            <w:gridSpan w:val="2"/>
            <w:shd w:val="clear" w:color="auto" w:fill="F7CAAC"/>
          </w:tcPr>
          <w:p w:rsidR="00D603AF" w:rsidRDefault="00D603AF" w:rsidP="00772A54">
            <w:pPr>
              <w:jc w:val="both"/>
              <w:rPr>
                <w:b/>
              </w:rPr>
            </w:pPr>
            <w:r>
              <w:rPr>
                <w:b/>
              </w:rPr>
              <w:t>typ prac. vztahu</w:t>
            </w:r>
          </w:p>
        </w:tc>
        <w:tc>
          <w:tcPr>
            <w:tcW w:w="2096" w:type="dxa"/>
            <w:gridSpan w:val="4"/>
            <w:shd w:val="clear" w:color="auto" w:fill="F7CAAC"/>
          </w:tcPr>
          <w:p w:rsidR="00D603AF" w:rsidRDefault="00D603AF" w:rsidP="00772A54">
            <w:pPr>
              <w:jc w:val="both"/>
              <w:rPr>
                <w:b/>
              </w:rPr>
            </w:pPr>
            <w:r>
              <w:rPr>
                <w:b/>
              </w:rPr>
              <w:t>rozsah</w:t>
            </w:r>
          </w:p>
        </w:tc>
      </w:tr>
      <w:tr w:rsidR="00D603AF" w:rsidTr="00772A54">
        <w:tc>
          <w:tcPr>
            <w:tcW w:w="6060" w:type="dxa"/>
            <w:gridSpan w:val="5"/>
          </w:tcPr>
          <w:p w:rsidR="00D603AF" w:rsidRDefault="00D603AF" w:rsidP="00772A54">
            <w:pPr>
              <w:jc w:val="both"/>
            </w:pPr>
            <w:r w:rsidRPr="008B5203">
              <w:t>Slezská univerzita v Opavě, FPF Institut tvůrčí fotografie</w:t>
            </w:r>
          </w:p>
        </w:tc>
        <w:tc>
          <w:tcPr>
            <w:tcW w:w="1703" w:type="dxa"/>
            <w:gridSpan w:val="2"/>
          </w:tcPr>
          <w:p w:rsidR="00D603AF" w:rsidRDefault="00D603AF" w:rsidP="00772A54">
            <w:pPr>
              <w:jc w:val="both"/>
            </w:pPr>
            <w:r>
              <w:t>pp</w:t>
            </w:r>
          </w:p>
        </w:tc>
        <w:tc>
          <w:tcPr>
            <w:tcW w:w="2096" w:type="dxa"/>
            <w:gridSpan w:val="4"/>
          </w:tcPr>
          <w:p w:rsidR="00D603AF" w:rsidRDefault="00D603AF" w:rsidP="00772A54">
            <w:pPr>
              <w:jc w:val="both"/>
            </w:pPr>
            <w:r>
              <w:t>40</w:t>
            </w:r>
          </w:p>
        </w:tc>
      </w:tr>
      <w:tr w:rsidR="00D603AF" w:rsidTr="00772A54">
        <w:tc>
          <w:tcPr>
            <w:tcW w:w="6060" w:type="dxa"/>
            <w:gridSpan w:val="5"/>
          </w:tcPr>
          <w:p w:rsidR="00D603AF" w:rsidRDefault="00D603AF" w:rsidP="00772A54">
            <w:pPr>
              <w:jc w:val="both"/>
            </w:pPr>
          </w:p>
        </w:tc>
        <w:tc>
          <w:tcPr>
            <w:tcW w:w="1703" w:type="dxa"/>
            <w:gridSpan w:val="2"/>
          </w:tcPr>
          <w:p w:rsidR="00D603AF" w:rsidRDefault="00D603AF" w:rsidP="00772A54">
            <w:pPr>
              <w:jc w:val="both"/>
            </w:pPr>
          </w:p>
        </w:tc>
        <w:tc>
          <w:tcPr>
            <w:tcW w:w="2096" w:type="dxa"/>
            <w:gridSpan w:val="4"/>
          </w:tcPr>
          <w:p w:rsidR="00D603AF" w:rsidRDefault="00D603AF" w:rsidP="00772A54">
            <w:pPr>
              <w:jc w:val="both"/>
            </w:pPr>
          </w:p>
        </w:tc>
      </w:tr>
      <w:tr w:rsidR="00D603AF" w:rsidTr="00772A54">
        <w:tc>
          <w:tcPr>
            <w:tcW w:w="6060" w:type="dxa"/>
            <w:gridSpan w:val="5"/>
          </w:tcPr>
          <w:p w:rsidR="00D603AF" w:rsidRDefault="00D603AF" w:rsidP="00772A54">
            <w:pPr>
              <w:jc w:val="both"/>
            </w:pPr>
          </w:p>
        </w:tc>
        <w:tc>
          <w:tcPr>
            <w:tcW w:w="1703" w:type="dxa"/>
            <w:gridSpan w:val="2"/>
          </w:tcPr>
          <w:p w:rsidR="00D603AF" w:rsidRDefault="00D603AF" w:rsidP="00772A54">
            <w:pPr>
              <w:jc w:val="both"/>
            </w:pPr>
          </w:p>
        </w:tc>
        <w:tc>
          <w:tcPr>
            <w:tcW w:w="2096" w:type="dxa"/>
            <w:gridSpan w:val="4"/>
          </w:tcPr>
          <w:p w:rsidR="00D603AF" w:rsidRDefault="00D603AF" w:rsidP="00772A54">
            <w:pPr>
              <w:jc w:val="both"/>
            </w:pPr>
          </w:p>
        </w:tc>
      </w:tr>
      <w:tr w:rsidR="00D603AF" w:rsidTr="00772A54">
        <w:tc>
          <w:tcPr>
            <w:tcW w:w="6060" w:type="dxa"/>
            <w:gridSpan w:val="5"/>
          </w:tcPr>
          <w:p w:rsidR="00D603AF" w:rsidRDefault="00D603AF" w:rsidP="00772A54">
            <w:pPr>
              <w:jc w:val="both"/>
            </w:pPr>
          </w:p>
        </w:tc>
        <w:tc>
          <w:tcPr>
            <w:tcW w:w="1703" w:type="dxa"/>
            <w:gridSpan w:val="2"/>
          </w:tcPr>
          <w:p w:rsidR="00D603AF" w:rsidRDefault="00D603AF" w:rsidP="00772A54">
            <w:pPr>
              <w:jc w:val="both"/>
            </w:pPr>
          </w:p>
        </w:tc>
        <w:tc>
          <w:tcPr>
            <w:tcW w:w="2096" w:type="dxa"/>
            <w:gridSpan w:val="4"/>
          </w:tcPr>
          <w:p w:rsidR="00D603AF" w:rsidRDefault="00D603AF" w:rsidP="00772A54">
            <w:pPr>
              <w:jc w:val="both"/>
            </w:pPr>
          </w:p>
        </w:tc>
      </w:tr>
      <w:tr w:rsidR="00D603AF" w:rsidTr="00772A54">
        <w:tc>
          <w:tcPr>
            <w:tcW w:w="9859" w:type="dxa"/>
            <w:gridSpan w:val="11"/>
            <w:shd w:val="clear" w:color="auto" w:fill="F7CAAC"/>
          </w:tcPr>
          <w:p w:rsidR="00D603AF" w:rsidRDefault="00D603AF" w:rsidP="00772A54">
            <w:r>
              <w:rPr>
                <w:b/>
              </w:rPr>
              <w:t>Předměty příslušného studijního programu a způsob zapojení do jejich výuky, příp. další zapojení do uskutečňování studijního programu</w:t>
            </w:r>
          </w:p>
        </w:tc>
      </w:tr>
      <w:tr w:rsidR="00D603AF" w:rsidRPr="00C87191" w:rsidTr="00772A54">
        <w:trPr>
          <w:trHeight w:val="897"/>
        </w:trPr>
        <w:tc>
          <w:tcPr>
            <w:tcW w:w="9859" w:type="dxa"/>
            <w:gridSpan w:val="11"/>
            <w:tcBorders>
              <w:top w:val="nil"/>
            </w:tcBorders>
          </w:tcPr>
          <w:p w:rsidR="00D603AF" w:rsidRDefault="00D603AF" w:rsidP="00772A54">
            <w:pPr>
              <w:autoSpaceDE w:val="0"/>
              <w:autoSpaceDN w:val="0"/>
              <w:adjustRightInd w:val="0"/>
              <w:rPr>
                <w:rFonts w:eastAsia="Calibri"/>
              </w:rPr>
            </w:pPr>
          </w:p>
          <w:p w:rsidR="00D603AF" w:rsidRDefault="00D603AF" w:rsidP="00772A54">
            <w:pPr>
              <w:autoSpaceDE w:val="0"/>
              <w:autoSpaceDN w:val="0"/>
              <w:adjustRightInd w:val="0"/>
              <w:rPr>
                <w:rFonts w:eastAsia="Calibri"/>
              </w:rPr>
            </w:pPr>
            <w:r>
              <w:rPr>
                <w:rFonts w:eastAsia="Calibri"/>
              </w:rPr>
              <w:t>Umění a společnost – přednášející, garant – PF, KF</w:t>
            </w:r>
          </w:p>
          <w:p w:rsidR="00D603AF" w:rsidRPr="00C87191" w:rsidRDefault="00D603AF" w:rsidP="00772A54">
            <w:pPr>
              <w:autoSpaceDE w:val="0"/>
              <w:autoSpaceDN w:val="0"/>
              <w:adjustRightInd w:val="0"/>
              <w:rPr>
                <w:rFonts w:eastAsia="Calibri"/>
              </w:rPr>
            </w:pPr>
            <w:r>
              <w:rPr>
                <w:rFonts w:eastAsia="Calibri"/>
              </w:rPr>
              <w:t>Kulturní politika a sociokulturní prostředí – přednášející, garant – PF, KF</w:t>
            </w:r>
          </w:p>
        </w:tc>
      </w:tr>
      <w:tr w:rsidR="00D603AF" w:rsidTr="00772A54">
        <w:tc>
          <w:tcPr>
            <w:tcW w:w="9859" w:type="dxa"/>
            <w:gridSpan w:val="11"/>
            <w:shd w:val="clear" w:color="auto" w:fill="F7CAAC"/>
          </w:tcPr>
          <w:p w:rsidR="00D603AF" w:rsidRDefault="00D603AF" w:rsidP="00772A54">
            <w:pPr>
              <w:jc w:val="both"/>
            </w:pPr>
            <w:r>
              <w:rPr>
                <w:b/>
              </w:rPr>
              <w:t xml:space="preserve">Údaje o vzdělání na VŠ </w:t>
            </w:r>
          </w:p>
        </w:tc>
      </w:tr>
      <w:tr w:rsidR="00D603AF" w:rsidTr="00772A54">
        <w:trPr>
          <w:trHeight w:val="1055"/>
        </w:trPr>
        <w:tc>
          <w:tcPr>
            <w:tcW w:w="9859" w:type="dxa"/>
            <w:gridSpan w:val="11"/>
          </w:tcPr>
          <w:p w:rsidR="00D603AF" w:rsidRDefault="00D603AF" w:rsidP="00772A54">
            <w:pPr>
              <w:autoSpaceDE w:val="0"/>
              <w:autoSpaceDN w:val="0"/>
              <w:adjustRightInd w:val="0"/>
              <w:rPr>
                <w:color w:val="000000"/>
              </w:rPr>
            </w:pPr>
          </w:p>
          <w:p w:rsidR="00D603AF" w:rsidRDefault="00D603AF" w:rsidP="00772A54">
            <w:pPr>
              <w:autoSpaceDE w:val="0"/>
              <w:autoSpaceDN w:val="0"/>
              <w:adjustRightInd w:val="0"/>
              <w:rPr>
                <w:color w:val="000000"/>
              </w:rPr>
            </w:pPr>
            <w:r>
              <w:rPr>
                <w:color w:val="000000"/>
              </w:rPr>
              <w:t xml:space="preserve">1988-1993: Univerzita Palackého v Olomouci, Filozofická fakulta, katedra Andragogiky a sociologie, Mgr. </w:t>
            </w:r>
          </w:p>
          <w:p w:rsidR="00D603AF" w:rsidRDefault="00D603AF" w:rsidP="00772A54">
            <w:pPr>
              <w:autoSpaceDE w:val="0"/>
              <w:autoSpaceDN w:val="0"/>
              <w:adjustRightInd w:val="0"/>
              <w:rPr>
                <w:color w:val="000000"/>
              </w:rPr>
            </w:pPr>
            <w:r>
              <w:rPr>
                <w:color w:val="000000"/>
              </w:rPr>
              <w:t xml:space="preserve">2000-2007: Univerzita Palackého v Olomouci, Filozofická fakulta, katedra Andragogiky a sociologie, Ph.D. </w:t>
            </w:r>
          </w:p>
          <w:p w:rsidR="00D603AF" w:rsidRDefault="00D603AF" w:rsidP="00772A54">
            <w:pPr>
              <w:autoSpaceDE w:val="0"/>
              <w:autoSpaceDN w:val="0"/>
              <w:adjustRightInd w:val="0"/>
              <w:rPr>
                <w:color w:val="000000"/>
              </w:rPr>
            </w:pPr>
            <w:r>
              <w:rPr>
                <w:color w:val="000000"/>
              </w:rPr>
              <w:t>2017: Slezská univerzita v Opavě, Filozoficko-přírodovědecká fakulta, Institut tvůrčí fotografie, doc.</w:t>
            </w:r>
          </w:p>
          <w:p w:rsidR="00D603AF" w:rsidRDefault="00D603AF" w:rsidP="00772A54">
            <w:pPr>
              <w:jc w:val="both"/>
              <w:rPr>
                <w:b/>
              </w:rPr>
            </w:pPr>
          </w:p>
        </w:tc>
      </w:tr>
      <w:tr w:rsidR="00D603AF" w:rsidTr="00772A54">
        <w:tc>
          <w:tcPr>
            <w:tcW w:w="9859" w:type="dxa"/>
            <w:gridSpan w:val="11"/>
            <w:shd w:val="clear" w:color="auto" w:fill="F7CAAC"/>
          </w:tcPr>
          <w:p w:rsidR="00D603AF" w:rsidRDefault="00D603AF" w:rsidP="00772A54">
            <w:pPr>
              <w:jc w:val="both"/>
              <w:rPr>
                <w:b/>
              </w:rPr>
            </w:pPr>
            <w:r>
              <w:rPr>
                <w:b/>
              </w:rPr>
              <w:t>Údaje o odborném působení od absolvování VŠ</w:t>
            </w:r>
          </w:p>
        </w:tc>
      </w:tr>
      <w:tr w:rsidR="00D603AF" w:rsidRPr="00B17BC0" w:rsidTr="00772A54">
        <w:trPr>
          <w:trHeight w:val="694"/>
        </w:trPr>
        <w:tc>
          <w:tcPr>
            <w:tcW w:w="9859" w:type="dxa"/>
            <w:gridSpan w:val="11"/>
          </w:tcPr>
          <w:p w:rsidR="00D603AF" w:rsidRDefault="00D603AF" w:rsidP="00772A54">
            <w:pPr>
              <w:autoSpaceDE w:val="0"/>
              <w:autoSpaceDN w:val="0"/>
              <w:adjustRightInd w:val="0"/>
              <w:rPr>
                <w:b/>
                <w:bCs/>
                <w:color w:val="000000"/>
              </w:rPr>
            </w:pPr>
          </w:p>
          <w:p w:rsidR="00D603AF" w:rsidRDefault="00D603AF" w:rsidP="00772A54">
            <w:pPr>
              <w:autoSpaceDE w:val="0"/>
              <w:autoSpaceDN w:val="0"/>
              <w:adjustRightInd w:val="0"/>
              <w:rPr>
                <w:color w:val="000000"/>
              </w:rPr>
            </w:pPr>
            <w:r>
              <w:rPr>
                <w:bCs/>
                <w:color w:val="000000"/>
              </w:rPr>
              <w:t xml:space="preserve">1992-2017: </w:t>
            </w:r>
            <w:r>
              <w:rPr>
                <w:color w:val="000000"/>
              </w:rPr>
              <w:t>Slezská univerzita v Opavě, Filozoficko-přírodovědecká fakulta, Institut tvůrčí fotografie, odborný asistent, od r. 2017 docent, od roku 1996-dosud zástupce vedoucího institutu</w:t>
            </w:r>
          </w:p>
          <w:p w:rsidR="00D603AF" w:rsidRPr="000B58F9" w:rsidRDefault="00D603AF" w:rsidP="00772A54">
            <w:pPr>
              <w:autoSpaceDE w:val="0"/>
              <w:autoSpaceDN w:val="0"/>
              <w:adjustRightInd w:val="0"/>
              <w:jc w:val="both"/>
              <w:rPr>
                <w:bCs/>
                <w:color w:val="000000"/>
              </w:rPr>
            </w:pPr>
            <w:r>
              <w:rPr>
                <w:bCs/>
                <w:color w:val="000000"/>
              </w:rPr>
              <w:t xml:space="preserve">2001-2005: Univerzita Palackého v Olomouci, Filozofická fakulta, </w:t>
            </w:r>
            <w:r w:rsidRPr="002E7949">
              <w:rPr>
                <w:color w:val="000000"/>
              </w:rPr>
              <w:t xml:space="preserve">externí pedagog na katedře Dějin a teorie </w:t>
            </w:r>
            <w:r>
              <w:rPr>
                <w:color w:val="000000"/>
              </w:rPr>
              <w:t>dramatických umění</w:t>
            </w:r>
            <w:r w:rsidRPr="002E7949">
              <w:rPr>
                <w:color w:val="000000"/>
              </w:rPr>
              <w:t xml:space="preserve"> </w:t>
            </w:r>
          </w:p>
          <w:p w:rsidR="00D603AF" w:rsidRPr="002E7949" w:rsidRDefault="00D603AF" w:rsidP="00772A54">
            <w:pPr>
              <w:autoSpaceDE w:val="0"/>
              <w:autoSpaceDN w:val="0"/>
              <w:adjustRightInd w:val="0"/>
              <w:jc w:val="both"/>
              <w:rPr>
                <w:color w:val="000000"/>
              </w:rPr>
            </w:pPr>
          </w:p>
          <w:p w:rsidR="00D603AF" w:rsidRDefault="00D603AF" w:rsidP="00772A54">
            <w:pPr>
              <w:jc w:val="both"/>
              <w:rPr>
                <w:color w:val="444444"/>
              </w:rPr>
            </w:pPr>
            <w:r>
              <w:rPr>
                <w:color w:val="444444"/>
              </w:rPr>
              <w:t xml:space="preserve">Člen Vědecké rady </w:t>
            </w:r>
            <w:r w:rsidRPr="002E7949">
              <w:rPr>
                <w:color w:val="444444"/>
              </w:rPr>
              <w:t>Filozoficko-přírodovědecké fakulty</w:t>
            </w:r>
            <w:r>
              <w:rPr>
                <w:color w:val="444444"/>
              </w:rPr>
              <w:t xml:space="preserve"> SU v Opavě, místopředseda</w:t>
            </w:r>
            <w:r w:rsidRPr="002E7949">
              <w:rPr>
                <w:color w:val="444444"/>
              </w:rPr>
              <w:t xml:space="preserve"> Akadem</w:t>
            </w:r>
            <w:r>
              <w:rPr>
                <w:color w:val="444444"/>
              </w:rPr>
              <w:t>ického senátu SU v Opavě, člen</w:t>
            </w:r>
            <w:r w:rsidRPr="002E7949">
              <w:rPr>
                <w:color w:val="444444"/>
              </w:rPr>
              <w:t xml:space="preserve"> Akademického senátu Filozoficko-přírodovědecké fakulty SU</w:t>
            </w:r>
            <w:r>
              <w:rPr>
                <w:color w:val="444444"/>
              </w:rPr>
              <w:t xml:space="preserve"> v Opavě, člen M</w:t>
            </w:r>
            <w:r w:rsidRPr="002E7949">
              <w:rPr>
                <w:color w:val="444444"/>
              </w:rPr>
              <w:t>ediální rady Č</w:t>
            </w:r>
            <w:r>
              <w:rPr>
                <w:color w:val="444444"/>
              </w:rPr>
              <w:t>eské televize Ostrava, předseda občanského sdružení Společnost</w:t>
            </w:r>
            <w:r w:rsidRPr="002E7949">
              <w:rPr>
                <w:color w:val="444444"/>
              </w:rPr>
              <w:t xml:space="preserve"> p</w:t>
            </w:r>
            <w:r>
              <w:rPr>
                <w:color w:val="444444"/>
              </w:rPr>
              <w:t>řátel muzea Hlučínska, předseda</w:t>
            </w:r>
            <w:r w:rsidRPr="002E7949">
              <w:rPr>
                <w:color w:val="444444"/>
              </w:rPr>
              <w:t xml:space="preserve"> Umělecké</w:t>
            </w:r>
            <w:r>
              <w:rPr>
                <w:color w:val="444444"/>
              </w:rPr>
              <w:t xml:space="preserve"> rady Domu umění v Opavě, člen</w:t>
            </w:r>
            <w:r w:rsidRPr="002E7949">
              <w:rPr>
                <w:color w:val="444444"/>
              </w:rPr>
              <w:t xml:space="preserve"> komise f</w:t>
            </w:r>
            <w:r>
              <w:rPr>
                <w:color w:val="444444"/>
              </w:rPr>
              <w:t xml:space="preserve">estivalu Bezručova Opava, podíl </w:t>
            </w:r>
            <w:r w:rsidRPr="002E7949">
              <w:rPr>
                <w:color w:val="444444"/>
              </w:rPr>
              <w:t xml:space="preserve">na dramaturgii multižánrového festivalu Další břehy a Domu umění v Opavě. Člen řady dalších kulturních nadací a občanských sdružení. </w:t>
            </w:r>
          </w:p>
          <w:p w:rsidR="00D603AF" w:rsidRDefault="00D603AF" w:rsidP="00772A54">
            <w:pPr>
              <w:jc w:val="both"/>
              <w:rPr>
                <w:color w:val="000000"/>
              </w:rPr>
            </w:pPr>
            <w:r w:rsidRPr="002E7949">
              <w:rPr>
                <w:color w:val="444444"/>
              </w:rPr>
              <w:t>Realizoval pedagogické mobility v rámci projektu Erasmus na Institutu Kulturologie univerzity ve Vratislavi (2009 – 2011), na univerzitách v Bánské Bystrici, v Košicích. Odborná spolupráce s Institutem kulturologie na Vratislavské univerzitě v Polsku na projektu Místa paměti (spolupracují Instituty kulturologie ve Vratislavi a Lvov</w:t>
            </w:r>
            <w:r>
              <w:rPr>
                <w:color w:val="444444"/>
              </w:rPr>
              <w:t>ě a ITF v Opavě) od roku 2010. Č</w:t>
            </w:r>
            <w:r w:rsidRPr="002E7949">
              <w:rPr>
                <w:color w:val="444444"/>
              </w:rPr>
              <w:t xml:space="preserve">len České andragogické společnosti. Je řešitelem a spoluřešitelem řady grantů v rámci FRVŠ, IGS, projektů Ministerstva kultury, Moravskoslezského kraje, Statutárního města Opavy. Byl koordinátorem Pilotního projektu hodnocení výsledků tvůrčí umělecké činnosti ke stanovení ukazatelů VKM a B3 pro umělecké školy a fakulty účastnící se Centralizovaného rozvojového projektu na rok 2012. Je členem V letech 1995–2003 byl vedoucím a spoludramaturgem Univerzitního klubu SU v Opavě, kde připravil a realizoval přes 890 pořadů, přednášek a výstav. Po mnoho let vedl Filmový klub v Opavě. Od roku 1990 organizuje v Opavě mezinárodní festival dokumentárních filmů o lidských právech „Jeden svět“. Od roku 2010 dramaturg „Klubu dokumentárního filmu OKO při Obecním domě v Opavě“. Spolupracoval na festivalech současného avantgardního a experimentálního umění Pohyb – zvuk – prostor. Připravuje scénáře výstav, vzdělávacích, kulturních pořadů a externě spolupracuje s televizí a rozhlasem. Spolupracuje s Českou televizí Ostrava (52 scénářů pro hudební pořady, publicistika, dokumenty, Ta naše povaha česká, Babylon, Kultura.cz aj). Scénáristicky a redakčně se podílel na hodinovém dokumentu „Jindra ze Sovince“ o Jindřichu Štreitovi, na hodinovém dokumentu o festivalu vysokých uměleckých škol „Zlomvaz“, je spoluautorem námětu k dokumentu ČT „Sloužili u Wehrmachtu“. Jako organizátor, sociolog (metodologie výzkumu) i jako fotograf se podílel na projektech Lidé Hlučínska 90. let 20. století a Zlín a jeho lidé, Opava na prahu nového tisíciletí. </w:t>
            </w:r>
            <w:r w:rsidRPr="002E7949">
              <w:rPr>
                <w:color w:val="000000"/>
              </w:rPr>
              <w:t xml:space="preserve">Věnuje se dlouhodobě společenským vědám a umění (vizuální sociologii s kulturologickými přesahy). Podílel se na fotografických projektech Opava, Zlín, Hlučínsko. Organizoval mezinárodní </w:t>
            </w:r>
            <w:r w:rsidRPr="002E7949">
              <w:rPr>
                <w:color w:val="000000"/>
              </w:rPr>
              <w:lastRenderedPageBreak/>
              <w:t>konference o fotografii a sociologii Opava 2011, 2014, Zabrze, Polsko, 2014), fotograficko-sociologické workshopy Košice, Katovice, Šumiac aj. Připravuje scénáře výstav,</w:t>
            </w:r>
            <w:r>
              <w:rPr>
                <w:color w:val="000000"/>
              </w:rPr>
              <w:t xml:space="preserve"> katalogy, doprovodné akce.</w:t>
            </w:r>
          </w:p>
          <w:p w:rsidR="00D603AF" w:rsidRPr="00B17BC0" w:rsidRDefault="00D603AF" w:rsidP="00772A54">
            <w:pPr>
              <w:jc w:val="both"/>
              <w:rPr>
                <w:color w:val="FF0000"/>
                <w:sz w:val="16"/>
                <w:szCs w:val="16"/>
              </w:rPr>
            </w:pPr>
          </w:p>
        </w:tc>
      </w:tr>
      <w:tr w:rsidR="00D603AF" w:rsidTr="00772A54">
        <w:trPr>
          <w:trHeight w:val="250"/>
        </w:trPr>
        <w:tc>
          <w:tcPr>
            <w:tcW w:w="9859" w:type="dxa"/>
            <w:gridSpan w:val="11"/>
            <w:shd w:val="clear" w:color="auto" w:fill="F7CAAC"/>
          </w:tcPr>
          <w:p w:rsidR="00D603AF" w:rsidRDefault="00D603AF" w:rsidP="00772A54">
            <w:pPr>
              <w:jc w:val="both"/>
            </w:pPr>
            <w:r>
              <w:rPr>
                <w:b/>
              </w:rPr>
              <w:lastRenderedPageBreak/>
              <w:t>Zkušenosti s vedením kvalifikačních a rigorózních prací</w:t>
            </w:r>
          </w:p>
        </w:tc>
      </w:tr>
      <w:tr w:rsidR="00D603AF" w:rsidTr="00772A54">
        <w:trPr>
          <w:trHeight w:val="897"/>
        </w:trPr>
        <w:tc>
          <w:tcPr>
            <w:tcW w:w="9859" w:type="dxa"/>
            <w:gridSpan w:val="11"/>
          </w:tcPr>
          <w:p w:rsidR="00D603AF" w:rsidRDefault="00D603AF" w:rsidP="00772A54">
            <w:pPr>
              <w:jc w:val="both"/>
              <w:rPr>
                <w:rFonts w:eastAsia="Calibri"/>
              </w:rPr>
            </w:pPr>
          </w:p>
          <w:p w:rsidR="00D603AF" w:rsidRPr="008B5203" w:rsidRDefault="00D603AF" w:rsidP="00772A54">
            <w:pPr>
              <w:jc w:val="both"/>
              <w:rPr>
                <w:rFonts w:eastAsia="Calibri"/>
              </w:rPr>
            </w:pPr>
            <w:r w:rsidRPr="008B5203">
              <w:rPr>
                <w:rFonts w:eastAsia="Calibri"/>
              </w:rPr>
              <w:t>Bakalářské práce</w:t>
            </w:r>
            <w:r>
              <w:rPr>
                <w:rFonts w:eastAsia="Calibri"/>
              </w:rPr>
              <w:t>:</w:t>
            </w:r>
            <w:r w:rsidRPr="008B5203">
              <w:rPr>
                <w:rFonts w:eastAsia="Calibri"/>
              </w:rPr>
              <w:t xml:space="preserve"> 36</w:t>
            </w:r>
          </w:p>
          <w:p w:rsidR="00D603AF" w:rsidRDefault="00D603AF" w:rsidP="00772A54">
            <w:pPr>
              <w:jc w:val="both"/>
            </w:pPr>
            <w:r w:rsidRPr="008B5203">
              <w:rPr>
                <w:rFonts w:eastAsia="Calibri"/>
              </w:rPr>
              <w:t>Diplomové práce</w:t>
            </w:r>
            <w:r>
              <w:rPr>
                <w:rFonts w:eastAsia="Calibri"/>
              </w:rPr>
              <w:t xml:space="preserve">: </w:t>
            </w:r>
            <w:r w:rsidRPr="008B5203">
              <w:rPr>
                <w:rFonts w:eastAsia="Calibri"/>
              </w:rPr>
              <w:t>28</w:t>
            </w:r>
          </w:p>
        </w:tc>
      </w:tr>
      <w:tr w:rsidR="00D603AF" w:rsidTr="00772A54">
        <w:trPr>
          <w:cantSplit/>
        </w:trPr>
        <w:tc>
          <w:tcPr>
            <w:tcW w:w="3347" w:type="dxa"/>
            <w:gridSpan w:val="2"/>
            <w:tcBorders>
              <w:top w:val="single" w:sz="12" w:space="0" w:color="auto"/>
            </w:tcBorders>
            <w:shd w:val="clear" w:color="auto" w:fill="F7CAAC"/>
          </w:tcPr>
          <w:p w:rsidR="00D603AF" w:rsidRDefault="00D603AF"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D603AF" w:rsidRDefault="00D603AF"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603AF" w:rsidRDefault="00D603AF"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603AF" w:rsidRDefault="00D603AF" w:rsidP="00772A54">
            <w:pPr>
              <w:jc w:val="both"/>
              <w:rPr>
                <w:b/>
              </w:rPr>
            </w:pPr>
            <w:r>
              <w:rPr>
                <w:b/>
              </w:rPr>
              <w:t>Ohlasy publikací</w:t>
            </w:r>
          </w:p>
          <w:p w:rsidR="00D603AF" w:rsidRDefault="00D603AF" w:rsidP="00772A54">
            <w:pPr>
              <w:rPr>
                <w:b/>
              </w:rPr>
            </w:pPr>
          </w:p>
        </w:tc>
      </w:tr>
      <w:tr w:rsidR="00D603AF" w:rsidTr="00772A54">
        <w:trPr>
          <w:cantSplit/>
        </w:trPr>
        <w:tc>
          <w:tcPr>
            <w:tcW w:w="3347" w:type="dxa"/>
            <w:gridSpan w:val="2"/>
          </w:tcPr>
          <w:p w:rsidR="00D603AF" w:rsidRPr="00F22CBB" w:rsidRDefault="00D603AF" w:rsidP="00772A54">
            <w:pPr>
              <w:autoSpaceDE w:val="0"/>
              <w:autoSpaceDN w:val="0"/>
              <w:adjustRightInd w:val="0"/>
              <w:rPr>
                <w:color w:val="000000"/>
              </w:rPr>
            </w:pPr>
            <w:r>
              <w:rPr>
                <w:color w:val="000000"/>
              </w:rPr>
              <w:t xml:space="preserve"> </w:t>
            </w:r>
          </w:p>
          <w:p w:rsidR="00D603AF" w:rsidRPr="0076368E" w:rsidRDefault="00D603AF" w:rsidP="00772A54">
            <w:pPr>
              <w:jc w:val="both"/>
              <w:rPr>
                <w:color w:val="FF0000"/>
                <w:sz w:val="16"/>
                <w:szCs w:val="16"/>
              </w:rPr>
            </w:pPr>
            <w:r>
              <w:t>Tvůrčí fotografie</w:t>
            </w:r>
          </w:p>
        </w:tc>
        <w:tc>
          <w:tcPr>
            <w:tcW w:w="2245" w:type="dxa"/>
            <w:gridSpan w:val="2"/>
          </w:tcPr>
          <w:p w:rsidR="00D603AF" w:rsidRDefault="00D603AF" w:rsidP="00772A54">
            <w:pPr>
              <w:jc w:val="both"/>
              <w:rPr>
                <w:rFonts w:eastAsia="Calibri"/>
              </w:rPr>
            </w:pPr>
          </w:p>
          <w:p w:rsidR="00D603AF" w:rsidRPr="008B5203" w:rsidRDefault="00D603AF" w:rsidP="00772A54">
            <w:pPr>
              <w:jc w:val="both"/>
              <w:rPr>
                <w:color w:val="FF0000"/>
              </w:rPr>
            </w:pPr>
            <w:r w:rsidRPr="008B5203">
              <w:rPr>
                <w:rFonts w:eastAsia="Calibri"/>
              </w:rPr>
              <w:t>2017</w:t>
            </w:r>
          </w:p>
        </w:tc>
        <w:tc>
          <w:tcPr>
            <w:tcW w:w="2248" w:type="dxa"/>
            <w:gridSpan w:val="4"/>
            <w:tcBorders>
              <w:right w:val="single" w:sz="12" w:space="0" w:color="auto"/>
            </w:tcBorders>
          </w:tcPr>
          <w:p w:rsidR="00D603AF" w:rsidRDefault="00D603AF" w:rsidP="00772A54">
            <w:pPr>
              <w:jc w:val="both"/>
              <w:rPr>
                <w:rFonts w:eastAsia="Calibri"/>
                <w:color w:val="FF0000"/>
                <w:sz w:val="16"/>
                <w:szCs w:val="16"/>
              </w:rPr>
            </w:pPr>
          </w:p>
          <w:p w:rsidR="00D603AF" w:rsidRDefault="00D603AF" w:rsidP="00772A54">
            <w:pPr>
              <w:rPr>
                <w:rFonts w:eastAsia="Calibri"/>
              </w:rPr>
            </w:pPr>
            <w:r>
              <w:rPr>
                <w:rFonts w:eastAsia="Calibri"/>
              </w:rPr>
              <w:t>Slezská univerzita</w:t>
            </w:r>
            <w:r w:rsidRPr="008B5203">
              <w:rPr>
                <w:rFonts w:eastAsia="Calibri"/>
              </w:rPr>
              <w:t xml:space="preserve"> </w:t>
            </w:r>
          </w:p>
          <w:p w:rsidR="00D603AF" w:rsidRDefault="00D603AF" w:rsidP="00772A54">
            <w:pPr>
              <w:rPr>
                <w:rFonts w:eastAsia="Calibri"/>
              </w:rPr>
            </w:pPr>
            <w:r w:rsidRPr="008B5203">
              <w:rPr>
                <w:rFonts w:eastAsia="Calibri"/>
              </w:rPr>
              <w:t>v Opavě</w:t>
            </w:r>
          </w:p>
          <w:p w:rsidR="00D603AF" w:rsidRPr="008B5203" w:rsidRDefault="00D603AF" w:rsidP="00772A54">
            <w:pPr>
              <w:jc w:val="both"/>
              <w:rPr>
                <w:color w:val="FF0000"/>
              </w:rPr>
            </w:pPr>
          </w:p>
        </w:tc>
        <w:tc>
          <w:tcPr>
            <w:tcW w:w="632" w:type="dxa"/>
            <w:tcBorders>
              <w:left w:val="single" w:sz="12" w:space="0" w:color="auto"/>
            </w:tcBorders>
            <w:shd w:val="clear" w:color="auto" w:fill="F7CAAC"/>
          </w:tcPr>
          <w:p w:rsidR="00D603AF" w:rsidRDefault="00D603AF" w:rsidP="00772A54">
            <w:pPr>
              <w:jc w:val="both"/>
            </w:pPr>
            <w:r>
              <w:rPr>
                <w:b/>
              </w:rPr>
              <w:t>WOS</w:t>
            </w:r>
          </w:p>
        </w:tc>
        <w:tc>
          <w:tcPr>
            <w:tcW w:w="693" w:type="dxa"/>
            <w:shd w:val="clear" w:color="auto" w:fill="F7CAAC"/>
          </w:tcPr>
          <w:p w:rsidR="00D603AF" w:rsidRDefault="00D603AF" w:rsidP="00772A54">
            <w:pPr>
              <w:jc w:val="both"/>
              <w:rPr>
                <w:sz w:val="18"/>
              </w:rPr>
            </w:pPr>
            <w:r>
              <w:rPr>
                <w:b/>
                <w:sz w:val="18"/>
              </w:rPr>
              <w:t>Scopus</w:t>
            </w:r>
          </w:p>
        </w:tc>
        <w:tc>
          <w:tcPr>
            <w:tcW w:w="694" w:type="dxa"/>
            <w:shd w:val="clear" w:color="auto" w:fill="F7CAAC"/>
          </w:tcPr>
          <w:p w:rsidR="00D603AF" w:rsidRDefault="00D603AF" w:rsidP="00772A54">
            <w:pPr>
              <w:jc w:val="both"/>
            </w:pPr>
            <w:r>
              <w:rPr>
                <w:b/>
                <w:sz w:val="18"/>
              </w:rPr>
              <w:t>ostatní</w:t>
            </w:r>
          </w:p>
        </w:tc>
      </w:tr>
      <w:tr w:rsidR="00D603AF" w:rsidTr="00772A54">
        <w:trPr>
          <w:cantSplit/>
          <w:trHeight w:val="70"/>
        </w:trPr>
        <w:tc>
          <w:tcPr>
            <w:tcW w:w="3347" w:type="dxa"/>
            <w:gridSpan w:val="2"/>
            <w:shd w:val="clear" w:color="auto" w:fill="F7CAAC"/>
          </w:tcPr>
          <w:p w:rsidR="00D603AF" w:rsidRDefault="00D603AF" w:rsidP="00772A54">
            <w:pPr>
              <w:jc w:val="both"/>
            </w:pPr>
            <w:r>
              <w:rPr>
                <w:b/>
              </w:rPr>
              <w:t>Obor jmenovacího řízení</w:t>
            </w:r>
          </w:p>
        </w:tc>
        <w:tc>
          <w:tcPr>
            <w:tcW w:w="2245" w:type="dxa"/>
            <w:gridSpan w:val="2"/>
            <w:shd w:val="clear" w:color="auto" w:fill="F7CAAC"/>
          </w:tcPr>
          <w:p w:rsidR="00D603AF" w:rsidRDefault="00D603AF" w:rsidP="00772A54">
            <w:pPr>
              <w:jc w:val="both"/>
            </w:pPr>
            <w:r>
              <w:rPr>
                <w:b/>
              </w:rPr>
              <w:t>Rok udělení hodnosti</w:t>
            </w:r>
          </w:p>
        </w:tc>
        <w:tc>
          <w:tcPr>
            <w:tcW w:w="2248" w:type="dxa"/>
            <w:gridSpan w:val="4"/>
            <w:tcBorders>
              <w:right w:val="single" w:sz="12" w:space="0" w:color="auto"/>
            </w:tcBorders>
            <w:shd w:val="clear" w:color="auto" w:fill="F7CAAC"/>
          </w:tcPr>
          <w:p w:rsidR="00D603AF" w:rsidRDefault="00D603AF" w:rsidP="00772A54">
            <w:pPr>
              <w:jc w:val="both"/>
            </w:pPr>
            <w:r>
              <w:rPr>
                <w:b/>
              </w:rPr>
              <w:t>Řízení konáno na VŠ</w:t>
            </w:r>
          </w:p>
        </w:tc>
        <w:tc>
          <w:tcPr>
            <w:tcW w:w="632" w:type="dxa"/>
            <w:vMerge w:val="restart"/>
            <w:tcBorders>
              <w:left w:val="single" w:sz="12" w:space="0" w:color="auto"/>
            </w:tcBorders>
          </w:tcPr>
          <w:p w:rsidR="00D603AF" w:rsidRDefault="00D603AF" w:rsidP="00772A54">
            <w:pPr>
              <w:jc w:val="both"/>
              <w:rPr>
                <w:b/>
              </w:rPr>
            </w:pPr>
          </w:p>
        </w:tc>
        <w:tc>
          <w:tcPr>
            <w:tcW w:w="693" w:type="dxa"/>
            <w:vMerge w:val="restart"/>
          </w:tcPr>
          <w:p w:rsidR="00D603AF" w:rsidRDefault="00D603AF" w:rsidP="00772A54">
            <w:pPr>
              <w:jc w:val="both"/>
              <w:rPr>
                <w:b/>
              </w:rPr>
            </w:pPr>
          </w:p>
        </w:tc>
        <w:tc>
          <w:tcPr>
            <w:tcW w:w="694" w:type="dxa"/>
            <w:vMerge w:val="restart"/>
          </w:tcPr>
          <w:p w:rsidR="00D603AF" w:rsidRDefault="00D603AF" w:rsidP="00772A54">
            <w:pPr>
              <w:jc w:val="both"/>
              <w:rPr>
                <w:b/>
              </w:rPr>
            </w:pPr>
          </w:p>
        </w:tc>
      </w:tr>
      <w:tr w:rsidR="00D603AF" w:rsidTr="00772A54">
        <w:trPr>
          <w:trHeight w:val="205"/>
        </w:trPr>
        <w:tc>
          <w:tcPr>
            <w:tcW w:w="3347" w:type="dxa"/>
            <w:gridSpan w:val="2"/>
          </w:tcPr>
          <w:p w:rsidR="00D603AF" w:rsidRDefault="00D603AF" w:rsidP="00772A54">
            <w:pPr>
              <w:jc w:val="both"/>
            </w:pPr>
          </w:p>
        </w:tc>
        <w:tc>
          <w:tcPr>
            <w:tcW w:w="2245" w:type="dxa"/>
            <w:gridSpan w:val="2"/>
          </w:tcPr>
          <w:p w:rsidR="00D603AF" w:rsidRDefault="00D603AF" w:rsidP="00772A54">
            <w:pPr>
              <w:jc w:val="both"/>
            </w:pPr>
          </w:p>
        </w:tc>
        <w:tc>
          <w:tcPr>
            <w:tcW w:w="2248" w:type="dxa"/>
            <w:gridSpan w:val="4"/>
            <w:tcBorders>
              <w:right w:val="single" w:sz="12" w:space="0" w:color="auto"/>
            </w:tcBorders>
          </w:tcPr>
          <w:p w:rsidR="00D603AF" w:rsidRDefault="00D603AF" w:rsidP="00772A54">
            <w:pPr>
              <w:jc w:val="both"/>
            </w:pPr>
          </w:p>
        </w:tc>
        <w:tc>
          <w:tcPr>
            <w:tcW w:w="632" w:type="dxa"/>
            <w:vMerge/>
            <w:tcBorders>
              <w:left w:val="single" w:sz="12" w:space="0" w:color="auto"/>
            </w:tcBorders>
            <w:vAlign w:val="center"/>
          </w:tcPr>
          <w:p w:rsidR="00D603AF" w:rsidRDefault="00D603AF" w:rsidP="00772A54">
            <w:pPr>
              <w:rPr>
                <w:b/>
              </w:rPr>
            </w:pPr>
          </w:p>
        </w:tc>
        <w:tc>
          <w:tcPr>
            <w:tcW w:w="693" w:type="dxa"/>
            <w:vMerge/>
            <w:vAlign w:val="center"/>
          </w:tcPr>
          <w:p w:rsidR="00D603AF" w:rsidRDefault="00D603AF" w:rsidP="00772A54">
            <w:pPr>
              <w:rPr>
                <w:b/>
              </w:rPr>
            </w:pPr>
          </w:p>
        </w:tc>
        <w:tc>
          <w:tcPr>
            <w:tcW w:w="694" w:type="dxa"/>
            <w:vMerge/>
            <w:vAlign w:val="center"/>
          </w:tcPr>
          <w:p w:rsidR="00D603AF" w:rsidRDefault="00D603AF" w:rsidP="00772A54">
            <w:pPr>
              <w:rPr>
                <w:b/>
              </w:rPr>
            </w:pPr>
          </w:p>
        </w:tc>
      </w:tr>
      <w:tr w:rsidR="00D603AF" w:rsidTr="00772A54">
        <w:tc>
          <w:tcPr>
            <w:tcW w:w="9859" w:type="dxa"/>
            <w:gridSpan w:val="11"/>
            <w:shd w:val="clear" w:color="auto" w:fill="F7CAAC"/>
          </w:tcPr>
          <w:p w:rsidR="00D603AF" w:rsidRDefault="00D603AF"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D603AF" w:rsidTr="00772A54">
        <w:trPr>
          <w:trHeight w:val="2347"/>
        </w:trPr>
        <w:tc>
          <w:tcPr>
            <w:tcW w:w="9859" w:type="dxa"/>
            <w:gridSpan w:val="11"/>
          </w:tcPr>
          <w:p w:rsidR="00D603AF" w:rsidRDefault="00D603AF" w:rsidP="00772A54">
            <w:pPr>
              <w:autoSpaceDE w:val="0"/>
              <w:autoSpaceDN w:val="0"/>
              <w:adjustRightInd w:val="0"/>
            </w:pP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Návrat domů aneb cesta legionáře Václava Balcara kolem světa</w:t>
            </w:r>
            <w:r w:rsidRPr="008539CD">
              <w:rPr>
                <w:color w:val="000000"/>
              </w:rPr>
              <w:t xml:space="preserve">. PositiF, Praha 2013. ISBN 978-80-87407-07-3.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Jaroslav Charfreitág -Cesta do Nového světa 1902-1903</w:t>
            </w:r>
            <w:r w:rsidRPr="008539CD">
              <w:rPr>
                <w:color w:val="000000"/>
              </w:rPr>
              <w:t xml:space="preserve">. PositiF, Praha 2013. ISBN 978-80-87407-07-3.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Jaromír Čejka – Jižní Město, fotografický projekt z pražského sídliště z počátku osmdesátých let 20. století</w:t>
            </w:r>
            <w:r w:rsidRPr="008539CD">
              <w:rPr>
                <w:color w:val="000000"/>
              </w:rPr>
              <w:t xml:space="preserve">. PositiF, Praha, 2014, 185 stran, ISBN 978-80-87407-11-0. </w:t>
            </w:r>
          </w:p>
          <w:p w:rsidR="00D603AF" w:rsidRDefault="00D603AF" w:rsidP="00772A54">
            <w:pPr>
              <w:autoSpaceDE w:val="0"/>
              <w:autoSpaceDN w:val="0"/>
              <w:adjustRightInd w:val="0"/>
              <w:rPr>
                <w:color w:val="000000"/>
              </w:rPr>
            </w:pPr>
            <w:r w:rsidRPr="00894042">
              <w:t>SIOSTRZONEK, Jiří</w:t>
            </w:r>
            <w:r>
              <w:t>.</w:t>
            </w:r>
            <w:r w:rsidRPr="008539CD">
              <w:rPr>
                <w:i/>
                <w:iCs/>
                <w:color w:val="000000"/>
              </w:rPr>
              <w:t xml:space="preserve"> Fotografické zápisky. 1937 – 1967. Opava město mezi poezií a tragédií. </w:t>
            </w:r>
            <w:r w:rsidRPr="008539CD">
              <w:rPr>
                <w:color w:val="000000"/>
              </w:rPr>
              <w:t>OKO, Opava 2016. 242 s. ISBN 978-80-905991-2-3.</w:t>
            </w:r>
          </w:p>
          <w:p w:rsidR="00D603AF" w:rsidRDefault="00D603AF" w:rsidP="00772A54">
            <w:r w:rsidRPr="00894042">
              <w:t xml:space="preserve">SIOSTRZONEK, Jiří. </w:t>
            </w:r>
            <w:r>
              <w:rPr>
                <w:i/>
              </w:rPr>
              <w:t>Pohlednice z Opavy.</w:t>
            </w:r>
            <w:r w:rsidRPr="00894042">
              <w:rPr>
                <w:i/>
              </w:rPr>
              <w:t xml:space="preserve"> Grüss aus Troppau</w:t>
            </w:r>
            <w:r>
              <w:rPr>
                <w:i/>
              </w:rPr>
              <w:t xml:space="preserve"> 1893 – 1918. </w:t>
            </w:r>
            <w:r w:rsidRPr="00894042">
              <w:t>Slezská univerzita, Opava 2017, 268 s. ISBN 978-80-7510-202-7.</w:t>
            </w:r>
          </w:p>
          <w:p w:rsidR="00D603AF" w:rsidRDefault="00D603AF" w:rsidP="00772A54">
            <w:r w:rsidRPr="00894042">
              <w:t>SIOSTRZONEK, Jiří</w:t>
            </w:r>
            <w:r>
              <w:t xml:space="preserve">. </w:t>
            </w:r>
            <w:r>
              <w:rPr>
                <w:i/>
              </w:rPr>
              <w:t>Pohlednice z</w:t>
            </w:r>
            <w:r w:rsidRPr="00255ED2">
              <w:rPr>
                <w:i/>
              </w:rPr>
              <w:t xml:space="preserve"> Opavy.</w:t>
            </w:r>
            <w:r>
              <w:t xml:space="preserve"> </w:t>
            </w:r>
            <w:r w:rsidRPr="00894042">
              <w:rPr>
                <w:i/>
              </w:rPr>
              <w:t>Grüss aus Troppau</w:t>
            </w:r>
            <w:r w:rsidRPr="00894042">
              <w:t xml:space="preserve">. </w:t>
            </w:r>
            <w:r>
              <w:t xml:space="preserve"> </w:t>
            </w:r>
            <w:r w:rsidRPr="00255ED2">
              <w:rPr>
                <w:i/>
              </w:rPr>
              <w:t>1908 – 1945</w:t>
            </w:r>
            <w:r>
              <w:t xml:space="preserve">. </w:t>
            </w:r>
            <w:r w:rsidRPr="00894042">
              <w:t>Slezská univerzita, Opava 2017, 268 s</w:t>
            </w:r>
            <w:r>
              <w:t>. 380. ISBN: 978-80-906937-1-5.</w:t>
            </w:r>
          </w:p>
          <w:p w:rsidR="00D603AF" w:rsidRDefault="00D603AF" w:rsidP="00772A54"/>
          <w:p w:rsidR="00D603AF" w:rsidRPr="00A01004" w:rsidRDefault="00D603AF" w:rsidP="00772A54">
            <w:pPr>
              <w:autoSpaceDE w:val="0"/>
              <w:autoSpaceDN w:val="0"/>
              <w:adjustRightInd w:val="0"/>
              <w:rPr>
                <w:color w:val="000000"/>
              </w:rPr>
            </w:pPr>
            <w:r w:rsidRPr="00A01004">
              <w:rPr>
                <w:b/>
                <w:bCs/>
                <w:iCs/>
                <w:color w:val="000000"/>
              </w:rPr>
              <w:t xml:space="preserve">Texty </w:t>
            </w:r>
            <w:r w:rsidR="002664F8">
              <w:rPr>
                <w:b/>
                <w:bCs/>
                <w:iCs/>
                <w:color w:val="000000"/>
              </w:rPr>
              <w:t>v odborných knihách od roku 2013</w:t>
            </w:r>
            <w:r w:rsidRPr="00A01004">
              <w:rPr>
                <w:b/>
                <w:bCs/>
                <w:iCs/>
                <w:color w:val="000000"/>
              </w:rPr>
              <w:t xml:space="preserve"> (výběr):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Současné subkultury jako možné alternativy při hledání strategií k utváření personální identity</w:t>
            </w:r>
            <w:r w:rsidRPr="008539CD">
              <w:rPr>
                <w:color w:val="000000"/>
              </w:rPr>
              <w:t xml:space="preserve">. Acta Universitatis Wratislawiensis No 3487, ISSN 0239-666 1 (AUWr), ISSN 0860-6668 (PK), Práce kulturoznawcze XV – Przyszlosc v kulturze, Vratislav 2013, Polsko.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Současné subkultury jako možné alternativy při hledání strategií k utváření personální identity</w:t>
            </w:r>
            <w:r w:rsidRPr="008539CD">
              <w:rPr>
                <w:color w:val="000000"/>
              </w:rPr>
              <w:t xml:space="preserve">. In Prace kulturoznawcze XV. Przyszlość w kulturze. WUW Wroclaw, 2013, s. 247-257. ISSN 0239-666 I (AUWr), ISSSN 0860-6668 (PK).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 xml:space="preserve">Hledání identity „Českého člověka“ v dokumentární fotografii v 80. a 90. letech 20. století. In: Černá M., Návratová, J., Štefanová, V., Nekolný, B. a kol.: </w:t>
            </w:r>
            <w:r w:rsidRPr="008539CD">
              <w:rPr>
                <w:i/>
                <w:iCs/>
                <w:color w:val="000000"/>
              </w:rPr>
              <w:t xml:space="preserve">Naše národní identita v reflexi uměleckých oborů a kreativních oblastí. </w:t>
            </w:r>
            <w:r w:rsidRPr="008539CD">
              <w:rPr>
                <w:color w:val="000000"/>
              </w:rPr>
              <w:t xml:space="preserve">Institut umění – Divadelní ústav v Praze, Praha 2013, 2012, s. 184-206. ISBN 978-80-7008-316-1.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Jan Langer - Století Češi</w:t>
            </w:r>
            <w:r w:rsidRPr="008539CD">
              <w:rPr>
                <w:color w:val="000000"/>
              </w:rPr>
              <w:t xml:space="preserve">. Opavská kulturní organizace ve spolupráci s Institutem tvůrčí fotografie FPF Slezské univerzity v Opavě, Opava 2013, 42 stran, ISBN 978-80-905396-0-0.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Iva Mrázková – Mosty/Bridges. </w:t>
            </w:r>
            <w:r w:rsidRPr="008539CD">
              <w:rPr>
                <w:color w:val="000000"/>
              </w:rPr>
              <w:t xml:space="preserve">Katalog k výstavě. OKO Opava 2014. ISBN: 978-80-905396-3-1.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 xml:space="preserve">Genius loci. In: </w:t>
            </w:r>
            <w:r w:rsidRPr="008539CD">
              <w:rPr>
                <w:i/>
                <w:iCs/>
                <w:color w:val="000000"/>
              </w:rPr>
              <w:t>Hodnoty, které chráníme. 20 let městské památkové zóny Opava</w:t>
            </w:r>
            <w:r w:rsidRPr="008539CD">
              <w:rPr>
                <w:color w:val="000000"/>
              </w:rPr>
              <w:t xml:space="preserve">. OKO Opava, Slezské zemské muzeum, Národní památkový ústav 2014, ISBN: 978-80905991-0-9., s. 100 – 101.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Mrtvé město – Opava 1945. </w:t>
            </w:r>
            <w:r w:rsidRPr="008539CD">
              <w:rPr>
                <w:color w:val="000000"/>
              </w:rPr>
              <w:t xml:space="preserve">Katalog k výstavě. OKO Opava 2015, ISBN: 978-80-87407-14-1.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Popílek v duši</w:t>
            </w:r>
            <w:r w:rsidRPr="008539CD">
              <w:rPr>
                <w:i/>
                <w:iCs/>
                <w:color w:val="000000"/>
              </w:rPr>
              <w:t xml:space="preserve">. </w:t>
            </w:r>
            <w:r w:rsidRPr="008539CD">
              <w:rPr>
                <w:color w:val="000000"/>
              </w:rPr>
              <w:t xml:space="preserve">In: Ondřej Durczak </w:t>
            </w:r>
            <w:r w:rsidRPr="008539CD">
              <w:rPr>
                <w:i/>
                <w:iCs/>
                <w:color w:val="000000"/>
              </w:rPr>
              <w:t>Ostrava v důchodu. Průvodce po zaniklé slávě</w:t>
            </w:r>
            <w:r w:rsidRPr="008539CD">
              <w:rPr>
                <w:color w:val="000000"/>
              </w:rPr>
              <w:t xml:space="preserve">. PositiF, Praha 2015. s. 7 -12, ISBN 978-80-87407-15-8. </w:t>
            </w:r>
          </w:p>
          <w:p w:rsidR="00D603AF" w:rsidRDefault="00D603AF" w:rsidP="00772A54">
            <w:pPr>
              <w:autoSpaceDE w:val="0"/>
              <w:autoSpaceDN w:val="0"/>
              <w:adjustRightInd w:val="0"/>
              <w:rPr>
                <w:color w:val="000000"/>
              </w:rPr>
            </w:pPr>
            <w:r w:rsidRPr="00894042">
              <w:t>SIOSTRZONEK, Jiří</w:t>
            </w:r>
            <w:r>
              <w:t>.</w:t>
            </w:r>
            <w:r w:rsidRPr="008539CD">
              <w:rPr>
                <w:i/>
                <w:iCs/>
                <w:color w:val="000000"/>
              </w:rPr>
              <w:t xml:space="preserve"> R. A. Assmann – obraz opavské každodennosti</w:t>
            </w:r>
            <w:r w:rsidRPr="008539CD">
              <w:rPr>
                <w:color w:val="000000"/>
              </w:rPr>
              <w:t xml:space="preserve">. Katalog k výstavě. OKO Opava 2015. ISBN 978-80-905991-1-6. </w:t>
            </w:r>
          </w:p>
          <w:p w:rsidR="00D603AF" w:rsidRPr="006E2774" w:rsidRDefault="00D603AF" w:rsidP="00772A54">
            <w:pPr>
              <w:spacing w:line="100" w:lineRule="atLeast"/>
              <w:rPr>
                <w:b/>
              </w:rPr>
            </w:pPr>
            <w:r w:rsidRPr="005C0372">
              <w:t xml:space="preserve">SIOSTRZONEK, Jiří. Bezdomoví. In: Štreit, J.: </w:t>
            </w:r>
            <w:r w:rsidRPr="005C0372">
              <w:rPr>
                <w:rStyle w:val="Siln"/>
                <w:rFonts w:eastAsia="MS Mincho"/>
                <w:b w:val="0"/>
                <w:i/>
                <w:iCs/>
                <w:color w:val="000000"/>
              </w:rPr>
              <w:t xml:space="preserve">Kde domov můj / Where is My Home. </w:t>
            </w:r>
            <w:r w:rsidRPr="005C0372">
              <w:rPr>
                <w:rStyle w:val="Siln"/>
                <w:rFonts w:eastAsia="MS Mincho"/>
                <w:b w:val="0"/>
                <w:color w:val="000000"/>
                <w:lang w:val="en-US"/>
              </w:rPr>
              <w:t>Wo-men</w:t>
            </w:r>
            <w:r w:rsidRPr="005C0372">
              <w:rPr>
                <w:rStyle w:val="Siln"/>
                <w:rFonts w:eastAsia="MS Mincho"/>
                <w:b w:val="0"/>
                <w:color w:val="000000"/>
              </w:rPr>
              <w:t>, Praha 2016. ISBN 978-80-905239-5-1.</w:t>
            </w:r>
            <w:r w:rsidRPr="005C0372">
              <w:rPr>
                <w:rStyle w:val="Siln"/>
                <w:rFonts w:eastAsia="MS Mincho"/>
                <w:b w:val="0"/>
                <w:color w:val="000000"/>
              </w:rPr>
              <w:br/>
            </w:r>
            <w:r w:rsidRPr="005C0372">
              <w:t>SIOSTRZONEK, Jiří. Zrození krásy. In:</w:t>
            </w:r>
            <w:r w:rsidRPr="001F36DF">
              <w:t xml:space="preserve"> </w:t>
            </w:r>
            <w:r w:rsidRPr="001F36DF">
              <w:rPr>
                <w:i/>
              </w:rPr>
              <w:t>Štreit, J.: Prozřetelnost boží</w:t>
            </w:r>
            <w:r w:rsidRPr="001F36DF">
              <w:t>. DHD, Opava 2016. ISBN 978-80-270-0295-5.</w:t>
            </w:r>
          </w:p>
          <w:p w:rsidR="00D603AF" w:rsidRDefault="00D603AF" w:rsidP="00772A54">
            <w:r w:rsidRPr="00894042">
              <w:t>SIOSTRZONEK, Jiří</w:t>
            </w:r>
            <w:r>
              <w:rPr>
                <w:i/>
              </w:rPr>
              <w:t xml:space="preserve">. </w:t>
            </w:r>
            <w:r w:rsidRPr="006E2774">
              <w:rPr>
                <w:i/>
              </w:rPr>
              <w:t>Místo činu.</w:t>
            </w:r>
            <w:r w:rsidRPr="006E2774">
              <w:t xml:space="preserve"> In: Sobek, E.: „20“. Tiskárna Helbich, Brno 2016. ISBN 978-80906018-9-5.</w:t>
            </w:r>
          </w:p>
          <w:p w:rsidR="00D603AF" w:rsidRDefault="00D603AF" w:rsidP="00772A54">
            <w:r w:rsidRPr="00894042">
              <w:t>SIOSTRZONEK, Jiří</w:t>
            </w:r>
            <w:r>
              <w:t xml:space="preserve">. </w:t>
            </w:r>
            <w:r w:rsidRPr="00255ED2">
              <w:rPr>
                <w:i/>
              </w:rPr>
              <w:t>Fenomén zahrádkáři.</w:t>
            </w:r>
            <w:r>
              <w:t xml:space="preserve"> In. Machač, D.: Zahrádkáři. Lukáš Horký Surbanz, Ostava 2017. ISBN: 978-80-906351-3-5.</w:t>
            </w:r>
          </w:p>
          <w:p w:rsidR="00D603AF" w:rsidRDefault="00D603AF" w:rsidP="00772A54"/>
          <w:p w:rsidR="00D603AF" w:rsidRPr="008B5203" w:rsidRDefault="00D603AF" w:rsidP="00772A54">
            <w:pPr>
              <w:autoSpaceDE w:val="0"/>
              <w:autoSpaceDN w:val="0"/>
              <w:adjustRightInd w:val="0"/>
              <w:jc w:val="both"/>
              <w:textAlignment w:val="center"/>
              <w:rPr>
                <w:color w:val="000000"/>
              </w:rPr>
            </w:pPr>
            <w:r w:rsidRPr="008B5203">
              <w:rPr>
                <w:color w:val="000000"/>
              </w:rPr>
              <w:lastRenderedPageBreak/>
              <w:t>Dlouhodobě spolupracuje s četnými českými i zahraničními institucemi např. s Univerzitou umění v Poznani, s Katedrou kulturologie na univerzitě ve Vratislavi, se Slezskou univerzitou v Katovicích, s vedením mezinárodní fotografické soutěže FOTOPEIN v Rybniku, s českými univerzitami se zaměřením na fotografii a sociologii, s o.p.s. Člověk v tísni, s Domem umění v Opavě, s galerií Opera v Ostravě, s Leica Gallery v Praze. Podílí se na prezentaci studentů ITF na Měsíci fotografie v Bratislavě, na festivalu fotografie v Lodži, Krakově, Opolí, Košicích, Bialystoku, Kaunasu, Nidě, v českých centrech v Mnichově, Vídni, na Letní filmové škole v Uherském Hradišti, Colours Ostrava a v řadě českých galerií.</w:t>
            </w:r>
          </w:p>
          <w:p w:rsidR="00D603AF" w:rsidRDefault="00D603AF" w:rsidP="00772A54">
            <w:pPr>
              <w:jc w:val="both"/>
              <w:rPr>
                <w:b/>
              </w:rPr>
            </w:pPr>
          </w:p>
        </w:tc>
      </w:tr>
      <w:tr w:rsidR="00D603AF" w:rsidTr="00772A54">
        <w:trPr>
          <w:trHeight w:val="218"/>
        </w:trPr>
        <w:tc>
          <w:tcPr>
            <w:tcW w:w="9859" w:type="dxa"/>
            <w:gridSpan w:val="11"/>
            <w:shd w:val="clear" w:color="auto" w:fill="F7CAAC"/>
          </w:tcPr>
          <w:p w:rsidR="00D603AF" w:rsidRDefault="00D603AF" w:rsidP="00772A54">
            <w:pPr>
              <w:rPr>
                <w:b/>
              </w:rPr>
            </w:pPr>
            <w:r>
              <w:rPr>
                <w:b/>
              </w:rPr>
              <w:lastRenderedPageBreak/>
              <w:t>Působení v zahraničí</w:t>
            </w:r>
          </w:p>
        </w:tc>
      </w:tr>
      <w:tr w:rsidR="00D603AF" w:rsidRPr="00A01004" w:rsidTr="00772A54">
        <w:trPr>
          <w:trHeight w:val="328"/>
        </w:trPr>
        <w:tc>
          <w:tcPr>
            <w:tcW w:w="9859" w:type="dxa"/>
            <w:gridSpan w:val="11"/>
          </w:tcPr>
          <w:p w:rsidR="00D603AF" w:rsidRDefault="00D603AF" w:rsidP="00772A54">
            <w:pPr>
              <w:rPr>
                <w:rFonts w:eastAsia="Calibri"/>
                <w:color w:val="FF0000"/>
              </w:rPr>
            </w:pPr>
            <w:r w:rsidRPr="008B5203">
              <w:rPr>
                <w:rFonts w:eastAsia="Calibri"/>
                <w:color w:val="FF0000"/>
              </w:rPr>
              <w:t xml:space="preserve"> </w:t>
            </w:r>
          </w:p>
          <w:p w:rsidR="00D603AF" w:rsidRDefault="00D603AF" w:rsidP="00772A54">
            <w:pPr>
              <w:rPr>
                <w:rFonts w:eastAsia="Calibri"/>
              </w:rPr>
            </w:pPr>
            <w:r>
              <w:rPr>
                <w:rFonts w:eastAsia="Calibri"/>
              </w:rPr>
              <w:t xml:space="preserve">2006: </w:t>
            </w:r>
            <w:r w:rsidRPr="008B5203">
              <w:rPr>
                <w:rFonts w:eastAsia="Calibri"/>
              </w:rPr>
              <w:t xml:space="preserve">UJ Krakow </w:t>
            </w:r>
            <w:r>
              <w:rPr>
                <w:rFonts w:eastAsia="Calibri"/>
              </w:rPr>
              <w:t xml:space="preserve">(Polsko) </w:t>
            </w:r>
            <w:r w:rsidRPr="008B5203">
              <w:rPr>
                <w:rFonts w:eastAsia="Calibri"/>
              </w:rPr>
              <w:t xml:space="preserve">– </w:t>
            </w:r>
            <w:r>
              <w:rPr>
                <w:rFonts w:eastAsia="Calibri"/>
              </w:rPr>
              <w:t xml:space="preserve">měsíční </w:t>
            </w:r>
            <w:r w:rsidRPr="008B5203">
              <w:rPr>
                <w:rFonts w:eastAsia="Calibri"/>
              </w:rPr>
              <w:t>grant Krolowej Jadwigy</w:t>
            </w:r>
          </w:p>
          <w:p w:rsidR="00D603AF" w:rsidRPr="00A01004" w:rsidRDefault="00D603AF" w:rsidP="00772A54">
            <w:pPr>
              <w:rPr>
                <w:rFonts w:eastAsia="Calibri"/>
              </w:rPr>
            </w:pPr>
          </w:p>
        </w:tc>
      </w:tr>
      <w:tr w:rsidR="00D603AF" w:rsidTr="00772A54">
        <w:trPr>
          <w:cantSplit/>
          <w:trHeight w:val="470"/>
        </w:trPr>
        <w:tc>
          <w:tcPr>
            <w:tcW w:w="2518" w:type="dxa"/>
            <w:shd w:val="clear" w:color="auto" w:fill="F7CAAC"/>
          </w:tcPr>
          <w:p w:rsidR="00D603AF" w:rsidRDefault="00D603AF" w:rsidP="00772A54">
            <w:pPr>
              <w:jc w:val="both"/>
              <w:rPr>
                <w:b/>
              </w:rPr>
            </w:pPr>
            <w:r>
              <w:rPr>
                <w:b/>
              </w:rPr>
              <w:t xml:space="preserve">Podpis </w:t>
            </w:r>
          </w:p>
        </w:tc>
        <w:tc>
          <w:tcPr>
            <w:tcW w:w="4536" w:type="dxa"/>
            <w:gridSpan w:val="5"/>
          </w:tcPr>
          <w:p w:rsidR="00D603AF" w:rsidRDefault="00D603AF" w:rsidP="00772A54">
            <w:pPr>
              <w:jc w:val="both"/>
            </w:pPr>
            <w:r>
              <w:t>v.</w:t>
            </w:r>
            <w:r w:rsidR="00187508">
              <w:t xml:space="preserve"> </w:t>
            </w:r>
            <w:r>
              <w:t xml:space="preserve">r. </w:t>
            </w:r>
          </w:p>
        </w:tc>
        <w:tc>
          <w:tcPr>
            <w:tcW w:w="786" w:type="dxa"/>
            <w:gridSpan w:val="2"/>
            <w:shd w:val="clear" w:color="auto" w:fill="F7CAAC"/>
          </w:tcPr>
          <w:p w:rsidR="00D603AF" w:rsidRDefault="00D603AF" w:rsidP="00772A54">
            <w:pPr>
              <w:jc w:val="both"/>
            </w:pPr>
            <w:r>
              <w:rPr>
                <w:b/>
              </w:rPr>
              <w:t>datum</w:t>
            </w:r>
          </w:p>
        </w:tc>
        <w:tc>
          <w:tcPr>
            <w:tcW w:w="2019" w:type="dxa"/>
            <w:gridSpan w:val="3"/>
          </w:tcPr>
          <w:p w:rsidR="00D603AF" w:rsidRDefault="00D603AF" w:rsidP="00772A54">
            <w:pPr>
              <w:jc w:val="both"/>
            </w:pPr>
            <w:r>
              <w:t>20. 5. 2018</w:t>
            </w:r>
          </w:p>
        </w:tc>
      </w:tr>
    </w:tbl>
    <w:p w:rsidR="00D603AF" w:rsidRDefault="00D603AF"/>
    <w:p w:rsidR="00D603AF" w:rsidRDefault="00D603AF"/>
    <w:p w:rsidR="00D603AF" w:rsidRDefault="00D603AF"/>
    <w:p w:rsidR="00D603AF" w:rsidRDefault="00D603AF"/>
    <w:p w:rsidR="00D603AF" w:rsidRDefault="00D603AF"/>
    <w:p w:rsidR="00D603AF" w:rsidRDefault="00D603AF"/>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A17283" w:rsidRDefault="00A17283"/>
    <w:p w:rsidR="00A17283" w:rsidRDefault="00A17283"/>
    <w:p w:rsidR="001B683C" w:rsidRDefault="001B683C"/>
    <w:p w:rsidR="001B683C" w:rsidRDefault="001B683C"/>
    <w:p w:rsidR="001B683C" w:rsidRDefault="001B683C"/>
    <w:p w:rsidR="001B683C" w:rsidRDefault="001B683C"/>
    <w:p w:rsidR="001B683C" w:rsidRDefault="001B683C"/>
    <w:p w:rsidR="001B683C" w:rsidRDefault="001B683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B683C" w:rsidTr="00772A54">
        <w:tc>
          <w:tcPr>
            <w:tcW w:w="9859" w:type="dxa"/>
            <w:gridSpan w:val="11"/>
            <w:tcBorders>
              <w:bottom w:val="double" w:sz="4" w:space="0" w:color="auto"/>
            </w:tcBorders>
            <w:shd w:val="clear" w:color="auto" w:fill="BDD6EE"/>
          </w:tcPr>
          <w:p w:rsidR="001B683C" w:rsidRDefault="001B683C" w:rsidP="00772A54">
            <w:pPr>
              <w:jc w:val="both"/>
              <w:rPr>
                <w:b/>
                <w:sz w:val="28"/>
              </w:rPr>
            </w:pPr>
            <w:r>
              <w:rPr>
                <w:b/>
                <w:sz w:val="28"/>
              </w:rPr>
              <w:lastRenderedPageBreak/>
              <w:t>C-I – Personální zabezpečení</w:t>
            </w:r>
          </w:p>
        </w:tc>
      </w:tr>
      <w:tr w:rsidR="001B683C" w:rsidTr="00772A54">
        <w:tc>
          <w:tcPr>
            <w:tcW w:w="2518" w:type="dxa"/>
            <w:tcBorders>
              <w:top w:val="double" w:sz="4" w:space="0" w:color="auto"/>
            </w:tcBorders>
            <w:shd w:val="clear" w:color="auto" w:fill="F7CAAC"/>
          </w:tcPr>
          <w:p w:rsidR="001B683C" w:rsidRDefault="001B683C" w:rsidP="00772A54">
            <w:pPr>
              <w:jc w:val="both"/>
              <w:rPr>
                <w:b/>
              </w:rPr>
            </w:pPr>
            <w:r>
              <w:rPr>
                <w:b/>
              </w:rPr>
              <w:t>Vysoká škola</w:t>
            </w:r>
          </w:p>
        </w:tc>
        <w:tc>
          <w:tcPr>
            <w:tcW w:w="7341" w:type="dxa"/>
            <w:gridSpan w:val="10"/>
          </w:tcPr>
          <w:p w:rsidR="001B683C" w:rsidRDefault="001B683C" w:rsidP="00772A54">
            <w:pPr>
              <w:jc w:val="both"/>
            </w:pPr>
            <w:r>
              <w:t>Univerzita Tomáše Bati ve Zlíně</w:t>
            </w:r>
          </w:p>
        </w:tc>
      </w:tr>
      <w:tr w:rsidR="001B683C" w:rsidTr="00772A54">
        <w:tc>
          <w:tcPr>
            <w:tcW w:w="2518" w:type="dxa"/>
            <w:shd w:val="clear" w:color="auto" w:fill="F7CAAC"/>
          </w:tcPr>
          <w:p w:rsidR="001B683C" w:rsidRDefault="001B683C" w:rsidP="00772A54">
            <w:pPr>
              <w:jc w:val="both"/>
              <w:rPr>
                <w:b/>
              </w:rPr>
            </w:pPr>
            <w:r>
              <w:rPr>
                <w:b/>
              </w:rPr>
              <w:t>Součást vysoké školy</w:t>
            </w:r>
          </w:p>
        </w:tc>
        <w:tc>
          <w:tcPr>
            <w:tcW w:w="7341" w:type="dxa"/>
            <w:gridSpan w:val="10"/>
          </w:tcPr>
          <w:p w:rsidR="001B683C" w:rsidRDefault="001B683C" w:rsidP="00772A54">
            <w:pPr>
              <w:jc w:val="both"/>
            </w:pPr>
            <w:r>
              <w:t>Fakulta multimediálních komunikací</w:t>
            </w:r>
          </w:p>
        </w:tc>
      </w:tr>
      <w:tr w:rsidR="001B683C" w:rsidTr="00772A54">
        <w:tc>
          <w:tcPr>
            <w:tcW w:w="2518" w:type="dxa"/>
            <w:shd w:val="clear" w:color="auto" w:fill="F7CAAC"/>
          </w:tcPr>
          <w:p w:rsidR="001B683C" w:rsidRDefault="001B683C" w:rsidP="00772A54">
            <w:pPr>
              <w:jc w:val="both"/>
              <w:rPr>
                <w:b/>
              </w:rPr>
            </w:pPr>
            <w:r>
              <w:rPr>
                <w:b/>
              </w:rPr>
              <w:t>Název studijního programu</w:t>
            </w:r>
          </w:p>
        </w:tc>
        <w:tc>
          <w:tcPr>
            <w:tcW w:w="7341" w:type="dxa"/>
            <w:gridSpan w:val="10"/>
          </w:tcPr>
          <w:p w:rsidR="001B683C" w:rsidRDefault="001B683C" w:rsidP="0080445E">
            <w:pPr>
              <w:jc w:val="both"/>
            </w:pPr>
            <w:r>
              <w:t>Arts Management</w:t>
            </w:r>
          </w:p>
        </w:tc>
      </w:tr>
      <w:tr w:rsidR="001B683C" w:rsidTr="00772A54">
        <w:tc>
          <w:tcPr>
            <w:tcW w:w="2518" w:type="dxa"/>
            <w:shd w:val="clear" w:color="auto" w:fill="F7CAAC"/>
          </w:tcPr>
          <w:p w:rsidR="001B683C" w:rsidRDefault="001B683C" w:rsidP="00772A54">
            <w:pPr>
              <w:jc w:val="both"/>
              <w:rPr>
                <w:b/>
              </w:rPr>
            </w:pPr>
            <w:r>
              <w:rPr>
                <w:b/>
              </w:rPr>
              <w:t>Jméno a příjmení</w:t>
            </w:r>
          </w:p>
        </w:tc>
        <w:tc>
          <w:tcPr>
            <w:tcW w:w="4536" w:type="dxa"/>
            <w:gridSpan w:val="5"/>
          </w:tcPr>
          <w:p w:rsidR="001B683C" w:rsidRDefault="001B683C" w:rsidP="00772A54">
            <w:pPr>
              <w:jc w:val="both"/>
            </w:pPr>
            <w:r>
              <w:t>Silvie Stanická</w:t>
            </w:r>
          </w:p>
        </w:tc>
        <w:tc>
          <w:tcPr>
            <w:tcW w:w="709" w:type="dxa"/>
            <w:shd w:val="clear" w:color="auto" w:fill="F7CAAC"/>
          </w:tcPr>
          <w:p w:rsidR="001B683C" w:rsidRDefault="001B683C" w:rsidP="00772A54">
            <w:pPr>
              <w:jc w:val="both"/>
              <w:rPr>
                <w:b/>
              </w:rPr>
            </w:pPr>
            <w:r>
              <w:rPr>
                <w:b/>
              </w:rPr>
              <w:t>Tituly</w:t>
            </w:r>
          </w:p>
        </w:tc>
        <w:tc>
          <w:tcPr>
            <w:tcW w:w="2096" w:type="dxa"/>
            <w:gridSpan w:val="4"/>
          </w:tcPr>
          <w:p w:rsidR="001B683C" w:rsidRDefault="001B683C" w:rsidP="00772A54">
            <w:pPr>
              <w:jc w:val="both"/>
            </w:pPr>
            <w:r>
              <w:t>Mgr., Ph.D.</w:t>
            </w:r>
          </w:p>
        </w:tc>
      </w:tr>
      <w:tr w:rsidR="001B683C" w:rsidTr="00772A54">
        <w:tc>
          <w:tcPr>
            <w:tcW w:w="2518" w:type="dxa"/>
            <w:shd w:val="clear" w:color="auto" w:fill="F7CAAC"/>
          </w:tcPr>
          <w:p w:rsidR="001B683C" w:rsidRDefault="001B683C" w:rsidP="00772A54">
            <w:pPr>
              <w:jc w:val="both"/>
              <w:rPr>
                <w:b/>
              </w:rPr>
            </w:pPr>
            <w:r>
              <w:rPr>
                <w:b/>
              </w:rPr>
              <w:t>Rok narození</w:t>
            </w:r>
          </w:p>
        </w:tc>
        <w:tc>
          <w:tcPr>
            <w:tcW w:w="829" w:type="dxa"/>
          </w:tcPr>
          <w:p w:rsidR="001B683C" w:rsidRPr="003C6DFF" w:rsidRDefault="001B683C" w:rsidP="00772A54">
            <w:pPr>
              <w:jc w:val="both"/>
            </w:pPr>
            <w:r w:rsidRPr="003C6DFF">
              <w:t>1978</w:t>
            </w:r>
          </w:p>
        </w:tc>
        <w:tc>
          <w:tcPr>
            <w:tcW w:w="1721" w:type="dxa"/>
            <w:shd w:val="clear" w:color="auto" w:fill="F7CAAC"/>
          </w:tcPr>
          <w:p w:rsidR="001B683C" w:rsidRPr="003C6DFF" w:rsidRDefault="001B683C" w:rsidP="00772A54">
            <w:pPr>
              <w:jc w:val="both"/>
              <w:rPr>
                <w:b/>
              </w:rPr>
            </w:pPr>
            <w:r w:rsidRPr="003C6DFF">
              <w:rPr>
                <w:b/>
              </w:rPr>
              <w:t>typ vztahu k VŠ</w:t>
            </w:r>
          </w:p>
        </w:tc>
        <w:tc>
          <w:tcPr>
            <w:tcW w:w="992" w:type="dxa"/>
            <w:gridSpan w:val="2"/>
          </w:tcPr>
          <w:p w:rsidR="001B683C" w:rsidRPr="00C134C3" w:rsidRDefault="001B683C" w:rsidP="00772A54">
            <w:pPr>
              <w:jc w:val="both"/>
              <w:rPr>
                <w:color w:val="44546A" w:themeColor="text2"/>
              </w:rPr>
            </w:pPr>
            <w: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w:t>
            </w:r>
          </w:p>
          <w:p w:rsidR="001B683C" w:rsidRDefault="001B683C" w:rsidP="00772A54">
            <w:pPr>
              <w:jc w:val="both"/>
              <w:rPr>
                <w:b/>
              </w:rPr>
            </w:pPr>
            <w:r>
              <w:rPr>
                <w:b/>
              </w:rPr>
              <w:t>kdy</w:t>
            </w:r>
          </w:p>
        </w:tc>
        <w:tc>
          <w:tcPr>
            <w:tcW w:w="1387" w:type="dxa"/>
            <w:gridSpan w:val="2"/>
          </w:tcPr>
          <w:p w:rsidR="001B683C" w:rsidRDefault="001B683C" w:rsidP="00772A54">
            <w:pPr>
              <w:jc w:val="both"/>
            </w:pPr>
            <w:r>
              <w:t>N</w:t>
            </w:r>
          </w:p>
        </w:tc>
      </w:tr>
      <w:tr w:rsidR="001B683C" w:rsidTr="00772A54">
        <w:tc>
          <w:tcPr>
            <w:tcW w:w="5068" w:type="dxa"/>
            <w:gridSpan w:val="3"/>
            <w:shd w:val="clear" w:color="auto" w:fill="F7CAAC"/>
          </w:tcPr>
          <w:p w:rsidR="001B683C" w:rsidRDefault="001B683C" w:rsidP="00772A54">
            <w:pPr>
              <w:jc w:val="both"/>
              <w:rPr>
                <w:b/>
              </w:rPr>
            </w:pPr>
            <w:r>
              <w:rPr>
                <w:b/>
              </w:rPr>
              <w:t>Typ vztahu na součásti VŠ, která uskutečňuje st. program</w:t>
            </w:r>
          </w:p>
        </w:tc>
        <w:tc>
          <w:tcPr>
            <w:tcW w:w="992" w:type="dxa"/>
            <w:gridSpan w:val="2"/>
          </w:tcPr>
          <w:p w:rsidR="001B683C" w:rsidRPr="00C134C3" w:rsidRDefault="001B683C" w:rsidP="00772A54">
            <w:pPr>
              <w:jc w:val="both"/>
            </w:pPr>
            <w:r>
              <w:rPr>
                <w:rFonts w:eastAsia="Calibri"/>
              </w:rP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 kdy</w:t>
            </w:r>
          </w:p>
        </w:tc>
        <w:tc>
          <w:tcPr>
            <w:tcW w:w="1387" w:type="dxa"/>
            <w:gridSpan w:val="2"/>
          </w:tcPr>
          <w:p w:rsidR="001B683C" w:rsidRDefault="001B683C" w:rsidP="00772A54">
            <w:pPr>
              <w:jc w:val="both"/>
            </w:pPr>
            <w:r>
              <w:t>N</w:t>
            </w:r>
          </w:p>
        </w:tc>
      </w:tr>
      <w:tr w:rsidR="001B683C" w:rsidTr="00772A54">
        <w:tc>
          <w:tcPr>
            <w:tcW w:w="6060" w:type="dxa"/>
            <w:gridSpan w:val="5"/>
            <w:shd w:val="clear" w:color="auto" w:fill="F7CAAC"/>
          </w:tcPr>
          <w:p w:rsidR="001B683C" w:rsidRPr="00B17BC0" w:rsidRDefault="001B683C" w:rsidP="00772A54">
            <w:pPr>
              <w:jc w:val="both"/>
              <w:rPr>
                <w:b/>
              </w:rPr>
            </w:pPr>
            <w:r w:rsidRPr="00B17BC0">
              <w:rPr>
                <w:b/>
              </w:rPr>
              <w:t>Další současná působení jako akademický pracovník na jiných VŠ</w:t>
            </w:r>
          </w:p>
          <w:p w:rsidR="001B683C" w:rsidRPr="00B17BC0" w:rsidRDefault="001B683C" w:rsidP="00772A54">
            <w:pPr>
              <w:autoSpaceDE w:val="0"/>
              <w:autoSpaceDN w:val="0"/>
              <w:adjustRightInd w:val="0"/>
              <w:rPr>
                <w:rFonts w:eastAsia="Calibri"/>
                <w:color w:val="FF0000"/>
                <w:sz w:val="16"/>
                <w:szCs w:val="16"/>
              </w:rPr>
            </w:pPr>
          </w:p>
        </w:tc>
        <w:tc>
          <w:tcPr>
            <w:tcW w:w="1703" w:type="dxa"/>
            <w:gridSpan w:val="2"/>
            <w:shd w:val="clear" w:color="auto" w:fill="F7CAAC"/>
          </w:tcPr>
          <w:p w:rsidR="001B683C" w:rsidRDefault="001B683C" w:rsidP="00772A54">
            <w:pPr>
              <w:jc w:val="both"/>
              <w:rPr>
                <w:b/>
              </w:rPr>
            </w:pPr>
            <w:r>
              <w:rPr>
                <w:b/>
              </w:rPr>
              <w:t>typ prac. vztahu</w:t>
            </w:r>
          </w:p>
        </w:tc>
        <w:tc>
          <w:tcPr>
            <w:tcW w:w="2096" w:type="dxa"/>
            <w:gridSpan w:val="4"/>
            <w:shd w:val="clear" w:color="auto" w:fill="F7CAAC"/>
          </w:tcPr>
          <w:p w:rsidR="001B683C" w:rsidRDefault="001B683C" w:rsidP="00772A54">
            <w:pPr>
              <w:jc w:val="both"/>
              <w:rPr>
                <w:b/>
              </w:rPr>
            </w:pPr>
            <w:r>
              <w:rPr>
                <w:b/>
              </w:rPr>
              <w:t>rozsah</w:t>
            </w: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9859" w:type="dxa"/>
            <w:gridSpan w:val="11"/>
            <w:shd w:val="clear" w:color="auto" w:fill="F7CAAC"/>
          </w:tcPr>
          <w:p w:rsidR="001B683C" w:rsidRDefault="001B683C" w:rsidP="00772A54">
            <w:r>
              <w:rPr>
                <w:b/>
              </w:rPr>
              <w:t>Předměty příslušného studijního programu a způsob zapojení do jejich výuky, příp. další zapojení do uskutečňování studijního programu</w:t>
            </w:r>
          </w:p>
        </w:tc>
      </w:tr>
      <w:tr w:rsidR="001B683C" w:rsidTr="00772A54">
        <w:trPr>
          <w:trHeight w:val="851"/>
        </w:trPr>
        <w:tc>
          <w:tcPr>
            <w:tcW w:w="9859" w:type="dxa"/>
            <w:gridSpan w:val="11"/>
            <w:tcBorders>
              <w:top w:val="nil"/>
            </w:tcBorders>
          </w:tcPr>
          <w:p w:rsidR="001B683C" w:rsidRDefault="001B683C" w:rsidP="00772A54">
            <w:pPr>
              <w:jc w:val="both"/>
            </w:pPr>
          </w:p>
          <w:p w:rsidR="001B683C" w:rsidRDefault="001B683C" w:rsidP="00772A54">
            <w:pPr>
              <w:jc w:val="both"/>
            </w:pPr>
            <w:r>
              <w:t>Odborná exkurze I – vede cvičení, garant – KF</w:t>
            </w:r>
          </w:p>
          <w:p w:rsidR="001B683C" w:rsidRDefault="001B683C" w:rsidP="00772A54">
            <w:pPr>
              <w:jc w:val="both"/>
            </w:pPr>
            <w:r>
              <w:t>Odborná exkurze – vede cvičení, garant – KF</w:t>
            </w:r>
          </w:p>
          <w:p w:rsidR="001B683C" w:rsidRPr="007B6705" w:rsidRDefault="001B683C" w:rsidP="00772A54">
            <w:pPr>
              <w:autoSpaceDE w:val="0"/>
              <w:autoSpaceDN w:val="0"/>
              <w:adjustRightInd w:val="0"/>
              <w:rPr>
                <w:rFonts w:eastAsia="Calibri"/>
              </w:rPr>
            </w:pPr>
          </w:p>
        </w:tc>
      </w:tr>
      <w:tr w:rsidR="001B683C" w:rsidTr="00772A54">
        <w:tc>
          <w:tcPr>
            <w:tcW w:w="9859" w:type="dxa"/>
            <w:gridSpan w:val="11"/>
            <w:shd w:val="clear" w:color="auto" w:fill="F7CAAC"/>
          </w:tcPr>
          <w:p w:rsidR="001B683C" w:rsidRDefault="001B683C" w:rsidP="00772A54">
            <w:pPr>
              <w:jc w:val="both"/>
            </w:pPr>
            <w:r>
              <w:rPr>
                <w:b/>
              </w:rPr>
              <w:t xml:space="preserve">Údaje o vzdělání na VŠ </w:t>
            </w:r>
          </w:p>
        </w:tc>
      </w:tr>
      <w:tr w:rsidR="001B683C" w:rsidTr="00772A54">
        <w:trPr>
          <w:trHeight w:val="811"/>
        </w:trPr>
        <w:tc>
          <w:tcPr>
            <w:tcW w:w="9859" w:type="dxa"/>
            <w:gridSpan w:val="11"/>
          </w:tcPr>
          <w:p w:rsidR="001B683C" w:rsidRDefault="001B683C" w:rsidP="00772A54">
            <w:pPr>
              <w:rPr>
                <w:u w:color="FF0000"/>
              </w:rPr>
            </w:pPr>
          </w:p>
          <w:p w:rsidR="001B683C" w:rsidRDefault="001B683C" w:rsidP="00772A54">
            <w:pPr>
              <w:rPr>
                <w:u w:color="FF0000"/>
              </w:rPr>
            </w:pPr>
            <w:r>
              <w:rPr>
                <w:u w:color="FF0000"/>
              </w:rPr>
              <w:t>2004: Univerzita Palackého v Olomouci, Filozofická fakulta, Historie, České a slovenské dějiny, Mgr.</w:t>
            </w:r>
          </w:p>
          <w:p w:rsidR="001B683C" w:rsidRDefault="001B683C" w:rsidP="00772A54">
            <w:pPr>
              <w:jc w:val="both"/>
              <w:rPr>
                <w:u w:color="FF0000"/>
              </w:rPr>
            </w:pPr>
            <w:r>
              <w:rPr>
                <w:u w:color="FF0000"/>
              </w:rPr>
              <w:t>2009: Univerzita Palackého v Olomouci, Filozofická fakulta, Historie, Česk</w:t>
            </w:r>
            <w:r>
              <w:rPr>
                <w:u w:color="FF0000"/>
                <w:lang w:val="fr-FR"/>
              </w:rPr>
              <w:t xml:space="preserve">é </w:t>
            </w:r>
            <w:r>
              <w:rPr>
                <w:u w:color="FF0000"/>
              </w:rPr>
              <w:t>a slovensk</w:t>
            </w:r>
            <w:r>
              <w:rPr>
                <w:u w:color="FF0000"/>
                <w:lang w:val="fr-FR"/>
              </w:rPr>
              <w:t xml:space="preserve">é </w:t>
            </w:r>
            <w:r>
              <w:rPr>
                <w:u w:color="FF0000"/>
              </w:rPr>
              <w:t>dějiny, Ph.D.</w:t>
            </w:r>
          </w:p>
          <w:p w:rsidR="001B683C" w:rsidRDefault="001B683C" w:rsidP="00772A54">
            <w:pPr>
              <w:jc w:val="both"/>
              <w:rPr>
                <w:b/>
              </w:rPr>
            </w:pPr>
          </w:p>
        </w:tc>
      </w:tr>
      <w:tr w:rsidR="001B683C" w:rsidTr="00772A54">
        <w:tc>
          <w:tcPr>
            <w:tcW w:w="9859" w:type="dxa"/>
            <w:gridSpan w:val="11"/>
            <w:shd w:val="clear" w:color="auto" w:fill="F7CAAC"/>
          </w:tcPr>
          <w:p w:rsidR="001B683C" w:rsidRDefault="001B683C" w:rsidP="00772A54">
            <w:pPr>
              <w:jc w:val="both"/>
              <w:rPr>
                <w:b/>
              </w:rPr>
            </w:pPr>
            <w:r>
              <w:rPr>
                <w:b/>
              </w:rPr>
              <w:t>Údaje o odborném působení od absolvování VŠ</w:t>
            </w:r>
          </w:p>
        </w:tc>
      </w:tr>
      <w:tr w:rsidR="001B683C" w:rsidTr="00772A54">
        <w:trPr>
          <w:trHeight w:val="1090"/>
        </w:trPr>
        <w:tc>
          <w:tcPr>
            <w:tcW w:w="9859" w:type="dxa"/>
            <w:gridSpan w:val="11"/>
          </w:tcPr>
          <w:p w:rsidR="001B683C" w:rsidRDefault="001B683C" w:rsidP="00772A54">
            <w:pPr>
              <w:jc w:val="both"/>
              <w:rPr>
                <w:color w:val="FF0000"/>
                <w:sz w:val="16"/>
                <w:szCs w:val="16"/>
              </w:rPr>
            </w:pPr>
          </w:p>
          <w:p w:rsidR="001B683C" w:rsidRDefault="001B683C" w:rsidP="00772A54">
            <w:pPr>
              <w:rPr>
                <w:u w:color="FF0000"/>
              </w:rPr>
            </w:pPr>
            <w:r>
              <w:rPr>
                <w:u w:color="FF0000"/>
              </w:rPr>
              <w:t>2004-dosud: Univerzita Tomáše Bati ve Zlíně, Fakulta multimediálních komunikací, odborný asistent</w:t>
            </w:r>
          </w:p>
          <w:p w:rsidR="001B683C" w:rsidRDefault="001B683C" w:rsidP="00772A54">
            <w:pPr>
              <w:rPr>
                <w:u w:color="FF0000"/>
              </w:rPr>
            </w:pPr>
            <w:r>
              <w:rPr>
                <w:u w:color="FF0000"/>
              </w:rPr>
              <w:t>2005-2012: Univerzita Tomáše Bati ve Zlíně, Fakulta multimediálních komunikací, proděkanka pro vnější vztahy</w:t>
            </w:r>
          </w:p>
          <w:p w:rsidR="001B683C" w:rsidRDefault="001B683C" w:rsidP="00772A54">
            <w:pPr>
              <w:rPr>
                <w:u w:color="FF0000"/>
              </w:rPr>
            </w:pPr>
            <w:r>
              <w:rPr>
                <w:u w:color="FF0000"/>
              </w:rPr>
              <w:t>2010-2016: Univerzita Tomáše Bati ve Zlíně, Fakulta multimediálních komunikací, ředitelka Kabinetu teoretických studií</w:t>
            </w:r>
          </w:p>
          <w:p w:rsidR="001B683C" w:rsidRDefault="001B683C" w:rsidP="00772A54">
            <w:pPr>
              <w:rPr>
                <w:u w:color="FF0000"/>
              </w:rPr>
            </w:pPr>
            <w:r>
              <w:rPr>
                <w:u w:color="FF0000"/>
              </w:rPr>
              <w:t>2014: Galerie Václava Chada ve Zlíně, Zlínský zámek, o.p.s., vedoucí galerie, kurátorská činnost</w:t>
            </w:r>
          </w:p>
          <w:p w:rsidR="001B683C" w:rsidRDefault="001B683C" w:rsidP="00772A54">
            <w:pPr>
              <w:rPr>
                <w:u w:color="FF0000"/>
              </w:rPr>
            </w:pPr>
            <w:r>
              <w:rPr>
                <w:u w:color="FF0000"/>
              </w:rPr>
              <w:t>2015-2016: Univerzita Tomáše Bati ve Zlíně, Fakulta multimediálních komunikací, proděkanka pro pedagogickou činnost</w:t>
            </w:r>
          </w:p>
          <w:p w:rsidR="001B683C" w:rsidRPr="00B17BC0" w:rsidRDefault="001B683C" w:rsidP="00772A54">
            <w:pPr>
              <w:jc w:val="both"/>
              <w:rPr>
                <w:color w:val="FF0000"/>
                <w:sz w:val="16"/>
                <w:szCs w:val="16"/>
              </w:rPr>
            </w:pPr>
          </w:p>
        </w:tc>
      </w:tr>
      <w:tr w:rsidR="001B683C" w:rsidTr="00772A54">
        <w:trPr>
          <w:trHeight w:val="250"/>
        </w:trPr>
        <w:tc>
          <w:tcPr>
            <w:tcW w:w="9859" w:type="dxa"/>
            <w:gridSpan w:val="11"/>
            <w:shd w:val="clear" w:color="auto" w:fill="F7CAAC"/>
          </w:tcPr>
          <w:p w:rsidR="001B683C" w:rsidRDefault="001B683C" w:rsidP="00772A54">
            <w:pPr>
              <w:jc w:val="both"/>
            </w:pPr>
            <w:r>
              <w:rPr>
                <w:b/>
              </w:rPr>
              <w:t>Zkušenosti s vedením kvalifikačních a rigorózních prací</w:t>
            </w:r>
          </w:p>
        </w:tc>
      </w:tr>
      <w:tr w:rsidR="001B683C" w:rsidTr="00772A54">
        <w:trPr>
          <w:trHeight w:val="1105"/>
        </w:trPr>
        <w:tc>
          <w:tcPr>
            <w:tcW w:w="9859" w:type="dxa"/>
            <w:gridSpan w:val="11"/>
          </w:tcPr>
          <w:p w:rsidR="001B683C" w:rsidRDefault="001B683C" w:rsidP="00772A54">
            <w:pPr>
              <w:jc w:val="both"/>
            </w:pPr>
          </w:p>
        </w:tc>
      </w:tr>
      <w:tr w:rsidR="001B683C" w:rsidTr="00772A54">
        <w:trPr>
          <w:cantSplit/>
        </w:trPr>
        <w:tc>
          <w:tcPr>
            <w:tcW w:w="3347" w:type="dxa"/>
            <w:gridSpan w:val="2"/>
            <w:tcBorders>
              <w:top w:val="single" w:sz="12" w:space="0" w:color="auto"/>
            </w:tcBorders>
            <w:shd w:val="clear" w:color="auto" w:fill="F7CAAC"/>
          </w:tcPr>
          <w:p w:rsidR="001B683C" w:rsidRDefault="001B683C"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1B683C" w:rsidRDefault="001B683C"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B683C" w:rsidRDefault="001B683C"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B683C" w:rsidRDefault="001B683C" w:rsidP="00772A54">
            <w:pPr>
              <w:jc w:val="both"/>
              <w:rPr>
                <w:b/>
              </w:rPr>
            </w:pPr>
            <w:r>
              <w:rPr>
                <w:b/>
              </w:rPr>
              <w:t>Ohlasy publikací</w:t>
            </w:r>
          </w:p>
          <w:p w:rsidR="001B683C" w:rsidRDefault="001B683C" w:rsidP="00772A54">
            <w:pPr>
              <w:rPr>
                <w:b/>
              </w:rPr>
            </w:pPr>
          </w:p>
        </w:tc>
      </w:tr>
      <w:tr w:rsidR="001B683C" w:rsidTr="00772A54">
        <w:trPr>
          <w:cantSplit/>
        </w:trPr>
        <w:tc>
          <w:tcPr>
            <w:tcW w:w="3347" w:type="dxa"/>
            <w:gridSpan w:val="2"/>
          </w:tcPr>
          <w:p w:rsidR="001B683C" w:rsidRPr="0076368E" w:rsidRDefault="001B683C" w:rsidP="00772A54">
            <w:pPr>
              <w:jc w:val="both"/>
              <w:rPr>
                <w:color w:val="FF0000"/>
                <w:sz w:val="16"/>
                <w:szCs w:val="16"/>
              </w:rPr>
            </w:pPr>
          </w:p>
        </w:tc>
        <w:tc>
          <w:tcPr>
            <w:tcW w:w="2245" w:type="dxa"/>
            <w:gridSpan w:val="2"/>
          </w:tcPr>
          <w:p w:rsidR="001B683C" w:rsidRPr="0076368E" w:rsidRDefault="001B683C" w:rsidP="00772A54">
            <w:pPr>
              <w:jc w:val="both"/>
              <w:rPr>
                <w:color w:val="FF0000"/>
                <w:sz w:val="16"/>
                <w:szCs w:val="16"/>
              </w:rPr>
            </w:pPr>
          </w:p>
        </w:tc>
        <w:tc>
          <w:tcPr>
            <w:tcW w:w="2248" w:type="dxa"/>
            <w:gridSpan w:val="4"/>
            <w:tcBorders>
              <w:right w:val="single" w:sz="12" w:space="0" w:color="auto"/>
            </w:tcBorders>
          </w:tcPr>
          <w:p w:rsidR="001B683C" w:rsidRPr="0076368E" w:rsidRDefault="001B683C" w:rsidP="00772A54">
            <w:pPr>
              <w:jc w:val="both"/>
              <w:rPr>
                <w:color w:val="FF0000"/>
                <w:sz w:val="16"/>
                <w:szCs w:val="16"/>
              </w:rPr>
            </w:pPr>
          </w:p>
        </w:tc>
        <w:tc>
          <w:tcPr>
            <w:tcW w:w="632" w:type="dxa"/>
            <w:tcBorders>
              <w:left w:val="single" w:sz="12" w:space="0" w:color="auto"/>
            </w:tcBorders>
            <w:shd w:val="clear" w:color="auto" w:fill="F7CAAC"/>
          </w:tcPr>
          <w:p w:rsidR="001B683C" w:rsidRDefault="001B683C" w:rsidP="00772A54">
            <w:pPr>
              <w:jc w:val="both"/>
            </w:pPr>
            <w:r>
              <w:rPr>
                <w:b/>
              </w:rPr>
              <w:t>WOS</w:t>
            </w:r>
          </w:p>
        </w:tc>
        <w:tc>
          <w:tcPr>
            <w:tcW w:w="693" w:type="dxa"/>
            <w:shd w:val="clear" w:color="auto" w:fill="F7CAAC"/>
          </w:tcPr>
          <w:p w:rsidR="001B683C" w:rsidRDefault="001B683C" w:rsidP="00772A54">
            <w:pPr>
              <w:jc w:val="both"/>
              <w:rPr>
                <w:sz w:val="18"/>
              </w:rPr>
            </w:pPr>
            <w:r>
              <w:rPr>
                <w:b/>
                <w:sz w:val="18"/>
              </w:rPr>
              <w:t>Scopus</w:t>
            </w:r>
          </w:p>
        </w:tc>
        <w:tc>
          <w:tcPr>
            <w:tcW w:w="694" w:type="dxa"/>
            <w:shd w:val="clear" w:color="auto" w:fill="F7CAAC"/>
          </w:tcPr>
          <w:p w:rsidR="001B683C" w:rsidRDefault="001B683C" w:rsidP="00772A54">
            <w:pPr>
              <w:jc w:val="both"/>
            </w:pPr>
            <w:r>
              <w:rPr>
                <w:b/>
                <w:sz w:val="18"/>
              </w:rPr>
              <w:t>ostatní</w:t>
            </w:r>
          </w:p>
        </w:tc>
      </w:tr>
      <w:tr w:rsidR="001B683C" w:rsidTr="00772A54">
        <w:trPr>
          <w:cantSplit/>
          <w:trHeight w:val="70"/>
        </w:trPr>
        <w:tc>
          <w:tcPr>
            <w:tcW w:w="3347" w:type="dxa"/>
            <w:gridSpan w:val="2"/>
            <w:shd w:val="clear" w:color="auto" w:fill="F7CAAC"/>
          </w:tcPr>
          <w:p w:rsidR="001B683C" w:rsidRDefault="001B683C" w:rsidP="00772A54">
            <w:pPr>
              <w:jc w:val="both"/>
            </w:pPr>
            <w:r>
              <w:rPr>
                <w:b/>
              </w:rPr>
              <w:t>Obor jmenovacího řízení</w:t>
            </w:r>
          </w:p>
        </w:tc>
        <w:tc>
          <w:tcPr>
            <w:tcW w:w="2245" w:type="dxa"/>
            <w:gridSpan w:val="2"/>
            <w:shd w:val="clear" w:color="auto" w:fill="F7CAAC"/>
          </w:tcPr>
          <w:p w:rsidR="001B683C" w:rsidRDefault="001B683C" w:rsidP="00772A54">
            <w:pPr>
              <w:jc w:val="both"/>
            </w:pPr>
            <w:r>
              <w:rPr>
                <w:b/>
              </w:rPr>
              <w:t>Rok udělení hodnosti</w:t>
            </w:r>
          </w:p>
        </w:tc>
        <w:tc>
          <w:tcPr>
            <w:tcW w:w="2248" w:type="dxa"/>
            <w:gridSpan w:val="4"/>
            <w:tcBorders>
              <w:right w:val="single" w:sz="12" w:space="0" w:color="auto"/>
            </w:tcBorders>
            <w:shd w:val="clear" w:color="auto" w:fill="F7CAAC"/>
          </w:tcPr>
          <w:p w:rsidR="001B683C" w:rsidRDefault="001B683C" w:rsidP="00772A54">
            <w:pPr>
              <w:jc w:val="both"/>
            </w:pPr>
            <w:r>
              <w:rPr>
                <w:b/>
              </w:rPr>
              <w:t>Řízení konáno na VŠ</w:t>
            </w:r>
          </w:p>
        </w:tc>
        <w:tc>
          <w:tcPr>
            <w:tcW w:w="632" w:type="dxa"/>
            <w:vMerge w:val="restart"/>
            <w:tcBorders>
              <w:left w:val="single" w:sz="12" w:space="0" w:color="auto"/>
            </w:tcBorders>
          </w:tcPr>
          <w:p w:rsidR="001B683C" w:rsidRDefault="001B683C" w:rsidP="00772A54">
            <w:pPr>
              <w:jc w:val="both"/>
              <w:rPr>
                <w:b/>
              </w:rPr>
            </w:pPr>
          </w:p>
        </w:tc>
        <w:tc>
          <w:tcPr>
            <w:tcW w:w="693" w:type="dxa"/>
            <w:vMerge w:val="restart"/>
          </w:tcPr>
          <w:p w:rsidR="001B683C" w:rsidRDefault="001B683C" w:rsidP="00772A54">
            <w:pPr>
              <w:jc w:val="both"/>
              <w:rPr>
                <w:b/>
              </w:rPr>
            </w:pPr>
          </w:p>
        </w:tc>
        <w:tc>
          <w:tcPr>
            <w:tcW w:w="694" w:type="dxa"/>
            <w:vMerge w:val="restart"/>
          </w:tcPr>
          <w:p w:rsidR="001B683C" w:rsidRDefault="001B683C" w:rsidP="00772A54">
            <w:pPr>
              <w:jc w:val="both"/>
              <w:rPr>
                <w:b/>
              </w:rPr>
            </w:pPr>
          </w:p>
        </w:tc>
      </w:tr>
      <w:tr w:rsidR="001B683C" w:rsidTr="00772A54">
        <w:trPr>
          <w:trHeight w:val="205"/>
        </w:trPr>
        <w:tc>
          <w:tcPr>
            <w:tcW w:w="3347" w:type="dxa"/>
            <w:gridSpan w:val="2"/>
          </w:tcPr>
          <w:p w:rsidR="001B683C" w:rsidRDefault="001B683C" w:rsidP="00772A54">
            <w:pPr>
              <w:jc w:val="both"/>
            </w:pPr>
          </w:p>
        </w:tc>
        <w:tc>
          <w:tcPr>
            <w:tcW w:w="2245" w:type="dxa"/>
            <w:gridSpan w:val="2"/>
          </w:tcPr>
          <w:p w:rsidR="001B683C" w:rsidRDefault="001B683C" w:rsidP="00772A54">
            <w:pPr>
              <w:jc w:val="both"/>
            </w:pPr>
          </w:p>
        </w:tc>
        <w:tc>
          <w:tcPr>
            <w:tcW w:w="2248" w:type="dxa"/>
            <w:gridSpan w:val="4"/>
            <w:tcBorders>
              <w:right w:val="single" w:sz="12" w:space="0" w:color="auto"/>
            </w:tcBorders>
          </w:tcPr>
          <w:p w:rsidR="001B683C" w:rsidRDefault="001B683C" w:rsidP="00772A54">
            <w:pPr>
              <w:jc w:val="both"/>
            </w:pPr>
          </w:p>
        </w:tc>
        <w:tc>
          <w:tcPr>
            <w:tcW w:w="632" w:type="dxa"/>
            <w:vMerge/>
            <w:tcBorders>
              <w:left w:val="single" w:sz="12" w:space="0" w:color="auto"/>
            </w:tcBorders>
            <w:vAlign w:val="center"/>
          </w:tcPr>
          <w:p w:rsidR="001B683C" w:rsidRDefault="001B683C" w:rsidP="00772A54">
            <w:pPr>
              <w:rPr>
                <w:b/>
              </w:rPr>
            </w:pPr>
          </w:p>
        </w:tc>
        <w:tc>
          <w:tcPr>
            <w:tcW w:w="693" w:type="dxa"/>
            <w:vMerge/>
            <w:vAlign w:val="center"/>
          </w:tcPr>
          <w:p w:rsidR="001B683C" w:rsidRDefault="001B683C" w:rsidP="00772A54">
            <w:pPr>
              <w:rPr>
                <w:b/>
              </w:rPr>
            </w:pPr>
          </w:p>
        </w:tc>
        <w:tc>
          <w:tcPr>
            <w:tcW w:w="694" w:type="dxa"/>
            <w:vMerge/>
            <w:vAlign w:val="center"/>
          </w:tcPr>
          <w:p w:rsidR="001B683C" w:rsidRDefault="001B683C" w:rsidP="00772A54">
            <w:pPr>
              <w:rPr>
                <w:b/>
              </w:rPr>
            </w:pPr>
          </w:p>
        </w:tc>
      </w:tr>
      <w:tr w:rsidR="001B683C" w:rsidTr="00772A54">
        <w:tc>
          <w:tcPr>
            <w:tcW w:w="9859" w:type="dxa"/>
            <w:gridSpan w:val="11"/>
            <w:shd w:val="clear" w:color="auto" w:fill="F7CAAC"/>
          </w:tcPr>
          <w:p w:rsidR="001B683C" w:rsidRDefault="001B683C"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1B683C" w:rsidTr="00772A54">
        <w:trPr>
          <w:trHeight w:val="2347"/>
        </w:trPr>
        <w:tc>
          <w:tcPr>
            <w:tcW w:w="9859" w:type="dxa"/>
            <w:gridSpan w:val="11"/>
          </w:tcPr>
          <w:p w:rsidR="001B683C" w:rsidRDefault="001B683C" w:rsidP="00772A54">
            <w:pPr>
              <w:rPr>
                <w:u w:color="FF0000"/>
              </w:rPr>
            </w:pPr>
          </w:p>
          <w:p w:rsidR="001B683C" w:rsidRDefault="001B683C" w:rsidP="00772A54">
            <w:pPr>
              <w:rPr>
                <w:u w:color="FF0000"/>
              </w:rPr>
            </w:pPr>
            <w:r>
              <w:rPr>
                <w:u w:color="FF0000"/>
              </w:rPr>
              <w:t>Jiří Beránek, ed. Silvie Stanická, Univerzita Tomáše Bati ve Zlíně 2016, ISBN 978-80- 7454-556- 6</w:t>
            </w:r>
          </w:p>
          <w:p w:rsidR="001B683C" w:rsidRDefault="001B683C" w:rsidP="00772A54">
            <w:pPr>
              <w:rPr>
                <w:color w:val="FF0000"/>
                <w:sz w:val="16"/>
                <w:szCs w:val="16"/>
                <w:u w:color="FF0000"/>
              </w:rPr>
            </w:pPr>
          </w:p>
          <w:p w:rsidR="001B683C" w:rsidRDefault="001B683C" w:rsidP="00772A54">
            <w:pPr>
              <w:rPr>
                <w:u w:color="FF0000"/>
              </w:rPr>
            </w:pPr>
            <w:r>
              <w:rPr>
                <w:u w:color="FF0000"/>
              </w:rPr>
              <w:t>Kurátorství výstav</w:t>
            </w:r>
          </w:p>
          <w:p w:rsidR="001B683C" w:rsidRDefault="001B683C" w:rsidP="00772A54">
            <w:pPr>
              <w:jc w:val="both"/>
              <w:rPr>
                <w:u w:color="FF0000"/>
              </w:rPr>
            </w:pPr>
            <w:r>
              <w:rPr>
                <w:u w:color="FF0000"/>
              </w:rPr>
              <w:t>Odborné recenze do recenzovaných periodik</w:t>
            </w:r>
          </w:p>
          <w:p w:rsidR="001B683C" w:rsidRDefault="001B683C" w:rsidP="00772A54">
            <w:pPr>
              <w:jc w:val="both"/>
              <w:rPr>
                <w:b/>
              </w:rPr>
            </w:pPr>
          </w:p>
        </w:tc>
      </w:tr>
      <w:tr w:rsidR="001B683C" w:rsidTr="00772A54">
        <w:trPr>
          <w:trHeight w:val="218"/>
        </w:trPr>
        <w:tc>
          <w:tcPr>
            <w:tcW w:w="9859" w:type="dxa"/>
            <w:gridSpan w:val="11"/>
            <w:shd w:val="clear" w:color="auto" w:fill="F7CAAC"/>
          </w:tcPr>
          <w:p w:rsidR="001B683C" w:rsidRDefault="001B683C" w:rsidP="00772A54">
            <w:pPr>
              <w:rPr>
                <w:b/>
              </w:rPr>
            </w:pPr>
            <w:r>
              <w:rPr>
                <w:b/>
              </w:rPr>
              <w:lastRenderedPageBreak/>
              <w:t>Působení v zahraničí</w:t>
            </w:r>
          </w:p>
        </w:tc>
      </w:tr>
      <w:tr w:rsidR="001B683C" w:rsidTr="00772A54">
        <w:trPr>
          <w:trHeight w:val="328"/>
        </w:trPr>
        <w:tc>
          <w:tcPr>
            <w:tcW w:w="9859" w:type="dxa"/>
            <w:gridSpan w:val="11"/>
          </w:tcPr>
          <w:p w:rsidR="001B683C" w:rsidRDefault="001B683C" w:rsidP="00772A54">
            <w:pPr>
              <w:jc w:val="both"/>
            </w:pPr>
          </w:p>
          <w:p w:rsidR="001B683C" w:rsidRDefault="001B683C" w:rsidP="00772A54">
            <w:pPr>
              <w:jc w:val="both"/>
            </w:pPr>
            <w:r>
              <w:t>2005: Domus Hungarica, Magyar Tudományos Akad</w:t>
            </w:r>
            <w:r>
              <w:rPr>
                <w:lang w:val="fr-FR"/>
              </w:rPr>
              <w:t>é</w:t>
            </w:r>
            <w:r>
              <w:t xml:space="preserve">mia (Maďarská </w:t>
            </w:r>
            <w:r>
              <w:rPr>
                <w:lang w:val="de-DE"/>
              </w:rPr>
              <w:t>akademie v</w:t>
            </w:r>
            <w:r>
              <w:t>ěd), Budapešť, Maďarsko</w:t>
            </w:r>
          </w:p>
          <w:p w:rsidR="001B683C" w:rsidRDefault="001B683C" w:rsidP="00772A54">
            <w:pPr>
              <w:jc w:val="both"/>
            </w:pPr>
            <w:r>
              <w:t xml:space="preserve">2003: </w:t>
            </w:r>
            <w:r>
              <w:rPr>
                <w:lang w:val="en-US"/>
              </w:rPr>
              <w:t>Central European University, Budape</w:t>
            </w:r>
            <w:r>
              <w:t>šť, Maďarsko, stáž, studium, 1 měsíc</w:t>
            </w:r>
          </w:p>
          <w:p w:rsidR="001B683C" w:rsidRDefault="001B683C" w:rsidP="00772A54">
            <w:pPr>
              <w:jc w:val="both"/>
            </w:pPr>
          </w:p>
          <w:p w:rsidR="001B683C" w:rsidRDefault="001B683C" w:rsidP="00772A54">
            <w:pPr>
              <w:jc w:val="both"/>
            </w:pPr>
            <w:r>
              <w:t>Méně než 1 měsíc - stáže Erasmus, Fachhochschule Dortmund, Německo, New Bulgarian University, Sofie, Bulharsko</w:t>
            </w:r>
          </w:p>
          <w:p w:rsidR="001B683C" w:rsidRDefault="001B683C" w:rsidP="00772A54">
            <w:pPr>
              <w:jc w:val="both"/>
            </w:pPr>
          </w:p>
        </w:tc>
      </w:tr>
      <w:tr w:rsidR="001B683C" w:rsidTr="00772A54">
        <w:trPr>
          <w:cantSplit/>
          <w:trHeight w:val="470"/>
        </w:trPr>
        <w:tc>
          <w:tcPr>
            <w:tcW w:w="2518" w:type="dxa"/>
            <w:shd w:val="clear" w:color="auto" w:fill="F7CAAC"/>
          </w:tcPr>
          <w:p w:rsidR="001B683C" w:rsidRDefault="001B683C" w:rsidP="00772A54">
            <w:pPr>
              <w:jc w:val="both"/>
              <w:rPr>
                <w:b/>
              </w:rPr>
            </w:pPr>
            <w:r>
              <w:rPr>
                <w:b/>
              </w:rPr>
              <w:t xml:space="preserve">Podpis </w:t>
            </w:r>
          </w:p>
        </w:tc>
        <w:tc>
          <w:tcPr>
            <w:tcW w:w="4536" w:type="dxa"/>
            <w:gridSpan w:val="5"/>
          </w:tcPr>
          <w:p w:rsidR="001B683C" w:rsidRDefault="001B683C" w:rsidP="00772A54">
            <w:pPr>
              <w:jc w:val="both"/>
            </w:pPr>
            <w:r>
              <w:t>v.</w:t>
            </w:r>
            <w:r w:rsidR="00F20A4A">
              <w:t xml:space="preserve"> </w:t>
            </w:r>
            <w:r>
              <w:t>r.</w:t>
            </w:r>
          </w:p>
        </w:tc>
        <w:tc>
          <w:tcPr>
            <w:tcW w:w="786" w:type="dxa"/>
            <w:gridSpan w:val="2"/>
            <w:shd w:val="clear" w:color="auto" w:fill="F7CAAC"/>
          </w:tcPr>
          <w:p w:rsidR="001B683C" w:rsidRDefault="001B683C" w:rsidP="00772A54">
            <w:pPr>
              <w:jc w:val="both"/>
            </w:pPr>
            <w:r>
              <w:rPr>
                <w:b/>
              </w:rPr>
              <w:t>datum</w:t>
            </w:r>
          </w:p>
        </w:tc>
        <w:tc>
          <w:tcPr>
            <w:tcW w:w="2019" w:type="dxa"/>
            <w:gridSpan w:val="3"/>
          </w:tcPr>
          <w:p w:rsidR="001B683C" w:rsidRDefault="001B683C" w:rsidP="00772A54">
            <w:pPr>
              <w:jc w:val="both"/>
            </w:pPr>
            <w:r>
              <w:t>20. 5. 2018</w:t>
            </w:r>
          </w:p>
        </w:tc>
      </w:tr>
    </w:tbl>
    <w:p w:rsidR="001B683C" w:rsidRDefault="001B683C"/>
    <w:p w:rsidR="001B683C" w:rsidRDefault="001B683C"/>
    <w:p w:rsidR="001B683C" w:rsidRDefault="001B683C"/>
    <w:p w:rsidR="001B683C" w:rsidRDefault="001B683C"/>
    <w:p w:rsidR="001B683C" w:rsidRDefault="001B683C"/>
    <w:p w:rsidR="00D603AF" w:rsidRDefault="00D603AF"/>
    <w:p w:rsidR="00D603AF" w:rsidRDefault="00D603AF"/>
    <w:p w:rsidR="00D603AF" w:rsidRDefault="00D603AF"/>
    <w:p w:rsidR="00D603AF" w:rsidRDefault="00D603AF"/>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F20A4A" w:rsidRDefault="00F20A4A"/>
    <w:p w:rsidR="00F20A4A" w:rsidRDefault="00F20A4A"/>
    <w:p w:rsidR="00F20A4A" w:rsidRDefault="00F20A4A"/>
    <w:p w:rsidR="00F20A4A" w:rsidRDefault="00F20A4A"/>
    <w:p w:rsidR="00F20A4A" w:rsidRDefault="00F20A4A"/>
    <w:p w:rsidR="00F20A4A" w:rsidRDefault="00F20A4A"/>
    <w:p w:rsidR="001B683C" w:rsidRDefault="001B683C"/>
    <w:p w:rsidR="001B683C" w:rsidRDefault="001B683C"/>
    <w:p w:rsidR="001B683C" w:rsidRDefault="001B683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B683C" w:rsidTr="00772A54">
        <w:tc>
          <w:tcPr>
            <w:tcW w:w="9859" w:type="dxa"/>
            <w:gridSpan w:val="11"/>
            <w:tcBorders>
              <w:bottom w:val="double" w:sz="4" w:space="0" w:color="auto"/>
            </w:tcBorders>
            <w:shd w:val="clear" w:color="auto" w:fill="BDD6EE"/>
          </w:tcPr>
          <w:p w:rsidR="001B683C" w:rsidRDefault="001B683C" w:rsidP="00772A54">
            <w:pPr>
              <w:jc w:val="both"/>
              <w:rPr>
                <w:b/>
                <w:sz w:val="28"/>
              </w:rPr>
            </w:pPr>
            <w:r>
              <w:rPr>
                <w:b/>
                <w:sz w:val="28"/>
              </w:rPr>
              <w:lastRenderedPageBreak/>
              <w:t>C-I – Personální zabezpečení</w:t>
            </w:r>
          </w:p>
        </w:tc>
      </w:tr>
      <w:tr w:rsidR="001B683C" w:rsidTr="00772A54">
        <w:tc>
          <w:tcPr>
            <w:tcW w:w="2518" w:type="dxa"/>
            <w:tcBorders>
              <w:top w:val="double" w:sz="4" w:space="0" w:color="auto"/>
            </w:tcBorders>
            <w:shd w:val="clear" w:color="auto" w:fill="F7CAAC"/>
          </w:tcPr>
          <w:p w:rsidR="001B683C" w:rsidRDefault="001B683C" w:rsidP="00772A54">
            <w:pPr>
              <w:jc w:val="both"/>
              <w:rPr>
                <w:b/>
              </w:rPr>
            </w:pPr>
            <w:r>
              <w:rPr>
                <w:b/>
              </w:rPr>
              <w:t>Vysoká škola</w:t>
            </w:r>
          </w:p>
        </w:tc>
        <w:tc>
          <w:tcPr>
            <w:tcW w:w="7341" w:type="dxa"/>
            <w:gridSpan w:val="10"/>
          </w:tcPr>
          <w:p w:rsidR="001B683C" w:rsidRDefault="001B683C" w:rsidP="00772A54">
            <w:pPr>
              <w:jc w:val="both"/>
            </w:pPr>
            <w:r>
              <w:t>Univerzita Tomáše Bati ve Zlíně</w:t>
            </w:r>
          </w:p>
        </w:tc>
      </w:tr>
      <w:tr w:rsidR="001B683C" w:rsidTr="00772A54">
        <w:tc>
          <w:tcPr>
            <w:tcW w:w="2518" w:type="dxa"/>
            <w:shd w:val="clear" w:color="auto" w:fill="F7CAAC"/>
          </w:tcPr>
          <w:p w:rsidR="001B683C" w:rsidRDefault="001B683C" w:rsidP="00772A54">
            <w:pPr>
              <w:jc w:val="both"/>
              <w:rPr>
                <w:b/>
              </w:rPr>
            </w:pPr>
            <w:r>
              <w:rPr>
                <w:b/>
              </w:rPr>
              <w:t>Součást vysoké školy</w:t>
            </w:r>
          </w:p>
        </w:tc>
        <w:tc>
          <w:tcPr>
            <w:tcW w:w="7341" w:type="dxa"/>
            <w:gridSpan w:val="10"/>
          </w:tcPr>
          <w:p w:rsidR="001B683C" w:rsidRDefault="001B683C" w:rsidP="00772A54">
            <w:pPr>
              <w:jc w:val="both"/>
            </w:pPr>
            <w:r>
              <w:t>Fakulta multimediálních komunikací</w:t>
            </w:r>
          </w:p>
        </w:tc>
      </w:tr>
      <w:tr w:rsidR="001B683C" w:rsidTr="00772A54">
        <w:tc>
          <w:tcPr>
            <w:tcW w:w="2518" w:type="dxa"/>
            <w:shd w:val="clear" w:color="auto" w:fill="F7CAAC"/>
          </w:tcPr>
          <w:p w:rsidR="001B683C" w:rsidRDefault="001B683C" w:rsidP="00772A54">
            <w:pPr>
              <w:jc w:val="both"/>
              <w:rPr>
                <w:b/>
              </w:rPr>
            </w:pPr>
            <w:r>
              <w:rPr>
                <w:b/>
              </w:rPr>
              <w:t>Název studijního programu</w:t>
            </w:r>
          </w:p>
        </w:tc>
        <w:tc>
          <w:tcPr>
            <w:tcW w:w="7341" w:type="dxa"/>
            <w:gridSpan w:val="10"/>
          </w:tcPr>
          <w:p w:rsidR="001B683C" w:rsidRDefault="0080445E" w:rsidP="00772A54">
            <w:pPr>
              <w:jc w:val="both"/>
            </w:pPr>
            <w:r>
              <w:t>Arts Management</w:t>
            </w:r>
          </w:p>
        </w:tc>
      </w:tr>
      <w:tr w:rsidR="001B683C" w:rsidTr="00772A54">
        <w:tc>
          <w:tcPr>
            <w:tcW w:w="2518" w:type="dxa"/>
            <w:shd w:val="clear" w:color="auto" w:fill="F7CAAC"/>
          </w:tcPr>
          <w:p w:rsidR="001B683C" w:rsidRDefault="001B683C" w:rsidP="00772A54">
            <w:pPr>
              <w:jc w:val="both"/>
              <w:rPr>
                <w:b/>
              </w:rPr>
            </w:pPr>
            <w:r>
              <w:rPr>
                <w:b/>
              </w:rPr>
              <w:t>Jméno a příjmení</w:t>
            </w:r>
          </w:p>
        </w:tc>
        <w:tc>
          <w:tcPr>
            <w:tcW w:w="4536" w:type="dxa"/>
            <w:gridSpan w:val="5"/>
          </w:tcPr>
          <w:p w:rsidR="001B683C" w:rsidRDefault="001B683C" w:rsidP="00772A54">
            <w:pPr>
              <w:jc w:val="both"/>
            </w:pPr>
            <w:r>
              <w:t>Petr Stanický</w:t>
            </w:r>
          </w:p>
        </w:tc>
        <w:tc>
          <w:tcPr>
            <w:tcW w:w="709" w:type="dxa"/>
            <w:shd w:val="clear" w:color="auto" w:fill="F7CAAC"/>
          </w:tcPr>
          <w:p w:rsidR="001B683C" w:rsidRDefault="001B683C" w:rsidP="00772A54">
            <w:pPr>
              <w:jc w:val="both"/>
              <w:rPr>
                <w:b/>
              </w:rPr>
            </w:pPr>
            <w:r>
              <w:rPr>
                <w:b/>
              </w:rPr>
              <w:t>Tituly</w:t>
            </w:r>
          </w:p>
        </w:tc>
        <w:tc>
          <w:tcPr>
            <w:tcW w:w="2096" w:type="dxa"/>
            <w:gridSpan w:val="4"/>
          </w:tcPr>
          <w:p w:rsidR="001B683C" w:rsidRDefault="001B683C" w:rsidP="00772A54">
            <w:pPr>
              <w:jc w:val="both"/>
            </w:pPr>
            <w:r>
              <w:t>doc. MgA., M.F.A.</w:t>
            </w:r>
          </w:p>
        </w:tc>
      </w:tr>
      <w:tr w:rsidR="001B683C" w:rsidTr="00772A54">
        <w:tc>
          <w:tcPr>
            <w:tcW w:w="2518" w:type="dxa"/>
            <w:shd w:val="clear" w:color="auto" w:fill="F7CAAC"/>
          </w:tcPr>
          <w:p w:rsidR="001B683C" w:rsidRDefault="001B683C" w:rsidP="00772A54">
            <w:pPr>
              <w:jc w:val="both"/>
              <w:rPr>
                <w:b/>
              </w:rPr>
            </w:pPr>
            <w:r>
              <w:rPr>
                <w:b/>
              </w:rPr>
              <w:t>Rok narození</w:t>
            </w:r>
          </w:p>
        </w:tc>
        <w:tc>
          <w:tcPr>
            <w:tcW w:w="829" w:type="dxa"/>
          </w:tcPr>
          <w:p w:rsidR="001B683C" w:rsidRPr="003C6DFF" w:rsidRDefault="001B683C" w:rsidP="00772A54">
            <w:pPr>
              <w:jc w:val="both"/>
            </w:pPr>
            <w:r>
              <w:t>1975</w:t>
            </w:r>
          </w:p>
        </w:tc>
        <w:tc>
          <w:tcPr>
            <w:tcW w:w="1721" w:type="dxa"/>
            <w:shd w:val="clear" w:color="auto" w:fill="F7CAAC"/>
          </w:tcPr>
          <w:p w:rsidR="001B683C" w:rsidRPr="003C6DFF" w:rsidRDefault="001B683C" w:rsidP="00772A54">
            <w:pPr>
              <w:jc w:val="both"/>
              <w:rPr>
                <w:b/>
              </w:rPr>
            </w:pPr>
            <w:r w:rsidRPr="003C6DFF">
              <w:rPr>
                <w:b/>
              </w:rPr>
              <w:t>typ vztahu k VŠ</w:t>
            </w:r>
          </w:p>
        </w:tc>
        <w:tc>
          <w:tcPr>
            <w:tcW w:w="992" w:type="dxa"/>
            <w:gridSpan w:val="2"/>
          </w:tcPr>
          <w:p w:rsidR="001B683C" w:rsidRPr="00C134C3" w:rsidRDefault="001B683C" w:rsidP="00772A54">
            <w:pPr>
              <w:jc w:val="both"/>
              <w:rPr>
                <w:color w:val="44546A" w:themeColor="text2"/>
              </w:rPr>
            </w:pPr>
            <w: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w:t>
            </w:r>
          </w:p>
          <w:p w:rsidR="001B683C" w:rsidRDefault="001B683C" w:rsidP="00772A54">
            <w:pPr>
              <w:jc w:val="both"/>
              <w:rPr>
                <w:b/>
              </w:rPr>
            </w:pPr>
            <w:r>
              <w:rPr>
                <w:b/>
              </w:rPr>
              <w:t>kdy</w:t>
            </w:r>
          </w:p>
        </w:tc>
        <w:tc>
          <w:tcPr>
            <w:tcW w:w="1387" w:type="dxa"/>
            <w:gridSpan w:val="2"/>
          </w:tcPr>
          <w:p w:rsidR="001B683C" w:rsidRDefault="001B683C" w:rsidP="00772A54">
            <w:pPr>
              <w:jc w:val="both"/>
            </w:pPr>
            <w:r>
              <w:t>10/2019</w:t>
            </w:r>
          </w:p>
        </w:tc>
      </w:tr>
      <w:tr w:rsidR="001B683C" w:rsidTr="00772A54">
        <w:tc>
          <w:tcPr>
            <w:tcW w:w="5068" w:type="dxa"/>
            <w:gridSpan w:val="3"/>
            <w:shd w:val="clear" w:color="auto" w:fill="F7CAAC"/>
          </w:tcPr>
          <w:p w:rsidR="001B683C" w:rsidRDefault="001B683C" w:rsidP="00772A54">
            <w:pPr>
              <w:jc w:val="both"/>
              <w:rPr>
                <w:b/>
              </w:rPr>
            </w:pPr>
            <w:r>
              <w:rPr>
                <w:b/>
              </w:rPr>
              <w:t>Typ vztahu na součásti VŠ, která uskutečňuje st. program</w:t>
            </w:r>
          </w:p>
        </w:tc>
        <w:tc>
          <w:tcPr>
            <w:tcW w:w="992" w:type="dxa"/>
            <w:gridSpan w:val="2"/>
          </w:tcPr>
          <w:p w:rsidR="001B683C" w:rsidRPr="00C134C3" w:rsidRDefault="001B683C" w:rsidP="00772A54">
            <w:pPr>
              <w:jc w:val="both"/>
            </w:pPr>
            <w:r>
              <w:rPr>
                <w:rFonts w:eastAsia="Calibri"/>
              </w:rP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 kdy</w:t>
            </w:r>
          </w:p>
        </w:tc>
        <w:tc>
          <w:tcPr>
            <w:tcW w:w="1387" w:type="dxa"/>
            <w:gridSpan w:val="2"/>
          </w:tcPr>
          <w:p w:rsidR="001B683C" w:rsidRDefault="001B683C" w:rsidP="00772A54">
            <w:pPr>
              <w:jc w:val="both"/>
            </w:pPr>
            <w:r>
              <w:t>10/2019</w:t>
            </w:r>
          </w:p>
        </w:tc>
      </w:tr>
      <w:tr w:rsidR="001B683C" w:rsidTr="00772A54">
        <w:tc>
          <w:tcPr>
            <w:tcW w:w="6060" w:type="dxa"/>
            <w:gridSpan w:val="5"/>
            <w:shd w:val="clear" w:color="auto" w:fill="F7CAAC"/>
          </w:tcPr>
          <w:p w:rsidR="001B683C" w:rsidRPr="00B17BC0" w:rsidRDefault="001B683C" w:rsidP="00772A54">
            <w:pPr>
              <w:jc w:val="both"/>
              <w:rPr>
                <w:b/>
              </w:rPr>
            </w:pPr>
            <w:r w:rsidRPr="00B17BC0">
              <w:rPr>
                <w:b/>
              </w:rPr>
              <w:t>Další současná působení jako akademický pracovník na jiných VŠ</w:t>
            </w:r>
          </w:p>
          <w:p w:rsidR="001B683C" w:rsidRPr="00B17BC0" w:rsidRDefault="001B683C" w:rsidP="00772A54">
            <w:pPr>
              <w:autoSpaceDE w:val="0"/>
              <w:autoSpaceDN w:val="0"/>
              <w:adjustRightInd w:val="0"/>
              <w:rPr>
                <w:rFonts w:eastAsia="Calibri"/>
                <w:color w:val="FF0000"/>
                <w:sz w:val="16"/>
                <w:szCs w:val="16"/>
              </w:rPr>
            </w:pPr>
          </w:p>
        </w:tc>
        <w:tc>
          <w:tcPr>
            <w:tcW w:w="1703" w:type="dxa"/>
            <w:gridSpan w:val="2"/>
            <w:shd w:val="clear" w:color="auto" w:fill="F7CAAC"/>
          </w:tcPr>
          <w:p w:rsidR="001B683C" w:rsidRDefault="001B683C" w:rsidP="00772A54">
            <w:pPr>
              <w:jc w:val="both"/>
              <w:rPr>
                <w:b/>
              </w:rPr>
            </w:pPr>
            <w:r>
              <w:rPr>
                <w:b/>
              </w:rPr>
              <w:t>typ prac. vztahu</w:t>
            </w:r>
          </w:p>
        </w:tc>
        <w:tc>
          <w:tcPr>
            <w:tcW w:w="2096" w:type="dxa"/>
            <w:gridSpan w:val="4"/>
            <w:shd w:val="clear" w:color="auto" w:fill="F7CAAC"/>
          </w:tcPr>
          <w:p w:rsidR="001B683C" w:rsidRDefault="001B683C" w:rsidP="00772A54">
            <w:pPr>
              <w:jc w:val="both"/>
              <w:rPr>
                <w:b/>
              </w:rPr>
            </w:pPr>
            <w:r>
              <w:rPr>
                <w:b/>
              </w:rPr>
              <w:t>rozsah</w:t>
            </w: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9859" w:type="dxa"/>
            <w:gridSpan w:val="11"/>
            <w:shd w:val="clear" w:color="auto" w:fill="F7CAAC"/>
          </w:tcPr>
          <w:p w:rsidR="001B683C" w:rsidRDefault="001B683C" w:rsidP="00772A54">
            <w:r>
              <w:rPr>
                <w:b/>
              </w:rPr>
              <w:t>Předměty příslušného studijního programu a způsob zapojení do jejich výuky, příp. další zapojení do uskutečňování studijního programu</w:t>
            </w:r>
          </w:p>
        </w:tc>
      </w:tr>
      <w:tr w:rsidR="001B683C" w:rsidTr="00772A54">
        <w:trPr>
          <w:trHeight w:val="851"/>
        </w:trPr>
        <w:tc>
          <w:tcPr>
            <w:tcW w:w="9859" w:type="dxa"/>
            <w:gridSpan w:val="11"/>
            <w:tcBorders>
              <w:top w:val="nil"/>
            </w:tcBorders>
          </w:tcPr>
          <w:p w:rsidR="001B683C" w:rsidRDefault="001B683C" w:rsidP="00772A54">
            <w:pPr>
              <w:autoSpaceDE w:val="0"/>
              <w:autoSpaceDN w:val="0"/>
              <w:adjustRightInd w:val="0"/>
              <w:rPr>
                <w:rFonts w:eastAsia="Calibri"/>
              </w:rPr>
            </w:pPr>
          </w:p>
          <w:p w:rsidR="001B683C" w:rsidRDefault="001B683C" w:rsidP="00772A54">
            <w:pPr>
              <w:autoSpaceDE w:val="0"/>
              <w:autoSpaceDN w:val="0"/>
              <w:adjustRightInd w:val="0"/>
              <w:rPr>
                <w:rFonts w:eastAsia="Calibri"/>
              </w:rPr>
            </w:pPr>
            <w:r>
              <w:t xml:space="preserve">Interpretace uměleckého díla I, II – </w:t>
            </w:r>
            <w:r>
              <w:rPr>
                <w:rFonts w:eastAsia="Calibri"/>
              </w:rPr>
              <w:t>vede seminář, garant – PF, KF</w:t>
            </w:r>
            <w:r w:rsidRPr="007B6705">
              <w:rPr>
                <w:rFonts w:eastAsia="Calibri"/>
              </w:rPr>
              <w:t xml:space="preserve"> </w:t>
            </w:r>
          </w:p>
          <w:p w:rsidR="001B683C" w:rsidRPr="007B6705" w:rsidRDefault="001B683C" w:rsidP="00772A54">
            <w:pPr>
              <w:autoSpaceDE w:val="0"/>
              <w:autoSpaceDN w:val="0"/>
              <w:adjustRightInd w:val="0"/>
              <w:rPr>
                <w:rFonts w:eastAsia="Calibri"/>
              </w:rPr>
            </w:pPr>
            <w:r w:rsidRPr="00C90116">
              <w:t>Současné umění I, II</w:t>
            </w:r>
            <w:r>
              <w:t xml:space="preserve"> - </w:t>
            </w:r>
            <w:r>
              <w:rPr>
                <w:rFonts w:eastAsia="Calibri"/>
              </w:rPr>
              <w:t>přednášející, garant – PF, KF</w:t>
            </w:r>
          </w:p>
        </w:tc>
      </w:tr>
      <w:tr w:rsidR="001B683C" w:rsidTr="00772A54">
        <w:tc>
          <w:tcPr>
            <w:tcW w:w="9859" w:type="dxa"/>
            <w:gridSpan w:val="11"/>
            <w:shd w:val="clear" w:color="auto" w:fill="F7CAAC"/>
          </w:tcPr>
          <w:p w:rsidR="001B683C" w:rsidRDefault="001B683C" w:rsidP="00772A54">
            <w:pPr>
              <w:jc w:val="both"/>
            </w:pPr>
            <w:r>
              <w:rPr>
                <w:b/>
              </w:rPr>
              <w:t xml:space="preserve">Údaje o vzdělání na VŠ </w:t>
            </w:r>
          </w:p>
        </w:tc>
      </w:tr>
      <w:tr w:rsidR="001B683C" w:rsidTr="00772A54">
        <w:trPr>
          <w:trHeight w:val="869"/>
        </w:trPr>
        <w:tc>
          <w:tcPr>
            <w:tcW w:w="9859" w:type="dxa"/>
            <w:gridSpan w:val="11"/>
          </w:tcPr>
          <w:p w:rsidR="001B683C" w:rsidRDefault="001B683C" w:rsidP="00772A54">
            <w:pPr>
              <w:pStyle w:val="Normlnweb"/>
              <w:spacing w:before="0" w:beforeAutospacing="0" w:after="0" w:afterAutospacing="0"/>
              <w:rPr>
                <w:color w:val="000000"/>
                <w:sz w:val="20"/>
                <w:szCs w:val="20"/>
              </w:rPr>
            </w:pPr>
          </w:p>
          <w:p w:rsidR="001B683C" w:rsidRPr="00D32609" w:rsidRDefault="001B683C" w:rsidP="00772A54">
            <w:pPr>
              <w:pStyle w:val="Normlnweb"/>
              <w:spacing w:before="0" w:beforeAutospacing="0" w:after="0" w:afterAutospacing="0"/>
              <w:rPr>
                <w:color w:val="000000"/>
                <w:sz w:val="20"/>
                <w:szCs w:val="20"/>
              </w:rPr>
            </w:pPr>
            <w:r>
              <w:rPr>
                <w:color w:val="000000"/>
                <w:sz w:val="20"/>
                <w:szCs w:val="20"/>
              </w:rPr>
              <w:t xml:space="preserve">1993-2000: </w:t>
            </w:r>
            <w:r w:rsidRPr="00D32609">
              <w:rPr>
                <w:color w:val="000000"/>
                <w:sz w:val="20"/>
                <w:szCs w:val="20"/>
              </w:rPr>
              <w:t xml:space="preserve">Vysoká škola uměleckoprůmyslová v Praze, </w:t>
            </w:r>
            <w:r>
              <w:rPr>
                <w:sz w:val="20"/>
                <w:szCs w:val="20"/>
              </w:rPr>
              <w:t>Sklo v architektuře, MgA.</w:t>
            </w:r>
          </w:p>
          <w:p w:rsidR="001B683C" w:rsidRPr="00D32609" w:rsidRDefault="001B683C" w:rsidP="00772A54">
            <w:pPr>
              <w:pStyle w:val="Normlnweb"/>
              <w:spacing w:before="0" w:beforeAutospacing="0" w:after="0" w:afterAutospacing="0"/>
              <w:rPr>
                <w:sz w:val="20"/>
                <w:szCs w:val="20"/>
              </w:rPr>
            </w:pPr>
            <w:r>
              <w:rPr>
                <w:sz w:val="20"/>
                <w:szCs w:val="20"/>
              </w:rPr>
              <w:t xml:space="preserve">2005-2007: </w:t>
            </w:r>
            <w:r w:rsidRPr="00D32609">
              <w:rPr>
                <w:sz w:val="20"/>
                <w:szCs w:val="20"/>
              </w:rPr>
              <w:t xml:space="preserve">New York </w:t>
            </w:r>
            <w:r>
              <w:rPr>
                <w:sz w:val="20"/>
                <w:szCs w:val="20"/>
              </w:rPr>
              <w:t>Academy of Art, New York, USA, M.F.A.</w:t>
            </w:r>
          </w:p>
          <w:p w:rsidR="001B683C" w:rsidRDefault="001B683C" w:rsidP="00772A54">
            <w:pPr>
              <w:pStyle w:val="Normlnweb"/>
              <w:spacing w:before="0" w:beforeAutospacing="0" w:after="0" w:afterAutospacing="0"/>
              <w:rPr>
                <w:sz w:val="20"/>
                <w:szCs w:val="20"/>
              </w:rPr>
            </w:pPr>
            <w:r>
              <w:rPr>
                <w:sz w:val="20"/>
                <w:szCs w:val="20"/>
              </w:rPr>
              <w:t xml:space="preserve">2012: </w:t>
            </w:r>
            <w:r w:rsidRPr="00D32609">
              <w:rPr>
                <w:sz w:val="20"/>
                <w:szCs w:val="20"/>
              </w:rPr>
              <w:t>Vysoká škola výtvarných umění v Br</w:t>
            </w:r>
            <w:r>
              <w:rPr>
                <w:sz w:val="20"/>
                <w:szCs w:val="20"/>
              </w:rPr>
              <w:t>atislavě, doc.</w:t>
            </w:r>
          </w:p>
          <w:p w:rsidR="001B683C" w:rsidRPr="009C56E8" w:rsidRDefault="001B683C" w:rsidP="00772A54">
            <w:pPr>
              <w:pStyle w:val="Normlnweb"/>
              <w:spacing w:before="0" w:beforeAutospacing="0" w:after="0" w:afterAutospacing="0"/>
              <w:rPr>
                <w:sz w:val="20"/>
                <w:szCs w:val="20"/>
              </w:rPr>
            </w:pPr>
          </w:p>
        </w:tc>
      </w:tr>
      <w:tr w:rsidR="001B683C" w:rsidTr="00772A54">
        <w:tc>
          <w:tcPr>
            <w:tcW w:w="9859" w:type="dxa"/>
            <w:gridSpan w:val="11"/>
            <w:shd w:val="clear" w:color="auto" w:fill="F7CAAC"/>
          </w:tcPr>
          <w:p w:rsidR="001B683C" w:rsidRDefault="001B683C" w:rsidP="00772A54">
            <w:pPr>
              <w:jc w:val="both"/>
              <w:rPr>
                <w:b/>
              </w:rPr>
            </w:pPr>
            <w:r>
              <w:rPr>
                <w:b/>
              </w:rPr>
              <w:t>Údaje o odborném působení od absolvování VŠ</w:t>
            </w:r>
          </w:p>
        </w:tc>
      </w:tr>
      <w:tr w:rsidR="001B683C" w:rsidTr="00772A54">
        <w:trPr>
          <w:trHeight w:val="1090"/>
        </w:trPr>
        <w:tc>
          <w:tcPr>
            <w:tcW w:w="9859" w:type="dxa"/>
            <w:gridSpan w:val="11"/>
          </w:tcPr>
          <w:p w:rsidR="001B683C" w:rsidRDefault="001B683C" w:rsidP="00772A54">
            <w:pPr>
              <w:rPr>
                <w:b/>
                <w:color w:val="000000"/>
              </w:rPr>
            </w:pPr>
          </w:p>
          <w:p w:rsidR="001B683C" w:rsidRPr="0007361A" w:rsidRDefault="001B683C" w:rsidP="00772A54">
            <w:pPr>
              <w:rPr>
                <w:b/>
                <w:color w:val="000000"/>
              </w:rPr>
            </w:pPr>
            <w:r w:rsidRPr="0007361A">
              <w:rPr>
                <w:b/>
                <w:color w:val="000000"/>
              </w:rPr>
              <w:t>Pedagogická praxe:</w:t>
            </w:r>
          </w:p>
          <w:p w:rsidR="001B683C" w:rsidRPr="0007361A" w:rsidRDefault="001B683C" w:rsidP="00772A54">
            <w:pPr>
              <w:rPr>
                <w:color w:val="000000"/>
              </w:rPr>
            </w:pPr>
            <w:r>
              <w:rPr>
                <w:color w:val="000000"/>
              </w:rPr>
              <w:t>2002-2006:</w:t>
            </w:r>
            <w:r w:rsidRPr="0007361A">
              <w:rPr>
                <w:color w:val="000000"/>
              </w:rPr>
              <w:t xml:space="preserve"> Vysoká škola uměleckoprůmyslová v Praze, ateliér Sochařství II, prof. Jiří Beránek, asistent</w:t>
            </w:r>
          </w:p>
          <w:p w:rsidR="001B683C" w:rsidRDefault="001B683C" w:rsidP="00772A54">
            <w:pPr>
              <w:rPr>
                <w:color w:val="000000"/>
              </w:rPr>
            </w:pPr>
            <w:r>
              <w:rPr>
                <w:color w:val="000000"/>
              </w:rPr>
              <w:t>2008-dosud:</w:t>
            </w:r>
            <w:r w:rsidRPr="0007361A">
              <w:rPr>
                <w:color w:val="000000"/>
              </w:rPr>
              <w:t xml:space="preserve"> Univerzita Tomáše Bati ve Zlíně, Fakulta multimediálních komunikací, vedoucí atel</w:t>
            </w:r>
            <w:r>
              <w:rPr>
                <w:color w:val="000000"/>
              </w:rPr>
              <w:t>i</w:t>
            </w:r>
            <w:r w:rsidRPr="0007361A">
              <w:rPr>
                <w:color w:val="000000"/>
              </w:rPr>
              <w:t>éru Design skla</w:t>
            </w:r>
            <w:r>
              <w:rPr>
                <w:color w:val="000000"/>
              </w:rPr>
              <w:t>, od. r. 2012 docent</w:t>
            </w:r>
          </w:p>
          <w:p w:rsidR="001B683C" w:rsidRPr="0007361A" w:rsidRDefault="001B683C" w:rsidP="00772A54">
            <w:pPr>
              <w:rPr>
                <w:color w:val="000000"/>
              </w:rPr>
            </w:pPr>
            <w:r>
              <w:rPr>
                <w:color w:val="000000"/>
              </w:rPr>
              <w:t>2010-2013: Univerzita Tomáše Bati ve Zlíně, Fakulta multimediálních komunikací, ředitel Ústavu prostorového a produktového designu</w:t>
            </w:r>
          </w:p>
          <w:p w:rsidR="001B683C" w:rsidRPr="0007361A" w:rsidRDefault="001B683C" w:rsidP="00772A54">
            <w:pPr>
              <w:ind w:left="540"/>
              <w:rPr>
                <w:color w:val="000000"/>
              </w:rPr>
            </w:pPr>
          </w:p>
          <w:p w:rsidR="001B683C" w:rsidRPr="0007361A" w:rsidRDefault="001B683C" w:rsidP="00772A54">
            <w:pPr>
              <w:rPr>
                <w:color w:val="000000"/>
              </w:rPr>
            </w:pPr>
            <w:r w:rsidRPr="0007361A">
              <w:rPr>
                <w:b/>
                <w:bCs/>
                <w:color w:val="000000"/>
              </w:rPr>
              <w:t>Přehled praxe mimo akademické pros</w:t>
            </w:r>
            <w:r>
              <w:rPr>
                <w:b/>
                <w:bCs/>
                <w:color w:val="000000"/>
              </w:rPr>
              <w:t>tředí:</w:t>
            </w:r>
          </w:p>
          <w:p w:rsidR="001B683C" w:rsidRPr="0007361A" w:rsidRDefault="001B683C" w:rsidP="00772A54">
            <w:pPr>
              <w:rPr>
                <w:color w:val="000000"/>
              </w:rPr>
            </w:pPr>
            <w:r>
              <w:rPr>
                <w:color w:val="000000"/>
              </w:rPr>
              <w:t xml:space="preserve">1995-2000: </w:t>
            </w:r>
            <w:r w:rsidRPr="0007361A">
              <w:rPr>
                <w:color w:val="000000"/>
              </w:rPr>
              <w:t>Ateliér Olbrama Zoubka, spolupráce na uměleckých projektech</w:t>
            </w:r>
          </w:p>
          <w:p w:rsidR="001B683C" w:rsidRPr="0007361A" w:rsidRDefault="001B683C" w:rsidP="00772A54">
            <w:pPr>
              <w:rPr>
                <w:color w:val="000000"/>
              </w:rPr>
            </w:pPr>
            <w:r>
              <w:rPr>
                <w:color w:val="000000"/>
              </w:rPr>
              <w:t xml:space="preserve">2000-2003: </w:t>
            </w:r>
            <w:r w:rsidRPr="0007361A">
              <w:rPr>
                <w:color w:val="000000"/>
              </w:rPr>
              <w:t>Střední uměleckoprůmyslová škola sklářská ve Valašském Meziříčí</w:t>
            </w:r>
          </w:p>
          <w:p w:rsidR="001B683C" w:rsidRPr="0007361A" w:rsidRDefault="001B683C" w:rsidP="00772A54">
            <w:pPr>
              <w:rPr>
                <w:color w:val="000000"/>
              </w:rPr>
            </w:pPr>
            <w:r>
              <w:rPr>
                <w:color w:val="000000"/>
              </w:rPr>
              <w:t xml:space="preserve">2007-2008: </w:t>
            </w:r>
            <w:r w:rsidRPr="0007361A">
              <w:rPr>
                <w:color w:val="000000"/>
              </w:rPr>
              <w:t>Jeff Koons Studio, New York City, USA - umělecká činnost</w:t>
            </w:r>
          </w:p>
          <w:p w:rsidR="001B683C" w:rsidRPr="0007361A" w:rsidRDefault="001B683C" w:rsidP="00772A54">
            <w:pPr>
              <w:rPr>
                <w:color w:val="000000"/>
              </w:rPr>
            </w:pPr>
            <w:r>
              <w:rPr>
                <w:color w:val="000000"/>
              </w:rPr>
              <w:t xml:space="preserve">2008: </w:t>
            </w:r>
            <w:r w:rsidRPr="0007361A">
              <w:rPr>
                <w:color w:val="000000"/>
              </w:rPr>
              <w:t>Alex Kveton Studio, New York, USA - umělecká činnost</w:t>
            </w:r>
          </w:p>
          <w:p w:rsidR="001B683C" w:rsidRPr="0007361A" w:rsidRDefault="001B683C" w:rsidP="00772A54">
            <w:pPr>
              <w:ind w:left="540"/>
              <w:rPr>
                <w:color w:val="000000"/>
              </w:rPr>
            </w:pPr>
          </w:p>
          <w:p w:rsidR="001B683C" w:rsidRPr="0007361A" w:rsidRDefault="001B683C" w:rsidP="00772A54">
            <w:pPr>
              <w:rPr>
                <w:color w:val="000000"/>
              </w:rPr>
            </w:pPr>
            <w:r w:rsidRPr="0007361A">
              <w:rPr>
                <w:b/>
                <w:bCs/>
                <w:color w:val="000000"/>
              </w:rPr>
              <w:t>Přehled mimouniverzitních aktiv</w:t>
            </w:r>
            <w:r>
              <w:rPr>
                <w:b/>
                <w:bCs/>
                <w:color w:val="000000"/>
              </w:rPr>
              <w:t>it /členství v institucích:</w:t>
            </w:r>
          </w:p>
          <w:p w:rsidR="001B683C" w:rsidRPr="0007361A" w:rsidRDefault="001B683C" w:rsidP="00772A54">
            <w:pPr>
              <w:rPr>
                <w:color w:val="000000"/>
              </w:rPr>
            </w:pPr>
            <w:r>
              <w:rPr>
                <w:color w:val="000000"/>
              </w:rPr>
              <w:t xml:space="preserve">2009: </w:t>
            </w:r>
            <w:r w:rsidRPr="0007361A">
              <w:rPr>
                <w:color w:val="000000"/>
              </w:rPr>
              <w:t>člen Umělecké besedy / Výtvarný odbor</w:t>
            </w:r>
          </w:p>
          <w:p w:rsidR="001B683C" w:rsidRPr="0007361A" w:rsidRDefault="001B683C" w:rsidP="00772A54">
            <w:pPr>
              <w:rPr>
                <w:color w:val="000000"/>
              </w:rPr>
            </w:pPr>
            <w:r w:rsidRPr="0007361A">
              <w:rPr>
                <w:color w:val="000000"/>
              </w:rPr>
              <w:t>Fulbright Commission / jmenován jako Fulbright Honorary Ambassador</w:t>
            </w:r>
          </w:p>
          <w:p w:rsidR="001B683C" w:rsidRPr="0007361A" w:rsidRDefault="001B683C" w:rsidP="00772A54">
            <w:pPr>
              <w:rPr>
                <w:color w:val="000000"/>
              </w:rPr>
            </w:pPr>
            <w:r>
              <w:rPr>
                <w:color w:val="000000"/>
              </w:rPr>
              <w:t xml:space="preserve">2017: </w:t>
            </w:r>
            <w:r w:rsidRPr="0007361A">
              <w:rPr>
                <w:color w:val="000000"/>
              </w:rPr>
              <w:t xml:space="preserve">člen </w:t>
            </w:r>
            <w:r>
              <w:rPr>
                <w:color w:val="000000"/>
              </w:rPr>
              <w:t>muzejní rady – Muzeum skla a bižuterie v Jablonci</w:t>
            </w:r>
            <w:r w:rsidRPr="0007361A">
              <w:rPr>
                <w:color w:val="000000"/>
              </w:rPr>
              <w:t xml:space="preserve"> nad Nisou</w:t>
            </w:r>
          </w:p>
          <w:p w:rsidR="001B683C" w:rsidRPr="0007361A" w:rsidRDefault="001B683C" w:rsidP="00772A54">
            <w:pPr>
              <w:rPr>
                <w:color w:val="000000"/>
              </w:rPr>
            </w:pPr>
            <w:r>
              <w:rPr>
                <w:color w:val="000000"/>
              </w:rPr>
              <w:t xml:space="preserve">od 2017: </w:t>
            </w:r>
            <w:r w:rsidRPr="0007361A">
              <w:rPr>
                <w:color w:val="000000"/>
              </w:rPr>
              <w:t>č</w:t>
            </w:r>
            <w:r>
              <w:rPr>
                <w:color w:val="000000"/>
              </w:rPr>
              <w:t>len Vědecké a umělecké rady FMK</w:t>
            </w:r>
          </w:p>
          <w:p w:rsidR="001B683C" w:rsidRPr="009B22D9" w:rsidRDefault="001B683C" w:rsidP="00772A54">
            <w:pPr>
              <w:rPr>
                <w:sz w:val="24"/>
                <w:szCs w:val="24"/>
              </w:rPr>
            </w:pPr>
          </w:p>
        </w:tc>
      </w:tr>
      <w:tr w:rsidR="001B683C" w:rsidTr="00772A54">
        <w:trPr>
          <w:trHeight w:val="250"/>
        </w:trPr>
        <w:tc>
          <w:tcPr>
            <w:tcW w:w="9859" w:type="dxa"/>
            <w:gridSpan w:val="11"/>
            <w:shd w:val="clear" w:color="auto" w:fill="F7CAAC"/>
          </w:tcPr>
          <w:p w:rsidR="001B683C" w:rsidRDefault="001B683C" w:rsidP="00772A54">
            <w:pPr>
              <w:jc w:val="both"/>
            </w:pPr>
            <w:r>
              <w:rPr>
                <w:b/>
              </w:rPr>
              <w:t>Zkušenosti s vedením kvalifikačních a rigorózních prací</w:t>
            </w:r>
          </w:p>
        </w:tc>
      </w:tr>
      <w:tr w:rsidR="001B683C" w:rsidTr="00772A54">
        <w:trPr>
          <w:trHeight w:val="1105"/>
        </w:trPr>
        <w:tc>
          <w:tcPr>
            <w:tcW w:w="9859" w:type="dxa"/>
            <w:gridSpan w:val="11"/>
          </w:tcPr>
          <w:p w:rsidR="001B683C" w:rsidRDefault="001B683C" w:rsidP="00772A54">
            <w:pPr>
              <w:autoSpaceDE w:val="0"/>
              <w:autoSpaceDN w:val="0"/>
              <w:adjustRightInd w:val="0"/>
              <w:rPr>
                <w:rFonts w:eastAsia="Calibri"/>
                <w:color w:val="FF0000"/>
                <w:sz w:val="16"/>
                <w:szCs w:val="16"/>
              </w:rPr>
            </w:pPr>
          </w:p>
          <w:p w:rsidR="001B683C" w:rsidRPr="009B22D9" w:rsidRDefault="001B683C" w:rsidP="00772A54">
            <w:pPr>
              <w:autoSpaceDE w:val="0"/>
              <w:autoSpaceDN w:val="0"/>
              <w:adjustRightInd w:val="0"/>
              <w:rPr>
                <w:rFonts w:eastAsia="Calibri"/>
              </w:rPr>
            </w:pPr>
            <w:r>
              <w:rPr>
                <w:rFonts w:eastAsia="Calibri"/>
              </w:rPr>
              <w:t>Počet bakalářských prací:</w:t>
            </w:r>
            <w:r w:rsidRPr="009B22D9">
              <w:rPr>
                <w:rFonts w:eastAsia="Calibri"/>
              </w:rPr>
              <w:t xml:space="preserve"> 37</w:t>
            </w:r>
          </w:p>
          <w:p w:rsidR="001B683C" w:rsidRPr="009B22D9" w:rsidRDefault="001B683C" w:rsidP="00772A54">
            <w:pPr>
              <w:autoSpaceDE w:val="0"/>
              <w:autoSpaceDN w:val="0"/>
              <w:adjustRightInd w:val="0"/>
              <w:rPr>
                <w:rFonts w:eastAsia="Calibri"/>
              </w:rPr>
            </w:pPr>
            <w:r>
              <w:rPr>
                <w:rFonts w:eastAsia="Calibri"/>
              </w:rPr>
              <w:t>Počet diplomových prací:</w:t>
            </w:r>
            <w:r w:rsidRPr="009B22D9">
              <w:rPr>
                <w:rFonts w:eastAsia="Calibri"/>
              </w:rPr>
              <w:t xml:space="preserve"> 13</w:t>
            </w:r>
          </w:p>
          <w:p w:rsidR="001B683C" w:rsidRPr="009B22D9" w:rsidRDefault="001B683C" w:rsidP="00772A54">
            <w:pPr>
              <w:autoSpaceDE w:val="0"/>
              <w:autoSpaceDN w:val="0"/>
              <w:adjustRightInd w:val="0"/>
              <w:rPr>
                <w:rFonts w:eastAsia="Calibri"/>
              </w:rPr>
            </w:pPr>
            <w:r>
              <w:rPr>
                <w:rFonts w:eastAsia="Calibri"/>
              </w:rPr>
              <w:t>Počet disertačních prací:</w:t>
            </w:r>
            <w:r w:rsidRPr="009B22D9">
              <w:rPr>
                <w:rFonts w:eastAsia="Calibri"/>
              </w:rPr>
              <w:t>1</w:t>
            </w:r>
          </w:p>
          <w:p w:rsidR="001B683C" w:rsidRDefault="001B683C" w:rsidP="00772A54">
            <w:pPr>
              <w:jc w:val="both"/>
            </w:pPr>
          </w:p>
        </w:tc>
      </w:tr>
      <w:tr w:rsidR="001B683C" w:rsidTr="00772A54">
        <w:trPr>
          <w:cantSplit/>
        </w:trPr>
        <w:tc>
          <w:tcPr>
            <w:tcW w:w="3347" w:type="dxa"/>
            <w:gridSpan w:val="2"/>
            <w:tcBorders>
              <w:top w:val="single" w:sz="12" w:space="0" w:color="auto"/>
            </w:tcBorders>
            <w:shd w:val="clear" w:color="auto" w:fill="F7CAAC"/>
          </w:tcPr>
          <w:p w:rsidR="001B683C" w:rsidRDefault="001B683C"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1B683C" w:rsidRDefault="001B683C"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B683C" w:rsidRDefault="001B683C"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B683C" w:rsidRDefault="001B683C" w:rsidP="00772A54">
            <w:pPr>
              <w:jc w:val="both"/>
              <w:rPr>
                <w:b/>
              </w:rPr>
            </w:pPr>
            <w:r>
              <w:rPr>
                <w:b/>
              </w:rPr>
              <w:t>Ohlasy publikací</w:t>
            </w:r>
          </w:p>
          <w:p w:rsidR="001B683C" w:rsidRDefault="001B683C" w:rsidP="00772A54">
            <w:pPr>
              <w:rPr>
                <w:b/>
              </w:rPr>
            </w:pPr>
          </w:p>
        </w:tc>
      </w:tr>
      <w:tr w:rsidR="001B683C" w:rsidTr="00772A54">
        <w:trPr>
          <w:cantSplit/>
        </w:trPr>
        <w:tc>
          <w:tcPr>
            <w:tcW w:w="3347" w:type="dxa"/>
            <w:gridSpan w:val="2"/>
          </w:tcPr>
          <w:p w:rsidR="00F20A4A" w:rsidRDefault="00F20A4A" w:rsidP="00772A54">
            <w:pPr>
              <w:jc w:val="both"/>
            </w:pPr>
          </w:p>
          <w:p w:rsidR="001B683C" w:rsidRPr="00F20A4A" w:rsidRDefault="00F20A4A" w:rsidP="00772A54">
            <w:pPr>
              <w:jc w:val="both"/>
            </w:pPr>
            <w:r w:rsidRPr="00F20A4A">
              <w:t>výtvarné umění</w:t>
            </w:r>
          </w:p>
        </w:tc>
        <w:tc>
          <w:tcPr>
            <w:tcW w:w="2245" w:type="dxa"/>
            <w:gridSpan w:val="2"/>
          </w:tcPr>
          <w:p w:rsidR="00F20A4A" w:rsidRDefault="00F20A4A" w:rsidP="00772A54">
            <w:pPr>
              <w:jc w:val="both"/>
              <w:rPr>
                <w:rFonts w:eastAsia="Calibri"/>
              </w:rPr>
            </w:pPr>
          </w:p>
          <w:p w:rsidR="001B683C" w:rsidRPr="008005FB" w:rsidRDefault="001B683C" w:rsidP="00772A54">
            <w:pPr>
              <w:jc w:val="both"/>
            </w:pPr>
            <w:r w:rsidRPr="008005FB">
              <w:rPr>
                <w:rFonts w:eastAsia="Calibri"/>
              </w:rPr>
              <w:t>2012</w:t>
            </w:r>
          </w:p>
        </w:tc>
        <w:tc>
          <w:tcPr>
            <w:tcW w:w="2248" w:type="dxa"/>
            <w:gridSpan w:val="4"/>
            <w:tcBorders>
              <w:right w:val="single" w:sz="12" w:space="0" w:color="auto"/>
            </w:tcBorders>
          </w:tcPr>
          <w:p w:rsidR="00F20A4A" w:rsidRDefault="00F20A4A" w:rsidP="00772A54">
            <w:pPr>
              <w:rPr>
                <w:rFonts w:eastAsia="Calibri"/>
              </w:rPr>
            </w:pPr>
          </w:p>
          <w:p w:rsidR="001B683C" w:rsidRPr="008005FB" w:rsidRDefault="001B683C" w:rsidP="00772A54">
            <w:r w:rsidRPr="008005FB">
              <w:rPr>
                <w:rFonts w:eastAsia="Calibri"/>
              </w:rPr>
              <w:t>VŠVU v Bratislavě,</w:t>
            </w:r>
            <w:r>
              <w:rPr>
                <w:rFonts w:eastAsia="Calibri"/>
              </w:rPr>
              <w:t xml:space="preserve"> Slovenská republika</w:t>
            </w:r>
          </w:p>
        </w:tc>
        <w:tc>
          <w:tcPr>
            <w:tcW w:w="632" w:type="dxa"/>
            <w:tcBorders>
              <w:left w:val="single" w:sz="12" w:space="0" w:color="auto"/>
            </w:tcBorders>
            <w:shd w:val="clear" w:color="auto" w:fill="F7CAAC"/>
          </w:tcPr>
          <w:p w:rsidR="001B683C" w:rsidRDefault="001B683C" w:rsidP="00772A54">
            <w:pPr>
              <w:jc w:val="both"/>
            </w:pPr>
            <w:r>
              <w:rPr>
                <w:b/>
              </w:rPr>
              <w:t>WOS</w:t>
            </w:r>
          </w:p>
        </w:tc>
        <w:tc>
          <w:tcPr>
            <w:tcW w:w="693" w:type="dxa"/>
            <w:shd w:val="clear" w:color="auto" w:fill="F7CAAC"/>
          </w:tcPr>
          <w:p w:rsidR="001B683C" w:rsidRDefault="001B683C" w:rsidP="00772A54">
            <w:pPr>
              <w:jc w:val="both"/>
              <w:rPr>
                <w:sz w:val="18"/>
              </w:rPr>
            </w:pPr>
            <w:r>
              <w:rPr>
                <w:b/>
                <w:sz w:val="18"/>
              </w:rPr>
              <w:t>Scopus</w:t>
            </w:r>
          </w:p>
        </w:tc>
        <w:tc>
          <w:tcPr>
            <w:tcW w:w="694" w:type="dxa"/>
            <w:shd w:val="clear" w:color="auto" w:fill="F7CAAC"/>
          </w:tcPr>
          <w:p w:rsidR="001B683C" w:rsidRDefault="001B683C" w:rsidP="00772A54">
            <w:pPr>
              <w:jc w:val="both"/>
            </w:pPr>
            <w:r>
              <w:rPr>
                <w:b/>
                <w:sz w:val="18"/>
              </w:rPr>
              <w:t>ostatní</w:t>
            </w:r>
          </w:p>
        </w:tc>
      </w:tr>
      <w:tr w:rsidR="001B683C" w:rsidTr="00772A54">
        <w:trPr>
          <w:cantSplit/>
          <w:trHeight w:val="70"/>
        </w:trPr>
        <w:tc>
          <w:tcPr>
            <w:tcW w:w="3347" w:type="dxa"/>
            <w:gridSpan w:val="2"/>
            <w:shd w:val="clear" w:color="auto" w:fill="F7CAAC"/>
          </w:tcPr>
          <w:p w:rsidR="001B683C" w:rsidRDefault="001B683C" w:rsidP="00772A54">
            <w:pPr>
              <w:jc w:val="both"/>
            </w:pPr>
            <w:r>
              <w:rPr>
                <w:b/>
              </w:rPr>
              <w:lastRenderedPageBreak/>
              <w:t>Obor jmenovacího řízení</w:t>
            </w:r>
          </w:p>
        </w:tc>
        <w:tc>
          <w:tcPr>
            <w:tcW w:w="2245" w:type="dxa"/>
            <w:gridSpan w:val="2"/>
            <w:shd w:val="clear" w:color="auto" w:fill="F7CAAC"/>
          </w:tcPr>
          <w:p w:rsidR="001B683C" w:rsidRDefault="001B683C" w:rsidP="00772A54">
            <w:pPr>
              <w:jc w:val="both"/>
            </w:pPr>
            <w:r>
              <w:rPr>
                <w:b/>
              </w:rPr>
              <w:t>Rok udělení hodnosti</w:t>
            </w:r>
          </w:p>
        </w:tc>
        <w:tc>
          <w:tcPr>
            <w:tcW w:w="2248" w:type="dxa"/>
            <w:gridSpan w:val="4"/>
            <w:tcBorders>
              <w:right w:val="single" w:sz="12" w:space="0" w:color="auto"/>
            </w:tcBorders>
            <w:shd w:val="clear" w:color="auto" w:fill="F7CAAC"/>
          </w:tcPr>
          <w:p w:rsidR="001B683C" w:rsidRDefault="001B683C" w:rsidP="00772A54">
            <w:pPr>
              <w:jc w:val="both"/>
            </w:pPr>
            <w:r>
              <w:rPr>
                <w:b/>
              </w:rPr>
              <w:t>Řízení konáno na VŠ</w:t>
            </w:r>
          </w:p>
        </w:tc>
        <w:tc>
          <w:tcPr>
            <w:tcW w:w="632" w:type="dxa"/>
            <w:vMerge w:val="restart"/>
            <w:tcBorders>
              <w:left w:val="single" w:sz="12" w:space="0" w:color="auto"/>
            </w:tcBorders>
          </w:tcPr>
          <w:p w:rsidR="001B683C" w:rsidRDefault="001B683C" w:rsidP="00772A54">
            <w:pPr>
              <w:jc w:val="both"/>
              <w:rPr>
                <w:b/>
              </w:rPr>
            </w:pPr>
          </w:p>
        </w:tc>
        <w:tc>
          <w:tcPr>
            <w:tcW w:w="693" w:type="dxa"/>
            <w:vMerge w:val="restart"/>
          </w:tcPr>
          <w:p w:rsidR="001B683C" w:rsidRDefault="001B683C" w:rsidP="00772A54">
            <w:pPr>
              <w:jc w:val="both"/>
              <w:rPr>
                <w:b/>
              </w:rPr>
            </w:pPr>
          </w:p>
        </w:tc>
        <w:tc>
          <w:tcPr>
            <w:tcW w:w="694" w:type="dxa"/>
            <w:vMerge w:val="restart"/>
          </w:tcPr>
          <w:p w:rsidR="001B683C" w:rsidRDefault="001B683C" w:rsidP="00772A54">
            <w:pPr>
              <w:jc w:val="both"/>
              <w:rPr>
                <w:b/>
              </w:rPr>
            </w:pPr>
          </w:p>
        </w:tc>
      </w:tr>
      <w:tr w:rsidR="001B683C" w:rsidTr="00772A54">
        <w:trPr>
          <w:trHeight w:val="205"/>
        </w:trPr>
        <w:tc>
          <w:tcPr>
            <w:tcW w:w="3347" w:type="dxa"/>
            <w:gridSpan w:val="2"/>
          </w:tcPr>
          <w:p w:rsidR="001B683C" w:rsidRDefault="001B683C" w:rsidP="00772A54">
            <w:pPr>
              <w:jc w:val="both"/>
            </w:pPr>
          </w:p>
        </w:tc>
        <w:tc>
          <w:tcPr>
            <w:tcW w:w="2245" w:type="dxa"/>
            <w:gridSpan w:val="2"/>
          </w:tcPr>
          <w:p w:rsidR="001B683C" w:rsidRDefault="001B683C" w:rsidP="00772A54">
            <w:pPr>
              <w:jc w:val="both"/>
            </w:pPr>
          </w:p>
        </w:tc>
        <w:tc>
          <w:tcPr>
            <w:tcW w:w="2248" w:type="dxa"/>
            <w:gridSpan w:val="4"/>
            <w:tcBorders>
              <w:right w:val="single" w:sz="12" w:space="0" w:color="auto"/>
            </w:tcBorders>
          </w:tcPr>
          <w:p w:rsidR="001B683C" w:rsidRDefault="001B683C" w:rsidP="00772A54">
            <w:pPr>
              <w:jc w:val="both"/>
            </w:pPr>
          </w:p>
        </w:tc>
        <w:tc>
          <w:tcPr>
            <w:tcW w:w="632" w:type="dxa"/>
            <w:vMerge/>
            <w:tcBorders>
              <w:left w:val="single" w:sz="12" w:space="0" w:color="auto"/>
            </w:tcBorders>
            <w:vAlign w:val="center"/>
          </w:tcPr>
          <w:p w:rsidR="001B683C" w:rsidRDefault="001B683C" w:rsidP="00772A54">
            <w:pPr>
              <w:rPr>
                <w:b/>
              </w:rPr>
            </w:pPr>
          </w:p>
        </w:tc>
        <w:tc>
          <w:tcPr>
            <w:tcW w:w="693" w:type="dxa"/>
            <w:vMerge/>
            <w:vAlign w:val="center"/>
          </w:tcPr>
          <w:p w:rsidR="001B683C" w:rsidRDefault="001B683C" w:rsidP="00772A54">
            <w:pPr>
              <w:rPr>
                <w:b/>
              </w:rPr>
            </w:pPr>
          </w:p>
        </w:tc>
        <w:tc>
          <w:tcPr>
            <w:tcW w:w="694" w:type="dxa"/>
            <w:vMerge/>
            <w:vAlign w:val="center"/>
          </w:tcPr>
          <w:p w:rsidR="001B683C" w:rsidRDefault="001B683C" w:rsidP="00772A54">
            <w:pPr>
              <w:rPr>
                <w:b/>
              </w:rPr>
            </w:pPr>
          </w:p>
        </w:tc>
      </w:tr>
      <w:tr w:rsidR="001B683C" w:rsidTr="00772A54">
        <w:tc>
          <w:tcPr>
            <w:tcW w:w="9859" w:type="dxa"/>
            <w:gridSpan w:val="11"/>
            <w:shd w:val="clear" w:color="auto" w:fill="F7CAAC"/>
          </w:tcPr>
          <w:p w:rsidR="001B683C" w:rsidRDefault="001B683C"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1B683C" w:rsidTr="00772A54">
        <w:trPr>
          <w:trHeight w:val="850"/>
        </w:trPr>
        <w:tc>
          <w:tcPr>
            <w:tcW w:w="9859" w:type="dxa"/>
            <w:gridSpan w:val="11"/>
          </w:tcPr>
          <w:p w:rsidR="001B683C" w:rsidRDefault="001B683C" w:rsidP="00772A54">
            <w:pPr>
              <w:jc w:val="both"/>
              <w:rPr>
                <w:rFonts w:eastAsia="Calibri"/>
                <w:color w:val="FF0000"/>
                <w:sz w:val="16"/>
                <w:szCs w:val="16"/>
              </w:rPr>
            </w:pPr>
          </w:p>
          <w:p w:rsidR="001B683C" w:rsidRPr="00C749A9" w:rsidRDefault="001B683C" w:rsidP="00772A54">
            <w:r w:rsidRPr="00C749A9">
              <w:rPr>
                <w:b/>
                <w:bCs/>
              </w:rPr>
              <w:t>Výstavy samostatné :</w:t>
            </w:r>
          </w:p>
          <w:p w:rsidR="001B683C" w:rsidRPr="009B22D9" w:rsidRDefault="001B683C" w:rsidP="00772A54">
            <w:pPr>
              <w:tabs>
                <w:tab w:val="left" w:pos="588"/>
              </w:tabs>
              <w:rPr>
                <w:color w:val="000000"/>
              </w:rPr>
            </w:pPr>
            <w:r w:rsidRPr="009B22D9">
              <w:rPr>
                <w:color w:val="000000"/>
              </w:rPr>
              <w:t>2017</w:t>
            </w:r>
            <w:r>
              <w:rPr>
                <w:color w:val="000000"/>
              </w:rPr>
              <w:t xml:space="preserve">:  </w:t>
            </w:r>
            <w:r w:rsidRPr="009B22D9">
              <w:rPr>
                <w:color w:val="000000"/>
              </w:rPr>
              <w:t>Evocations / Victoria and Albert Museum London / Londýn, Velká Británie</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Hranice prostoru / Krajská galerie výtvarných umění ve Zlíně / Zlín</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Zpřítomnění / Galerie Václava Chada / Zlín</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Myspace / Galerie Sýpka / Valašské Meziříčí</w:t>
            </w:r>
          </w:p>
          <w:p w:rsidR="001B683C" w:rsidRPr="009B22D9" w:rsidRDefault="001B683C" w:rsidP="00772A54">
            <w:pPr>
              <w:rPr>
                <w:color w:val="000000"/>
              </w:rPr>
            </w:pPr>
            <w:r w:rsidRPr="009B22D9">
              <w:rPr>
                <w:color w:val="000000"/>
              </w:rPr>
              <w:t>2016</w:t>
            </w:r>
            <w:r>
              <w:rPr>
                <w:color w:val="000000"/>
              </w:rPr>
              <w:t xml:space="preserve">:  </w:t>
            </w:r>
            <w:r w:rsidRPr="009B22D9">
              <w:rPr>
                <w:color w:val="000000"/>
              </w:rPr>
              <w:t>Sklo prostor / Galerie Kuzebauch / Praha</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Divide / Galerie Garáž GAG / Zlín</w:t>
            </w:r>
          </w:p>
          <w:p w:rsidR="001B683C" w:rsidRPr="009B22D9" w:rsidRDefault="001B683C" w:rsidP="00772A54">
            <w:pPr>
              <w:rPr>
                <w:color w:val="000000"/>
              </w:rPr>
            </w:pPr>
            <w:r w:rsidRPr="009B22D9">
              <w:rPr>
                <w:color w:val="000000"/>
              </w:rPr>
              <w:t>2015</w:t>
            </w:r>
            <w:r>
              <w:rPr>
                <w:color w:val="000000"/>
              </w:rPr>
              <w:t xml:space="preserve">:  </w:t>
            </w:r>
            <w:r w:rsidRPr="009B22D9">
              <w:rPr>
                <w:color w:val="000000"/>
              </w:rPr>
              <w:t>Unfolding Places / National Glass Museum Leerdam / Nizozemí</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Illusion and Consequence / NO SMOKING Gallery / Štrasburk, Francie</w:t>
            </w:r>
          </w:p>
          <w:p w:rsidR="001B683C" w:rsidRPr="009B22D9" w:rsidRDefault="001B683C" w:rsidP="00772A54">
            <w:pPr>
              <w:rPr>
                <w:color w:val="000000"/>
              </w:rPr>
            </w:pPr>
            <w:r w:rsidRPr="009B22D9">
              <w:rPr>
                <w:color w:val="000000"/>
              </w:rPr>
              <w:t>2014</w:t>
            </w:r>
            <w:r>
              <w:rPr>
                <w:color w:val="000000"/>
              </w:rPr>
              <w:t xml:space="preserve">:  </w:t>
            </w:r>
            <w:r w:rsidRPr="009B22D9">
              <w:rPr>
                <w:color w:val="000000"/>
              </w:rPr>
              <w:t>Another Space / National Glass Centre / Sunderland, Velká Británie</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Rozhraní / GalerieVia Art / Praha</w:t>
            </w:r>
          </w:p>
          <w:p w:rsidR="001B683C" w:rsidRPr="009B22D9" w:rsidRDefault="001B683C" w:rsidP="00772A54">
            <w:pPr>
              <w:rPr>
                <w:color w:val="000000"/>
              </w:rPr>
            </w:pPr>
            <w:r w:rsidRPr="009B22D9">
              <w:rPr>
                <w:color w:val="000000"/>
              </w:rPr>
              <w:t>2013</w:t>
            </w:r>
            <w:r>
              <w:rPr>
                <w:color w:val="000000"/>
              </w:rPr>
              <w:t xml:space="preserve">:  </w:t>
            </w:r>
            <w:r w:rsidRPr="009B22D9">
              <w:rPr>
                <w:color w:val="000000"/>
              </w:rPr>
              <w:t>Traces / Galerie Beseda / Ostrava</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3 solo shows / Het Glazen Huis Lommel / Belgie</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V prostoru / Galerie Nova / Bratislava, Slovensko</w:t>
            </w:r>
          </w:p>
          <w:p w:rsidR="001B683C" w:rsidRPr="009B22D9" w:rsidRDefault="001B683C" w:rsidP="00772A54">
            <w:pPr>
              <w:rPr>
                <w:color w:val="000000"/>
              </w:rPr>
            </w:pPr>
            <w:r w:rsidRPr="009B22D9">
              <w:rPr>
                <w:color w:val="000000"/>
              </w:rPr>
              <w:t>2012</w:t>
            </w:r>
            <w:r>
              <w:rPr>
                <w:color w:val="000000"/>
              </w:rPr>
              <w:t xml:space="preserve">:  </w:t>
            </w:r>
            <w:r w:rsidRPr="009B22D9">
              <w:rPr>
                <w:color w:val="000000"/>
              </w:rPr>
              <w:t>Escape - definice figury a místa / Klášterní kostel sv. Antonína Paduánského / Sokolov</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Zlín # 32 / Galerie Kabinet T. / Zlín</w:t>
            </w:r>
          </w:p>
          <w:p w:rsidR="001B683C" w:rsidRPr="009B22D9" w:rsidRDefault="001B683C" w:rsidP="00772A54">
            <w:pPr>
              <w:rPr>
                <w:color w:val="000000"/>
              </w:rPr>
            </w:pPr>
          </w:p>
          <w:p w:rsidR="001B683C" w:rsidRPr="00C749A9" w:rsidRDefault="001B683C" w:rsidP="00772A54">
            <w:r w:rsidRPr="00C749A9">
              <w:rPr>
                <w:b/>
                <w:bCs/>
              </w:rPr>
              <w:t>Výstavy skupinové:</w:t>
            </w:r>
          </w:p>
          <w:p w:rsidR="001B683C" w:rsidRPr="009B22D9" w:rsidRDefault="001B683C" w:rsidP="00772A54">
            <w:pPr>
              <w:rPr>
                <w:color w:val="000000"/>
              </w:rPr>
            </w:pPr>
            <w:r w:rsidRPr="009B22D9">
              <w:rPr>
                <w:color w:val="000000"/>
              </w:rPr>
              <w:t>2017</w:t>
            </w:r>
            <w:r>
              <w:rPr>
                <w:color w:val="000000"/>
              </w:rPr>
              <w:t>:  </w:t>
            </w:r>
            <w:r w:rsidRPr="009B22D9">
              <w:rPr>
                <w:color w:val="000000"/>
              </w:rPr>
              <w:t>Tresor Basel / Basilej, Švýcarsko</w:t>
            </w:r>
          </w:p>
          <w:p w:rsidR="001B683C" w:rsidRPr="009B22D9" w:rsidRDefault="001B683C" w:rsidP="00772A54">
            <w:pPr>
              <w:rPr>
                <w:color w:val="000000"/>
              </w:rPr>
            </w:pPr>
            <w:r w:rsidRPr="009B22D9">
              <w:rPr>
                <w:color w:val="000000"/>
              </w:rPr>
              <w:t>           Sklo - možnosti a limity / Galéria mesta Bratislavy / Bratislava, Slovensko</w:t>
            </w:r>
          </w:p>
          <w:p w:rsidR="001B683C" w:rsidRPr="009B22D9" w:rsidRDefault="001B683C" w:rsidP="00772A54">
            <w:pPr>
              <w:rPr>
                <w:color w:val="000000"/>
              </w:rPr>
            </w:pPr>
            <w:r w:rsidRPr="009B22D9">
              <w:rPr>
                <w:color w:val="000000"/>
              </w:rPr>
              <w:t>           Ahead / Aedaen Gallery / Štrasburk, Francie</w:t>
            </w:r>
          </w:p>
          <w:p w:rsidR="001B683C" w:rsidRPr="009B22D9" w:rsidRDefault="001B683C" w:rsidP="00772A54">
            <w:pPr>
              <w:rPr>
                <w:color w:val="000000"/>
              </w:rPr>
            </w:pPr>
            <w:r w:rsidRPr="009B22D9">
              <w:rPr>
                <w:color w:val="000000"/>
              </w:rPr>
              <w:t>           Glass / BoBiennale Bochum, Německo</w:t>
            </w:r>
          </w:p>
          <w:p w:rsidR="001B683C" w:rsidRPr="009B22D9" w:rsidRDefault="001B683C" w:rsidP="00772A54">
            <w:pPr>
              <w:rPr>
                <w:color w:val="000000"/>
              </w:rPr>
            </w:pPr>
            <w:r w:rsidRPr="009B22D9">
              <w:rPr>
                <w:color w:val="000000"/>
              </w:rPr>
              <w:t>           International Glass Biennale / Sofie, Bulharsko</w:t>
            </w:r>
          </w:p>
          <w:p w:rsidR="001B683C" w:rsidRPr="009B22D9" w:rsidRDefault="001B683C" w:rsidP="00772A54">
            <w:pPr>
              <w:rPr>
                <w:color w:val="000000"/>
              </w:rPr>
            </w:pPr>
            <w:r w:rsidRPr="009B22D9">
              <w:rPr>
                <w:color w:val="000000"/>
              </w:rPr>
              <w:t>           Trienále skla / Jablonec nad Nisou</w:t>
            </w:r>
          </w:p>
          <w:p w:rsidR="001B683C" w:rsidRPr="009B22D9" w:rsidRDefault="001B683C" w:rsidP="00772A54">
            <w:pPr>
              <w:rPr>
                <w:color w:val="000000"/>
              </w:rPr>
            </w:pPr>
            <w:r w:rsidRPr="009B22D9">
              <w:rPr>
                <w:color w:val="000000"/>
              </w:rPr>
              <w:t>           Pod jedličkou / Galerie Nova / Bratislava, Slovensko</w:t>
            </w:r>
          </w:p>
          <w:p w:rsidR="001B683C" w:rsidRPr="009B22D9" w:rsidRDefault="001B683C" w:rsidP="00772A54">
            <w:pPr>
              <w:rPr>
                <w:color w:val="000000"/>
              </w:rPr>
            </w:pPr>
            <w:r w:rsidRPr="009B22D9">
              <w:rPr>
                <w:color w:val="000000"/>
              </w:rPr>
              <w:t>           Svěřeno papíru / Galerie Hvězda / Uherské Hradiště</w:t>
            </w:r>
          </w:p>
          <w:p w:rsidR="001B683C" w:rsidRPr="009B22D9" w:rsidRDefault="001B683C" w:rsidP="00772A54">
            <w:pPr>
              <w:rPr>
                <w:color w:val="000000"/>
              </w:rPr>
            </w:pPr>
            <w:r w:rsidRPr="009B22D9">
              <w:rPr>
                <w:color w:val="000000"/>
              </w:rPr>
              <w:t>2016</w:t>
            </w:r>
            <w:r>
              <w:rPr>
                <w:color w:val="000000"/>
              </w:rPr>
              <w:t>:  </w:t>
            </w:r>
            <w:r w:rsidRPr="009B22D9">
              <w:rPr>
                <w:color w:val="000000"/>
              </w:rPr>
              <w:t>A Portrait at 20 / Dovecot Gallery / Edinburg, Skotsko</w:t>
            </w:r>
          </w:p>
          <w:p w:rsidR="001B683C" w:rsidRPr="009B22D9" w:rsidRDefault="001B683C" w:rsidP="00772A54">
            <w:pPr>
              <w:rPr>
                <w:color w:val="000000"/>
              </w:rPr>
            </w:pPr>
            <w:r w:rsidRPr="009B22D9">
              <w:rPr>
                <w:color w:val="000000"/>
              </w:rPr>
              <w:t>           No limits, National Gallery, Sofie, Bulharsko</w:t>
            </w:r>
          </w:p>
          <w:p w:rsidR="001B683C" w:rsidRPr="009B22D9" w:rsidRDefault="001B683C" w:rsidP="00772A54">
            <w:pPr>
              <w:rPr>
                <w:color w:val="000000"/>
              </w:rPr>
            </w:pPr>
            <w:r w:rsidRPr="009B22D9">
              <w:rPr>
                <w:color w:val="000000"/>
              </w:rPr>
              <w:t>2015</w:t>
            </w:r>
            <w:r>
              <w:rPr>
                <w:color w:val="000000"/>
              </w:rPr>
              <w:t>:  </w:t>
            </w:r>
            <w:r w:rsidRPr="009B22D9">
              <w:rPr>
                <w:color w:val="000000"/>
              </w:rPr>
              <w:t>International Glass Prize 2015 / Het Glazenhuis Lommel / Belgie</w:t>
            </w:r>
          </w:p>
          <w:p w:rsidR="001B683C" w:rsidRPr="009B22D9" w:rsidRDefault="001B683C" w:rsidP="00772A54">
            <w:pPr>
              <w:rPr>
                <w:color w:val="000000"/>
              </w:rPr>
            </w:pPr>
            <w:r w:rsidRPr="009B22D9">
              <w:rPr>
                <w:color w:val="000000"/>
              </w:rPr>
              <w:t>           New Approaches / The Art Academy of Latvia / Riga, Lotyšsko</w:t>
            </w:r>
            <w:r w:rsidRPr="009B22D9">
              <w:rPr>
                <w:rFonts w:ascii="Arial Unicode MS" w:hAnsi="Arial Unicode MS"/>
                <w:color w:val="000000"/>
              </w:rPr>
              <w:br/>
            </w:r>
            <w:r w:rsidRPr="009B22D9">
              <w:rPr>
                <w:color w:val="000000"/>
              </w:rPr>
              <w:t>           Frágil / MAVA / Madrid, Španělsko</w:t>
            </w:r>
          </w:p>
          <w:p w:rsidR="001B683C" w:rsidRPr="009B22D9" w:rsidRDefault="001B683C" w:rsidP="00772A54">
            <w:pPr>
              <w:rPr>
                <w:color w:val="000000"/>
              </w:rPr>
            </w:pPr>
            <w:r w:rsidRPr="009B22D9">
              <w:rPr>
                <w:color w:val="000000"/>
              </w:rPr>
              <w:t>           Sochy v zahradě V / Arcibiskupský zámek a zahrady Kroměříž</w:t>
            </w:r>
          </w:p>
          <w:p w:rsidR="001B683C" w:rsidRPr="009B22D9" w:rsidRDefault="001B683C" w:rsidP="00772A54">
            <w:pPr>
              <w:rPr>
                <w:color w:val="000000"/>
              </w:rPr>
            </w:pPr>
            <w:r w:rsidRPr="009B22D9">
              <w:rPr>
                <w:color w:val="000000"/>
              </w:rPr>
              <w:t>2014</w:t>
            </w:r>
            <w:r>
              <w:rPr>
                <w:color w:val="000000"/>
              </w:rPr>
              <w:t>: </w:t>
            </w:r>
            <w:r w:rsidRPr="009B22D9">
              <w:rPr>
                <w:color w:val="000000"/>
              </w:rPr>
              <w:t>Jedenáct / Klášterní kostel sv. Antonína Paduánského / Sokolov</w:t>
            </w:r>
          </w:p>
          <w:p w:rsidR="001B683C" w:rsidRPr="009B22D9" w:rsidRDefault="001B683C" w:rsidP="00772A54">
            <w:pPr>
              <w:rPr>
                <w:color w:val="000000"/>
              </w:rPr>
            </w:pPr>
            <w:r w:rsidRPr="009B22D9">
              <w:rPr>
                <w:color w:val="000000"/>
              </w:rPr>
              <w:t>          Glass Republic: současné české umělecké sklo / Frankfurt nad Mohanem, Německo</w:t>
            </w:r>
          </w:p>
          <w:p w:rsidR="001B683C" w:rsidRPr="009B22D9" w:rsidRDefault="001B683C" w:rsidP="00772A54">
            <w:pPr>
              <w:rPr>
                <w:color w:val="000000"/>
              </w:rPr>
            </w:pPr>
            <w:r w:rsidRPr="009B22D9">
              <w:rPr>
                <w:color w:val="000000"/>
              </w:rPr>
              <w:t>          Mezinárodní trienále skla a bižuterie / Kostel sv. Anny / Jablonec nad Nisou</w:t>
            </w:r>
          </w:p>
          <w:p w:rsidR="001B683C" w:rsidRPr="009B22D9" w:rsidRDefault="001B683C" w:rsidP="00772A54">
            <w:pPr>
              <w:rPr>
                <w:color w:val="000000"/>
              </w:rPr>
            </w:pPr>
            <w:r w:rsidRPr="009B22D9">
              <w:rPr>
                <w:color w:val="000000"/>
              </w:rPr>
              <w:t>          VII. Zlínský salon / Krajská galerie výtvarných umění ve Zlíně / Zlín</w:t>
            </w:r>
          </w:p>
          <w:p w:rsidR="001B683C" w:rsidRPr="009B22D9" w:rsidRDefault="001B683C" w:rsidP="00772A54">
            <w:pPr>
              <w:rPr>
                <w:color w:val="000000"/>
              </w:rPr>
            </w:pPr>
            <w:r w:rsidRPr="009B22D9">
              <w:rPr>
                <w:color w:val="000000"/>
              </w:rPr>
              <w:t>          Stolečku, prostři se! / Městská galerie Panský dvůr / Veselí nad Moravou</w:t>
            </w:r>
          </w:p>
          <w:p w:rsidR="001B683C" w:rsidRPr="009B22D9" w:rsidRDefault="001B683C" w:rsidP="00772A54">
            <w:pPr>
              <w:rPr>
                <w:color w:val="000000"/>
              </w:rPr>
            </w:pPr>
            <w:r w:rsidRPr="009B22D9">
              <w:rPr>
                <w:color w:val="000000"/>
              </w:rPr>
              <w:t>2013</w:t>
            </w:r>
            <w:r>
              <w:rPr>
                <w:color w:val="000000"/>
              </w:rPr>
              <w:t>: </w:t>
            </w:r>
            <w:r w:rsidRPr="009B22D9">
              <w:rPr>
                <w:color w:val="000000"/>
              </w:rPr>
              <w:t>Cena Galerie Nova / Galerie Z / Bratislava, Slovensko</w:t>
            </w:r>
          </w:p>
          <w:p w:rsidR="001B683C" w:rsidRPr="009B22D9" w:rsidRDefault="001B683C" w:rsidP="00772A54">
            <w:pPr>
              <w:rPr>
                <w:color w:val="000000"/>
              </w:rPr>
            </w:pPr>
            <w:r w:rsidRPr="009B22D9">
              <w:rPr>
                <w:color w:val="000000"/>
              </w:rPr>
              <w:t>          Illo – Macho – Stanický &amp; žáci / Yelagin muzeum / Petrohrad / Rusko</w:t>
            </w:r>
          </w:p>
          <w:p w:rsidR="001B683C" w:rsidRPr="009B22D9" w:rsidRDefault="001B683C" w:rsidP="00772A54">
            <w:pPr>
              <w:rPr>
                <w:color w:val="000000"/>
              </w:rPr>
            </w:pPr>
            <w:r w:rsidRPr="009B22D9">
              <w:rPr>
                <w:color w:val="000000"/>
              </w:rPr>
              <w:t>          Umělecká beseda 150 / Galerie N / Jablonec nad Nisou</w:t>
            </w:r>
          </w:p>
          <w:p w:rsidR="001B683C" w:rsidRPr="009B22D9" w:rsidRDefault="001B683C" w:rsidP="00772A54">
            <w:pPr>
              <w:rPr>
                <w:color w:val="000000"/>
              </w:rPr>
            </w:pPr>
            <w:r w:rsidRPr="009B22D9">
              <w:rPr>
                <w:color w:val="000000"/>
              </w:rPr>
              <w:t>          V umění volnost / Clam-Gallasův palác / Praha</w:t>
            </w:r>
          </w:p>
          <w:p w:rsidR="001B683C" w:rsidRPr="009B22D9" w:rsidRDefault="001B683C" w:rsidP="00772A54">
            <w:pPr>
              <w:rPr>
                <w:color w:val="000000"/>
              </w:rPr>
            </w:pPr>
            <w:r w:rsidRPr="009B22D9">
              <w:rPr>
                <w:color w:val="000000"/>
              </w:rPr>
              <w:t>          Stolečku, prostři se! / Die Neue Sammlung Pinakothek / Mnichov / Německo</w:t>
            </w:r>
          </w:p>
          <w:p w:rsidR="001B683C" w:rsidRPr="009B22D9" w:rsidRDefault="001B683C" w:rsidP="00772A54">
            <w:pPr>
              <w:rPr>
                <w:color w:val="000000"/>
              </w:rPr>
            </w:pPr>
            <w:r w:rsidRPr="009B22D9">
              <w:rPr>
                <w:color w:val="000000"/>
              </w:rPr>
              <w:t>                                           / Liederhalle / Stuttgart / Německo</w:t>
            </w:r>
          </w:p>
          <w:p w:rsidR="001B683C" w:rsidRPr="009B22D9" w:rsidRDefault="001B683C" w:rsidP="00772A54">
            <w:pPr>
              <w:rPr>
                <w:color w:val="000000"/>
              </w:rPr>
            </w:pPr>
            <w:r w:rsidRPr="009B22D9">
              <w:rPr>
                <w:color w:val="000000"/>
              </w:rPr>
              <w:t>                                           / České centrum / Sofie / Bulharsko                             </w:t>
            </w:r>
          </w:p>
          <w:p w:rsidR="001B683C" w:rsidRPr="009B22D9" w:rsidRDefault="001B683C" w:rsidP="00772A54">
            <w:pPr>
              <w:rPr>
                <w:color w:val="000000"/>
              </w:rPr>
            </w:pPr>
            <w:r w:rsidRPr="009B22D9">
              <w:rPr>
                <w:color w:val="000000"/>
              </w:rPr>
              <w:t>          VIP / UMPRUM / Praha</w:t>
            </w:r>
          </w:p>
          <w:p w:rsidR="001B683C" w:rsidRPr="009B22D9" w:rsidRDefault="001B683C" w:rsidP="00772A54">
            <w:pPr>
              <w:rPr>
                <w:color w:val="000000"/>
              </w:rPr>
            </w:pPr>
            <w:r w:rsidRPr="009B22D9">
              <w:rPr>
                <w:color w:val="000000"/>
              </w:rPr>
              <w:t>          Prostor Zlín 2013 / KGVU Zlín / Zlín</w:t>
            </w:r>
          </w:p>
          <w:p w:rsidR="001B683C" w:rsidRPr="005E7D0F" w:rsidRDefault="001B683C" w:rsidP="00772A54">
            <w:pPr>
              <w:rPr>
                <w:color w:val="000000"/>
              </w:rPr>
            </w:pPr>
            <w:r w:rsidRPr="009B22D9">
              <w:rPr>
                <w:color w:val="000000"/>
              </w:rPr>
              <w:t>          Jedenáct / Galerie města Pardubic / Pardubice</w:t>
            </w:r>
          </w:p>
        </w:tc>
      </w:tr>
      <w:tr w:rsidR="001B683C" w:rsidTr="00772A54">
        <w:trPr>
          <w:trHeight w:val="218"/>
        </w:trPr>
        <w:tc>
          <w:tcPr>
            <w:tcW w:w="9859" w:type="dxa"/>
            <w:gridSpan w:val="11"/>
            <w:shd w:val="clear" w:color="auto" w:fill="F7CAAC"/>
          </w:tcPr>
          <w:p w:rsidR="001B683C" w:rsidRDefault="001B683C" w:rsidP="00772A54">
            <w:pPr>
              <w:rPr>
                <w:b/>
              </w:rPr>
            </w:pPr>
            <w:r>
              <w:rPr>
                <w:b/>
              </w:rPr>
              <w:t>Působení v zahraničí</w:t>
            </w:r>
          </w:p>
        </w:tc>
      </w:tr>
      <w:tr w:rsidR="001B683C" w:rsidTr="00772A54">
        <w:trPr>
          <w:trHeight w:val="328"/>
        </w:trPr>
        <w:tc>
          <w:tcPr>
            <w:tcW w:w="9859" w:type="dxa"/>
            <w:gridSpan w:val="11"/>
          </w:tcPr>
          <w:p w:rsidR="001B683C" w:rsidRDefault="001B683C" w:rsidP="00772A54">
            <w:pPr>
              <w:jc w:val="both"/>
              <w:rPr>
                <w:b/>
                <w:bCs/>
                <w:color w:val="000000"/>
              </w:rPr>
            </w:pPr>
          </w:p>
          <w:p w:rsidR="001B683C" w:rsidRPr="00876BB5" w:rsidRDefault="001B683C" w:rsidP="00772A54">
            <w:pPr>
              <w:jc w:val="both"/>
              <w:rPr>
                <w:color w:val="000000"/>
              </w:rPr>
            </w:pPr>
            <w:r w:rsidRPr="009B22D9">
              <w:rPr>
                <w:b/>
                <w:bCs/>
                <w:color w:val="000000"/>
              </w:rPr>
              <w:t>Působení na zahraniční škole či odborné instituci nad 1 měsíc</w:t>
            </w:r>
            <w:r>
              <w:rPr>
                <w:b/>
                <w:bCs/>
                <w:color w:val="000000"/>
              </w:rPr>
              <w:t>:</w:t>
            </w:r>
          </w:p>
          <w:p w:rsidR="001B683C" w:rsidRDefault="001B683C" w:rsidP="00772A54">
            <w:pPr>
              <w:jc w:val="both"/>
              <w:rPr>
                <w:color w:val="000000"/>
              </w:rPr>
            </w:pPr>
            <w:r>
              <w:rPr>
                <w:color w:val="000000"/>
              </w:rPr>
              <w:t xml:space="preserve">1997: </w:t>
            </w:r>
            <w:r w:rsidRPr="009B22D9">
              <w:rPr>
                <w:color w:val="000000"/>
              </w:rPr>
              <w:t>Instituce/ škola: Edinburgh College of Art, ateliér Skla, Velká Británie</w:t>
            </w:r>
            <w:r>
              <w:rPr>
                <w:color w:val="000000"/>
              </w:rPr>
              <w:t>, studium</w:t>
            </w:r>
          </w:p>
          <w:p w:rsidR="001B683C" w:rsidRPr="009B22D9" w:rsidRDefault="001B683C" w:rsidP="00772A54">
            <w:pPr>
              <w:jc w:val="both"/>
              <w:rPr>
                <w:color w:val="000000"/>
              </w:rPr>
            </w:pPr>
            <w:r w:rsidRPr="009B22D9">
              <w:rPr>
                <w:color w:val="000000"/>
              </w:rPr>
              <w:t>1998-1999</w:t>
            </w:r>
            <w:r>
              <w:rPr>
                <w:color w:val="000000"/>
              </w:rPr>
              <w:t xml:space="preserve">: </w:t>
            </w:r>
            <w:r w:rsidRPr="009B22D9">
              <w:rPr>
                <w:color w:val="000000"/>
              </w:rPr>
              <w:t>Rhode Island School of Design (RISD), ateliér Skla, USA / Rhode Island</w:t>
            </w:r>
            <w:r>
              <w:rPr>
                <w:color w:val="000000"/>
              </w:rPr>
              <w:t>, studium</w:t>
            </w:r>
          </w:p>
          <w:p w:rsidR="001B683C" w:rsidRPr="009B22D9" w:rsidRDefault="001B683C" w:rsidP="00772A54">
            <w:pPr>
              <w:jc w:val="both"/>
              <w:rPr>
                <w:color w:val="000000"/>
              </w:rPr>
            </w:pPr>
            <w:r w:rsidRPr="009B22D9">
              <w:rPr>
                <w:color w:val="000000"/>
              </w:rPr>
              <w:t>2005-2007</w:t>
            </w:r>
            <w:r>
              <w:rPr>
                <w:color w:val="000000"/>
              </w:rPr>
              <w:t xml:space="preserve">: </w:t>
            </w:r>
            <w:r w:rsidRPr="009B22D9">
              <w:rPr>
                <w:color w:val="000000"/>
              </w:rPr>
              <w:t>New York Academy of Art, New York, USA</w:t>
            </w:r>
            <w:r>
              <w:rPr>
                <w:color w:val="000000"/>
              </w:rPr>
              <w:t xml:space="preserve">, </w:t>
            </w:r>
            <w:r w:rsidRPr="009B22D9">
              <w:rPr>
                <w:color w:val="000000"/>
              </w:rPr>
              <w:t>postgraduální studium / Fulbright stipendium</w:t>
            </w:r>
          </w:p>
          <w:p w:rsidR="001B683C" w:rsidRPr="009B22D9" w:rsidRDefault="001B683C" w:rsidP="00772A54">
            <w:pPr>
              <w:jc w:val="both"/>
              <w:rPr>
                <w:color w:val="000000"/>
              </w:rPr>
            </w:pPr>
            <w:r w:rsidRPr="009B22D9">
              <w:rPr>
                <w:color w:val="000000"/>
              </w:rPr>
              <w:t>2007-2008</w:t>
            </w:r>
            <w:r>
              <w:rPr>
                <w:color w:val="000000"/>
              </w:rPr>
              <w:t xml:space="preserve">: </w:t>
            </w:r>
            <w:r w:rsidRPr="009B22D9">
              <w:rPr>
                <w:color w:val="000000"/>
              </w:rPr>
              <w:t>Jeff Koons Studio LL, New York City, USA</w:t>
            </w:r>
            <w:r>
              <w:rPr>
                <w:color w:val="000000"/>
              </w:rPr>
              <w:t xml:space="preserve">, </w:t>
            </w:r>
            <w:r w:rsidRPr="009B22D9">
              <w:rPr>
                <w:color w:val="000000"/>
              </w:rPr>
              <w:t>umělecká činnost</w:t>
            </w:r>
          </w:p>
          <w:p w:rsidR="001B683C" w:rsidRPr="009B22D9" w:rsidRDefault="001B683C" w:rsidP="00772A54">
            <w:pPr>
              <w:jc w:val="both"/>
              <w:rPr>
                <w:color w:val="000000"/>
              </w:rPr>
            </w:pPr>
            <w:r w:rsidRPr="009B22D9">
              <w:rPr>
                <w:color w:val="000000"/>
              </w:rPr>
              <w:t>2008</w:t>
            </w:r>
            <w:r>
              <w:rPr>
                <w:color w:val="000000"/>
              </w:rPr>
              <w:t xml:space="preserve">: </w:t>
            </w:r>
            <w:r w:rsidRPr="009B22D9">
              <w:rPr>
                <w:color w:val="000000"/>
              </w:rPr>
              <w:t>Alex Kveton Studio, New York, USA</w:t>
            </w:r>
            <w:r>
              <w:rPr>
                <w:color w:val="000000"/>
              </w:rPr>
              <w:t xml:space="preserve">, </w:t>
            </w:r>
            <w:r w:rsidRPr="009B22D9">
              <w:rPr>
                <w:color w:val="000000"/>
              </w:rPr>
              <w:t>umělecká činnost</w:t>
            </w:r>
          </w:p>
          <w:p w:rsidR="001B683C" w:rsidRPr="009B22D9" w:rsidRDefault="001B683C" w:rsidP="00772A54">
            <w:pPr>
              <w:jc w:val="both"/>
              <w:rPr>
                <w:color w:val="000000"/>
              </w:rPr>
            </w:pPr>
            <w:r w:rsidRPr="009B22D9">
              <w:rPr>
                <w:color w:val="000000"/>
              </w:rPr>
              <w:lastRenderedPageBreak/>
              <w:t>2009</w:t>
            </w:r>
            <w:r>
              <w:rPr>
                <w:color w:val="000000"/>
              </w:rPr>
              <w:t xml:space="preserve">: </w:t>
            </w:r>
            <w:r w:rsidRPr="009B22D9">
              <w:rPr>
                <w:color w:val="000000"/>
              </w:rPr>
              <w:t>B&amp;O (Bang&amp;Olufsen), Dánsko</w:t>
            </w:r>
            <w:r>
              <w:rPr>
                <w:color w:val="000000"/>
              </w:rPr>
              <w:t xml:space="preserve">, </w:t>
            </w:r>
            <w:r w:rsidRPr="009B22D9">
              <w:rPr>
                <w:color w:val="000000"/>
              </w:rPr>
              <w:t>pedagogická činnost</w:t>
            </w:r>
          </w:p>
          <w:p w:rsidR="001B683C" w:rsidRDefault="001B683C" w:rsidP="00772A54">
            <w:pPr>
              <w:jc w:val="both"/>
              <w:rPr>
                <w:color w:val="000000"/>
              </w:rPr>
            </w:pPr>
            <w:r>
              <w:rPr>
                <w:color w:val="000000"/>
              </w:rPr>
              <w:t xml:space="preserve">2010: </w:t>
            </w:r>
            <w:r w:rsidRPr="009B22D9">
              <w:rPr>
                <w:color w:val="000000"/>
              </w:rPr>
              <w:t>B&amp;O (Bang&amp;Olufsen), Dánsko</w:t>
            </w:r>
            <w:r>
              <w:rPr>
                <w:color w:val="000000"/>
              </w:rPr>
              <w:t xml:space="preserve">, </w:t>
            </w:r>
            <w:r w:rsidRPr="009B22D9">
              <w:rPr>
                <w:color w:val="000000"/>
              </w:rPr>
              <w:t>pedagogická činnost</w:t>
            </w:r>
          </w:p>
          <w:p w:rsidR="001B683C" w:rsidRPr="009B22D9" w:rsidRDefault="001B683C" w:rsidP="00772A54">
            <w:pPr>
              <w:jc w:val="both"/>
              <w:rPr>
                <w:color w:val="000000"/>
              </w:rPr>
            </w:pPr>
          </w:p>
          <w:p w:rsidR="001B683C" w:rsidRPr="009B22D9" w:rsidRDefault="001B683C" w:rsidP="00772A54">
            <w:pPr>
              <w:jc w:val="both"/>
              <w:rPr>
                <w:color w:val="000000"/>
              </w:rPr>
            </w:pPr>
            <w:r w:rsidRPr="009B22D9">
              <w:rPr>
                <w:b/>
                <w:bCs/>
                <w:color w:val="000000"/>
              </w:rPr>
              <w:t>Krátkodobé  přednáškové pobyty:</w:t>
            </w:r>
          </w:p>
          <w:p w:rsidR="001B683C" w:rsidRPr="009B22D9" w:rsidRDefault="001B683C" w:rsidP="00772A54">
            <w:pPr>
              <w:rPr>
                <w:color w:val="000000"/>
              </w:rPr>
            </w:pPr>
            <w:r>
              <w:rPr>
                <w:color w:val="000000"/>
              </w:rPr>
              <w:t>2009/</w:t>
            </w:r>
            <w:r w:rsidRPr="009B22D9">
              <w:rPr>
                <w:color w:val="000000"/>
              </w:rPr>
              <w:t>květen</w:t>
            </w:r>
            <w:r>
              <w:rPr>
                <w:color w:val="000000"/>
              </w:rPr>
              <w:t xml:space="preserve">: </w:t>
            </w:r>
            <w:r w:rsidRPr="009B22D9">
              <w:rPr>
                <w:color w:val="000000"/>
              </w:rPr>
              <w:t>Technická univerita Košice, Slovensko</w:t>
            </w:r>
          </w:p>
          <w:p w:rsidR="001B683C" w:rsidRPr="009B22D9" w:rsidRDefault="001B683C" w:rsidP="00772A54">
            <w:pPr>
              <w:rPr>
                <w:color w:val="000000"/>
              </w:rPr>
            </w:pPr>
            <w:r>
              <w:rPr>
                <w:color w:val="000000"/>
              </w:rPr>
              <w:t>2009/</w:t>
            </w:r>
            <w:r w:rsidRPr="009B22D9">
              <w:rPr>
                <w:color w:val="000000"/>
              </w:rPr>
              <w:t>červen</w:t>
            </w:r>
            <w:r>
              <w:rPr>
                <w:color w:val="000000"/>
              </w:rPr>
              <w:t xml:space="preserve">: </w:t>
            </w:r>
            <w:r w:rsidRPr="009B22D9">
              <w:rPr>
                <w:color w:val="000000"/>
              </w:rPr>
              <w:t>Výmar, Bauhaus, Německo</w:t>
            </w:r>
          </w:p>
          <w:p w:rsidR="001B683C" w:rsidRPr="009B22D9" w:rsidRDefault="001B683C" w:rsidP="00772A54">
            <w:pPr>
              <w:rPr>
                <w:color w:val="000000"/>
              </w:rPr>
            </w:pPr>
            <w:r>
              <w:rPr>
                <w:color w:val="000000"/>
              </w:rPr>
              <w:t>2010/</w:t>
            </w:r>
            <w:r w:rsidRPr="009B22D9">
              <w:rPr>
                <w:color w:val="000000"/>
              </w:rPr>
              <w:t>květen</w:t>
            </w:r>
            <w:r>
              <w:rPr>
                <w:color w:val="000000"/>
              </w:rPr>
              <w:t xml:space="preserve">: </w:t>
            </w:r>
            <w:r w:rsidRPr="009B22D9">
              <w:rPr>
                <w:color w:val="000000"/>
              </w:rPr>
              <w:t>Gerrit Rietveld Academy, Amsterdam, Nizozemí</w:t>
            </w:r>
          </w:p>
          <w:p w:rsidR="001B683C" w:rsidRPr="009B22D9" w:rsidRDefault="001B683C" w:rsidP="00772A54">
            <w:pPr>
              <w:rPr>
                <w:color w:val="000000"/>
              </w:rPr>
            </w:pPr>
            <w:r>
              <w:rPr>
                <w:color w:val="000000"/>
              </w:rPr>
              <w:t>2010/</w:t>
            </w:r>
            <w:r w:rsidRPr="009B22D9">
              <w:rPr>
                <w:color w:val="000000"/>
              </w:rPr>
              <w:t>srpen</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2010/</w:t>
            </w:r>
            <w:r w:rsidRPr="009B22D9">
              <w:rPr>
                <w:color w:val="000000"/>
              </w:rPr>
              <w:t>říjen</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2010/</w:t>
            </w:r>
            <w:r w:rsidRPr="009B22D9">
              <w:rPr>
                <w:color w:val="000000"/>
              </w:rPr>
              <w:t>prosinec</w:t>
            </w:r>
            <w:r>
              <w:rPr>
                <w:color w:val="000000"/>
              </w:rPr>
              <w:t xml:space="preserve">: </w:t>
            </w:r>
            <w:r w:rsidRPr="009B22D9">
              <w:rPr>
                <w:color w:val="000000"/>
              </w:rPr>
              <w:t>Gerrit Rietveld Academy, Amsterdam, Nizozemí</w:t>
            </w:r>
          </w:p>
          <w:p w:rsidR="001B683C" w:rsidRPr="009B22D9" w:rsidRDefault="001B683C" w:rsidP="00772A54">
            <w:pPr>
              <w:rPr>
                <w:color w:val="000000"/>
              </w:rPr>
            </w:pPr>
            <w:r>
              <w:rPr>
                <w:color w:val="000000"/>
              </w:rPr>
              <w:t xml:space="preserve">2011/únor: </w:t>
            </w:r>
            <w:r w:rsidRPr="009B22D9">
              <w:rPr>
                <w:color w:val="000000"/>
              </w:rPr>
              <w:t>Gerrit Rietveld Academy, Amsterdam, Nizozemí</w:t>
            </w:r>
          </w:p>
          <w:p w:rsidR="001B683C" w:rsidRPr="009B22D9" w:rsidRDefault="001B683C" w:rsidP="00772A54">
            <w:pPr>
              <w:rPr>
                <w:color w:val="000000"/>
              </w:rPr>
            </w:pPr>
            <w:r>
              <w:rPr>
                <w:color w:val="000000"/>
              </w:rPr>
              <w:t>2011/</w:t>
            </w:r>
            <w:r w:rsidRPr="009B22D9">
              <w:rPr>
                <w:color w:val="000000"/>
              </w:rPr>
              <w:t>červen</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2012/</w:t>
            </w:r>
            <w:r w:rsidRPr="009B22D9">
              <w:rPr>
                <w:color w:val="000000"/>
              </w:rPr>
              <w:t>leden</w:t>
            </w:r>
            <w:r>
              <w:rPr>
                <w:color w:val="000000"/>
              </w:rPr>
              <w:t xml:space="preserve">: </w:t>
            </w:r>
            <w:r w:rsidRPr="009B22D9">
              <w:rPr>
                <w:color w:val="000000"/>
              </w:rPr>
              <w:t>St. Lucas College, Gent, Belgie</w:t>
            </w:r>
          </w:p>
          <w:p w:rsidR="001B683C" w:rsidRPr="009B22D9" w:rsidRDefault="001B683C" w:rsidP="00772A54">
            <w:pPr>
              <w:rPr>
                <w:color w:val="000000"/>
              </w:rPr>
            </w:pPr>
            <w:r>
              <w:rPr>
                <w:color w:val="000000"/>
              </w:rPr>
              <w:t>2012/</w:t>
            </w:r>
            <w:r w:rsidRPr="009B22D9">
              <w:rPr>
                <w:color w:val="000000"/>
              </w:rPr>
              <w:t>listopad</w:t>
            </w:r>
            <w:r>
              <w:rPr>
                <w:color w:val="000000"/>
              </w:rPr>
              <w:t xml:space="preserve">: </w:t>
            </w:r>
            <w:r w:rsidRPr="009B22D9">
              <w:rPr>
                <w:color w:val="000000"/>
              </w:rPr>
              <w:t>St. Lucas College, Gent, Belgie</w:t>
            </w:r>
          </w:p>
          <w:p w:rsidR="001B683C" w:rsidRPr="009B22D9" w:rsidRDefault="001B683C" w:rsidP="00772A54">
            <w:pPr>
              <w:rPr>
                <w:color w:val="000000"/>
              </w:rPr>
            </w:pPr>
            <w:r>
              <w:rPr>
                <w:color w:val="000000"/>
              </w:rPr>
              <w:t>2014/duben: </w:t>
            </w:r>
            <w:r w:rsidRPr="009B22D9">
              <w:rPr>
                <w:color w:val="000000"/>
              </w:rPr>
              <w:t>MAD Faculty, Hasselt, Belgie</w:t>
            </w:r>
          </w:p>
          <w:p w:rsidR="001B683C" w:rsidRPr="009B22D9" w:rsidRDefault="001B683C" w:rsidP="00772A54">
            <w:pPr>
              <w:rPr>
                <w:color w:val="000000"/>
              </w:rPr>
            </w:pPr>
            <w:r w:rsidRPr="009B22D9">
              <w:rPr>
                <w:color w:val="000000"/>
              </w:rPr>
              <w:t>201</w:t>
            </w:r>
            <w:r>
              <w:rPr>
                <w:color w:val="000000"/>
              </w:rPr>
              <w:t>4/</w:t>
            </w:r>
            <w:r w:rsidRPr="009B22D9">
              <w:rPr>
                <w:color w:val="000000"/>
              </w:rPr>
              <w:t>červen</w:t>
            </w:r>
            <w:r>
              <w:rPr>
                <w:color w:val="000000"/>
              </w:rPr>
              <w:t xml:space="preserve">: </w:t>
            </w:r>
            <w:r w:rsidRPr="009B22D9">
              <w:rPr>
                <w:color w:val="000000"/>
              </w:rPr>
              <w:t>Lotyšsko</w:t>
            </w:r>
          </w:p>
          <w:p w:rsidR="001B683C" w:rsidRPr="009B22D9" w:rsidRDefault="001B683C" w:rsidP="00772A54">
            <w:pPr>
              <w:rPr>
                <w:color w:val="000000"/>
              </w:rPr>
            </w:pPr>
            <w:r>
              <w:rPr>
                <w:color w:val="000000"/>
              </w:rPr>
              <w:t>2015/</w:t>
            </w:r>
            <w:r w:rsidRPr="009B22D9">
              <w:rPr>
                <w:color w:val="000000"/>
              </w:rPr>
              <w:t>duben</w:t>
            </w:r>
            <w:r>
              <w:rPr>
                <w:color w:val="000000"/>
              </w:rPr>
              <w:t xml:space="preserve">: </w:t>
            </w:r>
            <w:r w:rsidRPr="009B22D9">
              <w:rPr>
                <w:color w:val="000000"/>
              </w:rPr>
              <w:t>RISD, Providence, USA</w:t>
            </w:r>
          </w:p>
          <w:p w:rsidR="001B683C" w:rsidRPr="009B22D9" w:rsidRDefault="001B683C" w:rsidP="00772A54">
            <w:pPr>
              <w:rPr>
                <w:color w:val="000000"/>
              </w:rPr>
            </w:pPr>
            <w:r>
              <w:rPr>
                <w:color w:val="000000"/>
              </w:rPr>
              <w:t>2015/</w:t>
            </w:r>
            <w:r w:rsidRPr="009B22D9">
              <w:rPr>
                <w:color w:val="000000"/>
              </w:rPr>
              <w:t>červen</w:t>
            </w:r>
            <w:r>
              <w:rPr>
                <w:color w:val="000000"/>
              </w:rPr>
              <w:t>: </w:t>
            </w:r>
            <w:r w:rsidRPr="009B22D9">
              <w:rPr>
                <w:color w:val="000000"/>
              </w:rPr>
              <w:t>Gerrit Rietveld Academy, Amsterdam, Nizozemí</w:t>
            </w:r>
          </w:p>
          <w:p w:rsidR="001B683C" w:rsidRPr="009B22D9" w:rsidRDefault="001B683C" w:rsidP="00772A54">
            <w:pPr>
              <w:rPr>
                <w:color w:val="000000"/>
              </w:rPr>
            </w:pPr>
            <w:r w:rsidRPr="009B22D9">
              <w:rPr>
                <w:color w:val="000000"/>
              </w:rPr>
              <w:t>2016/únor</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2016/</w:t>
            </w:r>
            <w:r w:rsidRPr="009B22D9">
              <w:rPr>
                <w:color w:val="000000"/>
              </w:rPr>
              <w:t>září</w:t>
            </w:r>
            <w:r>
              <w:rPr>
                <w:color w:val="000000"/>
              </w:rPr>
              <w:t xml:space="preserve">: </w:t>
            </w:r>
            <w:r w:rsidRPr="009B22D9">
              <w:rPr>
                <w:color w:val="000000"/>
              </w:rPr>
              <w:t>Edinburgh, Velká Británie</w:t>
            </w:r>
          </w:p>
          <w:p w:rsidR="001B683C" w:rsidRPr="009B22D9" w:rsidRDefault="001B683C" w:rsidP="00772A54">
            <w:pPr>
              <w:rPr>
                <w:color w:val="000000"/>
              </w:rPr>
            </w:pPr>
            <w:r>
              <w:rPr>
                <w:color w:val="000000"/>
              </w:rPr>
              <w:t>2016/</w:t>
            </w:r>
            <w:r w:rsidRPr="009B22D9">
              <w:rPr>
                <w:color w:val="000000"/>
              </w:rPr>
              <w:t>listopad</w:t>
            </w:r>
            <w:r>
              <w:rPr>
                <w:color w:val="000000"/>
              </w:rPr>
              <w:t>: </w:t>
            </w:r>
            <w:r w:rsidRPr="009B22D9">
              <w:rPr>
                <w:color w:val="000000"/>
              </w:rPr>
              <w:t>VŠVU, Bratislava, Slovensko</w:t>
            </w:r>
          </w:p>
          <w:p w:rsidR="001B683C" w:rsidRPr="009B22D9" w:rsidRDefault="001B683C" w:rsidP="00772A54">
            <w:pPr>
              <w:rPr>
                <w:color w:val="000000"/>
              </w:rPr>
            </w:pPr>
            <w:r>
              <w:rPr>
                <w:color w:val="000000"/>
              </w:rPr>
              <w:t>2017/leden: </w:t>
            </w:r>
            <w:r w:rsidRPr="009B22D9">
              <w:rPr>
                <w:color w:val="000000"/>
              </w:rPr>
              <w:t>Haute School Arts Du Rhin Strasbourg, Francie</w:t>
            </w:r>
          </w:p>
          <w:p w:rsidR="001B683C" w:rsidRPr="009B22D9" w:rsidRDefault="001B683C" w:rsidP="00772A54">
            <w:pPr>
              <w:rPr>
                <w:color w:val="000000"/>
              </w:rPr>
            </w:pPr>
            <w:r>
              <w:rPr>
                <w:color w:val="000000"/>
              </w:rPr>
              <w:t>2017/</w:t>
            </w:r>
            <w:r w:rsidRPr="009B22D9">
              <w:rPr>
                <w:color w:val="000000"/>
              </w:rPr>
              <w:t>únor</w:t>
            </w:r>
            <w:r>
              <w:rPr>
                <w:color w:val="000000"/>
              </w:rPr>
              <w:t>: </w:t>
            </w:r>
            <w:r w:rsidRPr="009B22D9">
              <w:rPr>
                <w:color w:val="000000"/>
              </w:rPr>
              <w:t>Haute School Arts Du Rhin Strasbourg, Francie</w:t>
            </w:r>
          </w:p>
          <w:p w:rsidR="001B683C" w:rsidRPr="00876BB5" w:rsidRDefault="001B683C" w:rsidP="00772A54"/>
        </w:tc>
      </w:tr>
      <w:tr w:rsidR="001B683C" w:rsidTr="00772A54">
        <w:trPr>
          <w:cantSplit/>
          <w:trHeight w:val="470"/>
        </w:trPr>
        <w:tc>
          <w:tcPr>
            <w:tcW w:w="2518" w:type="dxa"/>
            <w:shd w:val="clear" w:color="auto" w:fill="F7CAAC"/>
          </w:tcPr>
          <w:p w:rsidR="001B683C" w:rsidRDefault="001B683C" w:rsidP="00772A54">
            <w:pPr>
              <w:jc w:val="both"/>
              <w:rPr>
                <w:b/>
              </w:rPr>
            </w:pPr>
            <w:r>
              <w:rPr>
                <w:b/>
              </w:rPr>
              <w:lastRenderedPageBreak/>
              <w:t xml:space="preserve">Podpis </w:t>
            </w:r>
          </w:p>
        </w:tc>
        <w:tc>
          <w:tcPr>
            <w:tcW w:w="4536" w:type="dxa"/>
            <w:gridSpan w:val="5"/>
          </w:tcPr>
          <w:p w:rsidR="001B683C" w:rsidRDefault="001B683C" w:rsidP="00772A54">
            <w:pPr>
              <w:jc w:val="both"/>
            </w:pPr>
            <w:r>
              <w:t>v.</w:t>
            </w:r>
            <w:r w:rsidR="00F20A4A">
              <w:t xml:space="preserve"> </w:t>
            </w:r>
            <w:r>
              <w:t>r.</w:t>
            </w:r>
          </w:p>
        </w:tc>
        <w:tc>
          <w:tcPr>
            <w:tcW w:w="786" w:type="dxa"/>
            <w:gridSpan w:val="2"/>
            <w:shd w:val="clear" w:color="auto" w:fill="F7CAAC"/>
          </w:tcPr>
          <w:p w:rsidR="001B683C" w:rsidRDefault="001B683C" w:rsidP="00772A54">
            <w:pPr>
              <w:jc w:val="both"/>
            </w:pPr>
            <w:r>
              <w:rPr>
                <w:b/>
              </w:rPr>
              <w:t>datum</w:t>
            </w:r>
          </w:p>
        </w:tc>
        <w:tc>
          <w:tcPr>
            <w:tcW w:w="2019" w:type="dxa"/>
            <w:gridSpan w:val="3"/>
          </w:tcPr>
          <w:p w:rsidR="001B683C" w:rsidRDefault="00F20A4A" w:rsidP="00772A54">
            <w:pPr>
              <w:jc w:val="both"/>
            </w:pPr>
            <w:r>
              <w:t>20</w:t>
            </w:r>
            <w:r w:rsidR="001B683C">
              <w:t>. 5. 2018</w:t>
            </w:r>
          </w:p>
        </w:tc>
      </w:tr>
    </w:tbl>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D603AF" w:rsidRDefault="00D603AF"/>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D5132A" w:rsidRDefault="00D5132A"/>
    <w:p w:rsidR="001B683C" w:rsidRDefault="001B683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E225D" w:rsidTr="00772A54">
        <w:tc>
          <w:tcPr>
            <w:tcW w:w="9859" w:type="dxa"/>
            <w:gridSpan w:val="11"/>
            <w:tcBorders>
              <w:bottom w:val="double" w:sz="4" w:space="0" w:color="auto"/>
            </w:tcBorders>
            <w:shd w:val="clear" w:color="auto" w:fill="BDD6EE"/>
          </w:tcPr>
          <w:p w:rsidR="009E225D" w:rsidRDefault="009E225D" w:rsidP="00772A54">
            <w:pPr>
              <w:jc w:val="both"/>
              <w:rPr>
                <w:b/>
                <w:sz w:val="28"/>
              </w:rPr>
            </w:pPr>
            <w:r>
              <w:rPr>
                <w:b/>
                <w:sz w:val="28"/>
              </w:rPr>
              <w:lastRenderedPageBreak/>
              <w:t>C-I – Personální zabezpečení</w:t>
            </w:r>
          </w:p>
        </w:tc>
      </w:tr>
      <w:tr w:rsidR="009E225D" w:rsidTr="00772A54">
        <w:tc>
          <w:tcPr>
            <w:tcW w:w="2518" w:type="dxa"/>
            <w:tcBorders>
              <w:top w:val="double" w:sz="4" w:space="0" w:color="auto"/>
            </w:tcBorders>
            <w:shd w:val="clear" w:color="auto" w:fill="F7CAAC"/>
          </w:tcPr>
          <w:p w:rsidR="009E225D" w:rsidRDefault="009E225D" w:rsidP="00772A54">
            <w:pPr>
              <w:jc w:val="both"/>
              <w:rPr>
                <w:b/>
              </w:rPr>
            </w:pPr>
            <w:r>
              <w:rPr>
                <w:b/>
              </w:rPr>
              <w:t>Vysoká škola</w:t>
            </w:r>
          </w:p>
        </w:tc>
        <w:tc>
          <w:tcPr>
            <w:tcW w:w="7341" w:type="dxa"/>
            <w:gridSpan w:val="10"/>
          </w:tcPr>
          <w:p w:rsidR="009E225D" w:rsidRDefault="009E225D" w:rsidP="00772A54">
            <w:pPr>
              <w:jc w:val="both"/>
            </w:pPr>
            <w:r>
              <w:t>Univerzita Tomáše Bati ve Zlíně</w:t>
            </w:r>
          </w:p>
        </w:tc>
      </w:tr>
      <w:tr w:rsidR="009E225D" w:rsidTr="00772A54">
        <w:tc>
          <w:tcPr>
            <w:tcW w:w="2518" w:type="dxa"/>
            <w:shd w:val="clear" w:color="auto" w:fill="F7CAAC"/>
          </w:tcPr>
          <w:p w:rsidR="009E225D" w:rsidRDefault="009E225D" w:rsidP="00772A54">
            <w:pPr>
              <w:jc w:val="both"/>
              <w:rPr>
                <w:b/>
              </w:rPr>
            </w:pPr>
            <w:r>
              <w:rPr>
                <w:b/>
              </w:rPr>
              <w:t>Součást vysoké školy</w:t>
            </w:r>
          </w:p>
        </w:tc>
        <w:tc>
          <w:tcPr>
            <w:tcW w:w="7341" w:type="dxa"/>
            <w:gridSpan w:val="10"/>
          </w:tcPr>
          <w:p w:rsidR="009E225D" w:rsidRDefault="009E225D" w:rsidP="00772A54">
            <w:pPr>
              <w:jc w:val="both"/>
            </w:pPr>
            <w:r>
              <w:t>Fakulta multimediálních komunikací</w:t>
            </w:r>
          </w:p>
        </w:tc>
      </w:tr>
      <w:tr w:rsidR="009E225D" w:rsidTr="00772A54">
        <w:tc>
          <w:tcPr>
            <w:tcW w:w="2518" w:type="dxa"/>
            <w:shd w:val="clear" w:color="auto" w:fill="F7CAAC"/>
          </w:tcPr>
          <w:p w:rsidR="009E225D" w:rsidRDefault="009E225D" w:rsidP="00772A54">
            <w:pPr>
              <w:jc w:val="both"/>
              <w:rPr>
                <w:b/>
              </w:rPr>
            </w:pPr>
            <w:r>
              <w:rPr>
                <w:b/>
              </w:rPr>
              <w:t>Název studijního programu</w:t>
            </w:r>
          </w:p>
        </w:tc>
        <w:tc>
          <w:tcPr>
            <w:tcW w:w="7341" w:type="dxa"/>
            <w:gridSpan w:val="10"/>
          </w:tcPr>
          <w:p w:rsidR="009E225D" w:rsidRDefault="0080445E" w:rsidP="00772A54">
            <w:pPr>
              <w:jc w:val="both"/>
            </w:pPr>
            <w:r>
              <w:t>Arts Management</w:t>
            </w:r>
          </w:p>
        </w:tc>
      </w:tr>
      <w:tr w:rsidR="009E225D" w:rsidTr="00772A54">
        <w:tc>
          <w:tcPr>
            <w:tcW w:w="2518" w:type="dxa"/>
            <w:shd w:val="clear" w:color="auto" w:fill="F7CAAC"/>
          </w:tcPr>
          <w:p w:rsidR="009E225D" w:rsidRDefault="009E225D" w:rsidP="00772A54">
            <w:pPr>
              <w:jc w:val="both"/>
              <w:rPr>
                <w:b/>
              </w:rPr>
            </w:pPr>
            <w:r>
              <w:rPr>
                <w:b/>
              </w:rPr>
              <w:t>Jméno a příjmení</w:t>
            </w:r>
          </w:p>
        </w:tc>
        <w:tc>
          <w:tcPr>
            <w:tcW w:w="4536" w:type="dxa"/>
            <w:gridSpan w:val="5"/>
          </w:tcPr>
          <w:p w:rsidR="009E225D" w:rsidRDefault="009E225D" w:rsidP="00772A54">
            <w:pPr>
              <w:jc w:val="both"/>
            </w:pPr>
            <w:r>
              <w:t>Markéta Štěpáníková</w:t>
            </w:r>
          </w:p>
        </w:tc>
        <w:tc>
          <w:tcPr>
            <w:tcW w:w="709" w:type="dxa"/>
            <w:shd w:val="clear" w:color="auto" w:fill="F7CAAC"/>
          </w:tcPr>
          <w:p w:rsidR="009E225D" w:rsidRDefault="009E225D" w:rsidP="00772A54">
            <w:pPr>
              <w:jc w:val="both"/>
              <w:rPr>
                <w:b/>
              </w:rPr>
            </w:pPr>
            <w:r>
              <w:rPr>
                <w:b/>
              </w:rPr>
              <w:t>Tituly</w:t>
            </w:r>
          </w:p>
        </w:tc>
        <w:tc>
          <w:tcPr>
            <w:tcW w:w="2096" w:type="dxa"/>
            <w:gridSpan w:val="4"/>
          </w:tcPr>
          <w:p w:rsidR="009E225D" w:rsidRDefault="009E225D" w:rsidP="00772A54">
            <w:pPr>
              <w:jc w:val="both"/>
            </w:pPr>
            <w:r>
              <w:t>JUDr. Bc., Ph.D.</w:t>
            </w:r>
          </w:p>
        </w:tc>
      </w:tr>
      <w:tr w:rsidR="009E225D" w:rsidTr="00772A54">
        <w:tc>
          <w:tcPr>
            <w:tcW w:w="2518" w:type="dxa"/>
            <w:shd w:val="clear" w:color="auto" w:fill="F7CAAC"/>
          </w:tcPr>
          <w:p w:rsidR="009E225D" w:rsidRDefault="009E225D" w:rsidP="00772A54">
            <w:pPr>
              <w:jc w:val="both"/>
              <w:rPr>
                <w:b/>
              </w:rPr>
            </w:pPr>
            <w:r>
              <w:rPr>
                <w:b/>
              </w:rPr>
              <w:t>Rok narození</w:t>
            </w:r>
          </w:p>
        </w:tc>
        <w:tc>
          <w:tcPr>
            <w:tcW w:w="829" w:type="dxa"/>
          </w:tcPr>
          <w:p w:rsidR="009E225D" w:rsidRPr="00EB7287" w:rsidRDefault="009E225D" w:rsidP="00772A54">
            <w:pPr>
              <w:jc w:val="both"/>
            </w:pPr>
            <w:r>
              <w:t>1987</w:t>
            </w:r>
          </w:p>
        </w:tc>
        <w:tc>
          <w:tcPr>
            <w:tcW w:w="1721" w:type="dxa"/>
            <w:shd w:val="clear" w:color="auto" w:fill="F7CAAC"/>
          </w:tcPr>
          <w:p w:rsidR="009E225D" w:rsidRPr="00EB7287" w:rsidRDefault="009E225D" w:rsidP="00772A54">
            <w:pPr>
              <w:jc w:val="both"/>
              <w:rPr>
                <w:b/>
              </w:rPr>
            </w:pPr>
            <w:r w:rsidRPr="00EB7287">
              <w:rPr>
                <w:b/>
              </w:rPr>
              <w:t>typ vztahu k VŠ</w:t>
            </w:r>
          </w:p>
        </w:tc>
        <w:tc>
          <w:tcPr>
            <w:tcW w:w="992" w:type="dxa"/>
            <w:gridSpan w:val="2"/>
          </w:tcPr>
          <w:p w:rsidR="009E225D" w:rsidRPr="00EB7287" w:rsidRDefault="009E225D" w:rsidP="00772A54">
            <w:pPr>
              <w:jc w:val="both"/>
              <w:rPr>
                <w:color w:val="44546A" w:themeColor="text2"/>
              </w:rPr>
            </w:pPr>
            <w:r w:rsidRPr="00EB7287">
              <w:t>DPP</w:t>
            </w:r>
          </w:p>
        </w:tc>
        <w:tc>
          <w:tcPr>
            <w:tcW w:w="994" w:type="dxa"/>
            <w:shd w:val="clear" w:color="auto" w:fill="F7CAAC"/>
          </w:tcPr>
          <w:p w:rsidR="009E225D" w:rsidRPr="00EB7287" w:rsidRDefault="009E225D" w:rsidP="00772A54">
            <w:pPr>
              <w:jc w:val="both"/>
              <w:rPr>
                <w:b/>
              </w:rPr>
            </w:pPr>
            <w:r w:rsidRPr="00EB7287">
              <w:rPr>
                <w:b/>
              </w:rPr>
              <w:t>rozsah</w:t>
            </w:r>
          </w:p>
        </w:tc>
        <w:tc>
          <w:tcPr>
            <w:tcW w:w="709" w:type="dxa"/>
          </w:tcPr>
          <w:p w:rsidR="009E225D" w:rsidRPr="00EB7287" w:rsidRDefault="009E225D" w:rsidP="00772A54">
            <w:pPr>
              <w:jc w:val="both"/>
              <w:rPr>
                <w:color w:val="44546A" w:themeColor="text2"/>
              </w:rPr>
            </w:pPr>
          </w:p>
        </w:tc>
        <w:tc>
          <w:tcPr>
            <w:tcW w:w="709" w:type="dxa"/>
            <w:gridSpan w:val="2"/>
            <w:shd w:val="clear" w:color="auto" w:fill="F7CAAC"/>
          </w:tcPr>
          <w:p w:rsidR="009E225D" w:rsidRPr="00EB7287" w:rsidRDefault="009E225D" w:rsidP="00772A54">
            <w:pPr>
              <w:jc w:val="both"/>
              <w:rPr>
                <w:b/>
              </w:rPr>
            </w:pPr>
            <w:r w:rsidRPr="00EB7287">
              <w:rPr>
                <w:b/>
              </w:rPr>
              <w:t>do kdy</w:t>
            </w:r>
          </w:p>
        </w:tc>
        <w:tc>
          <w:tcPr>
            <w:tcW w:w="1387" w:type="dxa"/>
            <w:gridSpan w:val="2"/>
          </w:tcPr>
          <w:p w:rsidR="009E225D" w:rsidRPr="00EB7287" w:rsidRDefault="009E225D" w:rsidP="00772A54">
            <w:pPr>
              <w:jc w:val="both"/>
            </w:pPr>
          </w:p>
        </w:tc>
      </w:tr>
      <w:tr w:rsidR="009E225D" w:rsidTr="00772A54">
        <w:tc>
          <w:tcPr>
            <w:tcW w:w="5068" w:type="dxa"/>
            <w:gridSpan w:val="3"/>
            <w:shd w:val="clear" w:color="auto" w:fill="F7CAAC"/>
          </w:tcPr>
          <w:p w:rsidR="009E225D" w:rsidRPr="00EB7287" w:rsidRDefault="009E225D" w:rsidP="00772A54">
            <w:pPr>
              <w:jc w:val="both"/>
              <w:rPr>
                <w:b/>
              </w:rPr>
            </w:pPr>
            <w:r w:rsidRPr="00EB7287">
              <w:rPr>
                <w:b/>
              </w:rPr>
              <w:t>Typ vztahu na součásti VŠ, která uskutečňuje st. program</w:t>
            </w:r>
          </w:p>
        </w:tc>
        <w:tc>
          <w:tcPr>
            <w:tcW w:w="992" w:type="dxa"/>
            <w:gridSpan w:val="2"/>
          </w:tcPr>
          <w:p w:rsidR="009E225D" w:rsidRPr="00EB7287" w:rsidRDefault="009E225D" w:rsidP="00772A54">
            <w:pPr>
              <w:jc w:val="both"/>
            </w:pPr>
            <w:r w:rsidRPr="00EB7287">
              <w:t>DPP</w:t>
            </w:r>
          </w:p>
        </w:tc>
        <w:tc>
          <w:tcPr>
            <w:tcW w:w="994" w:type="dxa"/>
            <w:shd w:val="clear" w:color="auto" w:fill="F7CAAC"/>
          </w:tcPr>
          <w:p w:rsidR="009E225D" w:rsidRPr="00EB7287" w:rsidRDefault="009E225D" w:rsidP="00772A54">
            <w:pPr>
              <w:jc w:val="both"/>
              <w:rPr>
                <w:b/>
              </w:rPr>
            </w:pPr>
            <w:r w:rsidRPr="00EB7287">
              <w:rPr>
                <w:b/>
              </w:rPr>
              <w:t>rozsah</w:t>
            </w:r>
          </w:p>
        </w:tc>
        <w:tc>
          <w:tcPr>
            <w:tcW w:w="709" w:type="dxa"/>
          </w:tcPr>
          <w:p w:rsidR="009E225D" w:rsidRPr="00EB7287" w:rsidRDefault="009E225D" w:rsidP="00772A54">
            <w:pPr>
              <w:jc w:val="both"/>
              <w:rPr>
                <w:color w:val="44546A" w:themeColor="text2"/>
              </w:rPr>
            </w:pPr>
          </w:p>
        </w:tc>
        <w:tc>
          <w:tcPr>
            <w:tcW w:w="709" w:type="dxa"/>
            <w:gridSpan w:val="2"/>
            <w:shd w:val="clear" w:color="auto" w:fill="F7CAAC"/>
          </w:tcPr>
          <w:p w:rsidR="009E225D" w:rsidRPr="00EB7287" w:rsidRDefault="009E225D" w:rsidP="00772A54">
            <w:pPr>
              <w:jc w:val="both"/>
              <w:rPr>
                <w:b/>
              </w:rPr>
            </w:pPr>
            <w:r w:rsidRPr="00EB7287">
              <w:rPr>
                <w:b/>
              </w:rPr>
              <w:t>do kdy</w:t>
            </w:r>
          </w:p>
        </w:tc>
        <w:tc>
          <w:tcPr>
            <w:tcW w:w="1387" w:type="dxa"/>
            <w:gridSpan w:val="2"/>
          </w:tcPr>
          <w:p w:rsidR="009E225D" w:rsidRPr="00EB7287" w:rsidRDefault="009E225D" w:rsidP="00772A54">
            <w:pPr>
              <w:jc w:val="both"/>
            </w:pPr>
          </w:p>
        </w:tc>
      </w:tr>
      <w:tr w:rsidR="009E225D" w:rsidTr="00772A54">
        <w:tc>
          <w:tcPr>
            <w:tcW w:w="6060" w:type="dxa"/>
            <w:gridSpan w:val="5"/>
            <w:shd w:val="clear" w:color="auto" w:fill="F7CAAC"/>
          </w:tcPr>
          <w:p w:rsidR="009E225D" w:rsidRPr="00B17BC0" w:rsidRDefault="009E225D" w:rsidP="00772A54">
            <w:pPr>
              <w:jc w:val="both"/>
              <w:rPr>
                <w:b/>
              </w:rPr>
            </w:pPr>
            <w:r w:rsidRPr="00B17BC0">
              <w:rPr>
                <w:b/>
              </w:rPr>
              <w:t>Další současná působení jako akademický pracovník na jiných VŠ</w:t>
            </w:r>
          </w:p>
          <w:p w:rsidR="009E225D" w:rsidRPr="00B17BC0" w:rsidRDefault="009E225D" w:rsidP="00772A54">
            <w:pPr>
              <w:autoSpaceDE w:val="0"/>
              <w:autoSpaceDN w:val="0"/>
              <w:adjustRightInd w:val="0"/>
              <w:rPr>
                <w:rFonts w:eastAsia="Calibri"/>
                <w:color w:val="FF0000"/>
                <w:sz w:val="16"/>
                <w:szCs w:val="16"/>
              </w:rPr>
            </w:pPr>
          </w:p>
        </w:tc>
        <w:tc>
          <w:tcPr>
            <w:tcW w:w="1703" w:type="dxa"/>
            <w:gridSpan w:val="2"/>
            <w:shd w:val="clear" w:color="auto" w:fill="F7CAAC"/>
          </w:tcPr>
          <w:p w:rsidR="009E225D" w:rsidRDefault="009E225D" w:rsidP="00772A54">
            <w:pPr>
              <w:jc w:val="both"/>
              <w:rPr>
                <w:b/>
              </w:rPr>
            </w:pPr>
            <w:r>
              <w:rPr>
                <w:b/>
              </w:rPr>
              <w:t>typ prac. vztahu</w:t>
            </w:r>
          </w:p>
        </w:tc>
        <w:tc>
          <w:tcPr>
            <w:tcW w:w="2096" w:type="dxa"/>
            <w:gridSpan w:val="4"/>
            <w:shd w:val="clear" w:color="auto" w:fill="F7CAAC"/>
          </w:tcPr>
          <w:p w:rsidR="009E225D" w:rsidRDefault="009E225D" w:rsidP="00772A54">
            <w:pPr>
              <w:jc w:val="both"/>
              <w:rPr>
                <w:b/>
              </w:rPr>
            </w:pPr>
            <w:r>
              <w:rPr>
                <w:b/>
              </w:rPr>
              <w:t>rozsah</w:t>
            </w:r>
          </w:p>
        </w:tc>
      </w:tr>
      <w:tr w:rsidR="009E225D" w:rsidTr="00772A54">
        <w:tc>
          <w:tcPr>
            <w:tcW w:w="6060" w:type="dxa"/>
            <w:gridSpan w:val="5"/>
          </w:tcPr>
          <w:p w:rsidR="009E225D" w:rsidRDefault="009E225D" w:rsidP="00772A54">
            <w:pPr>
              <w:jc w:val="both"/>
            </w:pPr>
            <w:r>
              <w:t>Masarykova univerzita, Právnická fakulta</w:t>
            </w:r>
          </w:p>
        </w:tc>
        <w:tc>
          <w:tcPr>
            <w:tcW w:w="1703" w:type="dxa"/>
            <w:gridSpan w:val="2"/>
          </w:tcPr>
          <w:p w:rsidR="009E225D" w:rsidRDefault="009E225D" w:rsidP="00772A54">
            <w:pPr>
              <w:jc w:val="both"/>
            </w:pPr>
            <w:r>
              <w:t>pp</w:t>
            </w:r>
          </w:p>
        </w:tc>
        <w:tc>
          <w:tcPr>
            <w:tcW w:w="2096" w:type="dxa"/>
            <w:gridSpan w:val="4"/>
          </w:tcPr>
          <w:p w:rsidR="009E225D" w:rsidRDefault="009E225D" w:rsidP="00772A54">
            <w:pPr>
              <w:jc w:val="both"/>
            </w:pPr>
            <w:r>
              <w:t>40h/t</w:t>
            </w:r>
          </w:p>
        </w:tc>
      </w:tr>
      <w:tr w:rsidR="009E225D" w:rsidTr="00772A54">
        <w:tc>
          <w:tcPr>
            <w:tcW w:w="6060" w:type="dxa"/>
            <w:gridSpan w:val="5"/>
          </w:tcPr>
          <w:p w:rsidR="009E225D" w:rsidRDefault="009E225D" w:rsidP="00772A54">
            <w:pPr>
              <w:jc w:val="both"/>
            </w:pPr>
          </w:p>
        </w:tc>
        <w:tc>
          <w:tcPr>
            <w:tcW w:w="1703" w:type="dxa"/>
            <w:gridSpan w:val="2"/>
          </w:tcPr>
          <w:p w:rsidR="009E225D" w:rsidRDefault="009E225D" w:rsidP="00772A54">
            <w:pPr>
              <w:jc w:val="both"/>
            </w:pPr>
          </w:p>
        </w:tc>
        <w:tc>
          <w:tcPr>
            <w:tcW w:w="2096" w:type="dxa"/>
            <w:gridSpan w:val="4"/>
          </w:tcPr>
          <w:p w:rsidR="009E225D" w:rsidRDefault="009E225D" w:rsidP="00772A54">
            <w:pPr>
              <w:jc w:val="both"/>
            </w:pPr>
          </w:p>
        </w:tc>
      </w:tr>
      <w:tr w:rsidR="009E225D" w:rsidTr="00772A54">
        <w:tc>
          <w:tcPr>
            <w:tcW w:w="6060" w:type="dxa"/>
            <w:gridSpan w:val="5"/>
          </w:tcPr>
          <w:p w:rsidR="009E225D" w:rsidRDefault="009E225D" w:rsidP="00772A54">
            <w:pPr>
              <w:jc w:val="both"/>
            </w:pPr>
          </w:p>
        </w:tc>
        <w:tc>
          <w:tcPr>
            <w:tcW w:w="1703" w:type="dxa"/>
            <w:gridSpan w:val="2"/>
          </w:tcPr>
          <w:p w:rsidR="009E225D" w:rsidRDefault="009E225D" w:rsidP="00772A54">
            <w:pPr>
              <w:jc w:val="both"/>
            </w:pPr>
          </w:p>
        </w:tc>
        <w:tc>
          <w:tcPr>
            <w:tcW w:w="2096" w:type="dxa"/>
            <w:gridSpan w:val="4"/>
          </w:tcPr>
          <w:p w:rsidR="009E225D" w:rsidRDefault="009E225D" w:rsidP="00772A54">
            <w:pPr>
              <w:jc w:val="both"/>
            </w:pPr>
          </w:p>
        </w:tc>
      </w:tr>
      <w:tr w:rsidR="009E225D" w:rsidTr="00772A54">
        <w:tc>
          <w:tcPr>
            <w:tcW w:w="6060" w:type="dxa"/>
            <w:gridSpan w:val="5"/>
          </w:tcPr>
          <w:p w:rsidR="009E225D" w:rsidRDefault="009E225D" w:rsidP="00772A54">
            <w:pPr>
              <w:jc w:val="both"/>
            </w:pPr>
          </w:p>
        </w:tc>
        <w:tc>
          <w:tcPr>
            <w:tcW w:w="1703" w:type="dxa"/>
            <w:gridSpan w:val="2"/>
          </w:tcPr>
          <w:p w:rsidR="009E225D" w:rsidRDefault="009E225D" w:rsidP="00772A54">
            <w:pPr>
              <w:jc w:val="both"/>
            </w:pPr>
          </w:p>
        </w:tc>
        <w:tc>
          <w:tcPr>
            <w:tcW w:w="2096" w:type="dxa"/>
            <w:gridSpan w:val="4"/>
          </w:tcPr>
          <w:p w:rsidR="009E225D" w:rsidRDefault="009E225D" w:rsidP="00772A54">
            <w:pPr>
              <w:jc w:val="both"/>
            </w:pPr>
          </w:p>
        </w:tc>
      </w:tr>
      <w:tr w:rsidR="009E225D" w:rsidTr="00772A54">
        <w:tc>
          <w:tcPr>
            <w:tcW w:w="9859" w:type="dxa"/>
            <w:gridSpan w:val="11"/>
            <w:shd w:val="clear" w:color="auto" w:fill="F7CAAC"/>
          </w:tcPr>
          <w:p w:rsidR="009E225D" w:rsidRDefault="009E225D" w:rsidP="00772A54">
            <w:r>
              <w:rPr>
                <w:b/>
              </w:rPr>
              <w:t>Předměty příslušného studijního programu a způsob zapojení do jejich výuky, příp. další zapojení do uskutečňování studijního programu</w:t>
            </w:r>
          </w:p>
        </w:tc>
      </w:tr>
      <w:tr w:rsidR="009E225D" w:rsidTr="00772A54">
        <w:trPr>
          <w:trHeight w:val="567"/>
        </w:trPr>
        <w:tc>
          <w:tcPr>
            <w:tcW w:w="9859" w:type="dxa"/>
            <w:gridSpan w:val="11"/>
            <w:tcBorders>
              <w:top w:val="nil"/>
            </w:tcBorders>
          </w:tcPr>
          <w:p w:rsidR="009E225D" w:rsidRDefault="009E225D" w:rsidP="00772A54">
            <w:pPr>
              <w:autoSpaceDE w:val="0"/>
              <w:autoSpaceDN w:val="0"/>
              <w:adjustRightInd w:val="0"/>
              <w:rPr>
                <w:rFonts w:eastAsia="Calibri"/>
              </w:rPr>
            </w:pPr>
          </w:p>
          <w:p w:rsidR="009E225D" w:rsidRDefault="009E225D" w:rsidP="00772A54">
            <w:pPr>
              <w:autoSpaceDE w:val="0"/>
              <w:autoSpaceDN w:val="0"/>
              <w:adjustRightInd w:val="0"/>
              <w:rPr>
                <w:rFonts w:eastAsia="Calibri"/>
              </w:rPr>
            </w:pPr>
            <w:r>
              <w:rPr>
                <w:rFonts w:eastAsia="Calibri"/>
              </w:rPr>
              <w:t>Autorské právo –  přednášející, garant – PF, KF</w:t>
            </w:r>
          </w:p>
          <w:p w:rsidR="009E225D" w:rsidRPr="006A1057" w:rsidRDefault="009E225D" w:rsidP="00772A54">
            <w:pPr>
              <w:autoSpaceDE w:val="0"/>
              <w:autoSpaceDN w:val="0"/>
              <w:adjustRightInd w:val="0"/>
              <w:rPr>
                <w:rFonts w:eastAsia="Calibri"/>
              </w:rPr>
            </w:pPr>
          </w:p>
        </w:tc>
      </w:tr>
      <w:tr w:rsidR="009E225D" w:rsidTr="00772A54">
        <w:tc>
          <w:tcPr>
            <w:tcW w:w="9859" w:type="dxa"/>
            <w:gridSpan w:val="11"/>
            <w:shd w:val="clear" w:color="auto" w:fill="F7CAAC"/>
          </w:tcPr>
          <w:p w:rsidR="009E225D" w:rsidRDefault="009E225D" w:rsidP="00772A54">
            <w:pPr>
              <w:jc w:val="both"/>
            </w:pPr>
            <w:r>
              <w:rPr>
                <w:b/>
              </w:rPr>
              <w:t xml:space="preserve">Údaje o vzdělání na VŠ </w:t>
            </w:r>
          </w:p>
        </w:tc>
      </w:tr>
      <w:tr w:rsidR="009E225D" w:rsidTr="00772A54">
        <w:trPr>
          <w:trHeight w:val="1055"/>
        </w:trPr>
        <w:tc>
          <w:tcPr>
            <w:tcW w:w="9859" w:type="dxa"/>
            <w:gridSpan w:val="11"/>
          </w:tcPr>
          <w:p w:rsidR="009E225D" w:rsidRDefault="009E225D" w:rsidP="00772A54">
            <w:pPr>
              <w:jc w:val="both"/>
            </w:pPr>
          </w:p>
          <w:p w:rsidR="009E225D" w:rsidRDefault="009E225D" w:rsidP="00772A54">
            <w:pPr>
              <w:jc w:val="both"/>
            </w:pPr>
            <w:r>
              <w:t>2006-2011: Masarykova univerzita, Právnická fakulta, Právo a právní věda, Mgr.</w:t>
            </w:r>
          </w:p>
          <w:p w:rsidR="009E225D" w:rsidRDefault="009E225D" w:rsidP="00772A54">
            <w:pPr>
              <w:jc w:val="both"/>
            </w:pPr>
            <w:r>
              <w:t>2011-201 : Masarykova univerzita, Filozofická fakulta, Teorie a dějiny divadla, Bc.</w:t>
            </w:r>
          </w:p>
          <w:p w:rsidR="009E225D" w:rsidRDefault="009E225D" w:rsidP="00772A54">
            <w:pPr>
              <w:jc w:val="both"/>
            </w:pPr>
            <w:r>
              <w:t>2011-2016: Masarykova univerzita, Právnická fakulta, Katedra právní teorie, Ph.D.</w:t>
            </w:r>
          </w:p>
          <w:p w:rsidR="009E225D" w:rsidRDefault="009E225D" w:rsidP="00772A54">
            <w:pPr>
              <w:jc w:val="both"/>
            </w:pPr>
            <w:r>
              <w:t>2015-2016: Masarykova univerzita, Právnická fakulta, Česká právní úprava divadla, JUDr.</w:t>
            </w:r>
          </w:p>
          <w:p w:rsidR="009E225D" w:rsidRDefault="009E225D" w:rsidP="00772A54">
            <w:pPr>
              <w:jc w:val="both"/>
            </w:pPr>
          </w:p>
          <w:p w:rsidR="009E225D" w:rsidRDefault="009E225D" w:rsidP="00772A54">
            <w:pPr>
              <w:jc w:val="both"/>
            </w:pPr>
            <w:r>
              <w:t>2012/únor: Stockholm University, Stockholm (Švédsko), Zimní škola akademického psaní</w:t>
            </w:r>
          </w:p>
          <w:p w:rsidR="009E225D" w:rsidRDefault="009E225D" w:rsidP="00772A54">
            <w:pPr>
              <w:jc w:val="both"/>
            </w:pPr>
            <w:r>
              <w:t>2014/červen: Utrecht University, Utrecht (Nizozemí), International2 Summer School on Equality</w:t>
            </w:r>
          </w:p>
          <w:p w:rsidR="009E225D" w:rsidRDefault="009E225D" w:rsidP="00772A54">
            <w:pPr>
              <w:jc w:val="both"/>
            </w:pPr>
            <w:r>
              <w:t>2015/duben-červen: Saarland University, Saarbrucken (Německo), Program Erasmus+</w:t>
            </w:r>
          </w:p>
          <w:p w:rsidR="009E225D" w:rsidRPr="006A1057" w:rsidRDefault="009E225D" w:rsidP="00772A54">
            <w:pPr>
              <w:jc w:val="both"/>
            </w:pPr>
          </w:p>
        </w:tc>
      </w:tr>
      <w:tr w:rsidR="009E225D" w:rsidTr="00772A54">
        <w:tc>
          <w:tcPr>
            <w:tcW w:w="9859" w:type="dxa"/>
            <w:gridSpan w:val="11"/>
            <w:shd w:val="clear" w:color="auto" w:fill="F7CAAC"/>
          </w:tcPr>
          <w:p w:rsidR="009E225D" w:rsidRDefault="009E225D" w:rsidP="00772A54">
            <w:pPr>
              <w:jc w:val="both"/>
              <w:rPr>
                <w:b/>
              </w:rPr>
            </w:pPr>
            <w:r>
              <w:rPr>
                <w:b/>
              </w:rPr>
              <w:t>Údaje o odborném působení od absolvování VŠ</w:t>
            </w:r>
          </w:p>
        </w:tc>
      </w:tr>
      <w:tr w:rsidR="009E225D" w:rsidTr="00772A54">
        <w:trPr>
          <w:trHeight w:val="1090"/>
        </w:trPr>
        <w:tc>
          <w:tcPr>
            <w:tcW w:w="9859" w:type="dxa"/>
            <w:gridSpan w:val="11"/>
          </w:tcPr>
          <w:p w:rsidR="009E225D" w:rsidRDefault="009E225D" w:rsidP="00772A54">
            <w:pPr>
              <w:jc w:val="both"/>
              <w:rPr>
                <w:color w:val="FF0000"/>
                <w:sz w:val="16"/>
                <w:szCs w:val="16"/>
              </w:rPr>
            </w:pPr>
          </w:p>
          <w:p w:rsidR="009E225D" w:rsidRPr="00D72C6E" w:rsidRDefault="009E225D" w:rsidP="00772A54">
            <w:pPr>
              <w:jc w:val="both"/>
            </w:pPr>
            <w:r>
              <w:t>2016-dosud: Masarykova univerzita, Právnická fakulta, Katedra právní teorie, odborná asistentka</w:t>
            </w:r>
          </w:p>
        </w:tc>
      </w:tr>
      <w:tr w:rsidR="009E225D" w:rsidTr="00772A54">
        <w:trPr>
          <w:trHeight w:val="250"/>
        </w:trPr>
        <w:tc>
          <w:tcPr>
            <w:tcW w:w="9859" w:type="dxa"/>
            <w:gridSpan w:val="11"/>
            <w:shd w:val="clear" w:color="auto" w:fill="F7CAAC"/>
          </w:tcPr>
          <w:p w:rsidR="009E225D" w:rsidRDefault="009E225D" w:rsidP="00772A54">
            <w:pPr>
              <w:jc w:val="both"/>
            </w:pPr>
            <w:r>
              <w:rPr>
                <w:b/>
              </w:rPr>
              <w:t>Zkušenosti s vedením kvalifikačních a rigorózních prací</w:t>
            </w:r>
          </w:p>
        </w:tc>
      </w:tr>
      <w:tr w:rsidR="009E225D" w:rsidTr="00772A54">
        <w:trPr>
          <w:trHeight w:val="1105"/>
        </w:trPr>
        <w:tc>
          <w:tcPr>
            <w:tcW w:w="9859" w:type="dxa"/>
            <w:gridSpan w:val="11"/>
          </w:tcPr>
          <w:p w:rsidR="009E225D" w:rsidRDefault="009E225D" w:rsidP="00772A54">
            <w:pPr>
              <w:jc w:val="both"/>
            </w:pPr>
          </w:p>
          <w:p w:rsidR="009E225D" w:rsidRDefault="009E225D" w:rsidP="00772A54">
            <w:pPr>
              <w:jc w:val="both"/>
            </w:pPr>
            <w:r>
              <w:t>3</w:t>
            </w:r>
          </w:p>
        </w:tc>
      </w:tr>
      <w:tr w:rsidR="009E225D" w:rsidTr="00772A54">
        <w:trPr>
          <w:cantSplit/>
        </w:trPr>
        <w:tc>
          <w:tcPr>
            <w:tcW w:w="3347" w:type="dxa"/>
            <w:gridSpan w:val="2"/>
            <w:tcBorders>
              <w:top w:val="single" w:sz="12" w:space="0" w:color="auto"/>
            </w:tcBorders>
            <w:shd w:val="clear" w:color="auto" w:fill="F7CAAC"/>
          </w:tcPr>
          <w:p w:rsidR="009E225D" w:rsidRDefault="009E225D"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9E225D" w:rsidRDefault="009E225D"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E225D" w:rsidRDefault="009E225D"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E225D" w:rsidRDefault="009E225D" w:rsidP="00772A54">
            <w:pPr>
              <w:jc w:val="both"/>
              <w:rPr>
                <w:b/>
              </w:rPr>
            </w:pPr>
            <w:r>
              <w:rPr>
                <w:b/>
              </w:rPr>
              <w:t>Ohlasy publikací</w:t>
            </w:r>
          </w:p>
          <w:p w:rsidR="009E225D" w:rsidRDefault="009E225D" w:rsidP="00772A54">
            <w:pPr>
              <w:rPr>
                <w:b/>
              </w:rPr>
            </w:pPr>
          </w:p>
        </w:tc>
      </w:tr>
      <w:tr w:rsidR="009E225D" w:rsidTr="00772A54">
        <w:trPr>
          <w:cantSplit/>
        </w:trPr>
        <w:tc>
          <w:tcPr>
            <w:tcW w:w="3347" w:type="dxa"/>
            <w:gridSpan w:val="2"/>
          </w:tcPr>
          <w:p w:rsidR="009E225D" w:rsidRPr="0076368E" w:rsidRDefault="009E225D" w:rsidP="00772A54">
            <w:pPr>
              <w:jc w:val="both"/>
              <w:rPr>
                <w:color w:val="FF0000"/>
                <w:sz w:val="16"/>
                <w:szCs w:val="16"/>
              </w:rPr>
            </w:pPr>
          </w:p>
        </w:tc>
        <w:tc>
          <w:tcPr>
            <w:tcW w:w="2245" w:type="dxa"/>
            <w:gridSpan w:val="2"/>
          </w:tcPr>
          <w:p w:rsidR="009E225D" w:rsidRPr="0076368E" w:rsidRDefault="009E225D" w:rsidP="00772A54">
            <w:pPr>
              <w:jc w:val="both"/>
              <w:rPr>
                <w:color w:val="FF0000"/>
                <w:sz w:val="16"/>
                <w:szCs w:val="16"/>
              </w:rPr>
            </w:pPr>
          </w:p>
        </w:tc>
        <w:tc>
          <w:tcPr>
            <w:tcW w:w="2248" w:type="dxa"/>
            <w:gridSpan w:val="4"/>
            <w:tcBorders>
              <w:right w:val="single" w:sz="12" w:space="0" w:color="auto"/>
            </w:tcBorders>
          </w:tcPr>
          <w:p w:rsidR="009E225D" w:rsidRPr="0076368E" w:rsidRDefault="009E225D" w:rsidP="00772A54">
            <w:pPr>
              <w:jc w:val="both"/>
              <w:rPr>
                <w:color w:val="FF0000"/>
                <w:sz w:val="16"/>
                <w:szCs w:val="16"/>
              </w:rPr>
            </w:pPr>
          </w:p>
        </w:tc>
        <w:tc>
          <w:tcPr>
            <w:tcW w:w="632" w:type="dxa"/>
            <w:tcBorders>
              <w:left w:val="single" w:sz="12" w:space="0" w:color="auto"/>
            </w:tcBorders>
            <w:shd w:val="clear" w:color="auto" w:fill="F7CAAC"/>
          </w:tcPr>
          <w:p w:rsidR="009E225D" w:rsidRDefault="009E225D" w:rsidP="00772A54">
            <w:pPr>
              <w:jc w:val="both"/>
            </w:pPr>
            <w:r>
              <w:rPr>
                <w:b/>
              </w:rPr>
              <w:t>WOS</w:t>
            </w:r>
          </w:p>
        </w:tc>
        <w:tc>
          <w:tcPr>
            <w:tcW w:w="693" w:type="dxa"/>
            <w:shd w:val="clear" w:color="auto" w:fill="F7CAAC"/>
          </w:tcPr>
          <w:p w:rsidR="009E225D" w:rsidRDefault="009E225D" w:rsidP="00772A54">
            <w:pPr>
              <w:jc w:val="both"/>
              <w:rPr>
                <w:sz w:val="18"/>
              </w:rPr>
            </w:pPr>
            <w:r>
              <w:rPr>
                <w:b/>
                <w:sz w:val="18"/>
              </w:rPr>
              <w:t>Scopus</w:t>
            </w:r>
          </w:p>
        </w:tc>
        <w:tc>
          <w:tcPr>
            <w:tcW w:w="694" w:type="dxa"/>
            <w:shd w:val="clear" w:color="auto" w:fill="F7CAAC"/>
          </w:tcPr>
          <w:p w:rsidR="009E225D" w:rsidRDefault="009E225D" w:rsidP="00772A54">
            <w:pPr>
              <w:jc w:val="both"/>
            </w:pPr>
            <w:r>
              <w:rPr>
                <w:b/>
                <w:sz w:val="18"/>
              </w:rPr>
              <w:t>ostatní</w:t>
            </w:r>
          </w:p>
        </w:tc>
      </w:tr>
      <w:tr w:rsidR="009E225D" w:rsidTr="00772A54">
        <w:trPr>
          <w:cantSplit/>
          <w:trHeight w:val="70"/>
        </w:trPr>
        <w:tc>
          <w:tcPr>
            <w:tcW w:w="3347" w:type="dxa"/>
            <w:gridSpan w:val="2"/>
            <w:shd w:val="clear" w:color="auto" w:fill="F7CAAC"/>
          </w:tcPr>
          <w:p w:rsidR="009E225D" w:rsidRDefault="009E225D" w:rsidP="00772A54">
            <w:pPr>
              <w:jc w:val="both"/>
            </w:pPr>
            <w:r>
              <w:rPr>
                <w:b/>
              </w:rPr>
              <w:t>Obor jmenovacího řízení</w:t>
            </w:r>
          </w:p>
        </w:tc>
        <w:tc>
          <w:tcPr>
            <w:tcW w:w="2245" w:type="dxa"/>
            <w:gridSpan w:val="2"/>
            <w:shd w:val="clear" w:color="auto" w:fill="F7CAAC"/>
          </w:tcPr>
          <w:p w:rsidR="009E225D" w:rsidRDefault="009E225D" w:rsidP="00772A54">
            <w:pPr>
              <w:jc w:val="both"/>
            </w:pPr>
            <w:r>
              <w:rPr>
                <w:b/>
              </w:rPr>
              <w:t>Rok udělení hodnosti</w:t>
            </w:r>
          </w:p>
        </w:tc>
        <w:tc>
          <w:tcPr>
            <w:tcW w:w="2248" w:type="dxa"/>
            <w:gridSpan w:val="4"/>
            <w:tcBorders>
              <w:right w:val="single" w:sz="12" w:space="0" w:color="auto"/>
            </w:tcBorders>
            <w:shd w:val="clear" w:color="auto" w:fill="F7CAAC"/>
          </w:tcPr>
          <w:p w:rsidR="009E225D" w:rsidRDefault="009E225D" w:rsidP="00772A54">
            <w:pPr>
              <w:jc w:val="both"/>
            </w:pPr>
            <w:r>
              <w:rPr>
                <w:b/>
              </w:rPr>
              <w:t>Řízení konáno na VŠ</w:t>
            </w:r>
          </w:p>
        </w:tc>
        <w:tc>
          <w:tcPr>
            <w:tcW w:w="632" w:type="dxa"/>
            <w:vMerge w:val="restart"/>
            <w:tcBorders>
              <w:left w:val="single" w:sz="12" w:space="0" w:color="auto"/>
            </w:tcBorders>
          </w:tcPr>
          <w:p w:rsidR="009E225D" w:rsidRDefault="009E225D" w:rsidP="00772A54">
            <w:pPr>
              <w:jc w:val="both"/>
              <w:rPr>
                <w:b/>
              </w:rPr>
            </w:pPr>
          </w:p>
        </w:tc>
        <w:tc>
          <w:tcPr>
            <w:tcW w:w="693" w:type="dxa"/>
            <w:vMerge w:val="restart"/>
          </w:tcPr>
          <w:p w:rsidR="009E225D" w:rsidRDefault="009E225D" w:rsidP="00772A54">
            <w:pPr>
              <w:jc w:val="both"/>
              <w:rPr>
                <w:b/>
              </w:rPr>
            </w:pPr>
          </w:p>
        </w:tc>
        <w:tc>
          <w:tcPr>
            <w:tcW w:w="694" w:type="dxa"/>
            <w:vMerge w:val="restart"/>
          </w:tcPr>
          <w:p w:rsidR="009E225D" w:rsidRPr="00F866B6" w:rsidRDefault="009E225D" w:rsidP="00772A54">
            <w:pPr>
              <w:jc w:val="both"/>
            </w:pPr>
            <w:r w:rsidRPr="00F866B6">
              <w:t>3</w:t>
            </w:r>
          </w:p>
        </w:tc>
      </w:tr>
      <w:tr w:rsidR="009E225D" w:rsidTr="00772A54">
        <w:trPr>
          <w:trHeight w:val="205"/>
        </w:trPr>
        <w:tc>
          <w:tcPr>
            <w:tcW w:w="3347" w:type="dxa"/>
            <w:gridSpan w:val="2"/>
          </w:tcPr>
          <w:p w:rsidR="009E225D" w:rsidRDefault="009E225D" w:rsidP="00772A54">
            <w:pPr>
              <w:jc w:val="both"/>
            </w:pPr>
          </w:p>
        </w:tc>
        <w:tc>
          <w:tcPr>
            <w:tcW w:w="2245" w:type="dxa"/>
            <w:gridSpan w:val="2"/>
          </w:tcPr>
          <w:p w:rsidR="009E225D" w:rsidRDefault="009E225D" w:rsidP="00772A54">
            <w:pPr>
              <w:jc w:val="both"/>
            </w:pPr>
          </w:p>
        </w:tc>
        <w:tc>
          <w:tcPr>
            <w:tcW w:w="2248" w:type="dxa"/>
            <w:gridSpan w:val="4"/>
            <w:tcBorders>
              <w:right w:val="single" w:sz="12" w:space="0" w:color="auto"/>
            </w:tcBorders>
          </w:tcPr>
          <w:p w:rsidR="009E225D" w:rsidRDefault="009E225D" w:rsidP="00772A54">
            <w:pPr>
              <w:jc w:val="both"/>
            </w:pPr>
          </w:p>
        </w:tc>
        <w:tc>
          <w:tcPr>
            <w:tcW w:w="632" w:type="dxa"/>
            <w:vMerge/>
            <w:tcBorders>
              <w:left w:val="single" w:sz="12" w:space="0" w:color="auto"/>
            </w:tcBorders>
            <w:vAlign w:val="center"/>
          </w:tcPr>
          <w:p w:rsidR="009E225D" w:rsidRDefault="009E225D" w:rsidP="00772A54">
            <w:pPr>
              <w:rPr>
                <w:b/>
              </w:rPr>
            </w:pPr>
          </w:p>
        </w:tc>
        <w:tc>
          <w:tcPr>
            <w:tcW w:w="693" w:type="dxa"/>
            <w:vMerge/>
            <w:vAlign w:val="center"/>
          </w:tcPr>
          <w:p w:rsidR="009E225D" w:rsidRDefault="009E225D" w:rsidP="00772A54">
            <w:pPr>
              <w:rPr>
                <w:b/>
              </w:rPr>
            </w:pPr>
          </w:p>
        </w:tc>
        <w:tc>
          <w:tcPr>
            <w:tcW w:w="694" w:type="dxa"/>
            <w:vMerge/>
            <w:vAlign w:val="center"/>
          </w:tcPr>
          <w:p w:rsidR="009E225D" w:rsidRDefault="009E225D"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9E225D" w:rsidTr="00772A54">
        <w:tc>
          <w:tcPr>
            <w:tcW w:w="9859" w:type="dxa"/>
            <w:gridSpan w:val="4"/>
            <w:shd w:val="clear" w:color="auto" w:fill="F7CAAC"/>
          </w:tcPr>
          <w:p w:rsidR="009E225D" w:rsidRDefault="009E225D"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9E225D" w:rsidTr="00772A54">
        <w:trPr>
          <w:trHeight w:val="4961"/>
        </w:trPr>
        <w:tc>
          <w:tcPr>
            <w:tcW w:w="9859" w:type="dxa"/>
            <w:gridSpan w:val="4"/>
          </w:tcPr>
          <w:p w:rsidR="009E225D" w:rsidRDefault="009E225D" w:rsidP="00772A54">
            <w:pPr>
              <w:jc w:val="both"/>
              <w:rPr>
                <w:rFonts w:eastAsia="Calibri"/>
                <w:noProof/>
                <w:color w:val="FF0000"/>
                <w:sz w:val="16"/>
                <w:szCs w:val="16"/>
              </w:rPr>
            </w:pPr>
          </w:p>
          <w:p w:rsidR="009E225D" w:rsidRDefault="009E225D" w:rsidP="00772A54">
            <w:pPr>
              <w:jc w:val="both"/>
              <w:rPr>
                <w:b/>
              </w:rPr>
            </w:pPr>
            <w:r w:rsidRPr="00F866B6">
              <w:rPr>
                <w:b/>
                <w:noProof/>
              </w:rPr>
              <w:drawing>
                <wp:inline distT="0" distB="0" distL="0" distR="0" wp14:anchorId="7ACA14DF" wp14:editId="358FA8B2">
                  <wp:extent cx="6115446" cy="2849758"/>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122862" cy="2853214"/>
                          </a:xfrm>
                          <a:prstGeom prst="rect">
                            <a:avLst/>
                          </a:prstGeom>
                          <a:noFill/>
                          <a:ln>
                            <a:noFill/>
                          </a:ln>
                        </pic:spPr>
                      </pic:pic>
                    </a:graphicData>
                  </a:graphic>
                </wp:inline>
              </w:drawing>
            </w:r>
          </w:p>
        </w:tc>
      </w:tr>
      <w:tr w:rsidR="009E225D" w:rsidTr="00772A54">
        <w:trPr>
          <w:trHeight w:val="218"/>
        </w:trPr>
        <w:tc>
          <w:tcPr>
            <w:tcW w:w="9859" w:type="dxa"/>
            <w:gridSpan w:val="4"/>
            <w:shd w:val="clear" w:color="auto" w:fill="F7CAAC"/>
          </w:tcPr>
          <w:p w:rsidR="009E225D" w:rsidRDefault="009E225D" w:rsidP="00772A54">
            <w:pPr>
              <w:rPr>
                <w:b/>
              </w:rPr>
            </w:pPr>
            <w:r>
              <w:rPr>
                <w:b/>
              </w:rPr>
              <w:t>Působení v zahraničí</w:t>
            </w:r>
          </w:p>
        </w:tc>
      </w:tr>
      <w:tr w:rsidR="009E225D" w:rsidTr="00772A54">
        <w:trPr>
          <w:trHeight w:val="328"/>
        </w:trPr>
        <w:tc>
          <w:tcPr>
            <w:tcW w:w="9859" w:type="dxa"/>
            <w:gridSpan w:val="4"/>
          </w:tcPr>
          <w:p w:rsidR="009E225D" w:rsidRDefault="009E225D" w:rsidP="00772A54">
            <w:pPr>
              <w:autoSpaceDE w:val="0"/>
              <w:autoSpaceDN w:val="0"/>
              <w:adjustRightInd w:val="0"/>
              <w:rPr>
                <w:rFonts w:eastAsia="Calibri"/>
                <w:color w:val="FF0000"/>
                <w:sz w:val="16"/>
                <w:szCs w:val="16"/>
              </w:rPr>
            </w:pPr>
          </w:p>
          <w:p w:rsidR="009E225D" w:rsidRDefault="009E225D" w:rsidP="00772A54">
            <w:pPr>
              <w:autoSpaceDE w:val="0"/>
              <w:autoSpaceDN w:val="0"/>
              <w:adjustRightInd w:val="0"/>
              <w:rPr>
                <w:rFonts w:eastAsia="Calibri"/>
              </w:rPr>
            </w:pPr>
            <w:r>
              <w:rPr>
                <w:rFonts w:eastAsia="Calibri"/>
              </w:rPr>
              <w:t>2014/červen-červenec: European Parliament, Bruxelles, Orher programs, BEL (čtyřtýdenní stáž proběhla v oddělení European Parliament Research Service).</w:t>
            </w:r>
          </w:p>
          <w:p w:rsidR="009E225D" w:rsidRPr="00AE6251" w:rsidRDefault="009E225D" w:rsidP="00772A54">
            <w:pPr>
              <w:rPr>
                <w:b/>
                <w:color w:val="FF0000"/>
                <w:sz w:val="16"/>
                <w:szCs w:val="16"/>
              </w:rPr>
            </w:pPr>
          </w:p>
        </w:tc>
      </w:tr>
      <w:tr w:rsidR="009E225D" w:rsidTr="00772A54">
        <w:trPr>
          <w:cantSplit/>
          <w:trHeight w:val="470"/>
        </w:trPr>
        <w:tc>
          <w:tcPr>
            <w:tcW w:w="2518" w:type="dxa"/>
            <w:shd w:val="clear" w:color="auto" w:fill="F7CAAC"/>
          </w:tcPr>
          <w:p w:rsidR="009E225D" w:rsidRDefault="009E225D" w:rsidP="00772A54">
            <w:pPr>
              <w:jc w:val="both"/>
              <w:rPr>
                <w:b/>
              </w:rPr>
            </w:pPr>
            <w:r>
              <w:rPr>
                <w:b/>
              </w:rPr>
              <w:t xml:space="preserve">Podpis </w:t>
            </w:r>
          </w:p>
        </w:tc>
        <w:tc>
          <w:tcPr>
            <w:tcW w:w="4536" w:type="dxa"/>
          </w:tcPr>
          <w:p w:rsidR="009E225D" w:rsidRDefault="00D5132A" w:rsidP="00772A54">
            <w:pPr>
              <w:jc w:val="both"/>
            </w:pPr>
            <w:r>
              <w:t>v. r.</w:t>
            </w:r>
          </w:p>
        </w:tc>
        <w:tc>
          <w:tcPr>
            <w:tcW w:w="786" w:type="dxa"/>
            <w:shd w:val="clear" w:color="auto" w:fill="F7CAAC"/>
          </w:tcPr>
          <w:p w:rsidR="009E225D" w:rsidRDefault="009E225D" w:rsidP="00772A54">
            <w:pPr>
              <w:jc w:val="both"/>
            </w:pPr>
            <w:r>
              <w:rPr>
                <w:b/>
              </w:rPr>
              <w:t>datum</w:t>
            </w:r>
          </w:p>
        </w:tc>
        <w:tc>
          <w:tcPr>
            <w:tcW w:w="2019" w:type="dxa"/>
          </w:tcPr>
          <w:p w:rsidR="009E225D" w:rsidRDefault="00D5132A" w:rsidP="00772A54">
            <w:pPr>
              <w:jc w:val="both"/>
            </w:pPr>
            <w:r>
              <w:t>20. 5. 2018</w:t>
            </w:r>
          </w:p>
        </w:tc>
      </w:tr>
    </w:tbl>
    <w:p w:rsidR="001B683C" w:rsidRDefault="001B683C"/>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994"/>
        <w:gridCol w:w="709"/>
        <w:gridCol w:w="67"/>
        <w:gridCol w:w="567"/>
        <w:gridCol w:w="708"/>
        <w:gridCol w:w="754"/>
      </w:tblGrid>
      <w:tr w:rsidR="00464B1B" w:rsidTr="00772A54">
        <w:tc>
          <w:tcPr>
            <w:tcW w:w="9859" w:type="dxa"/>
            <w:gridSpan w:val="11"/>
            <w:tcBorders>
              <w:bottom w:val="double" w:sz="4" w:space="0" w:color="auto"/>
            </w:tcBorders>
            <w:shd w:val="clear" w:color="auto" w:fill="BDD6EE"/>
          </w:tcPr>
          <w:p w:rsidR="00464B1B" w:rsidRDefault="00464B1B" w:rsidP="00772A54">
            <w:pPr>
              <w:jc w:val="both"/>
              <w:rPr>
                <w:b/>
                <w:sz w:val="28"/>
              </w:rPr>
            </w:pPr>
            <w:r>
              <w:rPr>
                <w:b/>
                <w:sz w:val="28"/>
              </w:rPr>
              <w:lastRenderedPageBreak/>
              <w:t>C-I – Personální zabezpečení</w:t>
            </w:r>
          </w:p>
        </w:tc>
      </w:tr>
      <w:tr w:rsidR="00464B1B" w:rsidRPr="001B5AD9" w:rsidTr="00772A54">
        <w:tc>
          <w:tcPr>
            <w:tcW w:w="2518" w:type="dxa"/>
            <w:tcBorders>
              <w:top w:val="double" w:sz="4" w:space="0" w:color="auto"/>
            </w:tcBorders>
            <w:shd w:val="clear" w:color="auto" w:fill="F7CAAC"/>
          </w:tcPr>
          <w:p w:rsidR="00464B1B" w:rsidRPr="001B5AD9" w:rsidRDefault="00464B1B" w:rsidP="00772A54">
            <w:pPr>
              <w:jc w:val="both"/>
              <w:rPr>
                <w:b/>
              </w:rPr>
            </w:pPr>
            <w:r w:rsidRPr="001B5AD9">
              <w:rPr>
                <w:b/>
              </w:rPr>
              <w:t>Vysoká škola</w:t>
            </w:r>
          </w:p>
        </w:tc>
        <w:tc>
          <w:tcPr>
            <w:tcW w:w="7341" w:type="dxa"/>
            <w:gridSpan w:val="10"/>
          </w:tcPr>
          <w:p w:rsidR="00464B1B" w:rsidRPr="001B5AD9" w:rsidRDefault="00464B1B" w:rsidP="00772A54">
            <w:pPr>
              <w:jc w:val="both"/>
            </w:pPr>
            <w:r w:rsidRPr="001B5AD9">
              <w:t>Univerzita Tomáše Bati ve Zlíně</w:t>
            </w:r>
          </w:p>
        </w:tc>
      </w:tr>
      <w:tr w:rsidR="00464B1B" w:rsidRPr="001B5AD9" w:rsidTr="00772A54">
        <w:tc>
          <w:tcPr>
            <w:tcW w:w="2518" w:type="dxa"/>
            <w:shd w:val="clear" w:color="auto" w:fill="F7CAAC"/>
          </w:tcPr>
          <w:p w:rsidR="00464B1B" w:rsidRPr="001B5AD9" w:rsidRDefault="00464B1B" w:rsidP="00772A54">
            <w:pPr>
              <w:jc w:val="both"/>
              <w:rPr>
                <w:b/>
              </w:rPr>
            </w:pPr>
            <w:r w:rsidRPr="001B5AD9">
              <w:rPr>
                <w:b/>
              </w:rPr>
              <w:t>Součást vysoké školy</w:t>
            </w:r>
          </w:p>
        </w:tc>
        <w:tc>
          <w:tcPr>
            <w:tcW w:w="7341" w:type="dxa"/>
            <w:gridSpan w:val="10"/>
          </w:tcPr>
          <w:p w:rsidR="00464B1B" w:rsidRPr="001B5AD9" w:rsidRDefault="00464B1B" w:rsidP="00772A54">
            <w:pPr>
              <w:jc w:val="both"/>
            </w:pPr>
            <w:r w:rsidRPr="001B5AD9">
              <w:t>Fakulta multimediálních komunikací</w:t>
            </w:r>
          </w:p>
        </w:tc>
      </w:tr>
      <w:tr w:rsidR="00464B1B" w:rsidRPr="00041A18" w:rsidTr="00772A54">
        <w:tc>
          <w:tcPr>
            <w:tcW w:w="2518" w:type="dxa"/>
            <w:shd w:val="clear" w:color="auto" w:fill="F7CAAC"/>
          </w:tcPr>
          <w:p w:rsidR="00464B1B" w:rsidRPr="001B5AD9" w:rsidRDefault="00464B1B" w:rsidP="00772A54">
            <w:pPr>
              <w:jc w:val="both"/>
              <w:rPr>
                <w:b/>
              </w:rPr>
            </w:pPr>
            <w:r w:rsidRPr="001B5AD9">
              <w:rPr>
                <w:b/>
              </w:rPr>
              <w:t>Název studijního programu</w:t>
            </w:r>
          </w:p>
        </w:tc>
        <w:tc>
          <w:tcPr>
            <w:tcW w:w="7341" w:type="dxa"/>
            <w:gridSpan w:val="10"/>
          </w:tcPr>
          <w:p w:rsidR="00464B1B" w:rsidRPr="00041A18" w:rsidRDefault="0080445E" w:rsidP="00772A54">
            <w:pPr>
              <w:jc w:val="both"/>
            </w:pPr>
            <w:r>
              <w:t>Arts Management</w:t>
            </w:r>
          </w:p>
        </w:tc>
      </w:tr>
      <w:tr w:rsidR="00464B1B" w:rsidRPr="001B5AD9" w:rsidTr="00772A54">
        <w:tc>
          <w:tcPr>
            <w:tcW w:w="2518" w:type="dxa"/>
            <w:shd w:val="clear" w:color="auto" w:fill="F7CAAC"/>
          </w:tcPr>
          <w:p w:rsidR="00464B1B" w:rsidRPr="001B5AD9" w:rsidRDefault="00464B1B" w:rsidP="00772A54">
            <w:pPr>
              <w:jc w:val="both"/>
              <w:rPr>
                <w:b/>
              </w:rPr>
            </w:pPr>
            <w:r w:rsidRPr="001B5AD9">
              <w:rPr>
                <w:b/>
              </w:rPr>
              <w:t>Jméno a příjmení</w:t>
            </w:r>
          </w:p>
        </w:tc>
        <w:tc>
          <w:tcPr>
            <w:tcW w:w="4536" w:type="dxa"/>
            <w:gridSpan w:val="5"/>
          </w:tcPr>
          <w:p w:rsidR="00464B1B" w:rsidRPr="001B5AD9" w:rsidRDefault="00464B1B" w:rsidP="00772A54">
            <w:pPr>
              <w:jc w:val="both"/>
            </w:pPr>
            <w:r w:rsidRPr="001B5AD9">
              <w:t>Eva Šviráková</w:t>
            </w:r>
          </w:p>
        </w:tc>
        <w:tc>
          <w:tcPr>
            <w:tcW w:w="709" w:type="dxa"/>
            <w:shd w:val="clear" w:color="auto" w:fill="F7CAAC"/>
          </w:tcPr>
          <w:p w:rsidR="00464B1B" w:rsidRPr="001B5AD9" w:rsidRDefault="00464B1B" w:rsidP="00772A54">
            <w:pPr>
              <w:jc w:val="both"/>
              <w:rPr>
                <w:b/>
              </w:rPr>
            </w:pPr>
            <w:r w:rsidRPr="001B5AD9">
              <w:rPr>
                <w:b/>
              </w:rPr>
              <w:t>Tituly</w:t>
            </w:r>
          </w:p>
        </w:tc>
        <w:tc>
          <w:tcPr>
            <w:tcW w:w="2096" w:type="dxa"/>
            <w:gridSpan w:val="4"/>
          </w:tcPr>
          <w:p w:rsidR="00464B1B" w:rsidRPr="001B5AD9" w:rsidRDefault="00464B1B" w:rsidP="00772A54">
            <w:pPr>
              <w:jc w:val="both"/>
            </w:pPr>
            <w:r w:rsidRPr="001B5AD9">
              <w:t>Ing., Ph.D.</w:t>
            </w:r>
          </w:p>
        </w:tc>
      </w:tr>
      <w:tr w:rsidR="00464B1B" w:rsidRPr="001B5AD9" w:rsidTr="00772A54">
        <w:tc>
          <w:tcPr>
            <w:tcW w:w="2518" w:type="dxa"/>
            <w:shd w:val="clear" w:color="auto" w:fill="F7CAAC"/>
          </w:tcPr>
          <w:p w:rsidR="00464B1B" w:rsidRPr="001B5AD9" w:rsidRDefault="00464B1B" w:rsidP="00772A54">
            <w:pPr>
              <w:jc w:val="both"/>
              <w:rPr>
                <w:b/>
              </w:rPr>
            </w:pPr>
            <w:r w:rsidRPr="001B5AD9">
              <w:rPr>
                <w:b/>
              </w:rPr>
              <w:t>Rok narození</w:t>
            </w:r>
          </w:p>
        </w:tc>
        <w:tc>
          <w:tcPr>
            <w:tcW w:w="829" w:type="dxa"/>
          </w:tcPr>
          <w:p w:rsidR="00464B1B" w:rsidRPr="001B5AD9" w:rsidRDefault="00464B1B" w:rsidP="00772A54">
            <w:pPr>
              <w:jc w:val="both"/>
            </w:pPr>
            <w:r w:rsidRPr="001B5AD9">
              <w:t>1965</w:t>
            </w:r>
          </w:p>
        </w:tc>
        <w:tc>
          <w:tcPr>
            <w:tcW w:w="1721" w:type="dxa"/>
            <w:shd w:val="clear" w:color="auto" w:fill="F7CAAC"/>
          </w:tcPr>
          <w:p w:rsidR="00464B1B" w:rsidRPr="001B5AD9" w:rsidRDefault="00464B1B" w:rsidP="00772A54">
            <w:pPr>
              <w:jc w:val="both"/>
              <w:rPr>
                <w:b/>
              </w:rPr>
            </w:pPr>
            <w:r w:rsidRPr="001B5AD9">
              <w:rPr>
                <w:b/>
              </w:rPr>
              <w:t>typ vztahu k VŠ</w:t>
            </w:r>
          </w:p>
        </w:tc>
        <w:tc>
          <w:tcPr>
            <w:tcW w:w="992" w:type="dxa"/>
            <w:gridSpan w:val="2"/>
          </w:tcPr>
          <w:p w:rsidR="00464B1B" w:rsidRPr="001B5AD9" w:rsidRDefault="00464B1B" w:rsidP="00772A54">
            <w:pPr>
              <w:jc w:val="both"/>
            </w:pPr>
            <w:r w:rsidRPr="001B5AD9">
              <w:t>pp</w:t>
            </w:r>
          </w:p>
        </w:tc>
        <w:tc>
          <w:tcPr>
            <w:tcW w:w="994" w:type="dxa"/>
            <w:shd w:val="clear" w:color="auto" w:fill="F7CAAC"/>
          </w:tcPr>
          <w:p w:rsidR="00464B1B" w:rsidRPr="001B5AD9" w:rsidRDefault="00464B1B" w:rsidP="00772A54">
            <w:pPr>
              <w:jc w:val="both"/>
              <w:rPr>
                <w:b/>
              </w:rPr>
            </w:pPr>
          </w:p>
        </w:tc>
        <w:tc>
          <w:tcPr>
            <w:tcW w:w="709" w:type="dxa"/>
          </w:tcPr>
          <w:p w:rsidR="00464B1B" w:rsidRPr="001B5AD9" w:rsidRDefault="00464B1B" w:rsidP="00772A54">
            <w:pPr>
              <w:jc w:val="both"/>
            </w:pPr>
            <w:r w:rsidRPr="001B5AD9">
              <w:t>40h/t</w:t>
            </w:r>
          </w:p>
        </w:tc>
        <w:tc>
          <w:tcPr>
            <w:tcW w:w="634" w:type="dxa"/>
            <w:gridSpan w:val="2"/>
            <w:shd w:val="clear" w:color="auto" w:fill="F7CAAC"/>
          </w:tcPr>
          <w:p w:rsidR="00464B1B" w:rsidRPr="001B5AD9" w:rsidRDefault="00464B1B" w:rsidP="00772A54">
            <w:pPr>
              <w:jc w:val="both"/>
              <w:rPr>
                <w:b/>
              </w:rPr>
            </w:pPr>
            <w:r w:rsidRPr="001B5AD9">
              <w:rPr>
                <w:b/>
              </w:rPr>
              <w:t>do kdy</w:t>
            </w:r>
          </w:p>
        </w:tc>
        <w:tc>
          <w:tcPr>
            <w:tcW w:w="1462" w:type="dxa"/>
            <w:gridSpan w:val="2"/>
          </w:tcPr>
          <w:p w:rsidR="00464B1B" w:rsidRPr="001B5AD9" w:rsidRDefault="00464B1B" w:rsidP="00772A54">
            <w:pPr>
              <w:jc w:val="both"/>
            </w:pPr>
            <w:r w:rsidRPr="001B5AD9">
              <w:rPr>
                <w:rFonts w:eastAsia="Calibri"/>
              </w:rPr>
              <w:t>N</w:t>
            </w:r>
          </w:p>
        </w:tc>
      </w:tr>
      <w:tr w:rsidR="00464B1B" w:rsidRPr="001B5AD9" w:rsidTr="00772A54">
        <w:tc>
          <w:tcPr>
            <w:tcW w:w="5068" w:type="dxa"/>
            <w:gridSpan w:val="3"/>
            <w:shd w:val="clear" w:color="auto" w:fill="F7CAAC"/>
          </w:tcPr>
          <w:p w:rsidR="00464B1B" w:rsidRPr="001B5AD9" w:rsidRDefault="00464B1B" w:rsidP="00772A54">
            <w:pPr>
              <w:jc w:val="both"/>
              <w:rPr>
                <w:b/>
              </w:rPr>
            </w:pPr>
            <w:r w:rsidRPr="001B5AD9">
              <w:rPr>
                <w:b/>
              </w:rPr>
              <w:t>Typ vztahu na součásti VŠ, která uskutečňuje st. program</w:t>
            </w:r>
          </w:p>
        </w:tc>
        <w:tc>
          <w:tcPr>
            <w:tcW w:w="992" w:type="dxa"/>
            <w:gridSpan w:val="2"/>
          </w:tcPr>
          <w:p w:rsidR="00464B1B" w:rsidRPr="001B5AD9" w:rsidRDefault="00464B1B" w:rsidP="00772A54">
            <w:pPr>
              <w:jc w:val="both"/>
            </w:pPr>
            <w:r w:rsidRPr="001B5AD9">
              <w:t>pp</w:t>
            </w:r>
          </w:p>
        </w:tc>
        <w:tc>
          <w:tcPr>
            <w:tcW w:w="994" w:type="dxa"/>
            <w:shd w:val="clear" w:color="auto" w:fill="F7CAAC"/>
          </w:tcPr>
          <w:p w:rsidR="00464B1B" w:rsidRPr="001B5AD9" w:rsidRDefault="00464B1B" w:rsidP="00772A54">
            <w:pPr>
              <w:jc w:val="both"/>
              <w:rPr>
                <w:b/>
              </w:rPr>
            </w:pPr>
            <w:r w:rsidRPr="001B5AD9">
              <w:rPr>
                <w:b/>
              </w:rPr>
              <w:t>rozsah</w:t>
            </w:r>
          </w:p>
        </w:tc>
        <w:tc>
          <w:tcPr>
            <w:tcW w:w="709" w:type="dxa"/>
          </w:tcPr>
          <w:p w:rsidR="00464B1B" w:rsidRPr="001B5AD9" w:rsidRDefault="00464B1B" w:rsidP="00772A54">
            <w:pPr>
              <w:jc w:val="both"/>
            </w:pPr>
            <w:r>
              <w:t>40h/t</w:t>
            </w:r>
          </w:p>
        </w:tc>
        <w:tc>
          <w:tcPr>
            <w:tcW w:w="634" w:type="dxa"/>
            <w:gridSpan w:val="2"/>
            <w:shd w:val="clear" w:color="auto" w:fill="F7CAAC"/>
          </w:tcPr>
          <w:p w:rsidR="00464B1B" w:rsidRPr="001B5AD9" w:rsidRDefault="00464B1B" w:rsidP="00772A54">
            <w:pPr>
              <w:jc w:val="both"/>
              <w:rPr>
                <w:b/>
              </w:rPr>
            </w:pPr>
            <w:r w:rsidRPr="001B5AD9">
              <w:rPr>
                <w:b/>
              </w:rPr>
              <w:t>do kdy</w:t>
            </w:r>
          </w:p>
        </w:tc>
        <w:tc>
          <w:tcPr>
            <w:tcW w:w="1462" w:type="dxa"/>
            <w:gridSpan w:val="2"/>
          </w:tcPr>
          <w:p w:rsidR="00464B1B" w:rsidRPr="001B5AD9" w:rsidRDefault="00464B1B" w:rsidP="00772A54">
            <w:pPr>
              <w:jc w:val="both"/>
            </w:pPr>
            <w:r w:rsidRPr="001B5AD9">
              <w:t>N</w:t>
            </w:r>
          </w:p>
        </w:tc>
      </w:tr>
      <w:tr w:rsidR="00464B1B" w:rsidRPr="001B5AD9" w:rsidTr="00772A54">
        <w:tc>
          <w:tcPr>
            <w:tcW w:w="6060" w:type="dxa"/>
            <w:gridSpan w:val="5"/>
            <w:shd w:val="clear" w:color="auto" w:fill="F7CAAC"/>
          </w:tcPr>
          <w:p w:rsidR="00464B1B" w:rsidRPr="001B5AD9" w:rsidRDefault="00464B1B" w:rsidP="00772A54">
            <w:pPr>
              <w:jc w:val="both"/>
              <w:rPr>
                <w:b/>
              </w:rPr>
            </w:pPr>
            <w:r w:rsidRPr="001B5AD9">
              <w:rPr>
                <w:b/>
              </w:rPr>
              <w:t>Další současná působení jako akademický pracovník na jiných VŠ</w:t>
            </w:r>
          </w:p>
          <w:p w:rsidR="00464B1B" w:rsidRPr="001B5AD9" w:rsidRDefault="00464B1B" w:rsidP="00772A54">
            <w:pPr>
              <w:autoSpaceDE w:val="0"/>
              <w:autoSpaceDN w:val="0"/>
              <w:adjustRightInd w:val="0"/>
              <w:rPr>
                <w:rFonts w:eastAsia="Calibri"/>
                <w:color w:val="FF0000"/>
              </w:rPr>
            </w:pPr>
          </w:p>
        </w:tc>
        <w:tc>
          <w:tcPr>
            <w:tcW w:w="1703" w:type="dxa"/>
            <w:gridSpan w:val="2"/>
            <w:shd w:val="clear" w:color="auto" w:fill="F7CAAC"/>
          </w:tcPr>
          <w:p w:rsidR="00464B1B" w:rsidRPr="001B5AD9" w:rsidRDefault="00464B1B" w:rsidP="00772A54">
            <w:pPr>
              <w:jc w:val="both"/>
              <w:rPr>
                <w:b/>
              </w:rPr>
            </w:pPr>
            <w:r w:rsidRPr="001B5AD9">
              <w:rPr>
                <w:b/>
              </w:rPr>
              <w:t>typ prac. vztahu</w:t>
            </w:r>
          </w:p>
        </w:tc>
        <w:tc>
          <w:tcPr>
            <w:tcW w:w="2096" w:type="dxa"/>
            <w:gridSpan w:val="4"/>
            <w:shd w:val="clear" w:color="auto" w:fill="F7CAAC"/>
          </w:tcPr>
          <w:p w:rsidR="00464B1B" w:rsidRPr="001B5AD9" w:rsidRDefault="00464B1B" w:rsidP="00772A54">
            <w:pPr>
              <w:jc w:val="both"/>
              <w:rPr>
                <w:b/>
              </w:rPr>
            </w:pPr>
            <w:r w:rsidRPr="001B5AD9">
              <w:rPr>
                <w:b/>
              </w:rPr>
              <w:t>rozsah</w:t>
            </w: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9859" w:type="dxa"/>
            <w:gridSpan w:val="11"/>
            <w:shd w:val="clear" w:color="auto" w:fill="F7CAAC"/>
          </w:tcPr>
          <w:p w:rsidR="00464B1B" w:rsidRPr="001B5AD9" w:rsidRDefault="00464B1B" w:rsidP="00772A54">
            <w:r w:rsidRPr="001B5AD9">
              <w:rPr>
                <w:b/>
              </w:rPr>
              <w:t>Předměty příslušného studijního programu a způsob zapojení do jejich výuky, příp. další zapojení do uskutečňování studijního programu</w:t>
            </w:r>
          </w:p>
        </w:tc>
      </w:tr>
      <w:tr w:rsidR="00464B1B" w:rsidRPr="001B5AD9" w:rsidTr="00772A54">
        <w:trPr>
          <w:trHeight w:val="1118"/>
        </w:trPr>
        <w:tc>
          <w:tcPr>
            <w:tcW w:w="9859" w:type="dxa"/>
            <w:gridSpan w:val="11"/>
            <w:tcBorders>
              <w:top w:val="nil"/>
            </w:tcBorders>
          </w:tcPr>
          <w:p w:rsidR="00464B1B" w:rsidRDefault="00464B1B" w:rsidP="00772A54">
            <w:pPr>
              <w:autoSpaceDE w:val="0"/>
              <w:autoSpaceDN w:val="0"/>
              <w:adjustRightInd w:val="0"/>
              <w:rPr>
                <w:rFonts w:eastAsia="Calibri"/>
              </w:rPr>
            </w:pP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Calibri"/>
              </w:rPr>
            </w:pPr>
            <w:r>
              <w:t>Business modely v kulturních a kreativních odvětvích</w:t>
            </w:r>
            <w:r>
              <w:rPr>
                <w:rFonts w:eastAsia="Calibri"/>
              </w:rPr>
              <w:t xml:space="preserve"> –  přednášející, garant – PF, KF</w:t>
            </w: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485004">
              <w:t>Kreativní projektový</w:t>
            </w:r>
            <w:r>
              <w:t xml:space="preserve"> </w:t>
            </w:r>
            <w:r w:rsidRPr="00485004">
              <w:t>management</w:t>
            </w:r>
            <w:r>
              <w:t xml:space="preserve"> </w:t>
            </w:r>
            <w:r>
              <w:rPr>
                <w:rFonts w:eastAsia="Calibri"/>
              </w:rPr>
              <w:t>–  přednášející, garant – PF, KF</w:t>
            </w: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F0000"/>
              </w:rPr>
            </w:pPr>
            <w:r w:rsidRPr="005940B6">
              <w:t xml:space="preserve">Dotační management </w:t>
            </w:r>
            <w:r>
              <w:rPr>
                <w:rFonts w:eastAsia="Calibri"/>
              </w:rPr>
              <w:t>–  přednášející, garant – PF, KF</w:t>
            </w: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795" w:author="Ponížilová Hana" w:date="2019-05-31T08:25:00Z"/>
                <w:rFonts w:eastAsia="Calibri"/>
              </w:rPr>
            </w:pPr>
            <w:r w:rsidRPr="009A784A">
              <w:t>Seminář k diplomové práci</w:t>
            </w:r>
            <w:r>
              <w:t xml:space="preserve"> I, II</w:t>
            </w:r>
            <w:r>
              <w:rPr>
                <w:rFonts w:eastAsia="Calibri"/>
              </w:rPr>
              <w:t xml:space="preserve"> –  přednášející, garant – PF, KF</w:t>
            </w:r>
          </w:p>
          <w:p w:rsidR="00503F18" w:rsidRDefault="00503F18"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ins w:id="796" w:author="Ponížilová Hana" w:date="2019-05-31T08:25:00Z">
              <w:r>
                <w:rPr>
                  <w:rFonts w:eastAsia="Calibri"/>
                </w:rPr>
                <w:t xml:space="preserve">Účetnictví a rozpočetnictví </w:t>
              </w:r>
            </w:ins>
            <w:ins w:id="797" w:author="Ponížilová Hana" w:date="2019-05-31T08:26:00Z">
              <w:r>
                <w:rPr>
                  <w:rFonts w:eastAsia="Calibri"/>
                </w:rPr>
                <w:t>–</w:t>
              </w:r>
            </w:ins>
            <w:ins w:id="798" w:author="Ponížilová Hana" w:date="2019-05-31T08:25:00Z">
              <w:r>
                <w:rPr>
                  <w:rFonts w:eastAsia="Calibri"/>
                </w:rPr>
                <w:t xml:space="preserve"> </w:t>
              </w:r>
            </w:ins>
            <w:ins w:id="799" w:author="Ponížilová Hana" w:date="2019-05-31T08:26:00Z">
              <w:r>
                <w:rPr>
                  <w:rFonts w:eastAsia="Calibri"/>
                </w:rPr>
                <w:t>vede seminář a cvičení, garant – PF, KF</w:t>
              </w:r>
            </w:ins>
          </w:p>
          <w:p w:rsidR="00464B1B" w:rsidRPr="001B5AD9"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464B1B" w:rsidRPr="001B5AD9" w:rsidTr="00772A54">
        <w:tc>
          <w:tcPr>
            <w:tcW w:w="9859" w:type="dxa"/>
            <w:gridSpan w:val="11"/>
            <w:shd w:val="clear" w:color="auto" w:fill="F7CAAC"/>
          </w:tcPr>
          <w:p w:rsidR="00464B1B" w:rsidRPr="001B5AD9" w:rsidRDefault="00464B1B" w:rsidP="00772A54">
            <w:pPr>
              <w:jc w:val="both"/>
            </w:pPr>
            <w:r w:rsidRPr="001B5AD9">
              <w:rPr>
                <w:b/>
              </w:rPr>
              <w:t xml:space="preserve">Údaje o vzdělání na VŠ </w:t>
            </w:r>
          </w:p>
        </w:tc>
      </w:tr>
      <w:tr w:rsidR="00464B1B" w:rsidRPr="001B5AD9" w:rsidTr="00772A54">
        <w:trPr>
          <w:trHeight w:val="909"/>
        </w:trPr>
        <w:tc>
          <w:tcPr>
            <w:tcW w:w="9859" w:type="dxa"/>
            <w:gridSpan w:val="11"/>
          </w:tcPr>
          <w:p w:rsidR="00464B1B" w:rsidRDefault="00464B1B" w:rsidP="00772A54">
            <w:pPr>
              <w:autoSpaceDE w:val="0"/>
              <w:autoSpaceDN w:val="0"/>
              <w:adjustRightInd w:val="0"/>
              <w:rPr>
                <w:rFonts w:eastAsia="Calibri"/>
              </w:rPr>
            </w:pPr>
          </w:p>
          <w:p w:rsidR="00464B1B" w:rsidRDefault="00464B1B" w:rsidP="00772A54">
            <w:pPr>
              <w:autoSpaceDE w:val="0"/>
              <w:autoSpaceDN w:val="0"/>
              <w:adjustRightInd w:val="0"/>
              <w:rPr>
                <w:rFonts w:eastAsia="Calibri"/>
              </w:rPr>
            </w:pPr>
            <w:r>
              <w:rPr>
                <w:rFonts w:eastAsia="Calibri"/>
              </w:rPr>
              <w:t>1983-1987: Vysoká škola báňská v Ostravě, Ekonomická fakulta, Ekonomika průmyslu, Ing.</w:t>
            </w:r>
          </w:p>
          <w:p w:rsidR="00464B1B" w:rsidRDefault="00464B1B" w:rsidP="00772A54">
            <w:pPr>
              <w:autoSpaceDE w:val="0"/>
              <w:autoSpaceDN w:val="0"/>
              <w:adjustRightInd w:val="0"/>
              <w:rPr>
                <w:rFonts w:eastAsia="Calibri"/>
              </w:rPr>
            </w:pPr>
            <w:r>
              <w:rPr>
                <w:rFonts w:eastAsia="Calibri"/>
              </w:rPr>
              <w:t>2006: Univerzita</w:t>
            </w:r>
            <w:r w:rsidRPr="001B5AD9">
              <w:rPr>
                <w:rFonts w:eastAsia="Calibri"/>
              </w:rPr>
              <w:t xml:space="preserve"> Tomáše Bati ve Zlíně, Ekonomika a managem</w:t>
            </w:r>
            <w:r>
              <w:rPr>
                <w:rFonts w:eastAsia="Calibri"/>
              </w:rPr>
              <w:t xml:space="preserve">ent, Management a ekonomika, </w:t>
            </w:r>
            <w:r w:rsidRPr="001B5AD9">
              <w:rPr>
                <w:rFonts w:eastAsia="Calibri"/>
              </w:rPr>
              <w:t>Fakulta managementu a ekonomiky,</w:t>
            </w:r>
            <w:r>
              <w:rPr>
                <w:rFonts w:eastAsia="Calibri"/>
              </w:rPr>
              <w:t xml:space="preserve"> Ph.D.</w:t>
            </w:r>
          </w:p>
          <w:p w:rsidR="00464B1B" w:rsidRPr="001B5AD9" w:rsidRDefault="00464B1B" w:rsidP="00772A54">
            <w:pPr>
              <w:autoSpaceDE w:val="0"/>
              <w:autoSpaceDN w:val="0"/>
              <w:adjustRightInd w:val="0"/>
              <w:rPr>
                <w:b/>
              </w:rPr>
            </w:pPr>
          </w:p>
        </w:tc>
      </w:tr>
      <w:tr w:rsidR="00464B1B" w:rsidRPr="001B5AD9" w:rsidTr="00772A54">
        <w:tc>
          <w:tcPr>
            <w:tcW w:w="9859" w:type="dxa"/>
            <w:gridSpan w:val="11"/>
            <w:shd w:val="clear" w:color="auto" w:fill="F7CAAC"/>
          </w:tcPr>
          <w:p w:rsidR="00464B1B" w:rsidRPr="001B5AD9" w:rsidRDefault="00464B1B" w:rsidP="00772A54">
            <w:pPr>
              <w:jc w:val="both"/>
              <w:rPr>
                <w:b/>
              </w:rPr>
            </w:pPr>
            <w:r w:rsidRPr="001B5AD9">
              <w:rPr>
                <w:b/>
              </w:rPr>
              <w:t>Údaje o odborném působení od absolvování VŠ</w:t>
            </w:r>
          </w:p>
        </w:tc>
      </w:tr>
      <w:tr w:rsidR="00464B1B" w:rsidRPr="001B5AD9" w:rsidTr="00772A54">
        <w:trPr>
          <w:trHeight w:val="1090"/>
        </w:trPr>
        <w:tc>
          <w:tcPr>
            <w:tcW w:w="9859" w:type="dxa"/>
            <w:gridSpan w:val="11"/>
          </w:tcPr>
          <w:p w:rsidR="00464B1B" w:rsidRDefault="00464B1B" w:rsidP="00772A54">
            <w:pPr>
              <w:rPr>
                <w:rFonts w:eastAsia="Calibri"/>
              </w:rPr>
            </w:pPr>
          </w:p>
          <w:p w:rsidR="00464B1B" w:rsidRPr="001B5AD9" w:rsidRDefault="00464B1B" w:rsidP="00772A54">
            <w:pPr>
              <w:rPr>
                <w:rFonts w:eastAsia="Calibri"/>
              </w:rPr>
            </w:pPr>
            <w:r w:rsidRPr="001B5AD9">
              <w:rPr>
                <w:rFonts w:eastAsia="Calibri"/>
              </w:rPr>
              <w:t>1994-2000: firma Stival, s.r.o., ekonom, hlavní účetní</w:t>
            </w:r>
          </w:p>
          <w:p w:rsidR="00464B1B" w:rsidRPr="001B5AD9" w:rsidRDefault="00464B1B" w:rsidP="00772A54">
            <w:pPr>
              <w:rPr>
                <w:rFonts w:eastAsia="Calibri"/>
              </w:rPr>
            </w:pPr>
            <w:r w:rsidRPr="001B5AD9">
              <w:rPr>
                <w:rFonts w:eastAsia="Calibri"/>
              </w:rPr>
              <w:t xml:space="preserve">2000-2009: Univerzita Tomáše Bati ve Zlíně, </w:t>
            </w:r>
            <w:r>
              <w:rPr>
                <w:rFonts w:eastAsia="Calibri"/>
              </w:rPr>
              <w:t>vedoucí ekonomického odboru r</w:t>
            </w:r>
            <w:r w:rsidRPr="001B5AD9">
              <w:rPr>
                <w:rFonts w:eastAsia="Calibri"/>
              </w:rPr>
              <w:t>ektorátu</w:t>
            </w:r>
            <w:r>
              <w:rPr>
                <w:rFonts w:eastAsia="Calibri"/>
              </w:rPr>
              <w:t xml:space="preserve"> UTB</w:t>
            </w:r>
            <w:r w:rsidRPr="001B5AD9">
              <w:rPr>
                <w:rFonts w:eastAsia="Calibri"/>
              </w:rPr>
              <w:t xml:space="preserve">, tajemnice Fakulty multimediálních komunikací, manažerka Komunikační agentury na </w:t>
            </w:r>
            <w:r>
              <w:rPr>
                <w:rFonts w:eastAsia="Calibri"/>
              </w:rPr>
              <w:t>Fakultě multimediálních komunikací</w:t>
            </w:r>
          </w:p>
          <w:p w:rsidR="00464B1B" w:rsidRDefault="00464B1B" w:rsidP="00772A54">
            <w:pPr>
              <w:rPr>
                <w:rFonts w:eastAsia="Calibri"/>
              </w:rPr>
            </w:pPr>
            <w:r>
              <w:rPr>
                <w:rFonts w:eastAsia="Calibri"/>
              </w:rPr>
              <w:t>2009-</w:t>
            </w:r>
            <w:r w:rsidRPr="001B5AD9">
              <w:rPr>
                <w:rFonts w:eastAsia="Calibri"/>
              </w:rPr>
              <w:t xml:space="preserve">dosud: </w:t>
            </w:r>
            <w:r>
              <w:rPr>
                <w:rFonts w:eastAsia="Calibri"/>
              </w:rPr>
              <w:t xml:space="preserve">Univerzita Tomáše Bati ve Zlíně, </w:t>
            </w:r>
            <w:r w:rsidRPr="001B5AD9">
              <w:rPr>
                <w:rFonts w:eastAsia="Calibri"/>
              </w:rPr>
              <w:t xml:space="preserve">Fakulta multimediálních </w:t>
            </w:r>
            <w:r>
              <w:rPr>
                <w:rFonts w:eastAsia="Calibri"/>
              </w:rPr>
              <w:t>komunikací, Kabinet teoretických studií, odborný asistent</w:t>
            </w:r>
          </w:p>
          <w:p w:rsidR="00464B1B" w:rsidRPr="001B5AD9" w:rsidRDefault="00464B1B" w:rsidP="00772A54">
            <w:pPr>
              <w:rPr>
                <w:color w:val="FF0000"/>
              </w:rPr>
            </w:pPr>
          </w:p>
        </w:tc>
      </w:tr>
      <w:tr w:rsidR="00464B1B" w:rsidRPr="001B5AD9" w:rsidTr="00772A54">
        <w:trPr>
          <w:trHeight w:val="250"/>
        </w:trPr>
        <w:tc>
          <w:tcPr>
            <w:tcW w:w="9859" w:type="dxa"/>
            <w:gridSpan w:val="11"/>
            <w:shd w:val="clear" w:color="auto" w:fill="F7CAAC"/>
          </w:tcPr>
          <w:p w:rsidR="00464B1B" w:rsidRPr="001B5AD9" w:rsidRDefault="00464B1B" w:rsidP="00772A54">
            <w:pPr>
              <w:jc w:val="both"/>
            </w:pPr>
            <w:r w:rsidRPr="001B5AD9">
              <w:rPr>
                <w:b/>
              </w:rPr>
              <w:t>Zkušenosti s vedením kvalifikačních a rigorózních prací</w:t>
            </w:r>
          </w:p>
        </w:tc>
      </w:tr>
      <w:tr w:rsidR="00464B1B" w:rsidRPr="001B5AD9" w:rsidTr="00772A54">
        <w:trPr>
          <w:trHeight w:val="683"/>
        </w:trPr>
        <w:tc>
          <w:tcPr>
            <w:tcW w:w="9859" w:type="dxa"/>
            <w:gridSpan w:val="11"/>
          </w:tcPr>
          <w:p w:rsidR="00464B1B" w:rsidRDefault="00464B1B" w:rsidP="00772A54">
            <w:pPr>
              <w:jc w:val="both"/>
              <w:rPr>
                <w:rFonts w:eastAsia="Calibri"/>
              </w:rPr>
            </w:pPr>
          </w:p>
          <w:p w:rsidR="00464B1B" w:rsidRPr="001B5AD9" w:rsidRDefault="00464B1B" w:rsidP="00772A54">
            <w:pPr>
              <w:jc w:val="both"/>
              <w:rPr>
                <w:rFonts w:eastAsia="Calibri"/>
              </w:rPr>
            </w:pPr>
            <w:r>
              <w:rPr>
                <w:rFonts w:eastAsia="Calibri"/>
              </w:rPr>
              <w:t xml:space="preserve">Počet obhájených </w:t>
            </w:r>
            <w:r w:rsidRPr="001B5AD9">
              <w:rPr>
                <w:rFonts w:eastAsia="Calibri"/>
              </w:rPr>
              <w:t>bakalářských prací: 11</w:t>
            </w:r>
          </w:p>
          <w:p w:rsidR="00464B1B" w:rsidRDefault="00464B1B" w:rsidP="00772A54">
            <w:pPr>
              <w:jc w:val="both"/>
              <w:rPr>
                <w:rFonts w:eastAsia="Calibri"/>
              </w:rPr>
            </w:pPr>
            <w:r>
              <w:rPr>
                <w:rFonts w:eastAsia="Calibri"/>
              </w:rPr>
              <w:t xml:space="preserve">Počet obhájených </w:t>
            </w:r>
            <w:r w:rsidRPr="001B5AD9">
              <w:rPr>
                <w:rFonts w:eastAsia="Calibri"/>
              </w:rPr>
              <w:t>diplomových prací: 4</w:t>
            </w:r>
          </w:p>
          <w:p w:rsidR="00464B1B" w:rsidRDefault="00464B1B" w:rsidP="00772A54">
            <w:pPr>
              <w:jc w:val="both"/>
              <w:rPr>
                <w:rFonts w:eastAsia="Calibri"/>
              </w:rPr>
            </w:pPr>
            <w:r>
              <w:rPr>
                <w:rFonts w:eastAsia="Calibri"/>
              </w:rPr>
              <w:t>V r. 2018 vedení 3 diplomových prací.</w:t>
            </w:r>
          </w:p>
          <w:p w:rsidR="00464B1B" w:rsidRPr="001B5AD9" w:rsidRDefault="00464B1B" w:rsidP="00772A54">
            <w:pPr>
              <w:jc w:val="both"/>
            </w:pPr>
          </w:p>
        </w:tc>
      </w:tr>
      <w:tr w:rsidR="00464B1B" w:rsidRPr="001B5AD9" w:rsidTr="00772A54">
        <w:trPr>
          <w:cantSplit/>
        </w:trPr>
        <w:tc>
          <w:tcPr>
            <w:tcW w:w="3347" w:type="dxa"/>
            <w:gridSpan w:val="2"/>
            <w:tcBorders>
              <w:top w:val="single" w:sz="12" w:space="0" w:color="auto"/>
            </w:tcBorders>
            <w:shd w:val="clear" w:color="auto" w:fill="F7CAAC"/>
          </w:tcPr>
          <w:p w:rsidR="00464B1B" w:rsidRPr="001B5AD9" w:rsidRDefault="00464B1B" w:rsidP="00772A54">
            <w:pPr>
              <w:jc w:val="both"/>
            </w:pPr>
            <w:r w:rsidRPr="001B5AD9">
              <w:rPr>
                <w:b/>
              </w:rPr>
              <w:t xml:space="preserve">Obor habilitačního řízení </w:t>
            </w:r>
          </w:p>
        </w:tc>
        <w:tc>
          <w:tcPr>
            <w:tcW w:w="2073" w:type="dxa"/>
            <w:gridSpan w:val="2"/>
            <w:tcBorders>
              <w:top w:val="single" w:sz="12" w:space="0" w:color="auto"/>
            </w:tcBorders>
            <w:shd w:val="clear" w:color="auto" w:fill="F7CAAC"/>
          </w:tcPr>
          <w:p w:rsidR="00464B1B" w:rsidRPr="001B5AD9" w:rsidRDefault="00464B1B" w:rsidP="00772A54">
            <w:pPr>
              <w:jc w:val="both"/>
            </w:pPr>
            <w:r w:rsidRPr="001B5AD9">
              <w:rPr>
                <w:b/>
              </w:rPr>
              <w:t>Rok udělení hodnosti</w:t>
            </w:r>
          </w:p>
        </w:tc>
        <w:tc>
          <w:tcPr>
            <w:tcW w:w="2410" w:type="dxa"/>
            <w:gridSpan w:val="4"/>
            <w:tcBorders>
              <w:top w:val="single" w:sz="12" w:space="0" w:color="auto"/>
              <w:right w:val="single" w:sz="12" w:space="0" w:color="auto"/>
            </w:tcBorders>
            <w:shd w:val="clear" w:color="auto" w:fill="F7CAAC"/>
          </w:tcPr>
          <w:p w:rsidR="00464B1B" w:rsidRPr="001B5AD9" w:rsidRDefault="00464B1B" w:rsidP="00772A54">
            <w:pPr>
              <w:jc w:val="both"/>
            </w:pPr>
            <w:r w:rsidRPr="001B5AD9">
              <w:rPr>
                <w:b/>
              </w:rPr>
              <w:t>Řízení konáno na VŠ</w:t>
            </w:r>
          </w:p>
        </w:tc>
        <w:tc>
          <w:tcPr>
            <w:tcW w:w="2029" w:type="dxa"/>
            <w:gridSpan w:val="3"/>
            <w:tcBorders>
              <w:top w:val="single" w:sz="12" w:space="0" w:color="auto"/>
              <w:left w:val="single" w:sz="12" w:space="0" w:color="auto"/>
            </w:tcBorders>
            <w:shd w:val="clear" w:color="auto" w:fill="F7CAAC"/>
          </w:tcPr>
          <w:p w:rsidR="00464B1B" w:rsidRPr="001B5AD9" w:rsidRDefault="00464B1B" w:rsidP="00772A54">
            <w:pPr>
              <w:jc w:val="both"/>
              <w:rPr>
                <w:b/>
              </w:rPr>
            </w:pPr>
            <w:r w:rsidRPr="001B5AD9">
              <w:rPr>
                <w:b/>
              </w:rPr>
              <w:t>Ohlasy publikací</w:t>
            </w:r>
          </w:p>
          <w:p w:rsidR="00464B1B" w:rsidRPr="001B5AD9" w:rsidRDefault="00464B1B" w:rsidP="00772A54">
            <w:pPr>
              <w:rPr>
                <w:b/>
              </w:rPr>
            </w:pPr>
          </w:p>
        </w:tc>
      </w:tr>
      <w:tr w:rsidR="00464B1B" w:rsidRPr="008A3DBA" w:rsidTr="00772A54">
        <w:trPr>
          <w:cantSplit/>
        </w:trPr>
        <w:tc>
          <w:tcPr>
            <w:tcW w:w="3347" w:type="dxa"/>
            <w:gridSpan w:val="2"/>
          </w:tcPr>
          <w:p w:rsidR="00464B1B" w:rsidRPr="001B5AD9" w:rsidRDefault="00464B1B" w:rsidP="00772A54">
            <w:pPr>
              <w:jc w:val="both"/>
              <w:rPr>
                <w:color w:val="FF0000"/>
              </w:rPr>
            </w:pPr>
          </w:p>
        </w:tc>
        <w:tc>
          <w:tcPr>
            <w:tcW w:w="2073" w:type="dxa"/>
            <w:gridSpan w:val="2"/>
          </w:tcPr>
          <w:p w:rsidR="00464B1B" w:rsidRPr="001B5AD9" w:rsidRDefault="00464B1B" w:rsidP="00772A54">
            <w:pPr>
              <w:jc w:val="both"/>
              <w:rPr>
                <w:color w:val="FF0000"/>
              </w:rPr>
            </w:pPr>
          </w:p>
        </w:tc>
        <w:tc>
          <w:tcPr>
            <w:tcW w:w="2410" w:type="dxa"/>
            <w:gridSpan w:val="4"/>
            <w:tcBorders>
              <w:right w:val="single" w:sz="12" w:space="0" w:color="auto"/>
            </w:tcBorders>
          </w:tcPr>
          <w:p w:rsidR="00464B1B" w:rsidRPr="001B5AD9" w:rsidRDefault="00464B1B" w:rsidP="00772A54">
            <w:pPr>
              <w:jc w:val="both"/>
              <w:rPr>
                <w:color w:val="FF0000"/>
              </w:rPr>
            </w:pPr>
          </w:p>
        </w:tc>
        <w:tc>
          <w:tcPr>
            <w:tcW w:w="567" w:type="dxa"/>
            <w:tcBorders>
              <w:left w:val="single" w:sz="12" w:space="0" w:color="auto"/>
            </w:tcBorders>
            <w:shd w:val="clear" w:color="auto" w:fill="F7CAAC"/>
          </w:tcPr>
          <w:p w:rsidR="00464B1B" w:rsidRPr="008A3DBA" w:rsidRDefault="00464B1B" w:rsidP="00772A54">
            <w:pPr>
              <w:jc w:val="both"/>
              <w:rPr>
                <w:sz w:val="18"/>
                <w:szCs w:val="18"/>
              </w:rPr>
            </w:pPr>
            <w:r w:rsidRPr="008A3DBA">
              <w:rPr>
                <w:b/>
                <w:sz w:val="18"/>
                <w:szCs w:val="18"/>
              </w:rPr>
              <w:t>WOS</w:t>
            </w:r>
          </w:p>
        </w:tc>
        <w:tc>
          <w:tcPr>
            <w:tcW w:w="708" w:type="dxa"/>
            <w:shd w:val="clear" w:color="auto" w:fill="F7CAAC"/>
          </w:tcPr>
          <w:p w:rsidR="00464B1B" w:rsidRPr="008A3DBA" w:rsidRDefault="00464B1B" w:rsidP="00772A54">
            <w:pPr>
              <w:jc w:val="both"/>
              <w:rPr>
                <w:sz w:val="18"/>
                <w:szCs w:val="18"/>
              </w:rPr>
            </w:pPr>
            <w:r w:rsidRPr="008A3DBA">
              <w:rPr>
                <w:b/>
                <w:sz w:val="18"/>
                <w:szCs w:val="18"/>
              </w:rPr>
              <w:t>Scopus</w:t>
            </w:r>
          </w:p>
        </w:tc>
        <w:tc>
          <w:tcPr>
            <w:tcW w:w="754" w:type="dxa"/>
            <w:shd w:val="clear" w:color="auto" w:fill="F7CAAC"/>
          </w:tcPr>
          <w:p w:rsidR="00464B1B" w:rsidRPr="008A3DBA" w:rsidRDefault="00464B1B" w:rsidP="00772A54">
            <w:pPr>
              <w:jc w:val="both"/>
              <w:rPr>
                <w:sz w:val="18"/>
                <w:szCs w:val="18"/>
              </w:rPr>
            </w:pPr>
            <w:r w:rsidRPr="008A3DBA">
              <w:rPr>
                <w:b/>
                <w:sz w:val="18"/>
                <w:szCs w:val="18"/>
              </w:rPr>
              <w:t>ostatní</w:t>
            </w:r>
          </w:p>
        </w:tc>
      </w:tr>
      <w:tr w:rsidR="00464B1B" w:rsidRPr="008A3DBA" w:rsidTr="00772A54">
        <w:trPr>
          <w:cantSplit/>
          <w:trHeight w:val="70"/>
        </w:trPr>
        <w:tc>
          <w:tcPr>
            <w:tcW w:w="3347" w:type="dxa"/>
            <w:gridSpan w:val="2"/>
            <w:shd w:val="clear" w:color="auto" w:fill="F7CAAC"/>
          </w:tcPr>
          <w:p w:rsidR="00464B1B" w:rsidRPr="001B5AD9" w:rsidRDefault="00464B1B" w:rsidP="00772A54">
            <w:pPr>
              <w:jc w:val="both"/>
            </w:pPr>
            <w:r w:rsidRPr="001B5AD9">
              <w:rPr>
                <w:b/>
              </w:rPr>
              <w:t>Obor jmenovacího řízení</w:t>
            </w:r>
          </w:p>
        </w:tc>
        <w:tc>
          <w:tcPr>
            <w:tcW w:w="2073" w:type="dxa"/>
            <w:gridSpan w:val="2"/>
            <w:shd w:val="clear" w:color="auto" w:fill="F7CAAC"/>
          </w:tcPr>
          <w:p w:rsidR="00464B1B" w:rsidRPr="001B5AD9" w:rsidRDefault="00464B1B" w:rsidP="00772A54">
            <w:pPr>
              <w:jc w:val="both"/>
            </w:pPr>
            <w:r w:rsidRPr="001B5AD9">
              <w:rPr>
                <w:b/>
              </w:rPr>
              <w:t>Rok udělení hodnosti</w:t>
            </w:r>
          </w:p>
        </w:tc>
        <w:tc>
          <w:tcPr>
            <w:tcW w:w="2410" w:type="dxa"/>
            <w:gridSpan w:val="4"/>
            <w:tcBorders>
              <w:right w:val="single" w:sz="12" w:space="0" w:color="auto"/>
            </w:tcBorders>
            <w:shd w:val="clear" w:color="auto" w:fill="F7CAAC"/>
          </w:tcPr>
          <w:p w:rsidR="00464B1B" w:rsidRPr="001B5AD9" w:rsidRDefault="00464B1B" w:rsidP="00772A54">
            <w:pPr>
              <w:jc w:val="both"/>
            </w:pPr>
            <w:r w:rsidRPr="001B5AD9">
              <w:rPr>
                <w:b/>
              </w:rPr>
              <w:t>Řízení konáno na VŠ</w:t>
            </w:r>
          </w:p>
        </w:tc>
        <w:tc>
          <w:tcPr>
            <w:tcW w:w="567" w:type="dxa"/>
            <w:vMerge w:val="restart"/>
            <w:tcBorders>
              <w:left w:val="single" w:sz="12" w:space="0" w:color="auto"/>
            </w:tcBorders>
          </w:tcPr>
          <w:p w:rsidR="00464B1B" w:rsidRPr="008A3DBA" w:rsidRDefault="00464B1B" w:rsidP="00772A54">
            <w:pPr>
              <w:jc w:val="both"/>
            </w:pPr>
            <w:r w:rsidRPr="008A3DBA">
              <w:t>12</w:t>
            </w:r>
          </w:p>
        </w:tc>
        <w:tc>
          <w:tcPr>
            <w:tcW w:w="708" w:type="dxa"/>
            <w:vMerge w:val="restart"/>
          </w:tcPr>
          <w:p w:rsidR="00464B1B" w:rsidRPr="008A3DBA" w:rsidRDefault="00464B1B" w:rsidP="00772A54">
            <w:pPr>
              <w:jc w:val="both"/>
            </w:pPr>
            <w:r w:rsidRPr="008A3DBA">
              <w:t>1</w:t>
            </w:r>
          </w:p>
        </w:tc>
        <w:tc>
          <w:tcPr>
            <w:tcW w:w="754" w:type="dxa"/>
            <w:vMerge w:val="restart"/>
          </w:tcPr>
          <w:p w:rsidR="00464B1B" w:rsidRPr="008A3DBA" w:rsidRDefault="00464B1B" w:rsidP="00772A54">
            <w:pPr>
              <w:jc w:val="both"/>
            </w:pPr>
            <w:r w:rsidRPr="008A3DBA">
              <w:t>5</w:t>
            </w:r>
          </w:p>
        </w:tc>
      </w:tr>
      <w:tr w:rsidR="00464B1B" w:rsidRPr="001B5AD9" w:rsidTr="00772A54">
        <w:trPr>
          <w:trHeight w:val="205"/>
        </w:trPr>
        <w:tc>
          <w:tcPr>
            <w:tcW w:w="3347" w:type="dxa"/>
            <w:gridSpan w:val="2"/>
          </w:tcPr>
          <w:p w:rsidR="00464B1B" w:rsidRPr="001B5AD9" w:rsidRDefault="00464B1B" w:rsidP="00772A54">
            <w:pPr>
              <w:jc w:val="both"/>
            </w:pPr>
          </w:p>
        </w:tc>
        <w:tc>
          <w:tcPr>
            <w:tcW w:w="2073" w:type="dxa"/>
            <w:gridSpan w:val="2"/>
          </w:tcPr>
          <w:p w:rsidR="00464B1B" w:rsidRPr="001B5AD9" w:rsidRDefault="00464B1B" w:rsidP="00772A54">
            <w:pPr>
              <w:jc w:val="both"/>
            </w:pPr>
          </w:p>
        </w:tc>
        <w:tc>
          <w:tcPr>
            <w:tcW w:w="2410" w:type="dxa"/>
            <w:gridSpan w:val="4"/>
            <w:tcBorders>
              <w:right w:val="single" w:sz="12" w:space="0" w:color="auto"/>
            </w:tcBorders>
          </w:tcPr>
          <w:p w:rsidR="00464B1B" w:rsidRPr="001B5AD9" w:rsidRDefault="00464B1B" w:rsidP="00772A54">
            <w:pPr>
              <w:jc w:val="both"/>
            </w:pPr>
          </w:p>
        </w:tc>
        <w:tc>
          <w:tcPr>
            <w:tcW w:w="567" w:type="dxa"/>
            <w:vMerge/>
            <w:tcBorders>
              <w:left w:val="single" w:sz="12" w:space="0" w:color="auto"/>
            </w:tcBorders>
            <w:vAlign w:val="center"/>
          </w:tcPr>
          <w:p w:rsidR="00464B1B" w:rsidRPr="001B5AD9" w:rsidRDefault="00464B1B" w:rsidP="00772A54">
            <w:pPr>
              <w:rPr>
                <w:b/>
              </w:rPr>
            </w:pPr>
          </w:p>
        </w:tc>
        <w:tc>
          <w:tcPr>
            <w:tcW w:w="708" w:type="dxa"/>
            <w:vMerge/>
            <w:vAlign w:val="center"/>
          </w:tcPr>
          <w:p w:rsidR="00464B1B" w:rsidRPr="001B5AD9" w:rsidRDefault="00464B1B" w:rsidP="00772A54">
            <w:pPr>
              <w:rPr>
                <w:b/>
              </w:rPr>
            </w:pPr>
          </w:p>
        </w:tc>
        <w:tc>
          <w:tcPr>
            <w:tcW w:w="754" w:type="dxa"/>
            <w:vMerge/>
            <w:vAlign w:val="center"/>
          </w:tcPr>
          <w:p w:rsidR="00464B1B" w:rsidRPr="001B5AD9" w:rsidRDefault="00464B1B" w:rsidP="00772A54">
            <w:pPr>
              <w:rPr>
                <w:b/>
              </w:rPr>
            </w:pPr>
          </w:p>
        </w:tc>
      </w:tr>
      <w:tr w:rsidR="00464B1B" w:rsidRPr="001B5AD9" w:rsidTr="00772A54">
        <w:tc>
          <w:tcPr>
            <w:tcW w:w="9859" w:type="dxa"/>
            <w:gridSpan w:val="11"/>
            <w:shd w:val="clear" w:color="auto" w:fill="F7CAAC"/>
          </w:tcPr>
          <w:p w:rsidR="00464B1B" w:rsidRPr="001B5AD9" w:rsidRDefault="00464B1B" w:rsidP="00772A54">
            <w:pPr>
              <w:jc w:val="both"/>
              <w:rPr>
                <w:b/>
              </w:rPr>
            </w:pPr>
            <w:r w:rsidRPr="001B5AD9">
              <w:rPr>
                <w:b/>
              </w:rPr>
              <w:t xml:space="preserve">Přehled o nejvýznamnější publikační a další tvůrčí činnosti nebo další profesní činnosti u odborníků z praxe vztahující se k zabezpečovaným předmětům </w:t>
            </w:r>
          </w:p>
        </w:tc>
      </w:tr>
      <w:tr w:rsidR="00464B1B" w:rsidTr="00772A54">
        <w:trPr>
          <w:trHeight w:val="2347"/>
        </w:trPr>
        <w:tc>
          <w:tcPr>
            <w:tcW w:w="9859" w:type="dxa"/>
            <w:gridSpan w:val="11"/>
          </w:tcPr>
          <w:p w:rsidR="00464B1B" w:rsidRDefault="00464B1B" w:rsidP="00772A54"/>
          <w:p w:rsidR="00464B1B" w:rsidRDefault="00464B1B" w:rsidP="00772A54">
            <w:r>
              <w:t xml:space="preserve">2013: ŠVIRÁKOVÁ, Eva, Martin RÉPAL, Kateřina RUBIŠAROVÁ, Vlastimil POLÁČEK, Branislav LACKO, Lukáš GREGOR, Petra HOLÁKOVÁ, Radomila SOUKALOVÁ, Marcela GÖTTLICHOVÁ a Jan PTÁČNÍK. </w:t>
            </w:r>
            <w:r w:rsidRPr="005150DC">
              <w:rPr>
                <w:i/>
              </w:rPr>
              <w:t>Chaos a řád v projektovém managementu a marketingových komunikacích.</w:t>
            </w:r>
            <w:r>
              <w:t xml:space="preserve"> 1. vyd. Zlín: VeRBuM, 2013. ISBN 978-80-87500-46-0.</w:t>
            </w:r>
          </w:p>
          <w:p w:rsidR="00464B1B" w:rsidRDefault="00464B1B" w:rsidP="00772A54">
            <w:r>
              <w:t xml:space="preserve">2013: Šviráková, E., 2013. Economic Development of Company in Creative Cluster. In: </w:t>
            </w:r>
            <w:r w:rsidRPr="005150DC">
              <w:rPr>
                <w:i/>
              </w:rPr>
              <w:t>ECMLG (European conference on management leadership and governance), 9th European conference.</w:t>
            </w:r>
            <w:r>
              <w:t xml:space="preserve"> Klagenfurt, Austria, 14-15 November 2013. Reading: Academic Conferences and Publishing International. pp. 274-282. ISBN 9781909507869; WOS:000343656100036.,</w:t>
            </w:r>
          </w:p>
          <w:p w:rsidR="00464B1B" w:rsidRDefault="00464B1B" w:rsidP="00772A54">
            <w:r>
              <w:t xml:space="preserve">2013: ŠVIRÁKOVÁ, Eva. Dynamic Iteration Method: New Approach to Cultural Events Management. In: </w:t>
            </w:r>
            <w:r w:rsidRPr="005150DC">
              <w:rPr>
                <w:i/>
              </w:rPr>
              <w:t>Recent Advances in Business Administration, Marketing and Economics (BAME 2013)</w:t>
            </w:r>
            <w:r>
              <w:t>. Venice, 2013, p. 57 - 64. ISBN 978-1-61804-212-5.</w:t>
            </w:r>
          </w:p>
          <w:p w:rsidR="00464B1B" w:rsidRDefault="00464B1B" w:rsidP="00772A54">
            <w:r>
              <w:t xml:space="preserve">2014: ŠVIRÁKOVÁ, Eva. GPS Navigation in Project: Way from Chaos; In: </w:t>
            </w:r>
            <w:r w:rsidRPr="005150DC">
              <w:rPr>
                <w:i/>
              </w:rPr>
              <w:t>International Journal of Systems Applications, Engineering &amp; Development</w:t>
            </w:r>
            <w:r>
              <w:t>; ISSN: 2074-1308 Volume 8, 2014; Pages: 171-179; http://www.naun.org/cms.action?id=7636;</w:t>
            </w:r>
          </w:p>
          <w:p w:rsidR="00464B1B" w:rsidRDefault="00464B1B" w:rsidP="00772A54">
            <w:r>
              <w:t xml:space="preserve">2014: ŠVIRÁKOVÁ, Eva. Efficiency and Responsibility in Education 2014. In: </w:t>
            </w:r>
            <w:r w:rsidRPr="005150DC">
              <w:rPr>
                <w:i/>
              </w:rPr>
              <w:t>Proceedings: System dynamics methodology: application in project management education.</w:t>
            </w:r>
            <w:r>
              <w:t xml:space="preserve"> Praha: Czech University of Life Sciences Prague Faculty of Economics and Management, 2014. ISBN 978-80-213-2468-8. pp. 813-822. WOS:000351960900107</w:t>
            </w:r>
          </w:p>
          <w:p w:rsidR="00464B1B" w:rsidRDefault="00464B1B" w:rsidP="00772A54">
            <w:r>
              <w:t xml:space="preserve">2014: Šviráková, Eva, Radomila Soukalová, Pavel Bednář a Lukáš Danko. (2014). Culture Managers Education: System Dynamics Model of the Coworking Design Centre. In: </w:t>
            </w:r>
            <w:r w:rsidRPr="005150DC">
              <w:rPr>
                <w:i/>
              </w:rPr>
              <w:t>International Conference on New Horizons in Education,</w:t>
            </w:r>
            <w:r>
              <w:t xml:space="preserve"> Elsevier, Volume 174, 12 February 2015, Pages 1684–1694, doi:10.1016/j.sbspro.2015.01.822.  Paris, May 2014.</w:t>
            </w:r>
          </w:p>
          <w:p w:rsidR="00464B1B" w:rsidRDefault="00464B1B" w:rsidP="00772A54">
            <w:r>
              <w:t xml:space="preserve">2014: ŠVIRÁKOVÁ, Eva, Radomila SOUKALOVÁ, Pavel BEDNÁŘ a Lukáš DANKO. </w:t>
            </w:r>
            <w:r w:rsidRPr="005150DC">
              <w:rPr>
                <w:i/>
              </w:rPr>
              <w:t>Byznys plán coworking design centra</w:t>
            </w:r>
            <w:r>
              <w:t>. In: ŠVIRÁKOVÁ, Eva. Kreativní třída: talent vs. bohatství. 1. vyd. Zlín: Verbum, 2014, s. 39-55. ISBN 978-80-87500-48-4.</w:t>
            </w:r>
          </w:p>
          <w:p w:rsidR="00464B1B" w:rsidRDefault="00464B1B" w:rsidP="00772A54">
            <w:r>
              <w:t xml:space="preserve">2014: ŠVIRÁKOVÁ, Eva. </w:t>
            </w:r>
            <w:r w:rsidRPr="005150DC">
              <w:rPr>
                <w:i/>
              </w:rPr>
              <w:t>Výhody kreativního klastrování v systémově dynamickém modelu</w:t>
            </w:r>
            <w:r>
              <w:t>. In: ŠVIRÁKOVÁ, Eva. a kol. Kreativní třída: talent vs. bohatství. 1. vyd. Zlín: Verbum, 2014, s. 77-95. ISBN 978-80-87500-48-4.</w:t>
            </w:r>
          </w:p>
          <w:p w:rsidR="00464B1B" w:rsidRDefault="00464B1B" w:rsidP="00772A54">
            <w:r>
              <w:t xml:space="preserve">2014: SVIRAKOVA, Eva. Forecasting Outcomes Achieved in Cultural and Creative Projects: System Dynamics Approach [online]. University at Albany, State University of New York. In: </w:t>
            </w:r>
            <w:r w:rsidRPr="005150DC">
              <w:rPr>
                <w:i/>
              </w:rPr>
              <w:t>The System Dynamics Society</w:t>
            </w:r>
            <w:r>
              <w:t>, 2014[cit. 2014-11-24]. ISBN 978-1-935056-13-3. Dostupné z: http://www.systemdynamics.org/conferences/2014/proceed/index.html</w:t>
            </w:r>
          </w:p>
          <w:p w:rsidR="00464B1B" w:rsidRDefault="00464B1B" w:rsidP="00772A54">
            <w:r>
              <w:t xml:space="preserve">2014: ŠVIRÁKOVÁ, Eva. </w:t>
            </w:r>
            <w:r w:rsidRPr="005150DC">
              <w:rPr>
                <w:i/>
              </w:rPr>
              <w:t>Kreativní projektový management</w:t>
            </w:r>
            <w:r>
              <w:t>. Project Planning and Management in Cultural and Creative Industries. 1. vyd. Zlín: Verbum, 2014, 151 s. ISBN 978-80-87500-58-3.</w:t>
            </w:r>
          </w:p>
          <w:p w:rsidR="00464B1B" w:rsidRDefault="00464B1B" w:rsidP="00772A54">
            <w:r>
              <w:t xml:space="preserve">2015: ŠVIRÁKOVÁ, Eva. System Dynamics in Education: Case study of a Music Festival. In: </w:t>
            </w:r>
            <w:r w:rsidRPr="005150DC">
              <w:rPr>
                <w:i/>
              </w:rPr>
              <w:t>Efficiency and Responsibility in Education 2015</w:t>
            </w:r>
            <w:r>
              <w:t>. Praha: Czech University of Life Sciences Prague Faculty of Economics and Management, 2015. ISBN 978-80-213-2560-9. pp. 563-571. WOS:000358527400072</w:t>
            </w:r>
          </w:p>
          <w:p w:rsidR="00464B1B" w:rsidRDefault="00464B1B" w:rsidP="00772A54">
            <w:r>
              <w:t xml:space="preserve">2015: ŠVIRÁKOVÁ, Eva. SOUKALOVÁ Radomila. Creative Project Management: Reality Modelling.  In: </w:t>
            </w:r>
            <w:r w:rsidRPr="005150DC">
              <w:rPr>
                <w:i/>
              </w:rPr>
              <w:t>International Business Information Management. Conference (25th IBIMA) on 7-8 May 2015 in Innovation Vision 2020: From Regional Development Sustainability to Global Economic Growth.</w:t>
            </w:r>
            <w:r>
              <w:t xml:space="preserve"> Amsterdam, Netherlands. ISBN:978-0-9860419-4-5. pp. 1085 - 1097</w:t>
            </w:r>
          </w:p>
          <w:p w:rsidR="00464B1B" w:rsidRDefault="00464B1B" w:rsidP="00772A54">
            <w:r>
              <w:t xml:space="preserve">2015: SOUKALOVÁ, RADOMILA. ŠVIRÁKOVÁ Eva. Endorsement of the Growth of the Creative Class Within Central Europe and the Background for its Development at Regional Level. In: </w:t>
            </w:r>
            <w:r w:rsidRPr="006D33B7">
              <w:rPr>
                <w:i/>
              </w:rPr>
              <w:t>International Business Information Management Conference (25th IBIMA) on 7-8 May 2015 in Innovation Vision 2020: From Regional Development Sustainability to Global Economic Growth.</w:t>
            </w:r>
            <w:r>
              <w:t xml:space="preserve"> Amsterdam, Netherlands. ISBN:978-0-9860419-4-5. pp. 1057 - 1067</w:t>
            </w:r>
          </w:p>
          <w:p w:rsidR="00464B1B" w:rsidRDefault="00464B1B" w:rsidP="00772A54">
            <w:r>
              <w:t xml:space="preserve">2016: ŠVIRÁKOVÁ, Eva, Přemysl STRÁŽNICKÝ, Radomila SOUKALOVÁ, Kateřina RUBIŠAROVÁ, Martin NOVÝ, Miloš WALDHANS, Jana NOVÁKOVÁ a Martin MALČÍK. </w:t>
            </w:r>
            <w:r w:rsidRPr="006D33B7">
              <w:rPr>
                <w:i/>
              </w:rPr>
              <w:t xml:space="preserve">Inovace a tradice, kvalita a kvantita v projektovém managementu. </w:t>
            </w:r>
            <w:r>
              <w:t>1. Zlín: Radim Bačuvčík - VERBuM, 2015. ISBN 978-80-87500-69-9.</w:t>
            </w:r>
          </w:p>
          <w:p w:rsidR="00464B1B" w:rsidRDefault="00464B1B" w:rsidP="00772A54">
            <w:r>
              <w:t>2016: SVIRAKOVA, Eva. (2016) Effective Project Management for Creative Europe. Turkish Online Journal of Educational Technology [online]. pp. 815-820 [cit. 2017-06-14]. ISSN 1303-6521. Dostupné z: http://www.tojet.net/special/2016_11_1.pdf</w:t>
            </w:r>
          </w:p>
          <w:p w:rsidR="00464B1B" w:rsidRDefault="00464B1B" w:rsidP="00772A54">
            <w:r>
              <w:t xml:space="preserve">2016: SVIRAKOVA, Eva, KNÝ, Milan, ed.  (2016). Problém migrace v Keni: systémově dynamický přístup In: </w:t>
            </w:r>
            <w:r w:rsidRPr="006D33B7">
              <w:rPr>
                <w:i/>
              </w:rPr>
              <w:t>Aktuální rizika a možnosti jejich uchopení systémovým inženýrstvím: systémové inženýrství 2016</w:t>
            </w:r>
            <w:r>
              <w:t xml:space="preserve"> [online]. Praha: Policejní akademie ČR v Praze, 2016 [cit. 2017-06-14]. ISBN 978-80-7251-465-6.</w:t>
            </w:r>
          </w:p>
          <w:p w:rsidR="00464B1B" w:rsidRDefault="00464B1B" w:rsidP="00772A54">
            <w:r>
              <w:t xml:space="preserve">2016: SVIRAKOVA, Eva. (2016) Artbook Zlín: příběh manažerské hry. In: </w:t>
            </w:r>
            <w:r w:rsidRPr="006D33B7">
              <w:rPr>
                <w:i/>
              </w:rPr>
              <w:t>Design stories, aneb, Kreativní inovace a problémy jejich transferu do praxe.</w:t>
            </w:r>
            <w:r>
              <w:t xml:space="preserve"> Zlín: Univerzita Tomáše Bati ve Zlíně, FMK, 2016, s. 78-203. ISBN 978-80-7454-637-2.</w:t>
            </w:r>
          </w:p>
          <w:p w:rsidR="00464B1B" w:rsidRDefault="00464B1B" w:rsidP="00772A54">
            <w:r>
              <w:t xml:space="preserve">2016: SVIRAKOVA, Eva. (2016). Případová studie Artbook Zlín: systémový přístup. In: </w:t>
            </w:r>
            <w:r w:rsidRPr="006D33B7">
              <w:rPr>
                <w:i/>
              </w:rPr>
              <w:t>Design stories, aneb, Kreativní inovace a problémy jejich transferu do praxe.</w:t>
            </w:r>
            <w:r>
              <w:t xml:space="preserve"> Zlín: Univerzita Tomáše Bati ve Zlíně, FMK, 2016, s. 78-203. ISBN 978-80-7454-637-2.</w:t>
            </w:r>
          </w:p>
          <w:p w:rsidR="00464B1B" w:rsidRDefault="00464B1B" w:rsidP="00772A54">
            <w:r>
              <w:t xml:space="preserve">2017: SVIRAKOVA, Eva. Methods for Project Tracking in Creative Environment. In: </w:t>
            </w:r>
            <w:r w:rsidRPr="006D33B7">
              <w:rPr>
                <w:i/>
              </w:rPr>
              <w:t>Acta Informatica Pragensia</w:t>
            </w:r>
            <w:r>
              <w:t xml:space="preserve"> [online]. Praha: Vysoká škola ekonomická v Praze, 2017, 06(01), 32-59 [cit. 2017-06-14]. DOI: 10.18267/j.aip.98. Dostupné z: https://aip.vse.cz/index.php/aip/announcement/view/94</w:t>
            </w:r>
          </w:p>
          <w:p w:rsidR="00464B1B" w:rsidRDefault="00464B1B" w:rsidP="00772A54">
            <w:r>
              <w:lastRenderedPageBreak/>
              <w:t xml:space="preserve">2017: ŠVIRÁKOVÁ, Eva a Radomila SOUKALOVÁ. Metody výzkumu designového myšlení. In: </w:t>
            </w:r>
            <w:r w:rsidRPr="006D33B7">
              <w:rPr>
                <w:i/>
              </w:rPr>
              <w:t>Voda pro všechny</w:t>
            </w:r>
            <w:r>
              <w:t>. Zlín: Univerzita Tomáše Bati ve Zlíně, 2017, s. 17-46. ISBN 978-80-7454-684-6.</w:t>
            </w:r>
          </w:p>
          <w:p w:rsidR="00464B1B" w:rsidRDefault="00464B1B" w:rsidP="00772A54">
            <w:r>
              <w:t xml:space="preserve">2017: SVIRAKOVA, EVA. Using Systems Thinking as an Efficient Teaching Tool for Transfer of Creative Innovations, In: </w:t>
            </w:r>
            <w:r w:rsidRPr="006D33B7">
              <w:rPr>
                <w:i/>
              </w:rPr>
              <w:t>International Conference on New Horizons in Education</w:t>
            </w:r>
            <w:r>
              <w:t xml:space="preserve">, Berlín 2017. July, 2017. pp. 1171-1179 eISSN  2146-7358 </w:t>
            </w:r>
          </w:p>
          <w:p w:rsidR="00464B1B" w:rsidRDefault="00464B1B" w:rsidP="00772A54">
            <w:r>
              <w:t xml:space="preserve">2017: SVIRAKOVA, EVA. New Method of Monitoring a Creative Project and its Use in Practice. In: </w:t>
            </w:r>
            <w:r w:rsidRPr="006D33B7">
              <w:rPr>
                <w:i/>
              </w:rPr>
              <w:t>International Business Information Management Association Conference. Vision 2020: Sustainable Economic Development, Innovation Management and Global Growth</w:t>
            </w:r>
            <w:r>
              <w:t xml:space="preserve">. Madrid  November 2017. ISBN: 978-0-9860419-9-0 </w:t>
            </w:r>
          </w:p>
          <w:p w:rsidR="00464B1B" w:rsidRDefault="00464B1B" w:rsidP="00772A54">
            <w:pPr>
              <w:jc w:val="both"/>
            </w:pPr>
            <w:r>
              <w:t xml:space="preserve">2017: SVIRAKOVA, EVA. Theory and Practice of Design Thinking: Systems Approach. In: </w:t>
            </w:r>
            <w:r w:rsidRPr="006D33B7">
              <w:rPr>
                <w:i/>
              </w:rPr>
              <w:t xml:space="preserve">International Business Information Management Association Conference. Vision 2020: Sustainable Economic Development, Innovation Management  and  Global Growth. </w:t>
            </w:r>
            <w:r>
              <w:t xml:space="preserve">Madrid  November 2017. ISBN: 978-0-9860419-9-0 </w:t>
            </w:r>
          </w:p>
          <w:p w:rsidR="00464B1B" w:rsidRDefault="00464B1B" w:rsidP="00772A54">
            <w:pPr>
              <w:jc w:val="both"/>
              <w:rPr>
                <w:b/>
              </w:rPr>
            </w:pPr>
          </w:p>
        </w:tc>
      </w:tr>
      <w:tr w:rsidR="00464B1B" w:rsidRPr="001B5AD9" w:rsidTr="00772A54">
        <w:trPr>
          <w:trHeight w:val="218"/>
        </w:trPr>
        <w:tc>
          <w:tcPr>
            <w:tcW w:w="9859" w:type="dxa"/>
            <w:gridSpan w:val="11"/>
            <w:shd w:val="clear" w:color="auto" w:fill="F7CAAC"/>
          </w:tcPr>
          <w:p w:rsidR="00464B1B" w:rsidRPr="001B5AD9" w:rsidRDefault="00464B1B" w:rsidP="00772A54">
            <w:pPr>
              <w:rPr>
                <w:b/>
              </w:rPr>
            </w:pPr>
            <w:r w:rsidRPr="001B5AD9">
              <w:rPr>
                <w:b/>
              </w:rPr>
              <w:lastRenderedPageBreak/>
              <w:t>Působení v zahraničí</w:t>
            </w:r>
          </w:p>
        </w:tc>
      </w:tr>
      <w:tr w:rsidR="00464B1B" w:rsidRPr="001B5AD9" w:rsidTr="00772A54">
        <w:trPr>
          <w:trHeight w:val="328"/>
        </w:trPr>
        <w:tc>
          <w:tcPr>
            <w:tcW w:w="9859" w:type="dxa"/>
            <w:gridSpan w:val="11"/>
          </w:tcPr>
          <w:p w:rsidR="00464B1B" w:rsidRDefault="00464B1B" w:rsidP="00772A54">
            <w:pPr>
              <w:rPr>
                <w:rFonts w:eastAsia="Calibri"/>
              </w:rPr>
            </w:pPr>
          </w:p>
          <w:p w:rsidR="00464B1B" w:rsidRDefault="00464B1B" w:rsidP="00772A54">
            <w:pPr>
              <w:rPr>
                <w:rFonts w:eastAsia="Calibri"/>
              </w:rPr>
            </w:pPr>
            <w:r w:rsidRPr="001B5AD9">
              <w:rPr>
                <w:rFonts w:eastAsia="Calibri"/>
              </w:rPr>
              <w:t>2015-2016: University of Bergen, Norsko, studijní pobyt, grant z Norských fondů: Kreativita a dynamika v projektovém managementu</w:t>
            </w:r>
          </w:p>
          <w:p w:rsidR="00464B1B" w:rsidRPr="001B5AD9" w:rsidRDefault="00464B1B" w:rsidP="00772A54">
            <w:pPr>
              <w:rPr>
                <w:rFonts w:eastAsia="Calibri"/>
              </w:rPr>
            </w:pPr>
          </w:p>
        </w:tc>
      </w:tr>
      <w:tr w:rsidR="00464B1B" w:rsidRPr="001B5AD9" w:rsidTr="00772A54">
        <w:trPr>
          <w:cantSplit/>
          <w:trHeight w:val="470"/>
        </w:trPr>
        <w:tc>
          <w:tcPr>
            <w:tcW w:w="2518" w:type="dxa"/>
            <w:shd w:val="clear" w:color="auto" w:fill="F7CAAC"/>
          </w:tcPr>
          <w:p w:rsidR="00464B1B" w:rsidRPr="001B5AD9" w:rsidRDefault="00464B1B" w:rsidP="00772A54">
            <w:pPr>
              <w:jc w:val="both"/>
              <w:rPr>
                <w:b/>
              </w:rPr>
            </w:pPr>
            <w:r w:rsidRPr="001B5AD9">
              <w:rPr>
                <w:b/>
              </w:rPr>
              <w:t xml:space="preserve">Podpis </w:t>
            </w:r>
          </w:p>
        </w:tc>
        <w:tc>
          <w:tcPr>
            <w:tcW w:w="4536" w:type="dxa"/>
            <w:gridSpan w:val="5"/>
          </w:tcPr>
          <w:p w:rsidR="00464B1B" w:rsidRPr="001B5AD9" w:rsidRDefault="00464B1B" w:rsidP="00772A54">
            <w:pPr>
              <w:jc w:val="both"/>
            </w:pPr>
            <w:r>
              <w:t>v.</w:t>
            </w:r>
            <w:r w:rsidR="007E6A8B">
              <w:t xml:space="preserve"> </w:t>
            </w:r>
            <w:r>
              <w:t>r.</w:t>
            </w:r>
          </w:p>
        </w:tc>
        <w:tc>
          <w:tcPr>
            <w:tcW w:w="776" w:type="dxa"/>
            <w:gridSpan w:val="2"/>
            <w:shd w:val="clear" w:color="auto" w:fill="F7CAAC"/>
          </w:tcPr>
          <w:p w:rsidR="00464B1B" w:rsidRPr="001B5AD9" w:rsidRDefault="00464B1B" w:rsidP="00772A54">
            <w:pPr>
              <w:jc w:val="both"/>
            </w:pPr>
            <w:r w:rsidRPr="001B5AD9">
              <w:rPr>
                <w:b/>
              </w:rPr>
              <w:t>datum</w:t>
            </w:r>
          </w:p>
        </w:tc>
        <w:tc>
          <w:tcPr>
            <w:tcW w:w="2029" w:type="dxa"/>
            <w:gridSpan w:val="3"/>
          </w:tcPr>
          <w:p w:rsidR="00464B1B" w:rsidRPr="001B5AD9" w:rsidRDefault="007E6A8B" w:rsidP="00772A54">
            <w:pPr>
              <w:jc w:val="both"/>
            </w:pPr>
            <w:r>
              <w:t>20. 5</w:t>
            </w:r>
            <w:r w:rsidR="00464B1B" w:rsidRPr="001B5AD9">
              <w:t>. 2018</w:t>
            </w:r>
          </w:p>
        </w:tc>
      </w:tr>
    </w:tbl>
    <w:p w:rsidR="00464B1B" w:rsidRDefault="00464B1B"/>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0248" w:rsidTr="00772A54">
        <w:tc>
          <w:tcPr>
            <w:tcW w:w="9859" w:type="dxa"/>
            <w:gridSpan w:val="11"/>
            <w:tcBorders>
              <w:bottom w:val="double" w:sz="4" w:space="0" w:color="auto"/>
            </w:tcBorders>
            <w:shd w:val="clear" w:color="auto" w:fill="BDD6EE"/>
          </w:tcPr>
          <w:p w:rsidR="00CA0248" w:rsidRDefault="00CA0248" w:rsidP="00772A54">
            <w:pPr>
              <w:jc w:val="both"/>
              <w:rPr>
                <w:b/>
                <w:sz w:val="28"/>
              </w:rPr>
            </w:pPr>
            <w:r>
              <w:rPr>
                <w:b/>
                <w:sz w:val="28"/>
              </w:rPr>
              <w:lastRenderedPageBreak/>
              <w:t>C-I – Personální zabezpečení</w:t>
            </w:r>
          </w:p>
        </w:tc>
      </w:tr>
      <w:tr w:rsidR="00CA0248" w:rsidTr="00772A54">
        <w:tc>
          <w:tcPr>
            <w:tcW w:w="2518" w:type="dxa"/>
            <w:tcBorders>
              <w:top w:val="double" w:sz="4" w:space="0" w:color="auto"/>
            </w:tcBorders>
            <w:shd w:val="clear" w:color="auto" w:fill="F7CAAC"/>
          </w:tcPr>
          <w:p w:rsidR="00CA0248" w:rsidRDefault="00CA0248" w:rsidP="00772A54">
            <w:pPr>
              <w:jc w:val="both"/>
              <w:rPr>
                <w:b/>
              </w:rPr>
            </w:pPr>
            <w:r>
              <w:rPr>
                <w:b/>
              </w:rPr>
              <w:t>Vysoká škola</w:t>
            </w:r>
          </w:p>
        </w:tc>
        <w:tc>
          <w:tcPr>
            <w:tcW w:w="7341" w:type="dxa"/>
            <w:gridSpan w:val="10"/>
          </w:tcPr>
          <w:p w:rsidR="00CA0248" w:rsidRDefault="00CA0248" w:rsidP="00772A54">
            <w:pPr>
              <w:jc w:val="both"/>
            </w:pPr>
            <w:r>
              <w:t>Univerzita Tomáše Bati ve Zlíně</w:t>
            </w:r>
          </w:p>
        </w:tc>
      </w:tr>
      <w:tr w:rsidR="00CA0248" w:rsidTr="00772A54">
        <w:tc>
          <w:tcPr>
            <w:tcW w:w="2518" w:type="dxa"/>
            <w:shd w:val="clear" w:color="auto" w:fill="F7CAAC"/>
          </w:tcPr>
          <w:p w:rsidR="00CA0248" w:rsidRDefault="00CA0248" w:rsidP="00772A54">
            <w:pPr>
              <w:jc w:val="both"/>
              <w:rPr>
                <w:b/>
              </w:rPr>
            </w:pPr>
            <w:r>
              <w:rPr>
                <w:b/>
              </w:rPr>
              <w:t>Součást vysoké školy</w:t>
            </w:r>
          </w:p>
        </w:tc>
        <w:tc>
          <w:tcPr>
            <w:tcW w:w="7341" w:type="dxa"/>
            <w:gridSpan w:val="10"/>
          </w:tcPr>
          <w:p w:rsidR="00CA0248" w:rsidRDefault="00CA0248" w:rsidP="00772A54">
            <w:pPr>
              <w:jc w:val="both"/>
            </w:pPr>
            <w:r>
              <w:t>Fakulta multimediálních komunikací</w:t>
            </w:r>
          </w:p>
        </w:tc>
      </w:tr>
      <w:tr w:rsidR="00CA0248" w:rsidTr="00772A54">
        <w:tc>
          <w:tcPr>
            <w:tcW w:w="2518" w:type="dxa"/>
            <w:shd w:val="clear" w:color="auto" w:fill="F7CAAC"/>
          </w:tcPr>
          <w:p w:rsidR="00CA0248" w:rsidRDefault="00CA0248" w:rsidP="00772A54">
            <w:pPr>
              <w:jc w:val="both"/>
              <w:rPr>
                <w:b/>
              </w:rPr>
            </w:pPr>
            <w:r>
              <w:rPr>
                <w:b/>
              </w:rPr>
              <w:t>Název studijního programu</w:t>
            </w:r>
          </w:p>
        </w:tc>
        <w:tc>
          <w:tcPr>
            <w:tcW w:w="7341" w:type="dxa"/>
            <w:gridSpan w:val="10"/>
          </w:tcPr>
          <w:p w:rsidR="00CA0248" w:rsidRDefault="00CA0248" w:rsidP="0080445E">
            <w:pPr>
              <w:jc w:val="both"/>
            </w:pPr>
            <w:r>
              <w:t>Arts Management</w:t>
            </w:r>
          </w:p>
        </w:tc>
      </w:tr>
      <w:tr w:rsidR="00CA0248" w:rsidTr="00772A54">
        <w:tc>
          <w:tcPr>
            <w:tcW w:w="2518" w:type="dxa"/>
            <w:shd w:val="clear" w:color="auto" w:fill="F7CAAC"/>
          </w:tcPr>
          <w:p w:rsidR="00CA0248" w:rsidRDefault="00CA0248" w:rsidP="00772A54">
            <w:pPr>
              <w:jc w:val="both"/>
              <w:rPr>
                <w:b/>
              </w:rPr>
            </w:pPr>
            <w:r>
              <w:rPr>
                <w:b/>
              </w:rPr>
              <w:t>Jméno a příjmení</w:t>
            </w:r>
          </w:p>
        </w:tc>
        <w:tc>
          <w:tcPr>
            <w:tcW w:w="4536" w:type="dxa"/>
            <w:gridSpan w:val="5"/>
          </w:tcPr>
          <w:p w:rsidR="00CA0248" w:rsidRDefault="00CA0248" w:rsidP="00772A54">
            <w:pPr>
              <w:jc w:val="both"/>
            </w:pPr>
            <w:r>
              <w:t>Romana Veselá</w:t>
            </w:r>
          </w:p>
        </w:tc>
        <w:tc>
          <w:tcPr>
            <w:tcW w:w="709" w:type="dxa"/>
            <w:shd w:val="clear" w:color="auto" w:fill="F7CAAC"/>
          </w:tcPr>
          <w:p w:rsidR="00CA0248" w:rsidRDefault="00CA0248" w:rsidP="00772A54">
            <w:pPr>
              <w:jc w:val="both"/>
              <w:rPr>
                <w:b/>
              </w:rPr>
            </w:pPr>
            <w:r>
              <w:rPr>
                <w:b/>
              </w:rPr>
              <w:t>Tituly</w:t>
            </w:r>
          </w:p>
        </w:tc>
        <w:tc>
          <w:tcPr>
            <w:tcW w:w="2096" w:type="dxa"/>
            <w:gridSpan w:val="4"/>
          </w:tcPr>
          <w:p w:rsidR="00CA0248" w:rsidRDefault="00CA0248" w:rsidP="00772A54">
            <w:pPr>
              <w:jc w:val="both"/>
            </w:pPr>
            <w:r>
              <w:t>MgA.</w:t>
            </w:r>
          </w:p>
        </w:tc>
      </w:tr>
      <w:tr w:rsidR="00CA0248" w:rsidTr="00772A54">
        <w:tc>
          <w:tcPr>
            <w:tcW w:w="2518" w:type="dxa"/>
            <w:shd w:val="clear" w:color="auto" w:fill="F7CAAC"/>
          </w:tcPr>
          <w:p w:rsidR="00CA0248" w:rsidRDefault="00CA0248" w:rsidP="00772A54">
            <w:pPr>
              <w:jc w:val="both"/>
              <w:rPr>
                <w:b/>
              </w:rPr>
            </w:pPr>
            <w:r>
              <w:rPr>
                <w:b/>
              </w:rPr>
              <w:t>Rok narození</w:t>
            </w:r>
          </w:p>
        </w:tc>
        <w:tc>
          <w:tcPr>
            <w:tcW w:w="829" w:type="dxa"/>
          </w:tcPr>
          <w:p w:rsidR="00CA0248" w:rsidRPr="00480312" w:rsidRDefault="00CA0248" w:rsidP="00772A54">
            <w:pPr>
              <w:jc w:val="both"/>
            </w:pPr>
            <w:r w:rsidRPr="00480312">
              <w:t>1985</w:t>
            </w:r>
          </w:p>
        </w:tc>
        <w:tc>
          <w:tcPr>
            <w:tcW w:w="1721" w:type="dxa"/>
            <w:shd w:val="clear" w:color="auto" w:fill="F7CAAC"/>
          </w:tcPr>
          <w:p w:rsidR="00CA0248" w:rsidRDefault="00CA0248" w:rsidP="00772A54">
            <w:pPr>
              <w:jc w:val="both"/>
              <w:rPr>
                <w:b/>
              </w:rPr>
            </w:pPr>
            <w:r>
              <w:rPr>
                <w:b/>
              </w:rPr>
              <w:t>typ vztahu k VŠ</w:t>
            </w:r>
          </w:p>
        </w:tc>
        <w:tc>
          <w:tcPr>
            <w:tcW w:w="992" w:type="dxa"/>
            <w:gridSpan w:val="2"/>
          </w:tcPr>
          <w:p w:rsidR="00CA0248" w:rsidRPr="006A3123" w:rsidRDefault="00CA0248" w:rsidP="00772A54">
            <w:pPr>
              <w:jc w:val="both"/>
            </w:pPr>
            <w:r w:rsidRPr="006A3123">
              <w:t>pp</w:t>
            </w:r>
          </w:p>
        </w:tc>
        <w:tc>
          <w:tcPr>
            <w:tcW w:w="994" w:type="dxa"/>
            <w:shd w:val="clear" w:color="auto" w:fill="F7CAAC"/>
          </w:tcPr>
          <w:p w:rsidR="00CA0248" w:rsidRPr="006A3123" w:rsidRDefault="00CA0248" w:rsidP="00772A54">
            <w:pPr>
              <w:jc w:val="both"/>
              <w:rPr>
                <w:b/>
              </w:rPr>
            </w:pPr>
            <w:r w:rsidRPr="006A3123">
              <w:rPr>
                <w:b/>
              </w:rPr>
              <w:t>rozsah</w:t>
            </w:r>
          </w:p>
        </w:tc>
        <w:tc>
          <w:tcPr>
            <w:tcW w:w="709" w:type="dxa"/>
          </w:tcPr>
          <w:p w:rsidR="00CA0248" w:rsidRPr="006A3123" w:rsidRDefault="00CA0248" w:rsidP="00772A54">
            <w:pPr>
              <w:jc w:val="both"/>
            </w:pPr>
            <w:r w:rsidRPr="006A3123">
              <w:t>40h/t</w:t>
            </w:r>
          </w:p>
        </w:tc>
        <w:tc>
          <w:tcPr>
            <w:tcW w:w="709" w:type="dxa"/>
            <w:gridSpan w:val="2"/>
            <w:shd w:val="clear" w:color="auto" w:fill="F7CAAC"/>
          </w:tcPr>
          <w:p w:rsidR="00CA0248" w:rsidRPr="006A3123" w:rsidRDefault="00CA0248" w:rsidP="00772A54">
            <w:pPr>
              <w:jc w:val="both"/>
              <w:rPr>
                <w:b/>
              </w:rPr>
            </w:pPr>
            <w:r w:rsidRPr="006A3123">
              <w:rPr>
                <w:b/>
              </w:rPr>
              <w:t>do kdy</w:t>
            </w:r>
          </w:p>
        </w:tc>
        <w:tc>
          <w:tcPr>
            <w:tcW w:w="1387" w:type="dxa"/>
            <w:gridSpan w:val="2"/>
          </w:tcPr>
          <w:p w:rsidR="00CA0248" w:rsidRPr="006A3123" w:rsidRDefault="00CA0248" w:rsidP="00772A54">
            <w:r w:rsidRPr="006A3123">
              <w:rPr>
                <w:rFonts w:eastAsia="Calibri"/>
              </w:rPr>
              <w:t>zástup za MD/RD</w:t>
            </w:r>
          </w:p>
        </w:tc>
      </w:tr>
      <w:tr w:rsidR="00CA0248" w:rsidTr="00772A54">
        <w:tc>
          <w:tcPr>
            <w:tcW w:w="5068" w:type="dxa"/>
            <w:gridSpan w:val="3"/>
            <w:shd w:val="clear" w:color="auto" w:fill="F7CAAC"/>
          </w:tcPr>
          <w:p w:rsidR="00CA0248" w:rsidRDefault="00CA0248" w:rsidP="00772A54">
            <w:pPr>
              <w:jc w:val="both"/>
              <w:rPr>
                <w:b/>
              </w:rPr>
            </w:pPr>
            <w:r>
              <w:rPr>
                <w:b/>
              </w:rPr>
              <w:t>Typ vztahu na součásti VŠ, která uskutečňuje st. Program</w:t>
            </w:r>
          </w:p>
        </w:tc>
        <w:tc>
          <w:tcPr>
            <w:tcW w:w="992" w:type="dxa"/>
            <w:gridSpan w:val="2"/>
          </w:tcPr>
          <w:p w:rsidR="00CA0248" w:rsidRPr="006A3123" w:rsidRDefault="00CA0248" w:rsidP="00772A54">
            <w:pPr>
              <w:jc w:val="both"/>
            </w:pPr>
            <w:r w:rsidRPr="006A3123">
              <w:t>pp</w:t>
            </w:r>
          </w:p>
        </w:tc>
        <w:tc>
          <w:tcPr>
            <w:tcW w:w="994" w:type="dxa"/>
            <w:shd w:val="clear" w:color="auto" w:fill="F7CAAC"/>
          </w:tcPr>
          <w:p w:rsidR="00CA0248" w:rsidRPr="006A3123" w:rsidRDefault="00CA0248" w:rsidP="00772A54">
            <w:pPr>
              <w:jc w:val="both"/>
              <w:rPr>
                <w:b/>
              </w:rPr>
            </w:pPr>
            <w:r w:rsidRPr="006A3123">
              <w:rPr>
                <w:b/>
              </w:rPr>
              <w:t>rozsah</w:t>
            </w:r>
          </w:p>
        </w:tc>
        <w:tc>
          <w:tcPr>
            <w:tcW w:w="709" w:type="dxa"/>
          </w:tcPr>
          <w:p w:rsidR="00CA0248" w:rsidRPr="006A3123" w:rsidRDefault="00CA0248" w:rsidP="00772A54">
            <w:pPr>
              <w:jc w:val="both"/>
            </w:pPr>
            <w:r>
              <w:t>40h/t</w:t>
            </w:r>
          </w:p>
        </w:tc>
        <w:tc>
          <w:tcPr>
            <w:tcW w:w="709" w:type="dxa"/>
            <w:gridSpan w:val="2"/>
            <w:shd w:val="clear" w:color="auto" w:fill="F7CAAC"/>
          </w:tcPr>
          <w:p w:rsidR="00CA0248" w:rsidRPr="006A3123" w:rsidRDefault="00CA0248" w:rsidP="00772A54">
            <w:pPr>
              <w:jc w:val="both"/>
              <w:rPr>
                <w:b/>
              </w:rPr>
            </w:pPr>
            <w:r w:rsidRPr="006A3123">
              <w:rPr>
                <w:b/>
              </w:rPr>
              <w:t>do kdy</w:t>
            </w:r>
          </w:p>
        </w:tc>
        <w:tc>
          <w:tcPr>
            <w:tcW w:w="1387" w:type="dxa"/>
            <w:gridSpan w:val="2"/>
          </w:tcPr>
          <w:p w:rsidR="00CA0248" w:rsidRDefault="00CA0248" w:rsidP="00772A54">
            <w:pPr>
              <w:jc w:val="both"/>
            </w:pPr>
            <w:r>
              <w:t>zástup za</w:t>
            </w:r>
          </w:p>
          <w:p w:rsidR="00CA0248" w:rsidRPr="006A3123" w:rsidRDefault="00CA0248" w:rsidP="00772A54">
            <w:pPr>
              <w:jc w:val="both"/>
            </w:pPr>
            <w:r>
              <w:t>MD/RD</w:t>
            </w:r>
          </w:p>
        </w:tc>
      </w:tr>
      <w:tr w:rsidR="00CA0248" w:rsidTr="00772A54">
        <w:tc>
          <w:tcPr>
            <w:tcW w:w="6060" w:type="dxa"/>
            <w:gridSpan w:val="5"/>
            <w:shd w:val="clear" w:color="auto" w:fill="F7CAAC"/>
          </w:tcPr>
          <w:p w:rsidR="00CA0248" w:rsidRPr="00B17BC0" w:rsidRDefault="00CA0248" w:rsidP="00772A54">
            <w:pPr>
              <w:jc w:val="both"/>
              <w:rPr>
                <w:b/>
              </w:rPr>
            </w:pPr>
            <w:r w:rsidRPr="00B17BC0">
              <w:rPr>
                <w:b/>
              </w:rPr>
              <w:t>Další současná působení jako akademický pracovník na jiných VŠ</w:t>
            </w:r>
          </w:p>
          <w:p w:rsidR="00CA0248" w:rsidRPr="00B17BC0" w:rsidRDefault="00CA0248" w:rsidP="00772A54">
            <w:pPr>
              <w:autoSpaceDE w:val="0"/>
              <w:autoSpaceDN w:val="0"/>
              <w:adjustRightInd w:val="0"/>
              <w:rPr>
                <w:rFonts w:eastAsia="Calibri"/>
                <w:color w:val="FF0000"/>
                <w:sz w:val="16"/>
                <w:szCs w:val="16"/>
              </w:rPr>
            </w:pPr>
          </w:p>
        </w:tc>
        <w:tc>
          <w:tcPr>
            <w:tcW w:w="1703" w:type="dxa"/>
            <w:gridSpan w:val="2"/>
            <w:shd w:val="clear" w:color="auto" w:fill="F7CAAC"/>
          </w:tcPr>
          <w:p w:rsidR="00CA0248" w:rsidRDefault="00CA0248" w:rsidP="00772A54">
            <w:pPr>
              <w:jc w:val="both"/>
              <w:rPr>
                <w:b/>
              </w:rPr>
            </w:pPr>
            <w:r>
              <w:rPr>
                <w:b/>
              </w:rPr>
              <w:t>typ prac. vztahu</w:t>
            </w:r>
          </w:p>
        </w:tc>
        <w:tc>
          <w:tcPr>
            <w:tcW w:w="2096" w:type="dxa"/>
            <w:gridSpan w:val="4"/>
            <w:shd w:val="clear" w:color="auto" w:fill="F7CAAC"/>
          </w:tcPr>
          <w:p w:rsidR="00CA0248" w:rsidRDefault="00CA0248" w:rsidP="00772A54">
            <w:pPr>
              <w:jc w:val="both"/>
              <w:rPr>
                <w:b/>
              </w:rPr>
            </w:pPr>
            <w:r>
              <w:rPr>
                <w:b/>
              </w:rPr>
              <w:t>rozsah</w:t>
            </w: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9859" w:type="dxa"/>
            <w:gridSpan w:val="11"/>
            <w:shd w:val="clear" w:color="auto" w:fill="F7CAAC"/>
          </w:tcPr>
          <w:p w:rsidR="00CA0248" w:rsidRDefault="00CA0248" w:rsidP="00772A54">
            <w:r>
              <w:rPr>
                <w:b/>
              </w:rPr>
              <w:t>Předměty příslušného studijního programu a způsob zapojení do jejich výuky, příp. další zapojení do uskutečňování studijního programu</w:t>
            </w:r>
          </w:p>
        </w:tc>
      </w:tr>
      <w:tr w:rsidR="00CA0248" w:rsidTr="00772A54">
        <w:trPr>
          <w:trHeight w:val="1118"/>
        </w:trPr>
        <w:tc>
          <w:tcPr>
            <w:tcW w:w="9859" w:type="dxa"/>
            <w:gridSpan w:val="11"/>
            <w:tcBorders>
              <w:top w:val="nil"/>
            </w:tcBorders>
          </w:tcPr>
          <w:p w:rsidR="00CA0248" w:rsidRDefault="00CA0248" w:rsidP="00772A54">
            <w:pPr>
              <w:autoSpaceDE w:val="0"/>
              <w:autoSpaceDN w:val="0"/>
              <w:adjustRightInd w:val="0"/>
              <w:rPr>
                <w:rFonts w:eastAsia="Calibri"/>
              </w:rPr>
            </w:pP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 xml:space="preserve"> – ateliérová výuka, garant – PF, KF</w:t>
            </w: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I – ateliérová výuka, garant – PF, KF</w:t>
            </w: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II – ateliérová výuka, garant  – PF, KF</w:t>
            </w: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V – ateliérová výuka, garant – KF</w:t>
            </w:r>
          </w:p>
          <w:p w:rsidR="00CA0248" w:rsidRDefault="00CA0248" w:rsidP="00772A54">
            <w:pPr>
              <w:autoSpaceDE w:val="0"/>
              <w:autoSpaceDN w:val="0"/>
              <w:adjustRightInd w:val="0"/>
              <w:rPr>
                <w:rFonts w:eastAsia="Calibri"/>
              </w:rPr>
            </w:pPr>
            <w:r>
              <w:rPr>
                <w:rFonts w:eastAsia="Calibri"/>
              </w:rPr>
              <w:t>Umělecká kritika – vede cvičení, garant – PF, KF</w:t>
            </w:r>
          </w:p>
          <w:p w:rsidR="00CA0248" w:rsidRDefault="00CA0248" w:rsidP="00772A54">
            <w:pPr>
              <w:jc w:val="both"/>
            </w:pPr>
          </w:p>
        </w:tc>
      </w:tr>
      <w:tr w:rsidR="00CA0248" w:rsidTr="00772A54">
        <w:tc>
          <w:tcPr>
            <w:tcW w:w="9859" w:type="dxa"/>
            <w:gridSpan w:val="11"/>
            <w:shd w:val="clear" w:color="auto" w:fill="F7CAAC"/>
          </w:tcPr>
          <w:p w:rsidR="00CA0248" w:rsidRDefault="00CA0248" w:rsidP="00772A54">
            <w:pPr>
              <w:jc w:val="both"/>
            </w:pPr>
            <w:r>
              <w:rPr>
                <w:b/>
              </w:rPr>
              <w:t xml:space="preserve">Údaje o vzdělání na VŠ </w:t>
            </w:r>
          </w:p>
        </w:tc>
      </w:tr>
      <w:tr w:rsidR="00CA0248" w:rsidTr="00772A54">
        <w:trPr>
          <w:trHeight w:val="680"/>
        </w:trPr>
        <w:tc>
          <w:tcPr>
            <w:tcW w:w="9859" w:type="dxa"/>
            <w:gridSpan w:val="11"/>
          </w:tcPr>
          <w:p w:rsidR="00CA0248" w:rsidRDefault="00CA0248" w:rsidP="00772A54">
            <w:pPr>
              <w:jc w:val="both"/>
            </w:pPr>
          </w:p>
          <w:p w:rsidR="00CA0248" w:rsidRPr="0019292F" w:rsidRDefault="00CA0248" w:rsidP="00772A54">
            <w:pPr>
              <w:jc w:val="both"/>
            </w:pPr>
            <w:r w:rsidRPr="0019292F">
              <w:t>2012: Unive</w:t>
            </w:r>
            <w:r>
              <w:t>rzita Jana Evangelisty Purkyně, Fakulta umění a designu, Kurátorská studia, MgA.</w:t>
            </w:r>
          </w:p>
        </w:tc>
      </w:tr>
      <w:tr w:rsidR="00CA0248" w:rsidTr="00772A54">
        <w:tc>
          <w:tcPr>
            <w:tcW w:w="9859" w:type="dxa"/>
            <w:gridSpan w:val="11"/>
            <w:shd w:val="clear" w:color="auto" w:fill="F7CAAC"/>
          </w:tcPr>
          <w:p w:rsidR="00CA0248" w:rsidRDefault="00CA0248" w:rsidP="00772A54">
            <w:pPr>
              <w:jc w:val="both"/>
              <w:rPr>
                <w:b/>
              </w:rPr>
            </w:pPr>
            <w:r>
              <w:rPr>
                <w:b/>
              </w:rPr>
              <w:t>Údaje o odborném působení od absolvování VŠ</w:t>
            </w:r>
          </w:p>
        </w:tc>
      </w:tr>
      <w:tr w:rsidR="00CA0248" w:rsidTr="00772A54">
        <w:trPr>
          <w:trHeight w:val="1090"/>
        </w:trPr>
        <w:tc>
          <w:tcPr>
            <w:tcW w:w="9859" w:type="dxa"/>
            <w:gridSpan w:val="11"/>
          </w:tcPr>
          <w:p w:rsidR="00CA0248" w:rsidRDefault="00CA0248" w:rsidP="00772A54">
            <w:pPr>
              <w:autoSpaceDE w:val="0"/>
              <w:autoSpaceDN w:val="0"/>
              <w:adjustRightInd w:val="0"/>
              <w:rPr>
                <w:rFonts w:eastAsia="Calibri"/>
                <w:sz w:val="16"/>
                <w:szCs w:val="16"/>
              </w:rPr>
            </w:pPr>
          </w:p>
          <w:p w:rsidR="00CA0248" w:rsidRDefault="00CA0248" w:rsidP="00772A54">
            <w:pPr>
              <w:autoSpaceDE w:val="0"/>
              <w:autoSpaceDN w:val="0"/>
              <w:adjustRightInd w:val="0"/>
            </w:pPr>
            <w:r w:rsidRPr="0019292F">
              <w:t>2</w:t>
            </w:r>
            <w:r>
              <w:t>011-2017</w:t>
            </w:r>
            <w:r w:rsidRPr="0019292F">
              <w:t>: Unive</w:t>
            </w:r>
            <w:r>
              <w:t>rzita Jana Evangelisty Purkyně, Fakulta umění a designu, asistent vedení</w:t>
            </w:r>
          </w:p>
          <w:p w:rsidR="00CA0248" w:rsidRDefault="00CA0248" w:rsidP="00772A54">
            <w:pPr>
              <w:autoSpaceDE w:val="0"/>
              <w:autoSpaceDN w:val="0"/>
              <w:adjustRightInd w:val="0"/>
            </w:pPr>
            <w:r>
              <w:t xml:space="preserve">2013-2017: </w:t>
            </w:r>
            <w:r w:rsidRPr="0019292F">
              <w:t>Unive</w:t>
            </w:r>
            <w:r>
              <w:t>rzita Jana Evangelisty Purkyně, Fakulta umění a designu, ředitelka kulturní fabriky Armaturka</w:t>
            </w:r>
          </w:p>
          <w:p w:rsidR="00CA0248" w:rsidRDefault="00CA0248" w:rsidP="00772A54">
            <w:pPr>
              <w:autoSpaceDE w:val="0"/>
              <w:autoSpaceDN w:val="0"/>
              <w:adjustRightInd w:val="0"/>
              <w:rPr>
                <w:rFonts w:eastAsia="Calibri"/>
                <w:sz w:val="16"/>
                <w:szCs w:val="16"/>
              </w:rPr>
            </w:pPr>
            <w:r>
              <w:t>2017-dosud: Univerzita Tomáše Bati ve Zlíně, Fakulta multimediálních komunikací, odborný asistent</w:t>
            </w:r>
          </w:p>
          <w:p w:rsidR="00CA0248" w:rsidRPr="00B17BC0" w:rsidRDefault="00CA0248" w:rsidP="00772A54">
            <w:pPr>
              <w:autoSpaceDE w:val="0"/>
              <w:autoSpaceDN w:val="0"/>
              <w:adjustRightInd w:val="0"/>
              <w:rPr>
                <w:color w:val="FF0000"/>
                <w:sz w:val="16"/>
                <w:szCs w:val="16"/>
              </w:rPr>
            </w:pPr>
          </w:p>
        </w:tc>
      </w:tr>
      <w:tr w:rsidR="00CA0248" w:rsidTr="00772A54">
        <w:trPr>
          <w:trHeight w:val="250"/>
        </w:trPr>
        <w:tc>
          <w:tcPr>
            <w:tcW w:w="9859" w:type="dxa"/>
            <w:gridSpan w:val="11"/>
            <w:shd w:val="clear" w:color="auto" w:fill="F7CAAC"/>
          </w:tcPr>
          <w:p w:rsidR="00CA0248" w:rsidRDefault="00CA0248" w:rsidP="00772A54">
            <w:pPr>
              <w:jc w:val="both"/>
            </w:pPr>
            <w:r>
              <w:rPr>
                <w:b/>
              </w:rPr>
              <w:t>Zkušenosti s vedením kvalifikačních a rigorózních prací</w:t>
            </w:r>
          </w:p>
        </w:tc>
      </w:tr>
      <w:tr w:rsidR="00CA0248" w:rsidTr="00096FF1">
        <w:trPr>
          <w:trHeight w:val="528"/>
        </w:trPr>
        <w:tc>
          <w:tcPr>
            <w:tcW w:w="9859" w:type="dxa"/>
            <w:gridSpan w:val="11"/>
          </w:tcPr>
          <w:p w:rsidR="00CA0248" w:rsidRDefault="00CA0248" w:rsidP="00772A54">
            <w:pPr>
              <w:jc w:val="both"/>
            </w:pPr>
          </w:p>
        </w:tc>
      </w:tr>
      <w:tr w:rsidR="00CA0248" w:rsidTr="00772A54">
        <w:trPr>
          <w:cantSplit/>
        </w:trPr>
        <w:tc>
          <w:tcPr>
            <w:tcW w:w="3347" w:type="dxa"/>
            <w:gridSpan w:val="2"/>
            <w:tcBorders>
              <w:top w:val="single" w:sz="12" w:space="0" w:color="auto"/>
            </w:tcBorders>
            <w:shd w:val="clear" w:color="auto" w:fill="F7CAAC"/>
          </w:tcPr>
          <w:p w:rsidR="00CA0248" w:rsidRDefault="00CA0248"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CA0248" w:rsidRDefault="00CA0248"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0248" w:rsidRDefault="00CA0248"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0248" w:rsidRDefault="00CA0248" w:rsidP="00772A54">
            <w:pPr>
              <w:jc w:val="both"/>
              <w:rPr>
                <w:b/>
              </w:rPr>
            </w:pPr>
            <w:r>
              <w:rPr>
                <w:b/>
              </w:rPr>
              <w:t>Ohlasy publikací</w:t>
            </w:r>
          </w:p>
          <w:p w:rsidR="00CA0248" w:rsidRDefault="00CA0248" w:rsidP="00772A54">
            <w:pPr>
              <w:rPr>
                <w:b/>
              </w:rPr>
            </w:pPr>
          </w:p>
        </w:tc>
      </w:tr>
      <w:tr w:rsidR="00CA0248" w:rsidTr="00772A54">
        <w:trPr>
          <w:cantSplit/>
        </w:trPr>
        <w:tc>
          <w:tcPr>
            <w:tcW w:w="3347" w:type="dxa"/>
            <w:gridSpan w:val="2"/>
          </w:tcPr>
          <w:p w:rsidR="00CA0248" w:rsidRPr="0076368E" w:rsidRDefault="00CA0248" w:rsidP="00772A54">
            <w:pPr>
              <w:jc w:val="both"/>
              <w:rPr>
                <w:color w:val="FF0000"/>
                <w:sz w:val="16"/>
                <w:szCs w:val="16"/>
              </w:rPr>
            </w:pPr>
          </w:p>
        </w:tc>
        <w:tc>
          <w:tcPr>
            <w:tcW w:w="2245" w:type="dxa"/>
            <w:gridSpan w:val="2"/>
          </w:tcPr>
          <w:p w:rsidR="00CA0248" w:rsidRPr="0076368E" w:rsidRDefault="00CA0248" w:rsidP="00772A54">
            <w:pPr>
              <w:jc w:val="both"/>
              <w:rPr>
                <w:color w:val="FF0000"/>
                <w:sz w:val="16"/>
                <w:szCs w:val="16"/>
              </w:rPr>
            </w:pPr>
          </w:p>
        </w:tc>
        <w:tc>
          <w:tcPr>
            <w:tcW w:w="2248" w:type="dxa"/>
            <w:gridSpan w:val="4"/>
            <w:tcBorders>
              <w:right w:val="single" w:sz="12" w:space="0" w:color="auto"/>
            </w:tcBorders>
          </w:tcPr>
          <w:p w:rsidR="00CA0248" w:rsidRPr="0076368E" w:rsidRDefault="00CA0248" w:rsidP="00772A54">
            <w:pPr>
              <w:jc w:val="both"/>
              <w:rPr>
                <w:color w:val="FF0000"/>
                <w:sz w:val="16"/>
                <w:szCs w:val="16"/>
              </w:rPr>
            </w:pPr>
          </w:p>
        </w:tc>
        <w:tc>
          <w:tcPr>
            <w:tcW w:w="632" w:type="dxa"/>
            <w:tcBorders>
              <w:left w:val="single" w:sz="12" w:space="0" w:color="auto"/>
            </w:tcBorders>
            <w:shd w:val="clear" w:color="auto" w:fill="F7CAAC"/>
          </w:tcPr>
          <w:p w:rsidR="00CA0248" w:rsidRDefault="00CA0248" w:rsidP="00772A54">
            <w:pPr>
              <w:jc w:val="both"/>
            </w:pPr>
            <w:r>
              <w:rPr>
                <w:b/>
              </w:rPr>
              <w:t>WOS</w:t>
            </w:r>
          </w:p>
        </w:tc>
        <w:tc>
          <w:tcPr>
            <w:tcW w:w="693" w:type="dxa"/>
            <w:shd w:val="clear" w:color="auto" w:fill="F7CAAC"/>
          </w:tcPr>
          <w:p w:rsidR="00CA0248" w:rsidRDefault="00CA0248" w:rsidP="00772A54">
            <w:pPr>
              <w:jc w:val="both"/>
              <w:rPr>
                <w:sz w:val="18"/>
              </w:rPr>
            </w:pPr>
            <w:r>
              <w:rPr>
                <w:b/>
                <w:sz w:val="18"/>
              </w:rPr>
              <w:t>Scopus</w:t>
            </w:r>
          </w:p>
        </w:tc>
        <w:tc>
          <w:tcPr>
            <w:tcW w:w="694" w:type="dxa"/>
            <w:shd w:val="clear" w:color="auto" w:fill="F7CAAC"/>
          </w:tcPr>
          <w:p w:rsidR="00CA0248" w:rsidRDefault="00CA0248" w:rsidP="00772A54">
            <w:pPr>
              <w:jc w:val="both"/>
            </w:pPr>
            <w:r>
              <w:rPr>
                <w:b/>
                <w:sz w:val="18"/>
              </w:rPr>
              <w:t>ostatní</w:t>
            </w:r>
          </w:p>
        </w:tc>
      </w:tr>
      <w:tr w:rsidR="00CA0248" w:rsidTr="00772A54">
        <w:trPr>
          <w:cantSplit/>
          <w:trHeight w:val="70"/>
        </w:trPr>
        <w:tc>
          <w:tcPr>
            <w:tcW w:w="3347" w:type="dxa"/>
            <w:gridSpan w:val="2"/>
            <w:shd w:val="clear" w:color="auto" w:fill="F7CAAC"/>
          </w:tcPr>
          <w:p w:rsidR="00CA0248" w:rsidRDefault="00CA0248" w:rsidP="00772A54">
            <w:pPr>
              <w:jc w:val="both"/>
            </w:pPr>
            <w:r>
              <w:rPr>
                <w:b/>
              </w:rPr>
              <w:t>Obor jmenovacího řízení</w:t>
            </w:r>
          </w:p>
        </w:tc>
        <w:tc>
          <w:tcPr>
            <w:tcW w:w="2245" w:type="dxa"/>
            <w:gridSpan w:val="2"/>
            <w:shd w:val="clear" w:color="auto" w:fill="F7CAAC"/>
          </w:tcPr>
          <w:p w:rsidR="00CA0248" w:rsidRDefault="00CA0248" w:rsidP="00772A54">
            <w:pPr>
              <w:jc w:val="both"/>
            </w:pPr>
            <w:r>
              <w:rPr>
                <w:b/>
              </w:rPr>
              <w:t>Rok udělení hodnosti</w:t>
            </w:r>
          </w:p>
        </w:tc>
        <w:tc>
          <w:tcPr>
            <w:tcW w:w="2248" w:type="dxa"/>
            <w:gridSpan w:val="4"/>
            <w:tcBorders>
              <w:right w:val="single" w:sz="12" w:space="0" w:color="auto"/>
            </w:tcBorders>
            <w:shd w:val="clear" w:color="auto" w:fill="F7CAAC"/>
          </w:tcPr>
          <w:p w:rsidR="00CA0248" w:rsidRDefault="00CA0248" w:rsidP="00772A54">
            <w:pPr>
              <w:jc w:val="both"/>
            </w:pPr>
            <w:r>
              <w:rPr>
                <w:b/>
              </w:rPr>
              <w:t>Řízení konáno na VŠ</w:t>
            </w:r>
          </w:p>
        </w:tc>
        <w:tc>
          <w:tcPr>
            <w:tcW w:w="632" w:type="dxa"/>
            <w:vMerge w:val="restart"/>
            <w:tcBorders>
              <w:left w:val="single" w:sz="12" w:space="0" w:color="auto"/>
            </w:tcBorders>
          </w:tcPr>
          <w:p w:rsidR="00CA0248" w:rsidRDefault="00CA0248" w:rsidP="00772A54">
            <w:pPr>
              <w:jc w:val="both"/>
              <w:rPr>
                <w:b/>
              </w:rPr>
            </w:pPr>
          </w:p>
        </w:tc>
        <w:tc>
          <w:tcPr>
            <w:tcW w:w="693" w:type="dxa"/>
            <w:vMerge w:val="restart"/>
          </w:tcPr>
          <w:p w:rsidR="00CA0248" w:rsidRDefault="00CA0248" w:rsidP="00772A54">
            <w:pPr>
              <w:jc w:val="both"/>
              <w:rPr>
                <w:b/>
              </w:rPr>
            </w:pPr>
          </w:p>
        </w:tc>
        <w:tc>
          <w:tcPr>
            <w:tcW w:w="694" w:type="dxa"/>
            <w:vMerge w:val="restart"/>
          </w:tcPr>
          <w:p w:rsidR="00CA0248" w:rsidRDefault="00CA0248" w:rsidP="00772A54">
            <w:pPr>
              <w:jc w:val="both"/>
              <w:rPr>
                <w:b/>
              </w:rPr>
            </w:pPr>
          </w:p>
        </w:tc>
      </w:tr>
      <w:tr w:rsidR="00CA0248" w:rsidTr="00772A54">
        <w:trPr>
          <w:trHeight w:val="205"/>
        </w:trPr>
        <w:tc>
          <w:tcPr>
            <w:tcW w:w="3347" w:type="dxa"/>
            <w:gridSpan w:val="2"/>
          </w:tcPr>
          <w:p w:rsidR="00CA0248" w:rsidRDefault="00CA0248" w:rsidP="00772A54">
            <w:pPr>
              <w:jc w:val="both"/>
            </w:pPr>
          </w:p>
        </w:tc>
        <w:tc>
          <w:tcPr>
            <w:tcW w:w="2245" w:type="dxa"/>
            <w:gridSpan w:val="2"/>
          </w:tcPr>
          <w:p w:rsidR="00CA0248" w:rsidRDefault="00CA0248" w:rsidP="00772A54">
            <w:pPr>
              <w:jc w:val="both"/>
            </w:pPr>
          </w:p>
        </w:tc>
        <w:tc>
          <w:tcPr>
            <w:tcW w:w="2248" w:type="dxa"/>
            <w:gridSpan w:val="4"/>
            <w:tcBorders>
              <w:right w:val="single" w:sz="12" w:space="0" w:color="auto"/>
            </w:tcBorders>
          </w:tcPr>
          <w:p w:rsidR="00CA0248" w:rsidRDefault="00CA0248" w:rsidP="00772A54">
            <w:pPr>
              <w:jc w:val="both"/>
            </w:pPr>
          </w:p>
        </w:tc>
        <w:tc>
          <w:tcPr>
            <w:tcW w:w="632" w:type="dxa"/>
            <w:vMerge/>
            <w:tcBorders>
              <w:left w:val="single" w:sz="12" w:space="0" w:color="auto"/>
            </w:tcBorders>
            <w:vAlign w:val="center"/>
          </w:tcPr>
          <w:p w:rsidR="00CA0248" w:rsidRDefault="00CA0248" w:rsidP="00772A54">
            <w:pPr>
              <w:rPr>
                <w:b/>
              </w:rPr>
            </w:pPr>
          </w:p>
        </w:tc>
        <w:tc>
          <w:tcPr>
            <w:tcW w:w="693" w:type="dxa"/>
            <w:vMerge/>
            <w:vAlign w:val="center"/>
          </w:tcPr>
          <w:p w:rsidR="00CA0248" w:rsidRDefault="00CA0248" w:rsidP="00772A54">
            <w:pPr>
              <w:rPr>
                <w:b/>
              </w:rPr>
            </w:pPr>
          </w:p>
        </w:tc>
        <w:tc>
          <w:tcPr>
            <w:tcW w:w="694" w:type="dxa"/>
            <w:vMerge/>
            <w:vAlign w:val="center"/>
          </w:tcPr>
          <w:p w:rsidR="00CA0248" w:rsidRDefault="00CA0248" w:rsidP="00772A54">
            <w:pPr>
              <w:rPr>
                <w:b/>
              </w:rPr>
            </w:pPr>
          </w:p>
        </w:tc>
      </w:tr>
      <w:tr w:rsidR="00CA0248" w:rsidTr="00772A54">
        <w:tc>
          <w:tcPr>
            <w:tcW w:w="9859" w:type="dxa"/>
            <w:gridSpan w:val="11"/>
            <w:shd w:val="clear" w:color="auto" w:fill="F7CAAC"/>
          </w:tcPr>
          <w:p w:rsidR="00CA0248" w:rsidRDefault="00CA0248"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0248" w:rsidRPr="00974AC7" w:rsidTr="00772A54">
        <w:trPr>
          <w:trHeight w:val="2347"/>
        </w:trPr>
        <w:tc>
          <w:tcPr>
            <w:tcW w:w="9859" w:type="dxa"/>
            <w:gridSpan w:val="11"/>
          </w:tcPr>
          <w:p w:rsidR="00CA0248" w:rsidRDefault="00CA0248" w:rsidP="00772A54">
            <w:pPr>
              <w:pStyle w:val="Default"/>
              <w:rPr>
                <w:rFonts w:ascii="Times New Roman" w:hAnsi="Times New Roman" w:cs="Times New Roman"/>
                <w:sz w:val="20"/>
                <w:szCs w:val="20"/>
              </w:rPr>
            </w:pP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(ed.).</w:t>
            </w:r>
            <w:r w:rsidRPr="00140A60">
              <w:rPr>
                <w:rFonts w:ascii="Times New Roman" w:hAnsi="Times New Roman" w:cs="Times New Roman"/>
                <w:sz w:val="20"/>
                <w:szCs w:val="20"/>
              </w:rPr>
              <w:t xml:space="preserve"> </w:t>
            </w:r>
            <w:r w:rsidRPr="00140A60">
              <w:rPr>
                <w:rFonts w:ascii="Times New Roman" w:hAnsi="Times New Roman" w:cs="Times New Roman"/>
                <w:bCs/>
                <w:sz w:val="20"/>
                <w:szCs w:val="20"/>
              </w:rPr>
              <w:t>Pozice kurátor</w:t>
            </w:r>
            <w:r w:rsidRPr="00140A60">
              <w:rPr>
                <w:rFonts w:ascii="Times New Roman" w:hAnsi="Times New Roman" w:cs="Times New Roman"/>
                <w:sz w:val="20"/>
                <w:szCs w:val="20"/>
              </w:rPr>
              <w:t xml:space="preserve">. FUD UJEP, Ústí nad Labem, 2016 </w:t>
            </w: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w:t>
            </w:r>
            <w:r w:rsidRPr="00140A60">
              <w:rPr>
                <w:rFonts w:ascii="Times New Roman" w:hAnsi="Times New Roman" w:cs="Times New Roman"/>
                <w:sz w:val="20"/>
                <w:szCs w:val="20"/>
              </w:rPr>
              <w:t xml:space="preserve">Současné umění a Sakrální architektura – kontext, identita a globalizovaný svět. In. Prostor v umění, umění v prostoru: </w:t>
            </w:r>
            <w:r w:rsidRPr="00140A60">
              <w:rPr>
                <w:rFonts w:ascii="Times New Roman" w:hAnsi="Times New Roman" w:cs="Times New Roman"/>
                <w:bCs/>
                <w:sz w:val="20"/>
                <w:szCs w:val="20"/>
              </w:rPr>
              <w:t>Suplementum, Zprávy Vlastivědného muzea v Olomouci</w:t>
            </w:r>
            <w:r w:rsidRPr="00140A60">
              <w:rPr>
                <w:rFonts w:ascii="Times New Roman" w:hAnsi="Times New Roman" w:cs="Times New Roman"/>
                <w:sz w:val="20"/>
                <w:szCs w:val="20"/>
              </w:rPr>
              <w:t>. 2015, s. 55 – 60.</w:t>
            </w: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w:t>
            </w:r>
            <w:r w:rsidRPr="00140A60">
              <w:rPr>
                <w:rFonts w:ascii="Times New Roman" w:hAnsi="Times New Roman" w:cs="Times New Roman"/>
                <w:sz w:val="20"/>
                <w:szCs w:val="20"/>
              </w:rPr>
              <w:t xml:space="preserve">Když musíš něco říct. in. Michal Koleček; Zdena Kolečková (eds.): </w:t>
            </w:r>
            <w:r w:rsidRPr="00140A60">
              <w:rPr>
                <w:rFonts w:ascii="Times New Roman" w:hAnsi="Times New Roman" w:cs="Times New Roman"/>
                <w:bCs/>
                <w:sz w:val="20"/>
                <w:szCs w:val="20"/>
              </w:rPr>
              <w:t>Design Ústí</w:t>
            </w:r>
            <w:r w:rsidRPr="00140A60">
              <w:rPr>
                <w:rFonts w:ascii="Times New Roman" w:hAnsi="Times New Roman" w:cs="Times New Roman"/>
                <w:sz w:val="20"/>
                <w:szCs w:val="20"/>
              </w:rPr>
              <w:t>. FUD UJEP, Ústí nad Labem, 2015, s. 90 – 98.</w:t>
            </w: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 xml:space="preserve">VESELÁ, Romana </w:t>
            </w:r>
            <w:r>
              <w:rPr>
                <w:rFonts w:ascii="Times New Roman" w:hAnsi="Times New Roman" w:cs="Times New Roman"/>
                <w:sz w:val="20"/>
                <w:szCs w:val="20"/>
              </w:rPr>
              <w:t>(ed.).</w:t>
            </w:r>
            <w:r w:rsidRPr="00140A60">
              <w:rPr>
                <w:rFonts w:ascii="Times New Roman" w:hAnsi="Times New Roman" w:cs="Times New Roman"/>
                <w:sz w:val="20"/>
                <w:szCs w:val="20"/>
              </w:rPr>
              <w:t xml:space="preserve"> </w:t>
            </w:r>
            <w:r w:rsidRPr="00140A60">
              <w:rPr>
                <w:rFonts w:ascii="Times New Roman" w:hAnsi="Times New Roman" w:cs="Times New Roman"/>
                <w:bCs/>
                <w:sz w:val="20"/>
                <w:szCs w:val="20"/>
              </w:rPr>
              <w:t>Místo sdílené uměním</w:t>
            </w:r>
            <w:r w:rsidRPr="00140A60">
              <w:rPr>
                <w:rFonts w:ascii="Times New Roman" w:hAnsi="Times New Roman" w:cs="Times New Roman"/>
                <w:sz w:val="20"/>
                <w:szCs w:val="20"/>
              </w:rPr>
              <w:t>. FUD UJEP, Ústí nad Labem, 2014</w:t>
            </w:r>
          </w:p>
          <w:p w:rsidR="00CA0248" w:rsidRPr="00974AC7" w:rsidRDefault="00CA0248" w:rsidP="00772A54">
            <w:pPr>
              <w:pStyle w:val="Default"/>
              <w:rPr>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a Adéla HRUŠKOVÁ</w:t>
            </w:r>
            <w:r w:rsidRPr="00140A60">
              <w:rPr>
                <w:rFonts w:ascii="Times New Roman" w:hAnsi="Times New Roman" w:cs="Times New Roman"/>
                <w:sz w:val="20"/>
                <w:szCs w:val="20"/>
              </w:rPr>
              <w:t xml:space="preserve">. Potřeba bytí. in. Michal Koleček (ed.): </w:t>
            </w:r>
            <w:r w:rsidRPr="00140A60">
              <w:rPr>
                <w:rFonts w:ascii="Times New Roman" w:hAnsi="Times New Roman" w:cs="Times New Roman"/>
                <w:bCs/>
                <w:sz w:val="20"/>
                <w:szCs w:val="20"/>
              </w:rPr>
              <w:t>Ze středu ven, umění regionů 1985-2010</w:t>
            </w:r>
            <w:r w:rsidRPr="00140A60">
              <w:rPr>
                <w:rFonts w:ascii="Times New Roman" w:hAnsi="Times New Roman" w:cs="Times New Roman"/>
                <w:sz w:val="20"/>
                <w:szCs w:val="20"/>
              </w:rPr>
              <w:t>. FUD UJEP, Ústí nad Labem, 2014, s. 186 - 211</w:t>
            </w:r>
          </w:p>
        </w:tc>
      </w:tr>
      <w:tr w:rsidR="00CA0248" w:rsidTr="00772A54">
        <w:trPr>
          <w:trHeight w:val="218"/>
        </w:trPr>
        <w:tc>
          <w:tcPr>
            <w:tcW w:w="9859" w:type="dxa"/>
            <w:gridSpan w:val="11"/>
            <w:shd w:val="clear" w:color="auto" w:fill="F7CAAC"/>
          </w:tcPr>
          <w:p w:rsidR="00CA0248" w:rsidRDefault="00CA0248" w:rsidP="00772A54">
            <w:pPr>
              <w:rPr>
                <w:b/>
              </w:rPr>
            </w:pPr>
            <w:r>
              <w:rPr>
                <w:b/>
              </w:rPr>
              <w:t>Působení v zahraničí</w:t>
            </w:r>
          </w:p>
        </w:tc>
      </w:tr>
      <w:tr w:rsidR="00CA0248" w:rsidTr="00772A54">
        <w:trPr>
          <w:trHeight w:val="328"/>
        </w:trPr>
        <w:tc>
          <w:tcPr>
            <w:tcW w:w="9859" w:type="dxa"/>
            <w:gridSpan w:val="11"/>
          </w:tcPr>
          <w:p w:rsidR="00CA0248" w:rsidRDefault="00CA0248" w:rsidP="00772A54">
            <w:pPr>
              <w:autoSpaceDE w:val="0"/>
              <w:autoSpaceDN w:val="0"/>
              <w:adjustRightInd w:val="0"/>
              <w:rPr>
                <w:rFonts w:eastAsia="Calibri"/>
                <w:color w:val="FF0000"/>
                <w:sz w:val="16"/>
                <w:szCs w:val="16"/>
              </w:rPr>
            </w:pPr>
          </w:p>
          <w:p w:rsidR="00CA0248" w:rsidRPr="00AE6251" w:rsidRDefault="00CA0248" w:rsidP="00772A54">
            <w:pPr>
              <w:rPr>
                <w:b/>
                <w:color w:val="FF0000"/>
                <w:sz w:val="16"/>
                <w:szCs w:val="16"/>
              </w:rPr>
            </w:pPr>
          </w:p>
        </w:tc>
      </w:tr>
      <w:tr w:rsidR="00CA0248" w:rsidTr="00772A54">
        <w:trPr>
          <w:cantSplit/>
          <w:trHeight w:val="470"/>
        </w:trPr>
        <w:tc>
          <w:tcPr>
            <w:tcW w:w="2518" w:type="dxa"/>
            <w:shd w:val="clear" w:color="auto" w:fill="F7CAAC"/>
          </w:tcPr>
          <w:p w:rsidR="00CA0248" w:rsidRDefault="00CA0248" w:rsidP="00772A54">
            <w:pPr>
              <w:jc w:val="both"/>
              <w:rPr>
                <w:b/>
              </w:rPr>
            </w:pPr>
            <w:r>
              <w:rPr>
                <w:b/>
              </w:rPr>
              <w:t xml:space="preserve">Podpis </w:t>
            </w:r>
          </w:p>
        </w:tc>
        <w:tc>
          <w:tcPr>
            <w:tcW w:w="4536" w:type="dxa"/>
            <w:gridSpan w:val="5"/>
          </w:tcPr>
          <w:p w:rsidR="00CA0248" w:rsidRDefault="00CA0248" w:rsidP="00772A54">
            <w:pPr>
              <w:jc w:val="both"/>
            </w:pPr>
            <w:r>
              <w:t>v.</w:t>
            </w:r>
            <w:r w:rsidR="00187508">
              <w:t xml:space="preserve"> </w:t>
            </w:r>
            <w:r>
              <w:t>r.</w:t>
            </w:r>
          </w:p>
        </w:tc>
        <w:tc>
          <w:tcPr>
            <w:tcW w:w="786" w:type="dxa"/>
            <w:gridSpan w:val="2"/>
            <w:shd w:val="clear" w:color="auto" w:fill="F7CAAC"/>
          </w:tcPr>
          <w:p w:rsidR="00CA0248" w:rsidRDefault="00CA0248" w:rsidP="00772A54">
            <w:pPr>
              <w:jc w:val="both"/>
            </w:pPr>
            <w:r>
              <w:rPr>
                <w:b/>
              </w:rPr>
              <w:t>datum</w:t>
            </w:r>
          </w:p>
        </w:tc>
        <w:tc>
          <w:tcPr>
            <w:tcW w:w="2019" w:type="dxa"/>
            <w:gridSpan w:val="3"/>
          </w:tcPr>
          <w:p w:rsidR="00CA0248" w:rsidRDefault="00CA0248" w:rsidP="00772A54">
            <w:pPr>
              <w:jc w:val="both"/>
            </w:pPr>
            <w:r>
              <w:t>20. 5. 2018</w:t>
            </w:r>
          </w:p>
        </w:tc>
      </w:tr>
      <w:tr w:rsidR="00F24B17" w:rsidTr="00772A54">
        <w:tc>
          <w:tcPr>
            <w:tcW w:w="9859" w:type="dxa"/>
            <w:gridSpan w:val="11"/>
            <w:tcBorders>
              <w:bottom w:val="double" w:sz="4" w:space="0" w:color="auto"/>
            </w:tcBorders>
            <w:shd w:val="clear" w:color="auto" w:fill="BDD6EE"/>
          </w:tcPr>
          <w:p w:rsidR="00F24B17" w:rsidRDefault="00F24B17" w:rsidP="00772A54">
            <w:pPr>
              <w:jc w:val="both"/>
              <w:rPr>
                <w:b/>
                <w:sz w:val="28"/>
              </w:rPr>
            </w:pPr>
            <w:r>
              <w:rPr>
                <w:b/>
                <w:sz w:val="28"/>
              </w:rPr>
              <w:lastRenderedPageBreak/>
              <w:t>C-I – Personální zabezpečení</w:t>
            </w:r>
          </w:p>
        </w:tc>
      </w:tr>
      <w:tr w:rsidR="00F24B17" w:rsidTr="00772A54">
        <w:tc>
          <w:tcPr>
            <w:tcW w:w="2518" w:type="dxa"/>
            <w:tcBorders>
              <w:top w:val="double" w:sz="4" w:space="0" w:color="auto"/>
            </w:tcBorders>
            <w:shd w:val="clear" w:color="auto" w:fill="F7CAAC"/>
          </w:tcPr>
          <w:p w:rsidR="00F24B17" w:rsidRDefault="00F24B17" w:rsidP="00772A54">
            <w:pPr>
              <w:jc w:val="both"/>
              <w:rPr>
                <w:b/>
              </w:rPr>
            </w:pPr>
            <w:r>
              <w:rPr>
                <w:b/>
              </w:rPr>
              <w:t>Vysoká škola</w:t>
            </w:r>
          </w:p>
        </w:tc>
        <w:tc>
          <w:tcPr>
            <w:tcW w:w="7341" w:type="dxa"/>
            <w:gridSpan w:val="10"/>
          </w:tcPr>
          <w:p w:rsidR="00F24B17" w:rsidRDefault="00F24B17" w:rsidP="00772A54">
            <w:pPr>
              <w:jc w:val="both"/>
            </w:pPr>
            <w:r>
              <w:t>Univerzita Tomáše Bati ve Zlíně</w:t>
            </w:r>
          </w:p>
        </w:tc>
      </w:tr>
      <w:tr w:rsidR="00F24B17" w:rsidTr="00772A54">
        <w:tc>
          <w:tcPr>
            <w:tcW w:w="2518" w:type="dxa"/>
            <w:shd w:val="clear" w:color="auto" w:fill="F7CAAC"/>
          </w:tcPr>
          <w:p w:rsidR="00F24B17" w:rsidRDefault="00F24B17" w:rsidP="00772A54">
            <w:pPr>
              <w:jc w:val="both"/>
              <w:rPr>
                <w:b/>
              </w:rPr>
            </w:pPr>
            <w:r>
              <w:rPr>
                <w:b/>
              </w:rPr>
              <w:t>Součást vysoké školy</w:t>
            </w:r>
          </w:p>
        </w:tc>
        <w:tc>
          <w:tcPr>
            <w:tcW w:w="7341" w:type="dxa"/>
            <w:gridSpan w:val="10"/>
          </w:tcPr>
          <w:p w:rsidR="00F24B17" w:rsidRDefault="00F24B17" w:rsidP="00772A54">
            <w:pPr>
              <w:jc w:val="both"/>
            </w:pPr>
            <w:r>
              <w:t>Fakulta multimediálních komunikací</w:t>
            </w:r>
          </w:p>
        </w:tc>
      </w:tr>
      <w:tr w:rsidR="00F24B17" w:rsidTr="00772A54">
        <w:tc>
          <w:tcPr>
            <w:tcW w:w="2518" w:type="dxa"/>
            <w:shd w:val="clear" w:color="auto" w:fill="F7CAAC"/>
          </w:tcPr>
          <w:p w:rsidR="00F24B17" w:rsidRDefault="00F24B17" w:rsidP="00772A54">
            <w:pPr>
              <w:jc w:val="both"/>
              <w:rPr>
                <w:b/>
              </w:rPr>
            </w:pPr>
            <w:r>
              <w:rPr>
                <w:b/>
              </w:rPr>
              <w:t>Název studijního programu</w:t>
            </w:r>
          </w:p>
        </w:tc>
        <w:tc>
          <w:tcPr>
            <w:tcW w:w="7341" w:type="dxa"/>
            <w:gridSpan w:val="10"/>
          </w:tcPr>
          <w:p w:rsidR="00F24B17" w:rsidRDefault="00C0352B" w:rsidP="0080445E">
            <w:pPr>
              <w:jc w:val="both"/>
            </w:pPr>
            <w:r>
              <w:t>Arts Management</w:t>
            </w:r>
          </w:p>
        </w:tc>
      </w:tr>
      <w:tr w:rsidR="00F24B17" w:rsidTr="00772A54">
        <w:tc>
          <w:tcPr>
            <w:tcW w:w="2518" w:type="dxa"/>
            <w:shd w:val="clear" w:color="auto" w:fill="F7CAAC"/>
          </w:tcPr>
          <w:p w:rsidR="00F24B17" w:rsidRDefault="00F24B17" w:rsidP="00772A54">
            <w:pPr>
              <w:jc w:val="both"/>
              <w:rPr>
                <w:b/>
              </w:rPr>
            </w:pPr>
            <w:r>
              <w:rPr>
                <w:b/>
              </w:rPr>
              <w:t>Jméno a příjmení</w:t>
            </w:r>
          </w:p>
        </w:tc>
        <w:tc>
          <w:tcPr>
            <w:tcW w:w="4536" w:type="dxa"/>
            <w:gridSpan w:val="5"/>
          </w:tcPr>
          <w:p w:rsidR="00F24B17" w:rsidRDefault="00F24B17" w:rsidP="00772A54">
            <w:pPr>
              <w:jc w:val="both"/>
            </w:pPr>
            <w:r>
              <w:t>Dagmar Weberová</w:t>
            </w:r>
          </w:p>
        </w:tc>
        <w:tc>
          <w:tcPr>
            <w:tcW w:w="709" w:type="dxa"/>
            <w:shd w:val="clear" w:color="auto" w:fill="F7CAAC"/>
          </w:tcPr>
          <w:p w:rsidR="00F24B17" w:rsidRDefault="00F24B17" w:rsidP="00772A54">
            <w:pPr>
              <w:jc w:val="both"/>
              <w:rPr>
                <w:b/>
              </w:rPr>
            </w:pPr>
            <w:r>
              <w:rPr>
                <w:b/>
              </w:rPr>
              <w:t>Tituly</w:t>
            </w:r>
          </w:p>
        </w:tc>
        <w:tc>
          <w:tcPr>
            <w:tcW w:w="2096" w:type="dxa"/>
            <w:gridSpan w:val="4"/>
          </w:tcPr>
          <w:p w:rsidR="00F24B17" w:rsidRDefault="00F24B17" w:rsidP="00772A54">
            <w:pPr>
              <w:jc w:val="both"/>
            </w:pPr>
            <w:r>
              <w:t>doc. PhDr., Ph.D., MBA</w:t>
            </w:r>
          </w:p>
        </w:tc>
      </w:tr>
      <w:tr w:rsidR="00F24B17" w:rsidRPr="00027CDC" w:rsidTr="00772A54">
        <w:tc>
          <w:tcPr>
            <w:tcW w:w="2518" w:type="dxa"/>
            <w:shd w:val="clear" w:color="auto" w:fill="F7CAAC"/>
          </w:tcPr>
          <w:p w:rsidR="00F24B17" w:rsidRPr="00027CDC" w:rsidRDefault="00F24B17" w:rsidP="00772A54">
            <w:pPr>
              <w:jc w:val="both"/>
              <w:rPr>
                <w:b/>
              </w:rPr>
            </w:pPr>
            <w:r w:rsidRPr="00027CDC">
              <w:rPr>
                <w:b/>
              </w:rPr>
              <w:t>Rok narození</w:t>
            </w:r>
          </w:p>
        </w:tc>
        <w:tc>
          <w:tcPr>
            <w:tcW w:w="829" w:type="dxa"/>
          </w:tcPr>
          <w:p w:rsidR="00F24B17" w:rsidRPr="00027CDC" w:rsidRDefault="00F24B17" w:rsidP="00772A54">
            <w:pPr>
              <w:jc w:val="both"/>
            </w:pPr>
            <w:r w:rsidRPr="00027CDC">
              <w:t>1968</w:t>
            </w:r>
          </w:p>
        </w:tc>
        <w:tc>
          <w:tcPr>
            <w:tcW w:w="1721" w:type="dxa"/>
            <w:shd w:val="clear" w:color="auto" w:fill="F7CAAC"/>
          </w:tcPr>
          <w:p w:rsidR="00F24B17" w:rsidRPr="00027CDC" w:rsidRDefault="00F24B17" w:rsidP="00772A54">
            <w:pPr>
              <w:jc w:val="both"/>
              <w:rPr>
                <w:b/>
              </w:rPr>
            </w:pPr>
            <w:r w:rsidRPr="00027CDC">
              <w:rPr>
                <w:b/>
              </w:rPr>
              <w:t>typ vztahu k VŠ</w:t>
            </w:r>
          </w:p>
        </w:tc>
        <w:tc>
          <w:tcPr>
            <w:tcW w:w="992" w:type="dxa"/>
            <w:gridSpan w:val="2"/>
          </w:tcPr>
          <w:p w:rsidR="00F24B17" w:rsidRPr="00027CDC" w:rsidRDefault="00F24B17" w:rsidP="00772A54">
            <w:pPr>
              <w:jc w:val="both"/>
            </w:pPr>
            <w:r w:rsidRPr="00027CDC">
              <w:rPr>
                <w:rFonts w:eastAsia="Calibri"/>
              </w:rPr>
              <w:t>pp</w:t>
            </w:r>
          </w:p>
        </w:tc>
        <w:tc>
          <w:tcPr>
            <w:tcW w:w="994" w:type="dxa"/>
            <w:shd w:val="clear" w:color="auto" w:fill="F7CAAC"/>
          </w:tcPr>
          <w:p w:rsidR="00F24B17" w:rsidRPr="00027CDC" w:rsidRDefault="00F24B17" w:rsidP="00772A54">
            <w:pPr>
              <w:jc w:val="both"/>
              <w:rPr>
                <w:b/>
              </w:rPr>
            </w:pPr>
            <w:r w:rsidRPr="00027CDC">
              <w:rPr>
                <w:b/>
              </w:rPr>
              <w:t>rozsah</w:t>
            </w:r>
          </w:p>
        </w:tc>
        <w:tc>
          <w:tcPr>
            <w:tcW w:w="709" w:type="dxa"/>
          </w:tcPr>
          <w:p w:rsidR="00F24B17" w:rsidRPr="00027CDC" w:rsidRDefault="00F24B17" w:rsidP="00772A54">
            <w:pPr>
              <w:jc w:val="both"/>
            </w:pPr>
            <w:r w:rsidRPr="00027CDC">
              <w:t>40h/t</w:t>
            </w:r>
          </w:p>
        </w:tc>
        <w:tc>
          <w:tcPr>
            <w:tcW w:w="709" w:type="dxa"/>
            <w:gridSpan w:val="2"/>
            <w:shd w:val="clear" w:color="auto" w:fill="F7CAAC"/>
          </w:tcPr>
          <w:p w:rsidR="00F24B17" w:rsidRPr="00027CDC" w:rsidRDefault="00F24B17" w:rsidP="00772A54">
            <w:pPr>
              <w:jc w:val="both"/>
              <w:rPr>
                <w:b/>
              </w:rPr>
            </w:pPr>
            <w:r w:rsidRPr="00027CDC">
              <w:rPr>
                <w:b/>
              </w:rPr>
              <w:t>do</w:t>
            </w:r>
          </w:p>
          <w:p w:rsidR="00F24B17" w:rsidRPr="00027CDC" w:rsidRDefault="00F24B17" w:rsidP="00772A54">
            <w:pPr>
              <w:jc w:val="both"/>
              <w:rPr>
                <w:b/>
              </w:rPr>
            </w:pPr>
            <w:r w:rsidRPr="00027CDC">
              <w:rPr>
                <w:b/>
              </w:rPr>
              <w:t>kdy</w:t>
            </w:r>
          </w:p>
        </w:tc>
        <w:tc>
          <w:tcPr>
            <w:tcW w:w="1387" w:type="dxa"/>
            <w:gridSpan w:val="2"/>
          </w:tcPr>
          <w:p w:rsidR="00F24B17" w:rsidRPr="00027CDC" w:rsidRDefault="00F24B17" w:rsidP="00772A54">
            <w:pPr>
              <w:jc w:val="both"/>
            </w:pPr>
            <w:r w:rsidRPr="00027CDC">
              <w:t>08/2018</w:t>
            </w:r>
          </w:p>
        </w:tc>
      </w:tr>
      <w:tr w:rsidR="00F24B17" w:rsidRPr="00027CDC" w:rsidTr="00772A54">
        <w:tc>
          <w:tcPr>
            <w:tcW w:w="5068" w:type="dxa"/>
            <w:gridSpan w:val="3"/>
            <w:shd w:val="clear" w:color="auto" w:fill="F7CAAC"/>
          </w:tcPr>
          <w:p w:rsidR="00F24B17" w:rsidRPr="00027CDC" w:rsidRDefault="00F24B17" w:rsidP="00772A54">
            <w:pPr>
              <w:jc w:val="both"/>
              <w:rPr>
                <w:b/>
              </w:rPr>
            </w:pPr>
            <w:r w:rsidRPr="00027CDC">
              <w:rPr>
                <w:b/>
              </w:rPr>
              <w:t>Typ vztahu na součásti VŠ, která uskutečňuje st. program</w:t>
            </w:r>
          </w:p>
        </w:tc>
        <w:tc>
          <w:tcPr>
            <w:tcW w:w="992" w:type="dxa"/>
            <w:gridSpan w:val="2"/>
          </w:tcPr>
          <w:p w:rsidR="00F24B17" w:rsidRPr="00027CDC" w:rsidRDefault="00F24B17" w:rsidP="00772A54">
            <w:pPr>
              <w:jc w:val="both"/>
            </w:pPr>
            <w:r w:rsidRPr="00027CDC">
              <w:rPr>
                <w:rFonts w:eastAsia="Calibri"/>
              </w:rPr>
              <w:t>pp</w:t>
            </w:r>
          </w:p>
        </w:tc>
        <w:tc>
          <w:tcPr>
            <w:tcW w:w="994" w:type="dxa"/>
            <w:shd w:val="clear" w:color="auto" w:fill="F7CAAC"/>
          </w:tcPr>
          <w:p w:rsidR="00F24B17" w:rsidRPr="00027CDC" w:rsidRDefault="00F24B17" w:rsidP="00772A54">
            <w:pPr>
              <w:jc w:val="both"/>
              <w:rPr>
                <w:b/>
              </w:rPr>
            </w:pPr>
            <w:r w:rsidRPr="00027CDC">
              <w:rPr>
                <w:b/>
              </w:rPr>
              <w:t>rozsah</w:t>
            </w:r>
          </w:p>
        </w:tc>
        <w:tc>
          <w:tcPr>
            <w:tcW w:w="709" w:type="dxa"/>
          </w:tcPr>
          <w:p w:rsidR="00F24B17" w:rsidRPr="00027CDC" w:rsidRDefault="00F24B17" w:rsidP="00772A54">
            <w:pPr>
              <w:jc w:val="both"/>
            </w:pPr>
            <w:r w:rsidRPr="00027CDC">
              <w:t>40h/t</w:t>
            </w:r>
          </w:p>
        </w:tc>
        <w:tc>
          <w:tcPr>
            <w:tcW w:w="709" w:type="dxa"/>
            <w:gridSpan w:val="2"/>
            <w:shd w:val="clear" w:color="auto" w:fill="F7CAAC"/>
          </w:tcPr>
          <w:p w:rsidR="00F24B17" w:rsidRPr="00027CDC" w:rsidRDefault="00F24B17" w:rsidP="00772A54">
            <w:pPr>
              <w:jc w:val="both"/>
              <w:rPr>
                <w:b/>
              </w:rPr>
            </w:pPr>
            <w:r w:rsidRPr="00027CDC">
              <w:rPr>
                <w:b/>
              </w:rPr>
              <w:t>do kdy</w:t>
            </w:r>
          </w:p>
        </w:tc>
        <w:tc>
          <w:tcPr>
            <w:tcW w:w="1387" w:type="dxa"/>
            <w:gridSpan w:val="2"/>
          </w:tcPr>
          <w:p w:rsidR="00F24B17" w:rsidRPr="00027CDC" w:rsidRDefault="00F24B17" w:rsidP="00772A54">
            <w:pPr>
              <w:jc w:val="both"/>
            </w:pPr>
            <w:r w:rsidRPr="00027CDC">
              <w:t>08/2018</w:t>
            </w:r>
          </w:p>
        </w:tc>
      </w:tr>
      <w:tr w:rsidR="00F24B17" w:rsidRPr="00027CDC" w:rsidTr="00772A54">
        <w:tc>
          <w:tcPr>
            <w:tcW w:w="6060" w:type="dxa"/>
            <w:gridSpan w:val="5"/>
            <w:shd w:val="clear" w:color="auto" w:fill="F7CAAC"/>
          </w:tcPr>
          <w:p w:rsidR="00F24B17" w:rsidRPr="00027CDC" w:rsidRDefault="00F24B17" w:rsidP="00772A54">
            <w:pPr>
              <w:jc w:val="both"/>
              <w:rPr>
                <w:b/>
              </w:rPr>
            </w:pPr>
            <w:r w:rsidRPr="00027CDC">
              <w:rPr>
                <w:b/>
              </w:rPr>
              <w:t>Další současná působení jako akademický pracovník na jiných VŠ</w:t>
            </w:r>
          </w:p>
          <w:p w:rsidR="00F24B17" w:rsidRPr="00027CDC" w:rsidRDefault="00F24B17" w:rsidP="00772A54">
            <w:pPr>
              <w:autoSpaceDE w:val="0"/>
              <w:autoSpaceDN w:val="0"/>
              <w:adjustRightInd w:val="0"/>
              <w:rPr>
                <w:rFonts w:eastAsia="Calibri"/>
                <w:color w:val="FF0000"/>
              </w:rPr>
            </w:pPr>
          </w:p>
        </w:tc>
        <w:tc>
          <w:tcPr>
            <w:tcW w:w="1703" w:type="dxa"/>
            <w:gridSpan w:val="2"/>
            <w:shd w:val="clear" w:color="auto" w:fill="F7CAAC"/>
          </w:tcPr>
          <w:p w:rsidR="00F24B17" w:rsidRPr="00027CDC" w:rsidRDefault="00F24B17" w:rsidP="00772A54">
            <w:pPr>
              <w:jc w:val="both"/>
              <w:rPr>
                <w:b/>
              </w:rPr>
            </w:pPr>
            <w:r w:rsidRPr="00027CDC">
              <w:rPr>
                <w:b/>
              </w:rPr>
              <w:t>typ prac. vztahu</w:t>
            </w:r>
          </w:p>
        </w:tc>
        <w:tc>
          <w:tcPr>
            <w:tcW w:w="2096" w:type="dxa"/>
            <w:gridSpan w:val="4"/>
            <w:shd w:val="clear" w:color="auto" w:fill="F7CAAC"/>
          </w:tcPr>
          <w:p w:rsidR="00F24B17" w:rsidRPr="00027CDC" w:rsidRDefault="00F24B17" w:rsidP="00772A54">
            <w:pPr>
              <w:jc w:val="both"/>
              <w:rPr>
                <w:b/>
              </w:rPr>
            </w:pPr>
            <w:r w:rsidRPr="00027CDC">
              <w:rPr>
                <w:b/>
              </w:rPr>
              <w:t>rozsah</w:t>
            </w: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9859" w:type="dxa"/>
            <w:gridSpan w:val="11"/>
            <w:shd w:val="clear" w:color="auto" w:fill="F7CAAC"/>
          </w:tcPr>
          <w:p w:rsidR="00F24B17" w:rsidRPr="00027CDC" w:rsidRDefault="00F24B17" w:rsidP="00772A54">
            <w:r w:rsidRPr="00027CDC">
              <w:rPr>
                <w:b/>
              </w:rPr>
              <w:t>Předměty příslušného studijního programu a způsob zapojení do jejich výuky, příp. další zapojení do uskutečňování studijního programu</w:t>
            </w:r>
          </w:p>
        </w:tc>
      </w:tr>
      <w:tr w:rsidR="00F24B17" w:rsidRPr="00027CDC" w:rsidTr="00772A54">
        <w:trPr>
          <w:trHeight w:val="1118"/>
        </w:trPr>
        <w:tc>
          <w:tcPr>
            <w:tcW w:w="9859" w:type="dxa"/>
            <w:gridSpan w:val="11"/>
            <w:tcBorders>
              <w:top w:val="nil"/>
            </w:tcBorders>
          </w:tcPr>
          <w:p w:rsidR="00F24B17" w:rsidRPr="00027CDC" w:rsidRDefault="00F24B17" w:rsidP="00772A54">
            <w:pPr>
              <w:jc w:val="both"/>
              <w:rPr>
                <w:rFonts w:eastAsia="Calibri"/>
              </w:rPr>
            </w:pPr>
          </w:p>
          <w:p w:rsidR="00F24B17" w:rsidRDefault="00F24B17" w:rsidP="00772A54">
            <w:pPr>
              <w:jc w:val="both"/>
              <w:rPr>
                <w:rFonts w:eastAsia="Calibri"/>
              </w:rPr>
            </w:pPr>
            <w:r>
              <w:rPr>
                <w:rFonts w:eastAsia="Calibri"/>
              </w:rPr>
              <w:t>Cross-Cultural Management – přednášející, vede seminář, garant (výuka v AJ)</w:t>
            </w:r>
            <w:r w:rsidR="00C63562">
              <w:rPr>
                <w:rFonts w:eastAsia="Calibri"/>
              </w:rPr>
              <w:t xml:space="preserve"> – PF, KF</w:t>
            </w:r>
          </w:p>
          <w:p w:rsidR="00F24B17" w:rsidRPr="00027CDC" w:rsidRDefault="00F24B17" w:rsidP="00772A54">
            <w:pPr>
              <w:jc w:val="both"/>
            </w:pPr>
          </w:p>
        </w:tc>
      </w:tr>
      <w:tr w:rsidR="00F24B17" w:rsidRPr="00027CDC" w:rsidTr="00772A54">
        <w:tc>
          <w:tcPr>
            <w:tcW w:w="9859" w:type="dxa"/>
            <w:gridSpan w:val="11"/>
            <w:shd w:val="clear" w:color="auto" w:fill="F7CAAC"/>
          </w:tcPr>
          <w:p w:rsidR="00F24B17" w:rsidRPr="00027CDC" w:rsidRDefault="00F24B17" w:rsidP="00772A54">
            <w:pPr>
              <w:jc w:val="both"/>
            </w:pPr>
            <w:r w:rsidRPr="00027CDC">
              <w:rPr>
                <w:b/>
              </w:rPr>
              <w:t xml:space="preserve">Údaje o vzdělání na VŠ </w:t>
            </w:r>
          </w:p>
        </w:tc>
      </w:tr>
      <w:tr w:rsidR="00F24B17" w:rsidRPr="00027CDC" w:rsidTr="00772A54">
        <w:trPr>
          <w:trHeight w:val="1055"/>
        </w:trPr>
        <w:tc>
          <w:tcPr>
            <w:tcW w:w="9859" w:type="dxa"/>
            <w:gridSpan w:val="11"/>
          </w:tcPr>
          <w:p w:rsidR="00F24B17" w:rsidRDefault="00F24B17" w:rsidP="00772A54">
            <w:pPr>
              <w:jc w:val="both"/>
              <w:rPr>
                <w:rFonts w:eastAsia="Calibri"/>
              </w:rPr>
            </w:pPr>
          </w:p>
          <w:p w:rsidR="00F24B17" w:rsidRDefault="00F24B17" w:rsidP="00772A54">
            <w:pPr>
              <w:jc w:val="both"/>
              <w:rPr>
                <w:rFonts w:eastAsia="Calibri"/>
              </w:rPr>
            </w:pPr>
            <w:r>
              <w:rPr>
                <w:rFonts w:eastAsia="Calibri"/>
              </w:rPr>
              <w:t>1990-</w:t>
            </w:r>
            <w:r w:rsidRPr="00027CDC">
              <w:rPr>
                <w:rFonts w:eastAsia="Calibri"/>
              </w:rPr>
              <w:t xml:space="preserve">1995: </w:t>
            </w:r>
            <w:r>
              <w:rPr>
                <w:rFonts w:eastAsia="Calibri"/>
              </w:rPr>
              <w:t xml:space="preserve">Univerzita Komenského v </w:t>
            </w:r>
            <w:r w:rsidRPr="00027CDC">
              <w:rPr>
                <w:rFonts w:eastAsia="Calibri"/>
              </w:rPr>
              <w:t>Bratislave, Filozofická fakulta</w:t>
            </w:r>
            <w:r>
              <w:rPr>
                <w:rFonts w:eastAsia="Calibri"/>
              </w:rPr>
              <w:t>, U</w:t>
            </w:r>
            <w:r w:rsidRPr="00027CDC">
              <w:rPr>
                <w:rFonts w:eastAsia="Calibri"/>
              </w:rPr>
              <w:t>čiteľstvo všeobecnovzdelávacích predmetov: anglický jaz</w:t>
            </w:r>
            <w:r>
              <w:rPr>
                <w:rFonts w:eastAsia="Calibri"/>
              </w:rPr>
              <w:t>yk – nemecký jazyk, Mgr.</w:t>
            </w:r>
          </w:p>
          <w:p w:rsidR="00F24B17" w:rsidRPr="00027CDC" w:rsidRDefault="00F24B17" w:rsidP="00772A54">
            <w:pPr>
              <w:jc w:val="both"/>
              <w:rPr>
                <w:rFonts w:eastAsia="Calibri"/>
              </w:rPr>
            </w:pPr>
            <w:r>
              <w:rPr>
                <w:rFonts w:eastAsia="Calibri"/>
              </w:rPr>
              <w:t>2005: Univerzita Komenského</w:t>
            </w:r>
            <w:r w:rsidRPr="00027CDC">
              <w:rPr>
                <w:rFonts w:eastAsia="Calibri"/>
              </w:rPr>
              <w:t xml:space="preserve"> v Bratislave, Filozofická fakulta</w:t>
            </w:r>
            <w:r>
              <w:rPr>
                <w:rFonts w:eastAsia="Calibri"/>
              </w:rPr>
              <w:t>, T</w:t>
            </w:r>
            <w:r w:rsidRPr="00027CDC">
              <w:rPr>
                <w:lang w:val="sk-SK"/>
              </w:rPr>
              <w:t>eória vyučovania cudzích jazykov</w:t>
            </w:r>
            <w:r>
              <w:rPr>
                <w:lang w:val="sk-SK"/>
              </w:rPr>
              <w:t>, Ph.D.</w:t>
            </w:r>
          </w:p>
          <w:p w:rsidR="00F24B17" w:rsidRPr="00027CDC" w:rsidRDefault="00F24B17" w:rsidP="00772A54">
            <w:pPr>
              <w:jc w:val="both"/>
              <w:rPr>
                <w:rFonts w:eastAsia="Calibri"/>
              </w:rPr>
            </w:pPr>
            <w:r w:rsidRPr="00027CDC">
              <w:rPr>
                <w:rFonts w:eastAsia="Calibri"/>
              </w:rPr>
              <w:t xml:space="preserve">2013: </w:t>
            </w:r>
            <w:r>
              <w:rPr>
                <w:rFonts w:eastAsia="Calibri"/>
              </w:rPr>
              <w:t>Univerzita Komenského</w:t>
            </w:r>
            <w:r w:rsidRPr="00027CDC">
              <w:rPr>
                <w:rFonts w:eastAsia="Calibri"/>
              </w:rPr>
              <w:t xml:space="preserve"> v Bratislave, Fakulta managementu</w:t>
            </w:r>
            <w:r>
              <w:rPr>
                <w:rFonts w:eastAsia="Calibri"/>
              </w:rPr>
              <w:t>, M</w:t>
            </w:r>
            <w:r w:rsidRPr="00027CDC">
              <w:rPr>
                <w:lang w:val="sk-SK"/>
              </w:rPr>
              <w:t>anažment</w:t>
            </w:r>
            <w:r>
              <w:rPr>
                <w:lang w:val="sk-SK"/>
              </w:rPr>
              <w:t>, doc.</w:t>
            </w:r>
          </w:p>
          <w:p w:rsidR="00F24B17" w:rsidRPr="00027CDC" w:rsidRDefault="00F24B17" w:rsidP="00772A54">
            <w:pPr>
              <w:jc w:val="both"/>
              <w:rPr>
                <w:b/>
              </w:rPr>
            </w:pPr>
          </w:p>
        </w:tc>
      </w:tr>
      <w:tr w:rsidR="00F24B17" w:rsidRPr="00027CDC" w:rsidTr="00772A54">
        <w:tc>
          <w:tcPr>
            <w:tcW w:w="9859" w:type="dxa"/>
            <w:gridSpan w:val="11"/>
            <w:shd w:val="clear" w:color="auto" w:fill="F7CAAC"/>
          </w:tcPr>
          <w:p w:rsidR="00F24B17" w:rsidRPr="00027CDC" w:rsidRDefault="00F24B17" w:rsidP="00772A54">
            <w:pPr>
              <w:jc w:val="both"/>
              <w:rPr>
                <w:b/>
              </w:rPr>
            </w:pPr>
            <w:r w:rsidRPr="00027CDC">
              <w:rPr>
                <w:b/>
              </w:rPr>
              <w:t>Údaje o odborném působení od absolvování VŠ</w:t>
            </w:r>
          </w:p>
        </w:tc>
      </w:tr>
      <w:tr w:rsidR="00F24B17" w:rsidRPr="00027CDC" w:rsidTr="00772A54">
        <w:trPr>
          <w:trHeight w:val="1090"/>
        </w:trPr>
        <w:tc>
          <w:tcPr>
            <w:tcW w:w="9859" w:type="dxa"/>
            <w:gridSpan w:val="11"/>
          </w:tcPr>
          <w:p w:rsidR="00F24B17" w:rsidRDefault="00F24B17" w:rsidP="00772A54">
            <w:pPr>
              <w:rPr>
                <w:rFonts w:eastAsia="Calibri"/>
              </w:rPr>
            </w:pPr>
          </w:p>
          <w:p w:rsidR="00F24B17" w:rsidRPr="00027CDC" w:rsidRDefault="00F24B17" w:rsidP="00772A54">
            <w:pPr>
              <w:jc w:val="both"/>
              <w:rPr>
                <w:rFonts w:eastAsia="Calibri"/>
              </w:rPr>
            </w:pPr>
            <w:r>
              <w:rPr>
                <w:rFonts w:eastAsia="Calibri"/>
              </w:rPr>
              <w:t>2000–2014</w:t>
            </w:r>
            <w:r w:rsidRPr="00027CDC">
              <w:rPr>
                <w:rFonts w:eastAsia="Calibri"/>
              </w:rPr>
              <w:t xml:space="preserve">: </w:t>
            </w:r>
            <w:r>
              <w:rPr>
                <w:rFonts w:eastAsia="Calibri"/>
              </w:rPr>
              <w:t>Univerzita Komenského</w:t>
            </w:r>
            <w:r w:rsidRPr="00027CDC">
              <w:rPr>
                <w:rFonts w:eastAsia="Calibri"/>
              </w:rPr>
              <w:t xml:space="preserve"> v Bratislave,</w:t>
            </w:r>
            <w:r>
              <w:rPr>
                <w:rFonts w:eastAsia="Calibri"/>
              </w:rPr>
              <w:t xml:space="preserve"> Fakulta managementu, Katedra ekonómie a financií, </w:t>
            </w:r>
            <w:r>
              <w:t>2000</w:t>
            </w:r>
            <w:r w:rsidRPr="00F110D3">
              <w:t>–2013 odb</w:t>
            </w:r>
            <w:r>
              <w:t>orný asistent, od 2013 docent</w:t>
            </w:r>
          </w:p>
          <w:p w:rsidR="00F24B17" w:rsidRPr="00027CDC" w:rsidRDefault="00F24B17" w:rsidP="00772A54">
            <w:pPr>
              <w:rPr>
                <w:lang w:val="sk-SK"/>
              </w:rPr>
            </w:pPr>
            <w:r>
              <w:rPr>
                <w:rFonts w:eastAsia="Calibri"/>
              </w:rPr>
              <w:t>2014–</w:t>
            </w:r>
            <w:r w:rsidRPr="00027CDC">
              <w:rPr>
                <w:rFonts w:eastAsia="Calibri"/>
              </w:rPr>
              <w:t xml:space="preserve">2015: </w:t>
            </w:r>
            <w:r w:rsidRPr="00027CDC">
              <w:rPr>
                <w:lang w:val="sk-SK"/>
              </w:rPr>
              <w:t>Vysoká škola technická a ekonomická v Českých Budějovicích</w:t>
            </w:r>
            <w:r>
              <w:rPr>
                <w:lang w:val="sk-SK"/>
              </w:rPr>
              <w:t>, Katedra</w:t>
            </w:r>
            <w:r w:rsidRPr="00027CDC">
              <w:rPr>
                <w:lang w:val="sk-SK"/>
              </w:rPr>
              <w:t xml:space="preserve"> cestovního </w:t>
            </w:r>
            <w:r>
              <w:rPr>
                <w:lang w:val="sk-SK"/>
              </w:rPr>
              <w:t>ruchu a marketingu, docent</w:t>
            </w:r>
          </w:p>
          <w:p w:rsidR="00F24B17" w:rsidRPr="00027CDC" w:rsidRDefault="00F24B17" w:rsidP="00772A54">
            <w:pPr>
              <w:rPr>
                <w:rFonts w:eastAsia="Calibri"/>
              </w:rPr>
            </w:pPr>
            <w:r>
              <w:rPr>
                <w:rFonts w:eastAsia="Calibri"/>
              </w:rPr>
              <w:t>2014-dosud: Univerzita Tomáše Bati ve Zlíně, Fakulta multimediálních komunikací, Ústav</w:t>
            </w:r>
            <w:r w:rsidRPr="00027CDC">
              <w:rPr>
                <w:rFonts w:eastAsia="Calibri"/>
              </w:rPr>
              <w:t xml:space="preserve"> marketingových komunikací</w:t>
            </w:r>
            <w:r>
              <w:rPr>
                <w:rFonts w:eastAsia="Calibri"/>
              </w:rPr>
              <w:t>, docent</w:t>
            </w:r>
          </w:p>
          <w:p w:rsidR="00F24B17" w:rsidRPr="00027CDC" w:rsidRDefault="00F24B17" w:rsidP="00772A54">
            <w:pPr>
              <w:jc w:val="both"/>
              <w:rPr>
                <w:color w:val="FF0000"/>
                <w:lang w:val="sk-SK"/>
              </w:rPr>
            </w:pPr>
          </w:p>
        </w:tc>
      </w:tr>
      <w:tr w:rsidR="00F24B17" w:rsidRPr="00027CDC" w:rsidTr="00772A54">
        <w:trPr>
          <w:trHeight w:val="250"/>
        </w:trPr>
        <w:tc>
          <w:tcPr>
            <w:tcW w:w="9859" w:type="dxa"/>
            <w:gridSpan w:val="11"/>
            <w:shd w:val="clear" w:color="auto" w:fill="F7CAAC"/>
          </w:tcPr>
          <w:p w:rsidR="00F24B17" w:rsidRPr="00027CDC" w:rsidRDefault="00F24B17" w:rsidP="00772A54">
            <w:pPr>
              <w:jc w:val="both"/>
            </w:pPr>
            <w:r w:rsidRPr="00027CDC">
              <w:rPr>
                <w:b/>
              </w:rPr>
              <w:t>Zkušenosti s vedením kvalifikačních a rigorózních prací</w:t>
            </w:r>
          </w:p>
        </w:tc>
      </w:tr>
      <w:tr w:rsidR="00F24B17" w:rsidRPr="00027CDC" w:rsidTr="00772A54">
        <w:trPr>
          <w:trHeight w:val="673"/>
        </w:trPr>
        <w:tc>
          <w:tcPr>
            <w:tcW w:w="9859" w:type="dxa"/>
            <w:gridSpan w:val="11"/>
          </w:tcPr>
          <w:p w:rsidR="00F24B17" w:rsidRDefault="00F24B17" w:rsidP="00772A54">
            <w:pPr>
              <w:jc w:val="both"/>
              <w:rPr>
                <w:rFonts w:eastAsia="Calibri"/>
              </w:rPr>
            </w:pPr>
          </w:p>
          <w:p w:rsidR="00F24B17" w:rsidRPr="00027CDC" w:rsidRDefault="00F24B17" w:rsidP="00772A54">
            <w:pPr>
              <w:jc w:val="both"/>
              <w:rPr>
                <w:rFonts w:eastAsia="Calibri"/>
              </w:rPr>
            </w:pPr>
            <w:r>
              <w:rPr>
                <w:rFonts w:eastAsia="Calibri"/>
              </w:rPr>
              <w:t xml:space="preserve">Počet bakalářských prací: </w:t>
            </w:r>
            <w:r w:rsidRPr="00027CDC">
              <w:rPr>
                <w:rFonts w:eastAsia="Calibri"/>
              </w:rPr>
              <w:t>15</w:t>
            </w:r>
          </w:p>
          <w:p w:rsidR="00F24B17" w:rsidRDefault="00F24B17" w:rsidP="00772A54">
            <w:pPr>
              <w:jc w:val="both"/>
              <w:rPr>
                <w:rFonts w:eastAsia="Calibri"/>
              </w:rPr>
            </w:pPr>
            <w:r>
              <w:rPr>
                <w:rFonts w:eastAsia="Calibri"/>
              </w:rPr>
              <w:t>Počet diplomových prácí</w:t>
            </w:r>
            <w:r w:rsidRPr="00027CDC">
              <w:rPr>
                <w:rFonts w:eastAsia="Calibri"/>
              </w:rPr>
              <w:t>: 14</w:t>
            </w:r>
          </w:p>
          <w:p w:rsidR="00F24B17" w:rsidRPr="00027CDC" w:rsidRDefault="00F24B17" w:rsidP="00772A54">
            <w:pPr>
              <w:jc w:val="both"/>
            </w:pPr>
          </w:p>
        </w:tc>
      </w:tr>
      <w:tr w:rsidR="00F24B17" w:rsidRPr="00027CDC" w:rsidTr="00772A54">
        <w:trPr>
          <w:cantSplit/>
        </w:trPr>
        <w:tc>
          <w:tcPr>
            <w:tcW w:w="3347" w:type="dxa"/>
            <w:gridSpan w:val="2"/>
            <w:tcBorders>
              <w:top w:val="single" w:sz="12" w:space="0" w:color="auto"/>
            </w:tcBorders>
            <w:shd w:val="clear" w:color="auto" w:fill="F7CAAC"/>
          </w:tcPr>
          <w:p w:rsidR="00F24B17" w:rsidRPr="00027CDC" w:rsidRDefault="00F24B17" w:rsidP="00772A54">
            <w:pPr>
              <w:jc w:val="both"/>
            </w:pPr>
            <w:r w:rsidRPr="00027CDC">
              <w:rPr>
                <w:b/>
              </w:rPr>
              <w:t xml:space="preserve">Obor habilitačního řízení </w:t>
            </w:r>
          </w:p>
        </w:tc>
        <w:tc>
          <w:tcPr>
            <w:tcW w:w="2245" w:type="dxa"/>
            <w:gridSpan w:val="2"/>
            <w:tcBorders>
              <w:top w:val="single" w:sz="12" w:space="0" w:color="auto"/>
            </w:tcBorders>
            <w:shd w:val="clear" w:color="auto" w:fill="F7CAAC"/>
          </w:tcPr>
          <w:p w:rsidR="00F24B17" w:rsidRPr="00027CDC" w:rsidRDefault="00F24B17" w:rsidP="00772A54">
            <w:pPr>
              <w:jc w:val="both"/>
            </w:pPr>
            <w:r w:rsidRPr="00027CDC">
              <w:rPr>
                <w:b/>
              </w:rPr>
              <w:t>Rok udělení hodnosti</w:t>
            </w:r>
          </w:p>
        </w:tc>
        <w:tc>
          <w:tcPr>
            <w:tcW w:w="2248" w:type="dxa"/>
            <w:gridSpan w:val="4"/>
            <w:tcBorders>
              <w:top w:val="single" w:sz="12" w:space="0" w:color="auto"/>
              <w:right w:val="single" w:sz="12" w:space="0" w:color="auto"/>
            </w:tcBorders>
            <w:shd w:val="clear" w:color="auto" w:fill="F7CAAC"/>
          </w:tcPr>
          <w:p w:rsidR="00F24B17" w:rsidRPr="00027CDC" w:rsidRDefault="00F24B17" w:rsidP="00772A54">
            <w:pPr>
              <w:jc w:val="both"/>
            </w:pPr>
            <w:r w:rsidRPr="00027CDC">
              <w:rPr>
                <w:b/>
              </w:rPr>
              <w:t>Řízení konáno na VŠ</w:t>
            </w:r>
          </w:p>
        </w:tc>
        <w:tc>
          <w:tcPr>
            <w:tcW w:w="2019" w:type="dxa"/>
            <w:gridSpan w:val="3"/>
            <w:tcBorders>
              <w:top w:val="single" w:sz="12" w:space="0" w:color="auto"/>
              <w:left w:val="single" w:sz="12" w:space="0" w:color="auto"/>
            </w:tcBorders>
            <w:shd w:val="clear" w:color="auto" w:fill="F7CAAC"/>
          </w:tcPr>
          <w:p w:rsidR="00F24B17" w:rsidRPr="00027CDC" w:rsidRDefault="00F24B17" w:rsidP="00772A54">
            <w:pPr>
              <w:jc w:val="both"/>
              <w:rPr>
                <w:b/>
              </w:rPr>
            </w:pPr>
            <w:r w:rsidRPr="00027CDC">
              <w:rPr>
                <w:b/>
              </w:rPr>
              <w:t>Ohlasy publikací</w:t>
            </w:r>
          </w:p>
          <w:p w:rsidR="00F24B17" w:rsidRPr="00027CDC" w:rsidRDefault="00F24B17" w:rsidP="00772A54">
            <w:pPr>
              <w:rPr>
                <w:b/>
              </w:rPr>
            </w:pPr>
          </w:p>
        </w:tc>
      </w:tr>
      <w:tr w:rsidR="00F24B17" w:rsidRPr="00027CDC" w:rsidTr="00772A54">
        <w:trPr>
          <w:cantSplit/>
        </w:trPr>
        <w:tc>
          <w:tcPr>
            <w:tcW w:w="3347" w:type="dxa"/>
            <w:gridSpan w:val="2"/>
          </w:tcPr>
          <w:p w:rsidR="00F24B17" w:rsidRDefault="00F24B17" w:rsidP="00772A54">
            <w:pPr>
              <w:jc w:val="both"/>
              <w:rPr>
                <w:rFonts w:eastAsia="Calibri"/>
              </w:rPr>
            </w:pPr>
          </w:p>
          <w:p w:rsidR="00F24B17" w:rsidRPr="00027CDC" w:rsidRDefault="00F24B17" w:rsidP="00772A54">
            <w:pPr>
              <w:jc w:val="both"/>
              <w:rPr>
                <w:color w:val="FF0000"/>
                <w:lang w:val="sk-SK"/>
              </w:rPr>
            </w:pPr>
            <w:r w:rsidRPr="00027CDC">
              <w:rPr>
                <w:rFonts w:eastAsia="Calibri"/>
              </w:rPr>
              <w:t xml:space="preserve">Obor 3.3.15 </w:t>
            </w:r>
            <w:r>
              <w:rPr>
                <w:rFonts w:eastAsia="Calibri"/>
                <w:lang w:val="sk-SK"/>
              </w:rPr>
              <w:t>manaž</w:t>
            </w:r>
            <w:r w:rsidRPr="00027CDC">
              <w:rPr>
                <w:rFonts w:eastAsia="Calibri"/>
                <w:lang w:val="sk-SK"/>
              </w:rPr>
              <w:t>ment</w:t>
            </w:r>
          </w:p>
        </w:tc>
        <w:tc>
          <w:tcPr>
            <w:tcW w:w="2245" w:type="dxa"/>
            <w:gridSpan w:val="2"/>
          </w:tcPr>
          <w:p w:rsidR="00F24B17" w:rsidRDefault="00F24B17" w:rsidP="00772A54">
            <w:pPr>
              <w:jc w:val="both"/>
              <w:rPr>
                <w:rFonts w:eastAsia="Calibri"/>
              </w:rPr>
            </w:pPr>
          </w:p>
          <w:p w:rsidR="00F24B17" w:rsidRPr="00027CDC" w:rsidRDefault="00F24B17" w:rsidP="00772A54">
            <w:pPr>
              <w:jc w:val="both"/>
              <w:rPr>
                <w:color w:val="FF0000"/>
              </w:rPr>
            </w:pPr>
            <w:r w:rsidRPr="00027CDC">
              <w:rPr>
                <w:rFonts w:eastAsia="Calibri"/>
              </w:rPr>
              <w:t>2013</w:t>
            </w:r>
          </w:p>
        </w:tc>
        <w:tc>
          <w:tcPr>
            <w:tcW w:w="2248" w:type="dxa"/>
            <w:gridSpan w:val="4"/>
            <w:tcBorders>
              <w:right w:val="single" w:sz="12" w:space="0" w:color="auto"/>
            </w:tcBorders>
          </w:tcPr>
          <w:p w:rsidR="00F24B17" w:rsidRDefault="00F24B17" w:rsidP="00772A54">
            <w:pPr>
              <w:rPr>
                <w:lang w:val="sk-SK"/>
              </w:rPr>
            </w:pPr>
          </w:p>
          <w:p w:rsidR="00F24B17" w:rsidRDefault="00F24B17" w:rsidP="00772A54">
            <w:pPr>
              <w:rPr>
                <w:lang w:val="sk-SK"/>
              </w:rPr>
            </w:pPr>
            <w:r w:rsidRPr="00027CDC">
              <w:rPr>
                <w:lang w:val="sk-SK"/>
              </w:rPr>
              <w:t>Fakulta managementu Univerzity Komenského v</w:t>
            </w:r>
            <w:r>
              <w:rPr>
                <w:lang w:val="sk-SK"/>
              </w:rPr>
              <w:t> </w:t>
            </w:r>
            <w:r w:rsidRPr="00027CDC">
              <w:rPr>
                <w:lang w:val="sk-SK"/>
              </w:rPr>
              <w:t>Bratislave</w:t>
            </w:r>
          </w:p>
          <w:p w:rsidR="00F24B17" w:rsidRPr="00027CDC" w:rsidRDefault="00F24B17" w:rsidP="00772A54">
            <w:pPr>
              <w:rPr>
                <w:color w:val="FF0000"/>
              </w:rPr>
            </w:pPr>
            <w:r w:rsidRPr="00027CDC">
              <w:rPr>
                <w:lang w:val="sk-SK"/>
              </w:rPr>
              <w:t xml:space="preserve"> </w:t>
            </w:r>
          </w:p>
        </w:tc>
        <w:tc>
          <w:tcPr>
            <w:tcW w:w="632" w:type="dxa"/>
            <w:tcBorders>
              <w:left w:val="single" w:sz="12" w:space="0" w:color="auto"/>
            </w:tcBorders>
            <w:shd w:val="clear" w:color="auto" w:fill="F7CAAC"/>
          </w:tcPr>
          <w:p w:rsidR="00F24B17" w:rsidRPr="00027CDC" w:rsidRDefault="00F24B17" w:rsidP="00772A54">
            <w:pPr>
              <w:jc w:val="both"/>
              <w:rPr>
                <w:sz w:val="18"/>
                <w:szCs w:val="18"/>
              </w:rPr>
            </w:pPr>
            <w:r w:rsidRPr="00027CDC">
              <w:rPr>
                <w:b/>
                <w:sz w:val="18"/>
                <w:szCs w:val="18"/>
              </w:rPr>
              <w:t>WOS</w:t>
            </w:r>
          </w:p>
        </w:tc>
        <w:tc>
          <w:tcPr>
            <w:tcW w:w="693" w:type="dxa"/>
            <w:shd w:val="clear" w:color="auto" w:fill="F7CAAC"/>
          </w:tcPr>
          <w:p w:rsidR="00F24B17" w:rsidRPr="00027CDC" w:rsidRDefault="00F24B17" w:rsidP="00772A54">
            <w:pPr>
              <w:jc w:val="both"/>
              <w:rPr>
                <w:b/>
                <w:sz w:val="18"/>
                <w:szCs w:val="18"/>
              </w:rPr>
            </w:pPr>
            <w:r w:rsidRPr="00027CDC">
              <w:rPr>
                <w:b/>
                <w:sz w:val="18"/>
                <w:szCs w:val="18"/>
              </w:rPr>
              <w:t>Scopus</w:t>
            </w:r>
          </w:p>
          <w:p w:rsidR="00F24B17" w:rsidRPr="00027CDC" w:rsidRDefault="00F24B17" w:rsidP="00772A54">
            <w:pPr>
              <w:jc w:val="center"/>
              <w:rPr>
                <w:sz w:val="18"/>
                <w:szCs w:val="18"/>
              </w:rPr>
            </w:pPr>
            <w:r w:rsidRPr="00027CDC">
              <w:rPr>
                <w:b/>
                <w:sz w:val="18"/>
                <w:szCs w:val="18"/>
              </w:rPr>
              <w:t>2</w:t>
            </w:r>
          </w:p>
        </w:tc>
        <w:tc>
          <w:tcPr>
            <w:tcW w:w="694" w:type="dxa"/>
            <w:shd w:val="clear" w:color="auto" w:fill="F7CAAC"/>
          </w:tcPr>
          <w:p w:rsidR="00F24B17" w:rsidRPr="00027CDC" w:rsidRDefault="00F24B17" w:rsidP="00772A54">
            <w:pPr>
              <w:jc w:val="both"/>
              <w:rPr>
                <w:sz w:val="18"/>
                <w:szCs w:val="18"/>
              </w:rPr>
            </w:pPr>
            <w:r w:rsidRPr="00027CDC">
              <w:rPr>
                <w:b/>
                <w:sz w:val="18"/>
                <w:szCs w:val="18"/>
              </w:rPr>
              <w:t>ostatní</w:t>
            </w:r>
          </w:p>
        </w:tc>
      </w:tr>
      <w:tr w:rsidR="00F24B17" w:rsidRPr="00027CDC" w:rsidTr="00772A54">
        <w:trPr>
          <w:cantSplit/>
          <w:trHeight w:val="70"/>
        </w:trPr>
        <w:tc>
          <w:tcPr>
            <w:tcW w:w="3347" w:type="dxa"/>
            <w:gridSpan w:val="2"/>
            <w:shd w:val="clear" w:color="auto" w:fill="F7CAAC"/>
          </w:tcPr>
          <w:p w:rsidR="00F24B17" w:rsidRPr="00027CDC" w:rsidRDefault="00F24B17" w:rsidP="00772A54">
            <w:pPr>
              <w:jc w:val="both"/>
            </w:pPr>
            <w:r w:rsidRPr="00027CDC">
              <w:rPr>
                <w:b/>
              </w:rPr>
              <w:t>Obor jmenovacího řízení</w:t>
            </w:r>
          </w:p>
        </w:tc>
        <w:tc>
          <w:tcPr>
            <w:tcW w:w="2245" w:type="dxa"/>
            <w:gridSpan w:val="2"/>
            <w:shd w:val="clear" w:color="auto" w:fill="F7CAAC"/>
          </w:tcPr>
          <w:p w:rsidR="00F24B17" w:rsidRPr="00027CDC" w:rsidRDefault="00F24B17" w:rsidP="00772A54">
            <w:pPr>
              <w:jc w:val="both"/>
            </w:pPr>
            <w:r w:rsidRPr="00027CDC">
              <w:rPr>
                <w:b/>
              </w:rPr>
              <w:t>Rok udělení hodnosti</w:t>
            </w:r>
          </w:p>
        </w:tc>
        <w:tc>
          <w:tcPr>
            <w:tcW w:w="2248" w:type="dxa"/>
            <w:gridSpan w:val="4"/>
            <w:tcBorders>
              <w:right w:val="single" w:sz="12" w:space="0" w:color="auto"/>
            </w:tcBorders>
            <w:shd w:val="clear" w:color="auto" w:fill="F7CAAC"/>
          </w:tcPr>
          <w:p w:rsidR="00F24B17" w:rsidRPr="00027CDC" w:rsidRDefault="00F24B17" w:rsidP="00772A54">
            <w:r w:rsidRPr="00027CDC">
              <w:rPr>
                <w:b/>
              </w:rPr>
              <w:t>Řízení konáno na VŠ</w:t>
            </w:r>
          </w:p>
        </w:tc>
        <w:tc>
          <w:tcPr>
            <w:tcW w:w="632" w:type="dxa"/>
            <w:vMerge w:val="restart"/>
            <w:tcBorders>
              <w:left w:val="single" w:sz="12" w:space="0" w:color="auto"/>
            </w:tcBorders>
          </w:tcPr>
          <w:p w:rsidR="00F24B17" w:rsidRPr="00027CDC" w:rsidRDefault="00F24B17" w:rsidP="00772A54">
            <w:pPr>
              <w:jc w:val="both"/>
              <w:rPr>
                <w:b/>
              </w:rPr>
            </w:pPr>
          </w:p>
        </w:tc>
        <w:tc>
          <w:tcPr>
            <w:tcW w:w="693" w:type="dxa"/>
            <w:vMerge w:val="restart"/>
          </w:tcPr>
          <w:p w:rsidR="00F24B17" w:rsidRPr="00027CDC" w:rsidRDefault="00F24B17" w:rsidP="00772A54">
            <w:pPr>
              <w:jc w:val="both"/>
              <w:rPr>
                <w:b/>
              </w:rPr>
            </w:pPr>
          </w:p>
        </w:tc>
        <w:tc>
          <w:tcPr>
            <w:tcW w:w="694" w:type="dxa"/>
            <w:vMerge w:val="restart"/>
          </w:tcPr>
          <w:p w:rsidR="00F24B17" w:rsidRPr="00027CDC" w:rsidRDefault="00F24B17" w:rsidP="00772A54">
            <w:pPr>
              <w:jc w:val="both"/>
              <w:rPr>
                <w:b/>
              </w:rPr>
            </w:pPr>
          </w:p>
        </w:tc>
      </w:tr>
      <w:tr w:rsidR="00F24B17" w:rsidRPr="00027CDC" w:rsidTr="00772A54">
        <w:trPr>
          <w:trHeight w:val="205"/>
        </w:trPr>
        <w:tc>
          <w:tcPr>
            <w:tcW w:w="3347" w:type="dxa"/>
            <w:gridSpan w:val="2"/>
          </w:tcPr>
          <w:p w:rsidR="00F24B17" w:rsidRPr="00027CDC" w:rsidRDefault="00F24B17" w:rsidP="00772A54">
            <w:pPr>
              <w:jc w:val="both"/>
            </w:pPr>
          </w:p>
        </w:tc>
        <w:tc>
          <w:tcPr>
            <w:tcW w:w="2245" w:type="dxa"/>
            <w:gridSpan w:val="2"/>
          </w:tcPr>
          <w:p w:rsidR="00F24B17" w:rsidRPr="00027CDC" w:rsidRDefault="00F24B17" w:rsidP="00772A54">
            <w:pPr>
              <w:jc w:val="both"/>
            </w:pPr>
          </w:p>
        </w:tc>
        <w:tc>
          <w:tcPr>
            <w:tcW w:w="2248" w:type="dxa"/>
            <w:gridSpan w:val="4"/>
            <w:tcBorders>
              <w:right w:val="single" w:sz="12" w:space="0" w:color="auto"/>
            </w:tcBorders>
          </w:tcPr>
          <w:p w:rsidR="00F24B17" w:rsidRPr="00027CDC" w:rsidRDefault="00F24B17" w:rsidP="00772A54">
            <w:pPr>
              <w:jc w:val="both"/>
            </w:pPr>
          </w:p>
        </w:tc>
        <w:tc>
          <w:tcPr>
            <w:tcW w:w="632" w:type="dxa"/>
            <w:vMerge/>
            <w:tcBorders>
              <w:left w:val="single" w:sz="12" w:space="0" w:color="auto"/>
            </w:tcBorders>
            <w:vAlign w:val="center"/>
          </w:tcPr>
          <w:p w:rsidR="00F24B17" w:rsidRPr="00027CDC" w:rsidRDefault="00F24B17" w:rsidP="00772A54">
            <w:pPr>
              <w:rPr>
                <w:b/>
              </w:rPr>
            </w:pPr>
          </w:p>
        </w:tc>
        <w:tc>
          <w:tcPr>
            <w:tcW w:w="693" w:type="dxa"/>
            <w:vMerge/>
            <w:vAlign w:val="center"/>
          </w:tcPr>
          <w:p w:rsidR="00F24B17" w:rsidRPr="00027CDC" w:rsidRDefault="00F24B17" w:rsidP="00772A54">
            <w:pPr>
              <w:rPr>
                <w:b/>
              </w:rPr>
            </w:pPr>
          </w:p>
        </w:tc>
        <w:tc>
          <w:tcPr>
            <w:tcW w:w="694" w:type="dxa"/>
            <w:vMerge/>
            <w:vAlign w:val="center"/>
          </w:tcPr>
          <w:p w:rsidR="00F24B17" w:rsidRPr="00027CDC" w:rsidRDefault="00F24B17"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F24B17" w:rsidRPr="00027CDC" w:rsidTr="00772A54">
        <w:tc>
          <w:tcPr>
            <w:tcW w:w="9859" w:type="dxa"/>
            <w:gridSpan w:val="4"/>
            <w:shd w:val="clear" w:color="auto" w:fill="F7CAAC"/>
          </w:tcPr>
          <w:p w:rsidR="00F24B17" w:rsidRPr="00027CDC" w:rsidRDefault="00F24B17" w:rsidP="00772A54">
            <w:pPr>
              <w:jc w:val="both"/>
              <w:rPr>
                <w:b/>
              </w:rPr>
            </w:pPr>
            <w:r w:rsidRPr="00027CDC">
              <w:rPr>
                <w:b/>
              </w:rPr>
              <w:lastRenderedPageBreak/>
              <w:t xml:space="preserve">Přehled o nejvýznamnější publikační a další tvůrčí činnosti nebo další profesní činnosti u odborníků z praxe vztahující se k zabezpečovaným předmětům </w:t>
            </w:r>
          </w:p>
        </w:tc>
      </w:tr>
      <w:tr w:rsidR="00F24B17" w:rsidRPr="00027CDC" w:rsidTr="00772A54">
        <w:trPr>
          <w:trHeight w:val="2347"/>
        </w:trPr>
        <w:tc>
          <w:tcPr>
            <w:tcW w:w="9859" w:type="dxa"/>
            <w:gridSpan w:val="4"/>
          </w:tcPr>
          <w:p w:rsidR="00F24B17" w:rsidRPr="00027CDC" w:rsidRDefault="00F24B17" w:rsidP="00772A54">
            <w:pPr>
              <w:jc w:val="both"/>
              <w:rPr>
                <w:rFonts w:eastAsia="Calibri"/>
              </w:rPr>
            </w:pPr>
          </w:p>
          <w:p w:rsidR="00F24B17" w:rsidRPr="00027CDC" w:rsidRDefault="00F24B17" w:rsidP="00772A54">
            <w:pPr>
              <w:jc w:val="both"/>
              <w:rPr>
                <w:rFonts w:eastAsia="Calibri"/>
                <w:lang w:val="en-US"/>
              </w:rPr>
            </w:pPr>
            <w:r w:rsidRPr="00027CDC">
              <w:rPr>
                <w:rFonts w:eastAsia="Calibri"/>
                <w:lang w:val="en-US"/>
              </w:rPr>
              <w:t>Štarchoň, P., Weberová, D., Ližbetinová, L.: Clustering Czech Consumers According to their Spontaneous Awareness of Foreign Brands. In: Sustainable Economic Growth, Education Excellence, and Innovation Management through Vision 2020, Vols 1-VII, pp. 1719-1732. Int. Business Information Management Assoc-IBIMA, 2017. ISBN: 978-0-9860419-7-6. WOS: 000410252701046</w:t>
            </w:r>
          </w:p>
          <w:p w:rsidR="00F24B17" w:rsidRPr="00027CDC" w:rsidRDefault="00F24B17" w:rsidP="00772A54">
            <w:pPr>
              <w:jc w:val="both"/>
              <w:rPr>
                <w:rFonts w:eastAsia="Calibri"/>
                <w:lang w:val="en-US"/>
              </w:rPr>
            </w:pPr>
            <w:r w:rsidRPr="00027CDC">
              <w:rPr>
                <w:rFonts w:eastAsia="Calibri"/>
                <w:lang w:val="en-US"/>
              </w:rPr>
              <w:t>Weberová, D., Štarchoň, P., Ližbetinová, L.: Product Information and its Impact on Consumer Brand Percpetion. In: Vision 2020: Innovation Management, Development Sustainability, and Competitive Economic Growth, Vols I-VII, pp. 1964-1974. Int. Business Information Management Assoc-IBIMA, 2016. ISBN: 978-0-9860419-8-3. WOS: 000392785700196</w:t>
            </w:r>
          </w:p>
          <w:p w:rsidR="00F24B17" w:rsidRPr="00027CDC" w:rsidRDefault="00F24B17" w:rsidP="00772A54">
            <w:pPr>
              <w:jc w:val="both"/>
              <w:rPr>
                <w:rFonts w:eastAsia="Calibri"/>
                <w:lang w:val="en-US"/>
              </w:rPr>
            </w:pPr>
            <w:r w:rsidRPr="00027CDC">
              <w:rPr>
                <w:rFonts w:eastAsia="Calibri"/>
                <w:lang w:val="en-US"/>
              </w:rPr>
              <w:t>Weberová, D., Ližbetinová, L.: Consumer Attitudes towards Brands in Relation to Price. In: Innovation Management and Education Excellence Vision 2020: From Regional Development Sustainability to Global Economic Growth, Vols I – VI, pp. 1850-1859. Int. Business Information Management Assoc-IBIMA, 2016. ISBN: 978-0-9860419-6-9. WOS: 000381172300206</w:t>
            </w:r>
          </w:p>
          <w:p w:rsidR="00F24B17" w:rsidRPr="00027CDC" w:rsidRDefault="00F24B17" w:rsidP="00772A54">
            <w:pPr>
              <w:jc w:val="both"/>
              <w:rPr>
                <w:rFonts w:eastAsia="Calibri"/>
                <w:lang w:val="en-US"/>
              </w:rPr>
            </w:pPr>
            <w:r w:rsidRPr="00027CDC">
              <w:rPr>
                <w:rFonts w:eastAsia="Calibri"/>
                <w:lang w:val="en-US"/>
              </w:rPr>
              <w:t>Smolková, E., Štarchoň, P., Weberová, D.: Country-of-Origin Brands from the Point of View of the Slovak and Czech Consumers. In: Innovation Management and Education Excellence Vision 2020: From Regional Development Sustainability to Global Economic Growth, Vols I – VI, pp. 2119-2130. Int. Business Information Management Assoc-IBIMA, 2016. ISBN: 978-0-9860419-6-9. WOS: 000381172301025</w:t>
            </w:r>
          </w:p>
          <w:p w:rsidR="00F24B17" w:rsidRPr="00027CDC" w:rsidRDefault="00F24B17" w:rsidP="00772A54">
            <w:pPr>
              <w:jc w:val="both"/>
              <w:rPr>
                <w:rFonts w:eastAsia="Calibri"/>
              </w:rPr>
            </w:pPr>
            <w:r w:rsidRPr="00027CDC">
              <w:rPr>
                <w:rFonts w:eastAsia="Calibri"/>
              </w:rPr>
              <w:t>Monografia: Proces efektívnej komunikácie v projektovom manažmente. VeRBuM 2013. ISBN: 978-80-87500-32-3</w:t>
            </w:r>
          </w:p>
          <w:p w:rsidR="00F24B17" w:rsidRPr="00027CDC" w:rsidRDefault="00F24B17" w:rsidP="00772A54">
            <w:pPr>
              <w:jc w:val="both"/>
              <w:rPr>
                <w:b/>
              </w:rPr>
            </w:pPr>
          </w:p>
        </w:tc>
      </w:tr>
      <w:tr w:rsidR="00F24B17" w:rsidRPr="00027CDC" w:rsidTr="00772A54">
        <w:trPr>
          <w:trHeight w:val="218"/>
        </w:trPr>
        <w:tc>
          <w:tcPr>
            <w:tcW w:w="9859" w:type="dxa"/>
            <w:gridSpan w:val="4"/>
            <w:shd w:val="clear" w:color="auto" w:fill="F7CAAC"/>
          </w:tcPr>
          <w:p w:rsidR="00F24B17" w:rsidRPr="00027CDC" w:rsidRDefault="00F24B17" w:rsidP="00772A54">
            <w:pPr>
              <w:rPr>
                <w:b/>
              </w:rPr>
            </w:pPr>
            <w:r w:rsidRPr="00027CDC">
              <w:rPr>
                <w:b/>
              </w:rPr>
              <w:t>Působení v zahraničí</w:t>
            </w:r>
          </w:p>
        </w:tc>
      </w:tr>
      <w:tr w:rsidR="00F24B17" w:rsidRPr="00027CDC" w:rsidTr="00772A54">
        <w:trPr>
          <w:trHeight w:val="328"/>
        </w:trPr>
        <w:tc>
          <w:tcPr>
            <w:tcW w:w="9859" w:type="dxa"/>
            <w:gridSpan w:val="4"/>
          </w:tcPr>
          <w:p w:rsidR="00F24B17" w:rsidRDefault="00F24B17" w:rsidP="00772A54"/>
          <w:p w:rsidR="00F24B17" w:rsidRPr="00F14EA9" w:rsidRDefault="00F24B17" w:rsidP="00772A54">
            <w:pPr>
              <w:rPr>
                <w:lang w:val="sk-SK"/>
              </w:rPr>
            </w:pPr>
            <w:r w:rsidRPr="00F14EA9">
              <w:t xml:space="preserve">Marec-júl 1992: študijný pobyt v rámci programu TEMPUS na </w:t>
            </w:r>
            <w:r w:rsidRPr="00F14EA9">
              <w:rPr>
                <w:lang w:val="sk-SK"/>
              </w:rPr>
              <w:t>Rijksuniversiteit Groningen v Holandskom kráľovstve</w:t>
            </w:r>
          </w:p>
          <w:p w:rsidR="00F24B17" w:rsidRPr="00F14EA9" w:rsidRDefault="00F24B17" w:rsidP="00772A54">
            <w:pPr>
              <w:rPr>
                <w:lang w:val="sk-SK"/>
              </w:rPr>
            </w:pPr>
            <w:r w:rsidRPr="00F14EA9">
              <w:rPr>
                <w:lang w:val="sk-SK"/>
              </w:rPr>
              <w:t>August 1993: DAAD-štipendium: letný kurz na Eberhard-Karls-Universirät v Tübingene v Spolkovej republike Nemecko</w:t>
            </w:r>
          </w:p>
          <w:p w:rsidR="00F24B17" w:rsidRPr="00F14EA9" w:rsidRDefault="00F24B17" w:rsidP="00772A54">
            <w:pPr>
              <w:rPr>
                <w:lang w:val="sk-SK"/>
              </w:rPr>
            </w:pPr>
            <w:r w:rsidRPr="00F14EA9">
              <w:rPr>
                <w:lang w:val="sk-SK"/>
              </w:rPr>
              <w:t>Október 1994-január 1995: študijný pobyt na Viedenskej univerzite v Rakúsku</w:t>
            </w:r>
          </w:p>
          <w:p w:rsidR="00F24B17" w:rsidRPr="00F14EA9" w:rsidRDefault="00F24B17" w:rsidP="00772A54">
            <w:r w:rsidRPr="00F14EA9">
              <w:rPr>
                <w:lang w:val="sk-SK"/>
              </w:rPr>
              <w:t>September 1999-jún 2000: stáž na Polizeiführungsakademie Münster v Spolkovej republike Nemecko so zameraním na oblasť zahraničných vzťahov</w:t>
            </w:r>
          </w:p>
          <w:p w:rsidR="00F24B17" w:rsidRPr="00027CDC" w:rsidRDefault="00F24B17" w:rsidP="00772A54">
            <w:pPr>
              <w:rPr>
                <w:b/>
                <w:color w:val="FF0000"/>
              </w:rPr>
            </w:pPr>
          </w:p>
        </w:tc>
      </w:tr>
      <w:tr w:rsidR="00F24B17" w:rsidRPr="00027CDC" w:rsidTr="00772A54">
        <w:trPr>
          <w:cantSplit/>
          <w:trHeight w:val="470"/>
        </w:trPr>
        <w:tc>
          <w:tcPr>
            <w:tcW w:w="2518" w:type="dxa"/>
            <w:shd w:val="clear" w:color="auto" w:fill="F7CAAC"/>
          </w:tcPr>
          <w:p w:rsidR="00F24B17" w:rsidRPr="00027CDC" w:rsidRDefault="00F24B17" w:rsidP="00772A54">
            <w:pPr>
              <w:jc w:val="both"/>
              <w:rPr>
                <w:b/>
              </w:rPr>
            </w:pPr>
            <w:r w:rsidRPr="00027CDC">
              <w:rPr>
                <w:b/>
              </w:rPr>
              <w:t xml:space="preserve">Podpis </w:t>
            </w:r>
          </w:p>
        </w:tc>
        <w:tc>
          <w:tcPr>
            <w:tcW w:w="4536" w:type="dxa"/>
          </w:tcPr>
          <w:p w:rsidR="00F24B17" w:rsidRPr="00027CDC" w:rsidRDefault="00F24B17" w:rsidP="00772A54">
            <w:pPr>
              <w:jc w:val="both"/>
            </w:pPr>
            <w:r>
              <w:t>v.</w:t>
            </w:r>
            <w:r w:rsidR="00077AFE">
              <w:t xml:space="preserve"> </w:t>
            </w:r>
            <w:r>
              <w:t>r.</w:t>
            </w:r>
          </w:p>
        </w:tc>
        <w:tc>
          <w:tcPr>
            <w:tcW w:w="786" w:type="dxa"/>
            <w:shd w:val="clear" w:color="auto" w:fill="F7CAAC"/>
          </w:tcPr>
          <w:p w:rsidR="00F24B17" w:rsidRPr="00027CDC" w:rsidRDefault="00F24B17" w:rsidP="00772A54">
            <w:pPr>
              <w:jc w:val="both"/>
            </w:pPr>
            <w:r w:rsidRPr="00027CDC">
              <w:rPr>
                <w:b/>
              </w:rPr>
              <w:t>datum</w:t>
            </w:r>
          </w:p>
        </w:tc>
        <w:tc>
          <w:tcPr>
            <w:tcW w:w="2019" w:type="dxa"/>
          </w:tcPr>
          <w:p w:rsidR="00F24B17" w:rsidRPr="00027CDC" w:rsidRDefault="00077AFE" w:rsidP="00772A54">
            <w:pPr>
              <w:jc w:val="both"/>
            </w:pPr>
            <w:r>
              <w:t>20. 5</w:t>
            </w:r>
            <w:r w:rsidR="00F24B17" w:rsidRPr="00027CDC">
              <w:t>. 2018</w:t>
            </w:r>
          </w:p>
        </w:tc>
      </w:tr>
    </w:tbl>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4B17" w:rsidTr="00772A54">
        <w:tc>
          <w:tcPr>
            <w:tcW w:w="9859" w:type="dxa"/>
            <w:gridSpan w:val="11"/>
            <w:tcBorders>
              <w:bottom w:val="double" w:sz="4" w:space="0" w:color="auto"/>
            </w:tcBorders>
            <w:shd w:val="clear" w:color="auto" w:fill="BDD6EE"/>
          </w:tcPr>
          <w:p w:rsidR="00F24B17" w:rsidRDefault="00F24B17" w:rsidP="00772A54">
            <w:pPr>
              <w:jc w:val="both"/>
              <w:rPr>
                <w:b/>
                <w:sz w:val="28"/>
              </w:rPr>
            </w:pPr>
            <w:r>
              <w:rPr>
                <w:b/>
                <w:sz w:val="28"/>
              </w:rPr>
              <w:lastRenderedPageBreak/>
              <w:t>C-I – Personální zabezpečení</w:t>
            </w:r>
          </w:p>
        </w:tc>
      </w:tr>
      <w:tr w:rsidR="00F24B17" w:rsidTr="00772A54">
        <w:tc>
          <w:tcPr>
            <w:tcW w:w="2518" w:type="dxa"/>
            <w:tcBorders>
              <w:top w:val="double" w:sz="4" w:space="0" w:color="auto"/>
            </w:tcBorders>
            <w:shd w:val="clear" w:color="auto" w:fill="F7CAAC"/>
          </w:tcPr>
          <w:p w:rsidR="00F24B17" w:rsidRDefault="00F24B17" w:rsidP="00772A54">
            <w:pPr>
              <w:jc w:val="both"/>
              <w:rPr>
                <w:b/>
              </w:rPr>
            </w:pPr>
            <w:r>
              <w:rPr>
                <w:b/>
              </w:rPr>
              <w:t>Vysoká škola</w:t>
            </w:r>
          </w:p>
        </w:tc>
        <w:tc>
          <w:tcPr>
            <w:tcW w:w="7341" w:type="dxa"/>
            <w:gridSpan w:val="10"/>
          </w:tcPr>
          <w:p w:rsidR="00F24B17" w:rsidRDefault="00F24B17" w:rsidP="00772A54">
            <w:pPr>
              <w:jc w:val="both"/>
            </w:pPr>
            <w:r>
              <w:t>Univerzita Tomáše Bati ve Zlíně</w:t>
            </w:r>
          </w:p>
        </w:tc>
      </w:tr>
      <w:tr w:rsidR="00F24B17" w:rsidTr="00772A54">
        <w:tc>
          <w:tcPr>
            <w:tcW w:w="2518" w:type="dxa"/>
            <w:shd w:val="clear" w:color="auto" w:fill="F7CAAC"/>
          </w:tcPr>
          <w:p w:rsidR="00F24B17" w:rsidRDefault="00F24B17" w:rsidP="00772A54">
            <w:pPr>
              <w:jc w:val="both"/>
              <w:rPr>
                <w:b/>
              </w:rPr>
            </w:pPr>
            <w:r>
              <w:rPr>
                <w:b/>
              </w:rPr>
              <w:t>Součást vysoké školy</w:t>
            </w:r>
          </w:p>
        </w:tc>
        <w:tc>
          <w:tcPr>
            <w:tcW w:w="7341" w:type="dxa"/>
            <w:gridSpan w:val="10"/>
          </w:tcPr>
          <w:p w:rsidR="00F24B17" w:rsidRDefault="00F24B17" w:rsidP="00772A54">
            <w:pPr>
              <w:jc w:val="both"/>
            </w:pPr>
            <w:r>
              <w:t>Fakulta multimediálních komunikací</w:t>
            </w:r>
          </w:p>
        </w:tc>
      </w:tr>
      <w:tr w:rsidR="00F24B17" w:rsidTr="00772A54">
        <w:tc>
          <w:tcPr>
            <w:tcW w:w="2518" w:type="dxa"/>
            <w:shd w:val="clear" w:color="auto" w:fill="F7CAAC"/>
          </w:tcPr>
          <w:p w:rsidR="00F24B17" w:rsidRDefault="00F24B17" w:rsidP="00772A54">
            <w:pPr>
              <w:jc w:val="both"/>
              <w:rPr>
                <w:b/>
              </w:rPr>
            </w:pPr>
            <w:r>
              <w:rPr>
                <w:b/>
              </w:rPr>
              <w:t>Název studijního programu</w:t>
            </w:r>
          </w:p>
        </w:tc>
        <w:tc>
          <w:tcPr>
            <w:tcW w:w="7341" w:type="dxa"/>
            <w:gridSpan w:val="10"/>
          </w:tcPr>
          <w:p w:rsidR="00F24B17" w:rsidRDefault="00F24B17" w:rsidP="0080445E">
            <w:pPr>
              <w:jc w:val="both"/>
            </w:pPr>
            <w:r>
              <w:t>Arts Management</w:t>
            </w:r>
          </w:p>
        </w:tc>
      </w:tr>
      <w:tr w:rsidR="00F24B17" w:rsidTr="00772A54">
        <w:tc>
          <w:tcPr>
            <w:tcW w:w="2518" w:type="dxa"/>
            <w:shd w:val="clear" w:color="auto" w:fill="F7CAAC"/>
          </w:tcPr>
          <w:p w:rsidR="00F24B17" w:rsidRDefault="00F24B17" w:rsidP="00772A54">
            <w:pPr>
              <w:jc w:val="both"/>
              <w:rPr>
                <w:b/>
              </w:rPr>
            </w:pPr>
            <w:r>
              <w:rPr>
                <w:b/>
              </w:rPr>
              <w:t>Jméno a příjmení</w:t>
            </w:r>
          </w:p>
        </w:tc>
        <w:tc>
          <w:tcPr>
            <w:tcW w:w="4536" w:type="dxa"/>
            <w:gridSpan w:val="5"/>
          </w:tcPr>
          <w:p w:rsidR="00F24B17" w:rsidRDefault="00F24B17" w:rsidP="00772A54">
            <w:pPr>
              <w:jc w:val="both"/>
            </w:pPr>
            <w:r>
              <w:t>Miroslav Zelinský</w:t>
            </w:r>
          </w:p>
        </w:tc>
        <w:tc>
          <w:tcPr>
            <w:tcW w:w="709" w:type="dxa"/>
            <w:shd w:val="clear" w:color="auto" w:fill="F7CAAC"/>
          </w:tcPr>
          <w:p w:rsidR="00F24B17" w:rsidRDefault="00F24B17" w:rsidP="00772A54">
            <w:pPr>
              <w:jc w:val="both"/>
              <w:rPr>
                <w:b/>
              </w:rPr>
            </w:pPr>
            <w:r>
              <w:rPr>
                <w:b/>
              </w:rPr>
              <w:t>Tituly</w:t>
            </w:r>
          </w:p>
        </w:tc>
        <w:tc>
          <w:tcPr>
            <w:tcW w:w="2096" w:type="dxa"/>
            <w:gridSpan w:val="4"/>
          </w:tcPr>
          <w:p w:rsidR="00F24B17" w:rsidRDefault="00F24B17" w:rsidP="00772A54">
            <w:pPr>
              <w:jc w:val="both"/>
            </w:pPr>
            <w:r>
              <w:t>doc. PhDr., CSc.</w:t>
            </w:r>
          </w:p>
        </w:tc>
      </w:tr>
      <w:tr w:rsidR="00F24B17" w:rsidTr="00772A54">
        <w:tc>
          <w:tcPr>
            <w:tcW w:w="2518" w:type="dxa"/>
            <w:shd w:val="clear" w:color="auto" w:fill="F7CAAC"/>
          </w:tcPr>
          <w:p w:rsidR="00F24B17" w:rsidRDefault="00F24B17" w:rsidP="00772A54">
            <w:pPr>
              <w:jc w:val="both"/>
              <w:rPr>
                <w:b/>
              </w:rPr>
            </w:pPr>
            <w:r>
              <w:rPr>
                <w:b/>
              </w:rPr>
              <w:t>Rok narození</w:t>
            </w:r>
          </w:p>
        </w:tc>
        <w:tc>
          <w:tcPr>
            <w:tcW w:w="829" w:type="dxa"/>
          </w:tcPr>
          <w:p w:rsidR="00F24B17" w:rsidRPr="00F9240D" w:rsidRDefault="00F24B17" w:rsidP="00772A54">
            <w:pPr>
              <w:jc w:val="both"/>
            </w:pPr>
            <w:r w:rsidRPr="00F9240D">
              <w:t>1961</w:t>
            </w:r>
          </w:p>
        </w:tc>
        <w:tc>
          <w:tcPr>
            <w:tcW w:w="1721" w:type="dxa"/>
            <w:shd w:val="clear" w:color="auto" w:fill="F7CAAC"/>
          </w:tcPr>
          <w:p w:rsidR="00F24B17" w:rsidRDefault="00F24B17" w:rsidP="00772A54">
            <w:pPr>
              <w:jc w:val="both"/>
              <w:rPr>
                <w:b/>
              </w:rPr>
            </w:pPr>
            <w:r>
              <w:rPr>
                <w:b/>
              </w:rPr>
              <w:t>typ vztahu k VŠ</w:t>
            </w:r>
          </w:p>
        </w:tc>
        <w:tc>
          <w:tcPr>
            <w:tcW w:w="992" w:type="dxa"/>
            <w:gridSpan w:val="2"/>
          </w:tcPr>
          <w:p w:rsidR="00F24B17" w:rsidRPr="00F9240D" w:rsidRDefault="00F24B17" w:rsidP="00772A54">
            <w:pPr>
              <w:jc w:val="both"/>
            </w:pPr>
            <w:r w:rsidRPr="00F9240D">
              <w:rPr>
                <w:rFonts w:eastAsia="Calibri"/>
              </w:rPr>
              <w:t>pp</w:t>
            </w:r>
          </w:p>
        </w:tc>
        <w:tc>
          <w:tcPr>
            <w:tcW w:w="994" w:type="dxa"/>
            <w:shd w:val="clear" w:color="auto" w:fill="F7CAAC"/>
          </w:tcPr>
          <w:p w:rsidR="00F24B17" w:rsidRDefault="00F24B17" w:rsidP="00772A54">
            <w:pPr>
              <w:jc w:val="both"/>
              <w:rPr>
                <w:b/>
              </w:rPr>
            </w:pPr>
            <w:r>
              <w:rPr>
                <w:b/>
              </w:rPr>
              <w:t>rozsah</w:t>
            </w:r>
          </w:p>
        </w:tc>
        <w:tc>
          <w:tcPr>
            <w:tcW w:w="709" w:type="dxa"/>
          </w:tcPr>
          <w:p w:rsidR="00F24B17" w:rsidRPr="00F9240D" w:rsidRDefault="00F24B17" w:rsidP="00772A54">
            <w:pPr>
              <w:jc w:val="both"/>
            </w:pPr>
            <w:r w:rsidRPr="00F9240D">
              <w:t>30h</w:t>
            </w:r>
            <w:r>
              <w:t>/t</w:t>
            </w:r>
          </w:p>
        </w:tc>
        <w:tc>
          <w:tcPr>
            <w:tcW w:w="709" w:type="dxa"/>
            <w:gridSpan w:val="2"/>
            <w:shd w:val="clear" w:color="auto" w:fill="F7CAAC"/>
          </w:tcPr>
          <w:p w:rsidR="00F24B17" w:rsidRDefault="00F24B17" w:rsidP="00772A54">
            <w:pPr>
              <w:jc w:val="both"/>
              <w:rPr>
                <w:b/>
              </w:rPr>
            </w:pPr>
            <w:r>
              <w:rPr>
                <w:b/>
              </w:rPr>
              <w:t>do</w:t>
            </w:r>
          </w:p>
          <w:p w:rsidR="00F24B17" w:rsidRDefault="00F24B17" w:rsidP="00772A54">
            <w:pPr>
              <w:jc w:val="both"/>
              <w:rPr>
                <w:b/>
              </w:rPr>
            </w:pPr>
            <w:r>
              <w:rPr>
                <w:b/>
              </w:rPr>
              <w:t>kdy</w:t>
            </w:r>
          </w:p>
        </w:tc>
        <w:tc>
          <w:tcPr>
            <w:tcW w:w="1387" w:type="dxa"/>
            <w:gridSpan w:val="2"/>
          </w:tcPr>
          <w:p w:rsidR="00F24B17" w:rsidRPr="00F9240D" w:rsidRDefault="00F24B17" w:rsidP="00772A54">
            <w:pPr>
              <w:jc w:val="both"/>
            </w:pPr>
            <w:r w:rsidRPr="00F9240D">
              <w:rPr>
                <w:rFonts w:eastAsia="Calibri"/>
              </w:rPr>
              <w:t>N</w:t>
            </w:r>
          </w:p>
        </w:tc>
      </w:tr>
      <w:tr w:rsidR="00F24B17" w:rsidTr="00772A54">
        <w:tc>
          <w:tcPr>
            <w:tcW w:w="5068" w:type="dxa"/>
            <w:gridSpan w:val="3"/>
            <w:shd w:val="clear" w:color="auto" w:fill="F7CAAC"/>
          </w:tcPr>
          <w:p w:rsidR="00F24B17" w:rsidRDefault="00F24B17" w:rsidP="00772A54">
            <w:pPr>
              <w:jc w:val="both"/>
              <w:rPr>
                <w:b/>
              </w:rPr>
            </w:pPr>
            <w:r>
              <w:rPr>
                <w:b/>
              </w:rPr>
              <w:t>Typ vztahu na součásti VŠ, která uskutečňuje st. program</w:t>
            </w:r>
          </w:p>
        </w:tc>
        <w:tc>
          <w:tcPr>
            <w:tcW w:w="992" w:type="dxa"/>
            <w:gridSpan w:val="2"/>
          </w:tcPr>
          <w:p w:rsidR="00F24B17" w:rsidRPr="00F9240D" w:rsidRDefault="00F24B17" w:rsidP="00772A54">
            <w:pPr>
              <w:jc w:val="both"/>
            </w:pPr>
            <w:r w:rsidRPr="00F9240D">
              <w:rPr>
                <w:rFonts w:eastAsia="Calibri"/>
              </w:rPr>
              <w:t>pp</w:t>
            </w:r>
          </w:p>
        </w:tc>
        <w:tc>
          <w:tcPr>
            <w:tcW w:w="994" w:type="dxa"/>
            <w:shd w:val="clear" w:color="auto" w:fill="F7CAAC"/>
          </w:tcPr>
          <w:p w:rsidR="00F24B17" w:rsidRDefault="00F24B17" w:rsidP="00772A54">
            <w:pPr>
              <w:jc w:val="both"/>
              <w:rPr>
                <w:b/>
              </w:rPr>
            </w:pPr>
            <w:r>
              <w:rPr>
                <w:b/>
              </w:rPr>
              <w:t>rozsah</w:t>
            </w:r>
          </w:p>
        </w:tc>
        <w:tc>
          <w:tcPr>
            <w:tcW w:w="709" w:type="dxa"/>
          </w:tcPr>
          <w:p w:rsidR="00F24B17" w:rsidRPr="00F9240D" w:rsidRDefault="00F24B17" w:rsidP="00772A54">
            <w:pPr>
              <w:jc w:val="both"/>
            </w:pPr>
            <w:r>
              <w:t>30h/t</w:t>
            </w:r>
          </w:p>
        </w:tc>
        <w:tc>
          <w:tcPr>
            <w:tcW w:w="709" w:type="dxa"/>
            <w:gridSpan w:val="2"/>
            <w:shd w:val="clear" w:color="auto" w:fill="F7CAAC"/>
          </w:tcPr>
          <w:p w:rsidR="00F24B17" w:rsidRDefault="00F24B17" w:rsidP="00772A54">
            <w:pPr>
              <w:jc w:val="both"/>
              <w:rPr>
                <w:b/>
              </w:rPr>
            </w:pPr>
            <w:r>
              <w:rPr>
                <w:b/>
              </w:rPr>
              <w:t>do kdy</w:t>
            </w:r>
          </w:p>
        </w:tc>
        <w:tc>
          <w:tcPr>
            <w:tcW w:w="1387" w:type="dxa"/>
            <w:gridSpan w:val="2"/>
          </w:tcPr>
          <w:p w:rsidR="00F24B17" w:rsidRPr="00F9240D" w:rsidRDefault="00F24B17" w:rsidP="00772A54">
            <w:pPr>
              <w:jc w:val="both"/>
            </w:pPr>
            <w:r w:rsidRPr="00F9240D">
              <w:t>N</w:t>
            </w:r>
          </w:p>
        </w:tc>
      </w:tr>
      <w:tr w:rsidR="00F24B17" w:rsidTr="00772A54">
        <w:tc>
          <w:tcPr>
            <w:tcW w:w="6060" w:type="dxa"/>
            <w:gridSpan w:val="5"/>
            <w:shd w:val="clear" w:color="auto" w:fill="F7CAAC"/>
          </w:tcPr>
          <w:p w:rsidR="00F24B17" w:rsidRPr="00B17BC0" w:rsidRDefault="00F24B17" w:rsidP="00772A54">
            <w:pPr>
              <w:jc w:val="both"/>
              <w:rPr>
                <w:b/>
              </w:rPr>
            </w:pPr>
            <w:r w:rsidRPr="00B17BC0">
              <w:rPr>
                <w:b/>
              </w:rPr>
              <w:t>Další současná působení jako akademický pracovník na jiných VŠ</w:t>
            </w:r>
          </w:p>
          <w:p w:rsidR="00F24B17" w:rsidRPr="00B17BC0" w:rsidRDefault="00F24B17" w:rsidP="00772A54">
            <w:pPr>
              <w:autoSpaceDE w:val="0"/>
              <w:autoSpaceDN w:val="0"/>
              <w:adjustRightInd w:val="0"/>
              <w:rPr>
                <w:rFonts w:eastAsia="Calibri"/>
                <w:color w:val="FF0000"/>
                <w:sz w:val="16"/>
                <w:szCs w:val="16"/>
              </w:rPr>
            </w:pPr>
          </w:p>
        </w:tc>
        <w:tc>
          <w:tcPr>
            <w:tcW w:w="1703" w:type="dxa"/>
            <w:gridSpan w:val="2"/>
            <w:shd w:val="clear" w:color="auto" w:fill="F7CAAC"/>
          </w:tcPr>
          <w:p w:rsidR="00F24B17" w:rsidRDefault="00F24B17" w:rsidP="00772A54">
            <w:pPr>
              <w:jc w:val="both"/>
              <w:rPr>
                <w:b/>
              </w:rPr>
            </w:pPr>
            <w:r>
              <w:rPr>
                <w:b/>
              </w:rPr>
              <w:t>typ prac. vztahu</w:t>
            </w:r>
          </w:p>
        </w:tc>
        <w:tc>
          <w:tcPr>
            <w:tcW w:w="2096" w:type="dxa"/>
            <w:gridSpan w:val="4"/>
            <w:shd w:val="clear" w:color="auto" w:fill="F7CAAC"/>
          </w:tcPr>
          <w:p w:rsidR="00F24B17" w:rsidRDefault="00F24B17" w:rsidP="00772A54">
            <w:pPr>
              <w:jc w:val="both"/>
              <w:rPr>
                <w:b/>
              </w:rPr>
            </w:pPr>
            <w:r>
              <w:rPr>
                <w:b/>
              </w:rPr>
              <w:t>rozsah</w:t>
            </w:r>
          </w:p>
        </w:tc>
      </w:tr>
      <w:tr w:rsidR="00F24B17" w:rsidTr="00772A54">
        <w:tc>
          <w:tcPr>
            <w:tcW w:w="6060" w:type="dxa"/>
            <w:gridSpan w:val="5"/>
          </w:tcPr>
          <w:p w:rsidR="00F24B17" w:rsidRDefault="00F24B17" w:rsidP="00772A54">
            <w:pPr>
              <w:jc w:val="both"/>
            </w:pPr>
            <w:r>
              <w:t>Slezská univerzita v Opavě, Fakulta umění</w:t>
            </w:r>
          </w:p>
        </w:tc>
        <w:tc>
          <w:tcPr>
            <w:tcW w:w="1703" w:type="dxa"/>
            <w:gridSpan w:val="2"/>
          </w:tcPr>
          <w:p w:rsidR="00F24B17" w:rsidRDefault="00F24B17" w:rsidP="00772A54">
            <w:pPr>
              <w:jc w:val="both"/>
            </w:pPr>
            <w:r>
              <w:t>pp</w:t>
            </w:r>
          </w:p>
        </w:tc>
        <w:tc>
          <w:tcPr>
            <w:tcW w:w="2096" w:type="dxa"/>
            <w:gridSpan w:val="4"/>
          </w:tcPr>
          <w:p w:rsidR="00F24B17" w:rsidRDefault="00F24B17" w:rsidP="00772A54">
            <w:pPr>
              <w:jc w:val="both"/>
            </w:pPr>
            <w:r>
              <w:t>1</w:t>
            </w:r>
          </w:p>
        </w:tc>
      </w:tr>
      <w:tr w:rsidR="00F24B17" w:rsidTr="00772A54">
        <w:tc>
          <w:tcPr>
            <w:tcW w:w="6060" w:type="dxa"/>
            <w:gridSpan w:val="5"/>
          </w:tcPr>
          <w:p w:rsidR="00F24B17" w:rsidRDefault="00F24B17" w:rsidP="00772A54">
            <w:pPr>
              <w:jc w:val="both"/>
            </w:pPr>
          </w:p>
        </w:tc>
        <w:tc>
          <w:tcPr>
            <w:tcW w:w="1703" w:type="dxa"/>
            <w:gridSpan w:val="2"/>
          </w:tcPr>
          <w:p w:rsidR="00F24B17" w:rsidRDefault="00F24B17" w:rsidP="00772A54">
            <w:pPr>
              <w:jc w:val="both"/>
            </w:pPr>
          </w:p>
        </w:tc>
        <w:tc>
          <w:tcPr>
            <w:tcW w:w="2096" w:type="dxa"/>
            <w:gridSpan w:val="4"/>
          </w:tcPr>
          <w:p w:rsidR="00F24B17" w:rsidRDefault="00F24B17" w:rsidP="00772A54">
            <w:pPr>
              <w:jc w:val="both"/>
            </w:pPr>
          </w:p>
        </w:tc>
      </w:tr>
      <w:tr w:rsidR="00F24B17" w:rsidTr="00772A54">
        <w:tc>
          <w:tcPr>
            <w:tcW w:w="6060" w:type="dxa"/>
            <w:gridSpan w:val="5"/>
          </w:tcPr>
          <w:p w:rsidR="00F24B17" w:rsidRDefault="00F24B17" w:rsidP="00772A54">
            <w:pPr>
              <w:jc w:val="both"/>
            </w:pPr>
          </w:p>
        </w:tc>
        <w:tc>
          <w:tcPr>
            <w:tcW w:w="1703" w:type="dxa"/>
            <w:gridSpan w:val="2"/>
          </w:tcPr>
          <w:p w:rsidR="00F24B17" w:rsidRDefault="00F24B17" w:rsidP="00772A54">
            <w:pPr>
              <w:jc w:val="both"/>
            </w:pPr>
          </w:p>
        </w:tc>
        <w:tc>
          <w:tcPr>
            <w:tcW w:w="2096" w:type="dxa"/>
            <w:gridSpan w:val="4"/>
          </w:tcPr>
          <w:p w:rsidR="00F24B17" w:rsidRDefault="00F24B17" w:rsidP="00772A54">
            <w:pPr>
              <w:jc w:val="both"/>
            </w:pPr>
          </w:p>
        </w:tc>
      </w:tr>
      <w:tr w:rsidR="00F24B17" w:rsidTr="00772A54">
        <w:tc>
          <w:tcPr>
            <w:tcW w:w="6060" w:type="dxa"/>
            <w:gridSpan w:val="5"/>
          </w:tcPr>
          <w:p w:rsidR="00F24B17" w:rsidRDefault="00F24B17" w:rsidP="00772A54">
            <w:pPr>
              <w:jc w:val="both"/>
            </w:pPr>
          </w:p>
        </w:tc>
        <w:tc>
          <w:tcPr>
            <w:tcW w:w="1703" w:type="dxa"/>
            <w:gridSpan w:val="2"/>
          </w:tcPr>
          <w:p w:rsidR="00F24B17" w:rsidRDefault="00F24B17" w:rsidP="00772A54">
            <w:pPr>
              <w:jc w:val="both"/>
            </w:pPr>
          </w:p>
        </w:tc>
        <w:tc>
          <w:tcPr>
            <w:tcW w:w="2096" w:type="dxa"/>
            <w:gridSpan w:val="4"/>
          </w:tcPr>
          <w:p w:rsidR="00F24B17" w:rsidRDefault="00F24B17" w:rsidP="00772A54">
            <w:pPr>
              <w:jc w:val="both"/>
            </w:pPr>
          </w:p>
        </w:tc>
      </w:tr>
      <w:tr w:rsidR="00F24B17" w:rsidTr="00772A54">
        <w:tc>
          <w:tcPr>
            <w:tcW w:w="9859" w:type="dxa"/>
            <w:gridSpan w:val="11"/>
            <w:shd w:val="clear" w:color="auto" w:fill="F7CAAC"/>
          </w:tcPr>
          <w:p w:rsidR="00F24B17" w:rsidRDefault="00F24B17" w:rsidP="00772A54">
            <w:r>
              <w:rPr>
                <w:b/>
              </w:rPr>
              <w:t>Předměty příslušného studijního programu a způsob zapojení do jejich výuky, příp. další zapojení do uskutečňování studijního programu</w:t>
            </w:r>
          </w:p>
        </w:tc>
      </w:tr>
      <w:tr w:rsidR="00F24B17" w:rsidTr="00772A54">
        <w:trPr>
          <w:trHeight w:val="837"/>
        </w:trPr>
        <w:tc>
          <w:tcPr>
            <w:tcW w:w="9859" w:type="dxa"/>
            <w:gridSpan w:val="11"/>
            <w:tcBorders>
              <w:top w:val="nil"/>
            </w:tcBorders>
          </w:tcPr>
          <w:p w:rsidR="00F24B17" w:rsidRDefault="00F24B17" w:rsidP="00772A54">
            <w:pPr>
              <w:jc w:val="both"/>
              <w:rPr>
                <w:rFonts w:eastAsia="Calibri"/>
              </w:rPr>
            </w:pPr>
          </w:p>
          <w:p w:rsidR="00F24B17" w:rsidRDefault="00F24B17" w:rsidP="00772A54">
            <w:pPr>
              <w:jc w:val="both"/>
              <w:rPr>
                <w:rFonts w:eastAsia="Calibri"/>
              </w:rPr>
            </w:pPr>
            <w:r w:rsidRPr="00F9240D">
              <w:rPr>
                <w:rFonts w:eastAsia="Calibri"/>
              </w:rPr>
              <w:t>Estetika pro kulturní management</w:t>
            </w:r>
            <w:r>
              <w:rPr>
                <w:rFonts w:eastAsia="Calibri"/>
              </w:rPr>
              <w:t xml:space="preserve"> – přednášející, garant </w:t>
            </w:r>
            <w:r>
              <w:t>–</w:t>
            </w:r>
            <w:r>
              <w:rPr>
                <w:rFonts w:eastAsia="Calibri"/>
              </w:rPr>
              <w:t xml:space="preserve"> PF, KF</w:t>
            </w:r>
          </w:p>
          <w:p w:rsidR="00F24B17" w:rsidRDefault="00F24B17" w:rsidP="00772A54">
            <w:pPr>
              <w:jc w:val="both"/>
            </w:pPr>
            <w:r w:rsidRPr="00661F7F">
              <w:t>Prezentac</w:t>
            </w:r>
            <w:r>
              <w:t>e uměleckého díla – přednášející, cvičící, garant</w:t>
            </w:r>
            <w:r w:rsidRPr="00661F7F">
              <w:t xml:space="preserve"> </w:t>
            </w:r>
            <w:r>
              <w:t>–</w:t>
            </w:r>
            <w:r w:rsidRPr="00661F7F">
              <w:t xml:space="preserve"> PF</w:t>
            </w:r>
          </w:p>
          <w:p w:rsidR="00F24B17" w:rsidRPr="00661F7F" w:rsidRDefault="00F24B17" w:rsidP="00772A54">
            <w:pPr>
              <w:jc w:val="both"/>
            </w:pPr>
          </w:p>
        </w:tc>
      </w:tr>
      <w:tr w:rsidR="00F24B17" w:rsidTr="00772A54">
        <w:tc>
          <w:tcPr>
            <w:tcW w:w="9859" w:type="dxa"/>
            <w:gridSpan w:val="11"/>
            <w:shd w:val="clear" w:color="auto" w:fill="F7CAAC"/>
          </w:tcPr>
          <w:p w:rsidR="00F24B17" w:rsidRDefault="00F24B17" w:rsidP="00772A54">
            <w:pPr>
              <w:jc w:val="both"/>
            </w:pPr>
            <w:r>
              <w:rPr>
                <w:b/>
              </w:rPr>
              <w:t xml:space="preserve">Údaje o vzdělání na VŠ </w:t>
            </w:r>
          </w:p>
        </w:tc>
      </w:tr>
      <w:tr w:rsidR="00F24B17" w:rsidTr="00772A54">
        <w:trPr>
          <w:trHeight w:val="1055"/>
        </w:trPr>
        <w:tc>
          <w:tcPr>
            <w:tcW w:w="9859" w:type="dxa"/>
            <w:gridSpan w:val="11"/>
          </w:tcPr>
          <w:p w:rsidR="00F24B17" w:rsidRDefault="00F24B17" w:rsidP="00772A54">
            <w:pPr>
              <w:jc w:val="both"/>
              <w:rPr>
                <w:rFonts w:eastAsia="Calibri"/>
              </w:rPr>
            </w:pPr>
          </w:p>
          <w:p w:rsidR="00F24B17" w:rsidRPr="00244BE8" w:rsidRDefault="00F24B17" w:rsidP="00772A54">
            <w:pPr>
              <w:jc w:val="both"/>
              <w:rPr>
                <w:rFonts w:eastAsia="Calibri"/>
              </w:rPr>
            </w:pPr>
            <w:r>
              <w:rPr>
                <w:rFonts w:eastAsia="Calibri"/>
              </w:rPr>
              <w:t xml:space="preserve">1980-1985: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Č</w:t>
            </w:r>
            <w:r w:rsidRPr="00244BE8">
              <w:rPr>
                <w:rFonts w:eastAsia="Calibri"/>
              </w:rPr>
              <w:t>eština a dějepis</w:t>
            </w:r>
          </w:p>
          <w:p w:rsidR="00F24B17" w:rsidRPr="00244BE8" w:rsidRDefault="00F24B17" w:rsidP="00772A54">
            <w:pPr>
              <w:jc w:val="both"/>
              <w:rPr>
                <w:rFonts w:eastAsia="Calibri"/>
              </w:rPr>
            </w:pPr>
            <w:r>
              <w:rPr>
                <w:rFonts w:eastAsia="Calibri"/>
              </w:rPr>
              <w:t xml:space="preserve">1987: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PhDr.</w:t>
            </w:r>
          </w:p>
          <w:p w:rsidR="00F24B17" w:rsidRPr="00244BE8" w:rsidRDefault="00F24B17" w:rsidP="00772A54">
            <w:pPr>
              <w:jc w:val="both"/>
              <w:rPr>
                <w:rFonts w:eastAsia="Calibri"/>
              </w:rPr>
            </w:pPr>
            <w:r>
              <w:rPr>
                <w:rFonts w:eastAsia="Calibri"/>
              </w:rPr>
              <w:t xml:space="preserve">1993: Akademie věd České republiky, </w:t>
            </w:r>
            <w:r w:rsidRPr="00244BE8">
              <w:rPr>
                <w:rFonts w:eastAsia="Calibri"/>
              </w:rPr>
              <w:t>Ústav p</w:t>
            </w:r>
            <w:r>
              <w:rPr>
                <w:rFonts w:eastAsia="Calibri"/>
              </w:rPr>
              <w:t>ro českou literaturu, CSc.</w:t>
            </w:r>
          </w:p>
          <w:p w:rsidR="00F24B17" w:rsidRDefault="00F24B17" w:rsidP="00772A54">
            <w:pPr>
              <w:jc w:val="both"/>
              <w:rPr>
                <w:rFonts w:eastAsia="Calibri"/>
              </w:rPr>
            </w:pPr>
            <w:r w:rsidRPr="00244BE8">
              <w:rPr>
                <w:rFonts w:eastAsia="Calibri"/>
              </w:rPr>
              <w:t>2008: Univerzita Konštantína Filozofa v</w:t>
            </w:r>
            <w:r>
              <w:rPr>
                <w:rFonts w:eastAsia="Calibri"/>
              </w:rPr>
              <w:t> </w:t>
            </w:r>
            <w:r w:rsidRPr="00244BE8">
              <w:rPr>
                <w:rFonts w:eastAsia="Calibri"/>
              </w:rPr>
              <w:t>Nitře</w:t>
            </w:r>
            <w:r>
              <w:rPr>
                <w:rFonts w:eastAsia="Calibri"/>
              </w:rPr>
              <w:t>, Filozofická fakulta, Estetika, doc.</w:t>
            </w:r>
          </w:p>
          <w:p w:rsidR="00F24B17" w:rsidRDefault="00F24B17" w:rsidP="00772A54">
            <w:pPr>
              <w:jc w:val="both"/>
              <w:rPr>
                <w:b/>
              </w:rPr>
            </w:pPr>
          </w:p>
        </w:tc>
      </w:tr>
      <w:tr w:rsidR="00F24B17" w:rsidTr="00772A54">
        <w:tc>
          <w:tcPr>
            <w:tcW w:w="9859" w:type="dxa"/>
            <w:gridSpan w:val="11"/>
            <w:shd w:val="clear" w:color="auto" w:fill="F7CAAC"/>
          </w:tcPr>
          <w:p w:rsidR="00F24B17" w:rsidRDefault="00F24B17" w:rsidP="00772A54">
            <w:pPr>
              <w:jc w:val="both"/>
              <w:rPr>
                <w:b/>
              </w:rPr>
            </w:pPr>
            <w:r>
              <w:rPr>
                <w:b/>
              </w:rPr>
              <w:t>Údaje o odborném působení od absolvování VŠ</w:t>
            </w:r>
          </w:p>
        </w:tc>
      </w:tr>
      <w:tr w:rsidR="00F24B17" w:rsidTr="00772A54">
        <w:trPr>
          <w:trHeight w:val="1090"/>
        </w:trPr>
        <w:tc>
          <w:tcPr>
            <w:tcW w:w="9859" w:type="dxa"/>
            <w:gridSpan w:val="11"/>
          </w:tcPr>
          <w:p w:rsidR="00F24B17" w:rsidRDefault="00F24B17" w:rsidP="00772A54">
            <w:pPr>
              <w:jc w:val="both"/>
            </w:pPr>
          </w:p>
          <w:p w:rsidR="00F24B17" w:rsidRPr="00244BE8" w:rsidRDefault="00F24B17" w:rsidP="00772A54">
            <w:pPr>
              <w:jc w:val="both"/>
            </w:pPr>
            <w:r>
              <w:t>1986-</w:t>
            </w:r>
            <w:r w:rsidRPr="00244BE8">
              <w:t xml:space="preserve">1999: </w:t>
            </w:r>
            <w:r>
              <w:rPr>
                <w:rFonts w:eastAsia="Calibri"/>
              </w:rPr>
              <w:t xml:space="preserve">Akademie věd České republiky, </w:t>
            </w:r>
            <w:r w:rsidRPr="00244BE8">
              <w:rPr>
                <w:rFonts w:eastAsia="Calibri"/>
              </w:rPr>
              <w:t>Ústav p</w:t>
            </w:r>
            <w:r>
              <w:rPr>
                <w:rFonts w:eastAsia="Calibri"/>
              </w:rPr>
              <w:t>ro českou literaturu</w:t>
            </w:r>
            <w:r>
              <w:t>, v letech 1992-</w:t>
            </w:r>
            <w:r w:rsidRPr="00244BE8">
              <w:t>1999 vedoucí brněnské pobočky</w:t>
            </w:r>
          </w:p>
          <w:p w:rsidR="00F24B17" w:rsidRDefault="00F24B17" w:rsidP="00772A54">
            <w:pPr>
              <w:jc w:val="both"/>
            </w:pPr>
            <w:r w:rsidRPr="00244BE8">
              <w:t>1987</w:t>
            </w:r>
            <w:r>
              <w:t>-2000:</w:t>
            </w:r>
            <w:r w:rsidRPr="00244BE8">
              <w:t xml:space="preserve"> </w:t>
            </w:r>
            <w:r>
              <w:t xml:space="preserve">Ostravská univerzita, Filozofická fakulta, </w:t>
            </w:r>
            <w:r w:rsidRPr="00244BE8">
              <w:t xml:space="preserve">přednášky a semináře z dějin a teorie české, slovenské a světové literatury a literární kritiky, rozhlasové dramaturgie, estetiky a mediálních studií </w:t>
            </w:r>
          </w:p>
          <w:p w:rsidR="00F24B17" w:rsidRPr="00244BE8" w:rsidRDefault="00F24B17" w:rsidP="00772A54">
            <w:pPr>
              <w:jc w:val="both"/>
            </w:pPr>
            <w:r>
              <w:t>1998-</w:t>
            </w:r>
            <w:r w:rsidRPr="00244BE8">
              <w:t>200</w:t>
            </w:r>
            <w:r>
              <w:t>0: Česká</w:t>
            </w:r>
            <w:r w:rsidRPr="00244BE8">
              <w:t xml:space="preserve"> televize pro Salon moravskoslezský a Salon český</w:t>
            </w:r>
            <w:r>
              <w:t xml:space="preserve">, </w:t>
            </w:r>
            <w:r w:rsidRPr="00244BE8">
              <w:t>externí redaktor a moderátor</w:t>
            </w:r>
          </w:p>
          <w:p w:rsidR="00F24B17" w:rsidRPr="00244BE8" w:rsidRDefault="00F24B17" w:rsidP="00772A54">
            <w:pPr>
              <w:jc w:val="both"/>
            </w:pPr>
            <w:r w:rsidRPr="00244BE8">
              <w:t xml:space="preserve">1998: </w:t>
            </w:r>
            <w:r>
              <w:t>Univerzita</w:t>
            </w:r>
            <w:r w:rsidRPr="00244BE8">
              <w:t xml:space="preserve"> Komenského v</w:t>
            </w:r>
            <w:r>
              <w:t> </w:t>
            </w:r>
            <w:r w:rsidRPr="00244BE8">
              <w:t>Bratislav</w:t>
            </w:r>
            <w:r>
              <w:t xml:space="preserve">ě, Filozofická fakulta, </w:t>
            </w:r>
            <w:r w:rsidRPr="00244BE8">
              <w:t xml:space="preserve">přednášky a semináře z literárněvědné bohemistiky na </w:t>
            </w:r>
          </w:p>
          <w:p w:rsidR="00F24B17" w:rsidRPr="00244BE8" w:rsidRDefault="00F24B17" w:rsidP="00772A54">
            <w:pPr>
              <w:jc w:val="both"/>
            </w:pPr>
            <w:r w:rsidRPr="00244BE8">
              <w:t>1</w:t>
            </w:r>
            <w:r>
              <w:t>999-2004: Český rozhlas</w:t>
            </w:r>
            <w:r w:rsidRPr="00244BE8">
              <w:t xml:space="preserve"> v</w:t>
            </w:r>
            <w:r>
              <w:t> </w:t>
            </w:r>
            <w:r w:rsidRPr="00244BE8">
              <w:t>Ostravě</w:t>
            </w:r>
            <w:r>
              <w:t xml:space="preserve">, </w:t>
            </w:r>
            <w:r w:rsidRPr="00244BE8">
              <w:t>literární redaktor</w:t>
            </w:r>
            <w:r>
              <w:t xml:space="preserve">, v letech </w:t>
            </w:r>
            <w:r w:rsidRPr="00244BE8">
              <w:t>2001–2002 vedoucí redaktor Redakce hudby a volné rozhlasové tvorby</w:t>
            </w:r>
          </w:p>
          <w:p w:rsidR="00F24B17" w:rsidRPr="00244BE8" w:rsidRDefault="00F24B17" w:rsidP="00772A54">
            <w:pPr>
              <w:jc w:val="both"/>
            </w:pPr>
            <w:r>
              <w:t>2002-</w:t>
            </w:r>
            <w:r w:rsidRPr="00244BE8">
              <w:t xml:space="preserve">2004: </w:t>
            </w:r>
            <w:r>
              <w:t>Univerzita</w:t>
            </w:r>
            <w:r w:rsidRPr="00244BE8">
              <w:t xml:space="preserve"> v Erfurtu (SRN)</w:t>
            </w:r>
            <w:r>
              <w:t xml:space="preserve">, </w:t>
            </w:r>
            <w:r w:rsidRPr="00244BE8">
              <w:t>lektor bohemistiky a mediálních stud</w:t>
            </w:r>
            <w:r>
              <w:t>ií</w:t>
            </w:r>
          </w:p>
          <w:p w:rsidR="00F24B17" w:rsidRPr="00244BE8" w:rsidRDefault="00F24B17" w:rsidP="00772A54">
            <w:pPr>
              <w:jc w:val="both"/>
            </w:pPr>
            <w:r w:rsidRPr="00244BE8">
              <w:t>2004</w:t>
            </w:r>
            <w:r>
              <w:t xml:space="preserve">-dosud: Univerzita Tomáše Bati ve Zlíně, Fakulta multimediálních komunikací, </w:t>
            </w:r>
            <w:r w:rsidRPr="00244BE8">
              <w:t xml:space="preserve">přednášky z jazykovědy, estetiky a </w:t>
            </w:r>
            <w:r>
              <w:t>mediálních studií</w:t>
            </w:r>
          </w:p>
          <w:p w:rsidR="00F24B17" w:rsidRDefault="00F24B17" w:rsidP="00772A54">
            <w:pPr>
              <w:jc w:val="both"/>
            </w:pPr>
            <w:r>
              <w:t>2005-</w:t>
            </w:r>
            <w:r w:rsidRPr="00244BE8">
              <w:t xml:space="preserve">2008: </w:t>
            </w:r>
            <w:r>
              <w:t xml:space="preserve">Univerzita Tomáše Bati ve Zlíně, Fakulta multimediálních komunikací, </w:t>
            </w:r>
            <w:r w:rsidRPr="00244BE8">
              <w:t xml:space="preserve">proděkan pro studium </w:t>
            </w:r>
          </w:p>
          <w:p w:rsidR="00F24B17" w:rsidRDefault="00F24B17" w:rsidP="00772A54">
            <w:pPr>
              <w:jc w:val="both"/>
            </w:pPr>
            <w:r w:rsidRPr="00244BE8">
              <w:t>2</w:t>
            </w:r>
            <w:r>
              <w:t>009-</w:t>
            </w:r>
            <w:r w:rsidRPr="00244BE8">
              <w:t xml:space="preserve">dosud: </w:t>
            </w:r>
            <w:r>
              <w:t xml:space="preserve">Slezská univerzita v Opavě, </w:t>
            </w:r>
            <w:r w:rsidRPr="00244BE8">
              <w:t>Filozoficko-přírodovědecká fa</w:t>
            </w:r>
            <w:r>
              <w:t>kulta</w:t>
            </w:r>
          </w:p>
          <w:p w:rsidR="00F24B17" w:rsidRDefault="00F24B17" w:rsidP="00772A54">
            <w:pPr>
              <w:jc w:val="both"/>
            </w:pPr>
            <w:r>
              <w:t>2010-</w:t>
            </w:r>
            <w:r w:rsidRPr="00244BE8">
              <w:t xml:space="preserve">2011: </w:t>
            </w:r>
            <w:r>
              <w:t xml:space="preserve">Ostravská univerzita, Fakulta umění, </w:t>
            </w:r>
            <w:r w:rsidRPr="00244BE8">
              <w:t xml:space="preserve">proděkan pro vědu a zahraniční vztahy </w:t>
            </w:r>
          </w:p>
          <w:p w:rsidR="00F24B17" w:rsidRPr="00B17BC0" w:rsidRDefault="00F24B17" w:rsidP="00772A54">
            <w:pPr>
              <w:jc w:val="both"/>
              <w:rPr>
                <w:color w:val="FF0000"/>
                <w:sz w:val="16"/>
                <w:szCs w:val="16"/>
              </w:rPr>
            </w:pPr>
          </w:p>
        </w:tc>
      </w:tr>
      <w:tr w:rsidR="00F24B17" w:rsidTr="00772A54">
        <w:trPr>
          <w:trHeight w:val="250"/>
        </w:trPr>
        <w:tc>
          <w:tcPr>
            <w:tcW w:w="9859" w:type="dxa"/>
            <w:gridSpan w:val="11"/>
            <w:shd w:val="clear" w:color="auto" w:fill="F7CAAC"/>
          </w:tcPr>
          <w:p w:rsidR="00F24B17" w:rsidRDefault="00F24B17" w:rsidP="00772A54">
            <w:pPr>
              <w:jc w:val="both"/>
            </w:pPr>
            <w:r>
              <w:rPr>
                <w:b/>
              </w:rPr>
              <w:t>Zkušenosti s vedením kvalifikačních a rigorózních prací</w:t>
            </w:r>
          </w:p>
        </w:tc>
      </w:tr>
      <w:tr w:rsidR="00F24B17" w:rsidTr="00772A54">
        <w:trPr>
          <w:trHeight w:val="1105"/>
        </w:trPr>
        <w:tc>
          <w:tcPr>
            <w:tcW w:w="9859" w:type="dxa"/>
            <w:gridSpan w:val="11"/>
          </w:tcPr>
          <w:p w:rsidR="00F24B17" w:rsidRDefault="00F24B17" w:rsidP="00772A54">
            <w:pPr>
              <w:jc w:val="both"/>
            </w:pPr>
          </w:p>
          <w:p w:rsidR="00F24B17" w:rsidRDefault="00F24B17" w:rsidP="00772A54">
            <w:pPr>
              <w:jc w:val="both"/>
            </w:pPr>
            <w:r>
              <w:t xml:space="preserve">Celkem cca 130 bakalářských a diplomových prací </w:t>
            </w:r>
          </w:p>
          <w:p w:rsidR="00F24B17" w:rsidRDefault="00F24B17" w:rsidP="00772A54">
            <w:pPr>
              <w:jc w:val="both"/>
            </w:pPr>
            <w:r>
              <w:t xml:space="preserve">2 rigorózní práce </w:t>
            </w:r>
          </w:p>
          <w:p w:rsidR="00F24B17" w:rsidRDefault="00F24B17" w:rsidP="00772A54">
            <w:pPr>
              <w:jc w:val="both"/>
            </w:pPr>
            <w:r>
              <w:t>8 disertačních prací (6 úspěšně obhájeno)</w:t>
            </w:r>
          </w:p>
        </w:tc>
      </w:tr>
      <w:tr w:rsidR="00F24B17" w:rsidTr="00772A54">
        <w:trPr>
          <w:cantSplit/>
        </w:trPr>
        <w:tc>
          <w:tcPr>
            <w:tcW w:w="3347" w:type="dxa"/>
            <w:gridSpan w:val="2"/>
            <w:tcBorders>
              <w:top w:val="single" w:sz="12" w:space="0" w:color="auto"/>
            </w:tcBorders>
            <w:shd w:val="clear" w:color="auto" w:fill="F7CAAC"/>
          </w:tcPr>
          <w:p w:rsidR="00F24B17" w:rsidRDefault="00F24B17"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F24B17" w:rsidRDefault="00F24B17"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4B17" w:rsidRDefault="00F24B17"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24B17" w:rsidRDefault="00F24B17" w:rsidP="00772A54">
            <w:pPr>
              <w:jc w:val="both"/>
              <w:rPr>
                <w:b/>
              </w:rPr>
            </w:pPr>
            <w:r>
              <w:rPr>
                <w:b/>
              </w:rPr>
              <w:t>Ohlasy publikací</w:t>
            </w:r>
          </w:p>
          <w:p w:rsidR="00F24B17" w:rsidRDefault="00F24B17" w:rsidP="00772A54">
            <w:pPr>
              <w:rPr>
                <w:b/>
              </w:rPr>
            </w:pPr>
          </w:p>
        </w:tc>
      </w:tr>
      <w:tr w:rsidR="00F24B17" w:rsidTr="00772A54">
        <w:trPr>
          <w:cantSplit/>
        </w:trPr>
        <w:tc>
          <w:tcPr>
            <w:tcW w:w="3347" w:type="dxa"/>
            <w:gridSpan w:val="2"/>
          </w:tcPr>
          <w:p w:rsidR="00F24B17" w:rsidRDefault="00F24B17" w:rsidP="00772A54">
            <w:pPr>
              <w:jc w:val="both"/>
              <w:rPr>
                <w:rFonts w:eastAsia="Calibri"/>
              </w:rPr>
            </w:pPr>
          </w:p>
          <w:p w:rsidR="00F24B17" w:rsidRPr="00916E39" w:rsidRDefault="00F24B17" w:rsidP="00772A54">
            <w:pPr>
              <w:jc w:val="both"/>
            </w:pPr>
            <w:r w:rsidRPr="00916E39">
              <w:rPr>
                <w:rFonts w:eastAsia="Calibri"/>
              </w:rPr>
              <w:t>Estetika</w:t>
            </w:r>
          </w:p>
        </w:tc>
        <w:tc>
          <w:tcPr>
            <w:tcW w:w="2245" w:type="dxa"/>
            <w:gridSpan w:val="2"/>
          </w:tcPr>
          <w:p w:rsidR="00F24B17" w:rsidRDefault="00F24B17" w:rsidP="00772A54">
            <w:pPr>
              <w:jc w:val="both"/>
              <w:rPr>
                <w:rFonts w:eastAsia="Calibri"/>
              </w:rPr>
            </w:pPr>
          </w:p>
          <w:p w:rsidR="00F24B17" w:rsidRPr="00916E39" w:rsidRDefault="00F24B17" w:rsidP="00772A54">
            <w:pPr>
              <w:jc w:val="both"/>
            </w:pPr>
            <w:r w:rsidRPr="00916E39">
              <w:rPr>
                <w:rFonts w:eastAsia="Calibri"/>
              </w:rPr>
              <w:t>2008</w:t>
            </w:r>
          </w:p>
        </w:tc>
        <w:tc>
          <w:tcPr>
            <w:tcW w:w="2248" w:type="dxa"/>
            <w:gridSpan w:val="4"/>
            <w:tcBorders>
              <w:right w:val="single" w:sz="12" w:space="0" w:color="auto"/>
            </w:tcBorders>
          </w:tcPr>
          <w:p w:rsidR="00F24B17" w:rsidRDefault="00F24B17" w:rsidP="00772A54">
            <w:pPr>
              <w:rPr>
                <w:rFonts w:eastAsia="Calibri"/>
              </w:rPr>
            </w:pPr>
          </w:p>
          <w:p w:rsidR="00F24B17" w:rsidRDefault="00F24B17" w:rsidP="00772A54">
            <w:pPr>
              <w:rPr>
                <w:rFonts w:eastAsia="Calibri"/>
              </w:rPr>
            </w:pPr>
            <w:r>
              <w:rPr>
                <w:rFonts w:eastAsia="Calibri"/>
              </w:rPr>
              <w:t>Univerzita Konštantína Filozofa v Nitře</w:t>
            </w:r>
          </w:p>
          <w:p w:rsidR="00F24B17" w:rsidRPr="00916E39" w:rsidRDefault="00F24B17" w:rsidP="00772A54"/>
        </w:tc>
        <w:tc>
          <w:tcPr>
            <w:tcW w:w="632" w:type="dxa"/>
            <w:tcBorders>
              <w:left w:val="single" w:sz="12" w:space="0" w:color="auto"/>
            </w:tcBorders>
            <w:shd w:val="clear" w:color="auto" w:fill="F7CAAC"/>
          </w:tcPr>
          <w:p w:rsidR="00F24B17" w:rsidRDefault="00F24B17" w:rsidP="00772A54">
            <w:pPr>
              <w:jc w:val="both"/>
            </w:pPr>
            <w:r>
              <w:rPr>
                <w:b/>
              </w:rPr>
              <w:t>WOS</w:t>
            </w:r>
          </w:p>
        </w:tc>
        <w:tc>
          <w:tcPr>
            <w:tcW w:w="693" w:type="dxa"/>
            <w:shd w:val="clear" w:color="auto" w:fill="F7CAAC"/>
          </w:tcPr>
          <w:p w:rsidR="00F24B17" w:rsidRDefault="00F24B17" w:rsidP="00772A54">
            <w:pPr>
              <w:jc w:val="both"/>
              <w:rPr>
                <w:sz w:val="18"/>
              </w:rPr>
            </w:pPr>
            <w:r>
              <w:rPr>
                <w:b/>
                <w:sz w:val="18"/>
              </w:rPr>
              <w:t>Scopus</w:t>
            </w:r>
          </w:p>
        </w:tc>
        <w:tc>
          <w:tcPr>
            <w:tcW w:w="694" w:type="dxa"/>
            <w:shd w:val="clear" w:color="auto" w:fill="F7CAAC"/>
          </w:tcPr>
          <w:p w:rsidR="00F24B17" w:rsidRDefault="00F24B17" w:rsidP="00772A54">
            <w:pPr>
              <w:jc w:val="both"/>
            </w:pPr>
            <w:r>
              <w:rPr>
                <w:b/>
                <w:sz w:val="18"/>
              </w:rPr>
              <w:t>ostatní</w:t>
            </w:r>
          </w:p>
        </w:tc>
      </w:tr>
      <w:tr w:rsidR="00F24B17" w:rsidTr="00772A54">
        <w:trPr>
          <w:cantSplit/>
          <w:trHeight w:val="70"/>
        </w:trPr>
        <w:tc>
          <w:tcPr>
            <w:tcW w:w="3347" w:type="dxa"/>
            <w:gridSpan w:val="2"/>
            <w:shd w:val="clear" w:color="auto" w:fill="F7CAAC"/>
          </w:tcPr>
          <w:p w:rsidR="00F24B17" w:rsidRDefault="00F24B17" w:rsidP="00772A54">
            <w:pPr>
              <w:jc w:val="both"/>
            </w:pPr>
            <w:r>
              <w:rPr>
                <w:b/>
              </w:rPr>
              <w:t>Obor jmenovacího řízení</w:t>
            </w:r>
          </w:p>
        </w:tc>
        <w:tc>
          <w:tcPr>
            <w:tcW w:w="2245" w:type="dxa"/>
            <w:gridSpan w:val="2"/>
            <w:shd w:val="clear" w:color="auto" w:fill="F7CAAC"/>
          </w:tcPr>
          <w:p w:rsidR="00F24B17" w:rsidRDefault="00F24B17" w:rsidP="00772A54">
            <w:pPr>
              <w:jc w:val="both"/>
            </w:pPr>
            <w:r>
              <w:rPr>
                <w:b/>
              </w:rPr>
              <w:t>Rok udělení hodnosti</w:t>
            </w:r>
          </w:p>
        </w:tc>
        <w:tc>
          <w:tcPr>
            <w:tcW w:w="2248" w:type="dxa"/>
            <w:gridSpan w:val="4"/>
            <w:tcBorders>
              <w:right w:val="single" w:sz="12" w:space="0" w:color="auto"/>
            </w:tcBorders>
            <w:shd w:val="clear" w:color="auto" w:fill="F7CAAC"/>
          </w:tcPr>
          <w:p w:rsidR="00F24B17" w:rsidRDefault="00F24B17" w:rsidP="00772A54">
            <w:pPr>
              <w:jc w:val="both"/>
            </w:pPr>
            <w:r>
              <w:rPr>
                <w:b/>
              </w:rPr>
              <w:t>Řízení konáno na VŠ</w:t>
            </w:r>
          </w:p>
        </w:tc>
        <w:tc>
          <w:tcPr>
            <w:tcW w:w="632" w:type="dxa"/>
            <w:vMerge w:val="restart"/>
            <w:tcBorders>
              <w:left w:val="single" w:sz="12" w:space="0" w:color="auto"/>
            </w:tcBorders>
          </w:tcPr>
          <w:p w:rsidR="00F24B17" w:rsidRPr="00E377AD" w:rsidRDefault="00F24B17" w:rsidP="00772A54">
            <w:pPr>
              <w:jc w:val="both"/>
            </w:pPr>
            <w:r w:rsidRPr="00E377AD">
              <w:t>12</w:t>
            </w:r>
          </w:p>
        </w:tc>
        <w:tc>
          <w:tcPr>
            <w:tcW w:w="693" w:type="dxa"/>
            <w:vMerge w:val="restart"/>
          </w:tcPr>
          <w:p w:rsidR="00F24B17" w:rsidRPr="00E377AD" w:rsidRDefault="00F24B17" w:rsidP="00772A54">
            <w:pPr>
              <w:jc w:val="both"/>
            </w:pPr>
            <w:r w:rsidRPr="00E377AD">
              <w:t>4</w:t>
            </w:r>
          </w:p>
        </w:tc>
        <w:tc>
          <w:tcPr>
            <w:tcW w:w="694" w:type="dxa"/>
            <w:vMerge w:val="restart"/>
          </w:tcPr>
          <w:p w:rsidR="00F24B17" w:rsidRPr="00E377AD" w:rsidRDefault="00F24B17" w:rsidP="00772A54">
            <w:pPr>
              <w:jc w:val="both"/>
            </w:pPr>
            <w:r w:rsidRPr="00E377AD">
              <w:t>30</w:t>
            </w:r>
          </w:p>
        </w:tc>
      </w:tr>
      <w:tr w:rsidR="00F24B17" w:rsidTr="00772A54">
        <w:trPr>
          <w:trHeight w:val="205"/>
        </w:trPr>
        <w:tc>
          <w:tcPr>
            <w:tcW w:w="3347" w:type="dxa"/>
            <w:gridSpan w:val="2"/>
          </w:tcPr>
          <w:p w:rsidR="00F24B17" w:rsidRDefault="00F24B17" w:rsidP="00772A54">
            <w:pPr>
              <w:jc w:val="both"/>
            </w:pPr>
          </w:p>
        </w:tc>
        <w:tc>
          <w:tcPr>
            <w:tcW w:w="2245" w:type="dxa"/>
            <w:gridSpan w:val="2"/>
          </w:tcPr>
          <w:p w:rsidR="00F24B17" w:rsidRDefault="00F24B17" w:rsidP="00772A54">
            <w:pPr>
              <w:jc w:val="both"/>
            </w:pPr>
          </w:p>
        </w:tc>
        <w:tc>
          <w:tcPr>
            <w:tcW w:w="2248" w:type="dxa"/>
            <w:gridSpan w:val="4"/>
            <w:tcBorders>
              <w:right w:val="single" w:sz="12" w:space="0" w:color="auto"/>
            </w:tcBorders>
          </w:tcPr>
          <w:p w:rsidR="00F24B17" w:rsidRDefault="00F24B17" w:rsidP="00772A54">
            <w:pPr>
              <w:jc w:val="both"/>
            </w:pPr>
          </w:p>
        </w:tc>
        <w:tc>
          <w:tcPr>
            <w:tcW w:w="632" w:type="dxa"/>
            <w:vMerge/>
            <w:tcBorders>
              <w:left w:val="single" w:sz="12" w:space="0" w:color="auto"/>
            </w:tcBorders>
            <w:vAlign w:val="center"/>
          </w:tcPr>
          <w:p w:rsidR="00F24B17" w:rsidRDefault="00F24B17" w:rsidP="00772A54">
            <w:pPr>
              <w:rPr>
                <w:b/>
              </w:rPr>
            </w:pPr>
          </w:p>
        </w:tc>
        <w:tc>
          <w:tcPr>
            <w:tcW w:w="693" w:type="dxa"/>
            <w:vMerge/>
            <w:vAlign w:val="center"/>
          </w:tcPr>
          <w:p w:rsidR="00F24B17" w:rsidRDefault="00F24B17" w:rsidP="00772A54">
            <w:pPr>
              <w:rPr>
                <w:b/>
              </w:rPr>
            </w:pPr>
          </w:p>
        </w:tc>
        <w:tc>
          <w:tcPr>
            <w:tcW w:w="694" w:type="dxa"/>
            <w:vMerge/>
            <w:vAlign w:val="center"/>
          </w:tcPr>
          <w:p w:rsidR="00F24B17" w:rsidRDefault="00F24B17" w:rsidP="00772A54">
            <w:pPr>
              <w:rPr>
                <w:b/>
              </w:rPr>
            </w:pPr>
          </w:p>
        </w:tc>
      </w:tr>
      <w:tr w:rsidR="00F24B17" w:rsidTr="00772A54">
        <w:tc>
          <w:tcPr>
            <w:tcW w:w="9859" w:type="dxa"/>
            <w:gridSpan w:val="11"/>
            <w:shd w:val="clear" w:color="auto" w:fill="F7CAAC"/>
          </w:tcPr>
          <w:p w:rsidR="00F24B17" w:rsidRDefault="00F24B17"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F24B17" w:rsidTr="00772A54">
        <w:trPr>
          <w:trHeight w:val="2347"/>
        </w:trPr>
        <w:tc>
          <w:tcPr>
            <w:tcW w:w="9859" w:type="dxa"/>
            <w:gridSpan w:val="11"/>
          </w:tcPr>
          <w:p w:rsidR="00F24B17" w:rsidRDefault="00F24B17" w:rsidP="00772A54">
            <w:pPr>
              <w:jc w:val="both"/>
            </w:pPr>
          </w:p>
          <w:p w:rsidR="00F24B17" w:rsidRPr="00916E39" w:rsidRDefault="00F24B17" w:rsidP="00772A54">
            <w:pPr>
              <w:jc w:val="both"/>
            </w:pPr>
            <w:r w:rsidRPr="00916E39">
              <w:t>PUBLIKAČNÍ ČINNOST:</w:t>
            </w:r>
          </w:p>
          <w:p w:rsidR="00F24B17" w:rsidRPr="00916E39" w:rsidRDefault="00F24B17" w:rsidP="00772A54">
            <w:pPr>
              <w:jc w:val="both"/>
            </w:pPr>
            <w:r w:rsidRPr="00916E39">
              <w:t>kolektivní monografie:</w:t>
            </w:r>
          </w:p>
          <w:p w:rsidR="00F24B17" w:rsidRPr="00916E39" w:rsidRDefault="00F24B17" w:rsidP="00772A54">
            <w:pPr>
              <w:jc w:val="both"/>
            </w:pPr>
            <w:r w:rsidRPr="00916E39">
              <w:t>Zelinský, M. a kol. Teorie a praxe kulturních průmyslů. Bratislava: Eurokodex, 2012.</w:t>
            </w:r>
          </w:p>
          <w:p w:rsidR="00F24B17" w:rsidRDefault="00F24B17" w:rsidP="00772A54">
            <w:pPr>
              <w:jc w:val="both"/>
            </w:pPr>
            <w:r w:rsidRPr="00916E39">
              <w:t>Zelinský, M. (ed.) Kdo umí, učí: RUV 2010-2015. Brno: Host, 2016.</w:t>
            </w:r>
          </w:p>
          <w:p w:rsidR="00F24B17" w:rsidRDefault="00F24B17" w:rsidP="00772A54">
            <w:pPr>
              <w:jc w:val="both"/>
            </w:pPr>
            <w:r>
              <w:t>Horsáková, M., Kocí, I., Zelinský, M.: Proměny dramaturgie, Slezská univerzita, Opava: 2017</w:t>
            </w:r>
          </w:p>
          <w:p w:rsidR="00F24B17" w:rsidRPr="00916E39" w:rsidRDefault="00F24B17" w:rsidP="00772A54">
            <w:pPr>
              <w:jc w:val="both"/>
            </w:pPr>
          </w:p>
          <w:p w:rsidR="00F24B17" w:rsidRPr="00916E39" w:rsidRDefault="00F24B17" w:rsidP="00772A54">
            <w:pPr>
              <w:jc w:val="both"/>
            </w:pPr>
            <w:r w:rsidRPr="00916E39">
              <w:t>PROFESNÍ ČINNOST:</w:t>
            </w:r>
          </w:p>
          <w:p w:rsidR="00F24B17" w:rsidRPr="00916E39" w:rsidRDefault="00F24B17" w:rsidP="00772A54">
            <w:pPr>
              <w:jc w:val="both"/>
            </w:pPr>
            <w:r w:rsidRPr="00916E39">
              <w:t xml:space="preserve">2006: člen Rady Státního fondu pro podporu a rozvoj české kinematografie, od 2008 jeho předseda </w:t>
            </w:r>
          </w:p>
          <w:p w:rsidR="00F24B17" w:rsidRPr="00916E39" w:rsidRDefault="00F24B17" w:rsidP="00772A54">
            <w:pPr>
              <w:jc w:val="both"/>
            </w:pPr>
            <w:r w:rsidRPr="00916E39">
              <w:t>2008: člen výběrové komise odboru audiovize a médií MK ČR</w:t>
            </w:r>
          </w:p>
          <w:p w:rsidR="00F24B17" w:rsidRDefault="00F24B17" w:rsidP="00772A54">
            <w:pPr>
              <w:jc w:val="both"/>
            </w:pPr>
            <w:r>
              <w:t>2005-</w:t>
            </w:r>
            <w:r w:rsidRPr="00916E39">
              <w:t>2008: člen Vědecké a umělecké rady FMK UTB Zlín</w:t>
            </w:r>
          </w:p>
          <w:p w:rsidR="00F24B17" w:rsidRDefault="00F24B17" w:rsidP="00772A54">
            <w:pPr>
              <w:jc w:val="both"/>
            </w:pPr>
            <w:r w:rsidRPr="00916E39">
              <w:t>2008</w:t>
            </w:r>
            <w:r>
              <w:t>-2012:</w:t>
            </w:r>
            <w:r w:rsidRPr="00916E39">
              <w:t xml:space="preserve"> člen hodnotícího panelu 406 Lingvistika a literární vědy GAČR, 2011-2012 předseda</w:t>
            </w:r>
          </w:p>
          <w:p w:rsidR="00F24B17" w:rsidRPr="00916E39" w:rsidRDefault="00F24B17" w:rsidP="00772A54">
            <w:pPr>
              <w:jc w:val="both"/>
            </w:pPr>
            <w:r w:rsidRPr="00916E39">
              <w:t>2009-2011: člen Umělecké rady Fakulty umění Ostravské univerzity</w:t>
            </w:r>
          </w:p>
          <w:p w:rsidR="00F24B17" w:rsidRPr="00916E39" w:rsidRDefault="00F24B17" w:rsidP="00772A54">
            <w:pPr>
              <w:jc w:val="both"/>
            </w:pPr>
            <w:r w:rsidRPr="00916E39">
              <w:t>2010-2014</w:t>
            </w:r>
            <w:r>
              <w:t>:</w:t>
            </w:r>
            <w:r w:rsidRPr="00916E39">
              <w:t xml:space="preserve"> člen Vědecké rady Fakulty masmédií PEVŠ, Bratislava</w:t>
            </w:r>
          </w:p>
          <w:p w:rsidR="00F24B17" w:rsidRPr="00916E39" w:rsidRDefault="00F24B17" w:rsidP="00772A54">
            <w:pPr>
              <w:jc w:val="both"/>
            </w:pPr>
            <w:r>
              <w:t>2011-2017:</w:t>
            </w:r>
            <w:r w:rsidRPr="00916E39">
              <w:t xml:space="preserve"> člen Umeleckej rady Fakulty výtvarných umení AU Banská Bystrica</w:t>
            </w:r>
          </w:p>
          <w:p w:rsidR="00F24B17" w:rsidRDefault="00F24B17" w:rsidP="00772A54">
            <w:pPr>
              <w:jc w:val="both"/>
            </w:pPr>
            <w:r>
              <w:t>2012-2016: člen hodnotícího panelu 409 Uměnovědy a estetika GAČR</w:t>
            </w:r>
          </w:p>
          <w:p w:rsidR="00F24B17" w:rsidRDefault="00F24B17" w:rsidP="00772A54">
            <w:pPr>
              <w:jc w:val="both"/>
            </w:pPr>
            <w:r>
              <w:t>od 2018: člen hodnotící komise NAU pro institucionální akreditaci Masarykovy univerzity</w:t>
            </w:r>
          </w:p>
          <w:p w:rsidR="00F24B17" w:rsidRDefault="00F24B17" w:rsidP="00772A54">
            <w:pPr>
              <w:jc w:val="both"/>
            </w:pPr>
          </w:p>
          <w:p w:rsidR="00F24B17" w:rsidRDefault="00F24B17" w:rsidP="00772A54">
            <w:pPr>
              <w:jc w:val="both"/>
            </w:pPr>
            <w:r>
              <w:t>UMĚLECKÁ ČINNOST:</w:t>
            </w:r>
          </w:p>
          <w:p w:rsidR="00F24B17" w:rsidRDefault="00F24B17" w:rsidP="00772A54">
            <w:pPr>
              <w:jc w:val="both"/>
            </w:pPr>
            <w:r>
              <w:t>soustavné překlady slovenské beletrie - 45 titulů</w:t>
            </w:r>
          </w:p>
          <w:p w:rsidR="00F24B17" w:rsidRDefault="00F24B17" w:rsidP="00772A54">
            <w:pPr>
              <w:jc w:val="both"/>
            </w:pPr>
            <w:r>
              <w:t>kurátorská činnost: Vladimír Kovařík - Zdánlivé pohyby, Krajská galerie Klatovy-Klenová, 2015</w:t>
            </w:r>
          </w:p>
          <w:p w:rsidR="00F24B17" w:rsidRDefault="00F24B17" w:rsidP="00772A54">
            <w:pPr>
              <w:jc w:val="both"/>
            </w:pPr>
            <w:r>
              <w:t xml:space="preserve">                                Vladimír Kovařík - …aus dem Kreis tretten…, Galerie Kleine Werkstatt, Rosenheim, SRN, 2015</w:t>
            </w:r>
          </w:p>
          <w:p w:rsidR="00F24B17" w:rsidRDefault="00F24B17" w:rsidP="00772A54">
            <w:pPr>
              <w:jc w:val="both"/>
            </w:pPr>
            <w:r>
              <w:t xml:space="preserve">                                Vladimír Kovařík/Jean Kirsten – Bewegungen, Galerie Tapetenwerk, Leipzig, SRN, 2016</w:t>
            </w:r>
          </w:p>
          <w:p w:rsidR="00F24B17" w:rsidRDefault="00F24B17" w:rsidP="00772A54">
            <w:pPr>
              <w:jc w:val="both"/>
            </w:pPr>
            <w:r>
              <w:t xml:space="preserve">                                Art Colony Cered, Maďarsko, 2016, 2017</w:t>
            </w:r>
          </w:p>
          <w:p w:rsidR="00F24B17" w:rsidRDefault="00F24B17" w:rsidP="00772A54">
            <w:pPr>
              <w:jc w:val="both"/>
            </w:pPr>
            <w:r>
              <w:t xml:space="preserve">                                Akademia sztuk pieknych Wroclaw, Tylko rzezba/Iba socha, Wroclaw, Polsko 2016</w:t>
            </w:r>
          </w:p>
          <w:p w:rsidR="00F24B17" w:rsidRDefault="00F24B17" w:rsidP="00772A54">
            <w:pPr>
              <w:jc w:val="both"/>
              <w:rPr>
                <w:b/>
              </w:rPr>
            </w:pPr>
          </w:p>
        </w:tc>
      </w:tr>
      <w:tr w:rsidR="00F24B17" w:rsidTr="00772A54">
        <w:trPr>
          <w:trHeight w:val="218"/>
        </w:trPr>
        <w:tc>
          <w:tcPr>
            <w:tcW w:w="9859" w:type="dxa"/>
            <w:gridSpan w:val="11"/>
            <w:shd w:val="clear" w:color="auto" w:fill="F7CAAC"/>
          </w:tcPr>
          <w:p w:rsidR="00F24B17" w:rsidRDefault="00F24B17" w:rsidP="00772A54">
            <w:pPr>
              <w:rPr>
                <w:b/>
              </w:rPr>
            </w:pPr>
            <w:r>
              <w:rPr>
                <w:b/>
              </w:rPr>
              <w:t>Působení v zahraničí</w:t>
            </w:r>
          </w:p>
        </w:tc>
      </w:tr>
      <w:tr w:rsidR="00F24B17" w:rsidTr="00772A54">
        <w:trPr>
          <w:trHeight w:val="2504"/>
        </w:trPr>
        <w:tc>
          <w:tcPr>
            <w:tcW w:w="9859" w:type="dxa"/>
            <w:gridSpan w:val="11"/>
          </w:tcPr>
          <w:p w:rsidR="00F24B17" w:rsidRDefault="00F24B17" w:rsidP="00772A54"/>
          <w:p w:rsidR="00F24B17" w:rsidRPr="00916E39" w:rsidRDefault="00F24B17" w:rsidP="00772A54">
            <w:r>
              <w:t>1990-</w:t>
            </w:r>
            <w:r w:rsidRPr="00916E39">
              <w:t>1992: stáže v Dokumentačním středisku české nezávislé literatury v Scheinfeldu–Schwarzenbergu, SRN</w:t>
            </w:r>
          </w:p>
          <w:p w:rsidR="00F24B17" w:rsidRPr="00916E39" w:rsidRDefault="00F24B17" w:rsidP="00772A54">
            <w:r w:rsidRPr="00916E39">
              <w:t>1993: stipendium EU na univerzitě v Regensburgu, SRN</w:t>
            </w:r>
          </w:p>
          <w:p w:rsidR="00F24B17" w:rsidRPr="00916E39" w:rsidRDefault="00F24B17" w:rsidP="00772A54">
            <w:r w:rsidRPr="00916E39">
              <w:t>1995: stipendium Vzdělávací nadace Jana Husa na univerzitě v Regensburgu</w:t>
            </w:r>
          </w:p>
          <w:p w:rsidR="00F24B17" w:rsidRPr="00916E39" w:rsidRDefault="00F24B17" w:rsidP="00772A54">
            <w:r>
              <w:t>1994-</w:t>
            </w:r>
            <w:r w:rsidRPr="00916E39">
              <w:t>1998: stáže na Institutu badaň literackich ve Varšavě</w:t>
            </w:r>
          </w:p>
          <w:p w:rsidR="00F24B17" w:rsidRPr="00916E39" w:rsidRDefault="00F24B17" w:rsidP="00772A54">
            <w:r w:rsidRPr="00916E39">
              <w:t>1998: přednáškový pobyt na univerzitě v Aarhusu, Dánsko</w:t>
            </w:r>
          </w:p>
          <w:p w:rsidR="00F24B17" w:rsidRPr="00916E39" w:rsidRDefault="00F24B17" w:rsidP="00772A54">
            <w:r>
              <w:t>2002-</w:t>
            </w:r>
            <w:r w:rsidRPr="00916E39">
              <w:t>2004: lektor bohemistiky a mediálních studií na univerzitě v Erfurtu, SRN</w:t>
            </w:r>
          </w:p>
          <w:p w:rsidR="00F24B17" w:rsidRPr="00916E39" w:rsidRDefault="00F24B17" w:rsidP="00772A54">
            <w:r w:rsidRPr="00916E39">
              <w:t>2004</w:t>
            </w:r>
            <w:r>
              <w:t xml:space="preserve">/červenec-září: </w:t>
            </w:r>
            <w:r w:rsidRPr="00916E39">
              <w:t>stipendium DAAD na univerzitě v Erfurtu</w:t>
            </w:r>
          </w:p>
          <w:p w:rsidR="00F24B17" w:rsidRDefault="00F24B17" w:rsidP="00772A54">
            <w:r>
              <w:t>2006-</w:t>
            </w:r>
            <w:r w:rsidRPr="00916E39">
              <w:t>2012: přednáškové pobyty na univerzitách v Paderbornu, Erfurtu, Regensburgu, Mnichově, Berlíně</w:t>
            </w:r>
          </w:p>
          <w:p w:rsidR="00F24B17" w:rsidRDefault="00F24B17" w:rsidP="00772A54">
            <w:r>
              <w:t>2014-2016: přednáškové pobyty Wyzsza szkola Humanitas, Sosnowiec, Polsko</w:t>
            </w:r>
          </w:p>
          <w:p w:rsidR="00F24B17" w:rsidRPr="00AE6251" w:rsidRDefault="00F24B17" w:rsidP="00772A54">
            <w:pPr>
              <w:rPr>
                <w:b/>
                <w:color w:val="FF0000"/>
                <w:sz w:val="16"/>
                <w:szCs w:val="16"/>
              </w:rPr>
            </w:pPr>
          </w:p>
        </w:tc>
      </w:tr>
      <w:tr w:rsidR="00F24B17" w:rsidTr="00772A54">
        <w:trPr>
          <w:cantSplit/>
          <w:trHeight w:val="470"/>
        </w:trPr>
        <w:tc>
          <w:tcPr>
            <w:tcW w:w="2518" w:type="dxa"/>
            <w:shd w:val="clear" w:color="auto" w:fill="F7CAAC"/>
          </w:tcPr>
          <w:p w:rsidR="00F24B17" w:rsidRDefault="00F24B17" w:rsidP="00772A54">
            <w:pPr>
              <w:jc w:val="both"/>
              <w:rPr>
                <w:b/>
              </w:rPr>
            </w:pPr>
            <w:r>
              <w:rPr>
                <w:b/>
              </w:rPr>
              <w:t xml:space="preserve">Podpis </w:t>
            </w:r>
          </w:p>
        </w:tc>
        <w:tc>
          <w:tcPr>
            <w:tcW w:w="4536" w:type="dxa"/>
            <w:gridSpan w:val="5"/>
          </w:tcPr>
          <w:p w:rsidR="00F24B17" w:rsidRDefault="00F24B17" w:rsidP="00772A54">
            <w:pPr>
              <w:jc w:val="both"/>
            </w:pPr>
            <w:r>
              <w:t>v.</w:t>
            </w:r>
            <w:r w:rsidR="00077AFE">
              <w:t xml:space="preserve"> </w:t>
            </w:r>
            <w:r>
              <w:t>r.</w:t>
            </w:r>
          </w:p>
        </w:tc>
        <w:tc>
          <w:tcPr>
            <w:tcW w:w="786" w:type="dxa"/>
            <w:gridSpan w:val="2"/>
            <w:shd w:val="clear" w:color="auto" w:fill="F7CAAC"/>
          </w:tcPr>
          <w:p w:rsidR="00F24B17" w:rsidRDefault="00F24B17" w:rsidP="00772A54">
            <w:pPr>
              <w:jc w:val="both"/>
            </w:pPr>
            <w:r>
              <w:rPr>
                <w:b/>
              </w:rPr>
              <w:t>datum</w:t>
            </w:r>
          </w:p>
        </w:tc>
        <w:tc>
          <w:tcPr>
            <w:tcW w:w="2019" w:type="dxa"/>
            <w:gridSpan w:val="3"/>
          </w:tcPr>
          <w:p w:rsidR="00F24B17" w:rsidRDefault="00F24B17" w:rsidP="00772A54">
            <w:pPr>
              <w:jc w:val="both"/>
            </w:pPr>
            <w:r>
              <w:t>20. 5. 2018</w:t>
            </w:r>
          </w:p>
        </w:tc>
      </w:tr>
    </w:tbl>
    <w:p w:rsidR="00F24B17" w:rsidRDefault="00F24B17"/>
    <w:p w:rsidR="00F24B17" w:rsidRDefault="00F24B17"/>
    <w:p w:rsidR="00F24B17" w:rsidRDefault="00F24B17"/>
    <w:p w:rsidR="00F24B17" w:rsidRDefault="00F24B17"/>
    <w:p w:rsidR="00F24B17" w:rsidRDefault="00F24B17"/>
    <w:p w:rsidR="00464B1B" w:rsidRDefault="00464B1B"/>
    <w:p w:rsidR="00B0295E" w:rsidRDefault="00B0295E"/>
    <w:p w:rsidR="00B0295E" w:rsidRDefault="00B0295E"/>
    <w:p w:rsidR="00B0295E" w:rsidRDefault="00B0295E"/>
    <w:p w:rsidR="00B0295E" w:rsidRDefault="00B0295E"/>
    <w:p w:rsidR="00B0295E" w:rsidRDefault="00B0295E"/>
    <w:p w:rsidR="00B0295E" w:rsidRDefault="00B0295E"/>
    <w:p w:rsidR="00B0295E" w:rsidRDefault="00B0295E"/>
    <w:p w:rsidR="00B0295E" w:rsidRDefault="00B0295E"/>
    <w:p w:rsidR="00077AFE" w:rsidRDefault="00077AFE"/>
    <w:p w:rsidR="00077AFE" w:rsidRDefault="00077AFE"/>
    <w:p w:rsidR="00077AFE" w:rsidRDefault="00077AFE"/>
    <w:p w:rsidR="00B0295E" w:rsidRDefault="00B0295E"/>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3632BD" w:rsidRPr="003632BD" w:rsidTr="00012DD7">
        <w:tc>
          <w:tcPr>
            <w:tcW w:w="9900" w:type="dxa"/>
            <w:gridSpan w:val="4"/>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C-II – Související tvůrčí, resp. vědecká a umělecká činnost</w:t>
            </w:r>
          </w:p>
        </w:tc>
      </w:tr>
      <w:tr w:rsidR="003632BD" w:rsidRPr="003632BD" w:rsidTr="00012DD7">
        <w:trPr>
          <w:trHeight w:val="318"/>
        </w:trPr>
        <w:tc>
          <w:tcPr>
            <w:tcW w:w="9900" w:type="dxa"/>
            <w:gridSpan w:val="4"/>
            <w:shd w:val="clear" w:color="auto" w:fill="F7CAAC"/>
          </w:tcPr>
          <w:p w:rsidR="003632BD" w:rsidRPr="003632BD" w:rsidRDefault="003632BD" w:rsidP="003632BD">
            <w:pPr>
              <w:rPr>
                <w:b/>
              </w:rPr>
            </w:pPr>
            <w:r w:rsidRPr="003632BD">
              <w:rPr>
                <w:b/>
              </w:rPr>
              <w:t xml:space="preserve">Přehled řešených grantů a projektů u akademicky zaměřeného bakalářského studijního programu a u magisterského a doktorského studijního programu  </w:t>
            </w:r>
          </w:p>
        </w:tc>
      </w:tr>
      <w:tr w:rsidR="003632BD" w:rsidRPr="003632BD" w:rsidTr="00012DD7">
        <w:trPr>
          <w:cantSplit/>
        </w:trPr>
        <w:tc>
          <w:tcPr>
            <w:tcW w:w="2233" w:type="dxa"/>
            <w:shd w:val="clear" w:color="auto" w:fill="F7CAAC"/>
          </w:tcPr>
          <w:p w:rsidR="003632BD" w:rsidRPr="003632BD" w:rsidRDefault="003632BD" w:rsidP="003632BD">
            <w:pPr>
              <w:jc w:val="both"/>
              <w:rPr>
                <w:b/>
              </w:rPr>
            </w:pPr>
            <w:r w:rsidRPr="003632BD">
              <w:rPr>
                <w:b/>
              </w:rPr>
              <w:t>Řešitel/spoluřešitel</w:t>
            </w:r>
          </w:p>
        </w:tc>
        <w:tc>
          <w:tcPr>
            <w:tcW w:w="5524" w:type="dxa"/>
            <w:shd w:val="clear" w:color="auto" w:fill="F7CAAC"/>
          </w:tcPr>
          <w:p w:rsidR="003632BD" w:rsidRPr="003632BD" w:rsidRDefault="003632BD" w:rsidP="003632BD">
            <w:pPr>
              <w:jc w:val="both"/>
              <w:rPr>
                <w:b/>
              </w:rPr>
            </w:pPr>
            <w:r w:rsidRPr="003632BD">
              <w:rPr>
                <w:b/>
              </w:rPr>
              <w:t>Názvy grantů a projektů získaných pro vědeckou, výzkumnou, uměleckou a další tvůrčí činnost v příslušné oblasti vzdělávání</w:t>
            </w:r>
          </w:p>
        </w:tc>
        <w:tc>
          <w:tcPr>
            <w:tcW w:w="760" w:type="dxa"/>
            <w:shd w:val="clear" w:color="auto" w:fill="F7CAAC"/>
          </w:tcPr>
          <w:p w:rsidR="003632BD" w:rsidRPr="003632BD" w:rsidRDefault="003632BD" w:rsidP="003632BD">
            <w:pPr>
              <w:jc w:val="center"/>
              <w:rPr>
                <w:b/>
                <w:sz w:val="24"/>
              </w:rPr>
            </w:pPr>
            <w:r w:rsidRPr="003632BD">
              <w:rPr>
                <w:b/>
              </w:rPr>
              <w:t>Zdroj</w:t>
            </w:r>
          </w:p>
        </w:tc>
        <w:tc>
          <w:tcPr>
            <w:tcW w:w="1383" w:type="dxa"/>
            <w:shd w:val="clear" w:color="auto" w:fill="F7CAAC"/>
          </w:tcPr>
          <w:p w:rsidR="003632BD" w:rsidRPr="003632BD" w:rsidRDefault="003632BD" w:rsidP="003632BD">
            <w:pPr>
              <w:jc w:val="center"/>
              <w:rPr>
                <w:b/>
                <w:sz w:val="24"/>
              </w:rPr>
            </w:pPr>
            <w:r w:rsidRPr="003632BD">
              <w:rPr>
                <w:b/>
              </w:rPr>
              <w:t>Období</w:t>
            </w:r>
          </w:p>
          <w:p w:rsidR="003632BD" w:rsidRPr="003632BD" w:rsidRDefault="003632BD" w:rsidP="003632BD">
            <w:pPr>
              <w:jc w:val="center"/>
              <w:rPr>
                <w:b/>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rPr>
                <w:sz w:val="24"/>
              </w:rPr>
            </w:pPr>
          </w:p>
        </w:tc>
        <w:tc>
          <w:tcPr>
            <w:tcW w:w="760" w:type="dxa"/>
          </w:tcPr>
          <w:p w:rsidR="003632BD" w:rsidRPr="003632BD" w:rsidRDefault="003632BD" w:rsidP="003632BD">
            <w:pPr>
              <w:jc w:val="center"/>
              <w:rPr>
                <w:sz w:val="16"/>
                <w:szCs w:val="16"/>
              </w:rPr>
            </w:pPr>
          </w:p>
        </w:tc>
        <w:tc>
          <w:tcPr>
            <w:tcW w:w="1383" w:type="dxa"/>
          </w:tcPr>
          <w:p w:rsidR="003632BD" w:rsidRPr="003632BD" w:rsidRDefault="003632BD" w:rsidP="003632BD">
            <w:pPr>
              <w:jc w:val="center"/>
              <w:rPr>
                <w:color w:val="0000FF"/>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rPr>
          <w:trHeight w:val="318"/>
        </w:trPr>
        <w:tc>
          <w:tcPr>
            <w:tcW w:w="9900" w:type="dxa"/>
            <w:gridSpan w:val="4"/>
            <w:shd w:val="clear" w:color="auto" w:fill="F7CAAC"/>
          </w:tcPr>
          <w:p w:rsidR="003632BD" w:rsidRPr="003632BD" w:rsidRDefault="003632BD" w:rsidP="003632BD">
            <w:pPr>
              <w:rPr>
                <w:b/>
              </w:rPr>
            </w:pPr>
            <w:r w:rsidRPr="003632BD">
              <w:rPr>
                <w:b/>
              </w:rPr>
              <w:t>Přehled řešených projektů a dalších aktivit v rámci spolupráce s praxí u profesně zaměřeného bakalářského a magisterského studijního programu</w:t>
            </w:r>
          </w:p>
        </w:tc>
      </w:tr>
      <w:tr w:rsidR="003632BD" w:rsidRPr="003632BD" w:rsidTr="00012DD7">
        <w:trPr>
          <w:cantSplit/>
          <w:trHeight w:val="283"/>
        </w:trPr>
        <w:tc>
          <w:tcPr>
            <w:tcW w:w="2233" w:type="dxa"/>
            <w:shd w:val="clear" w:color="auto" w:fill="F7CAAC"/>
          </w:tcPr>
          <w:p w:rsidR="003632BD" w:rsidRPr="003632BD" w:rsidRDefault="003632BD" w:rsidP="003632BD">
            <w:pPr>
              <w:jc w:val="both"/>
              <w:rPr>
                <w:b/>
              </w:rPr>
            </w:pPr>
            <w:r w:rsidRPr="003632BD">
              <w:rPr>
                <w:b/>
              </w:rPr>
              <w:t>Pracoviště praxe</w:t>
            </w:r>
          </w:p>
        </w:tc>
        <w:tc>
          <w:tcPr>
            <w:tcW w:w="5524" w:type="dxa"/>
            <w:shd w:val="clear" w:color="auto" w:fill="F7CAAC"/>
          </w:tcPr>
          <w:p w:rsidR="003632BD" w:rsidRPr="003632BD" w:rsidRDefault="003632BD" w:rsidP="003632BD">
            <w:pPr>
              <w:jc w:val="both"/>
              <w:rPr>
                <w:b/>
              </w:rPr>
            </w:pPr>
            <w:r w:rsidRPr="003632BD">
              <w:rPr>
                <w:b/>
              </w:rPr>
              <w:t xml:space="preserve">Název či popis projektu uskutečňovaného ve spolupráci s praxí </w:t>
            </w:r>
          </w:p>
        </w:tc>
        <w:tc>
          <w:tcPr>
            <w:tcW w:w="2143" w:type="dxa"/>
            <w:gridSpan w:val="2"/>
            <w:shd w:val="clear" w:color="auto" w:fill="F7CAAC"/>
          </w:tcPr>
          <w:p w:rsidR="003632BD" w:rsidRPr="003632BD" w:rsidRDefault="003632BD" w:rsidP="003632BD">
            <w:pPr>
              <w:jc w:val="center"/>
              <w:rPr>
                <w:b/>
                <w:sz w:val="24"/>
              </w:rPr>
            </w:pPr>
            <w:r w:rsidRPr="003632BD">
              <w:rPr>
                <w:b/>
              </w:rPr>
              <w:t>Období</w:t>
            </w:r>
          </w:p>
        </w:tc>
      </w:tr>
      <w:tr w:rsidR="003632BD" w:rsidRPr="003632BD" w:rsidTr="00012DD7">
        <w:tc>
          <w:tcPr>
            <w:tcW w:w="2233" w:type="dxa"/>
          </w:tcPr>
          <w:p w:rsidR="003632BD" w:rsidRPr="00B21892" w:rsidRDefault="00C70B96" w:rsidP="00B21892">
            <w:r>
              <w:t>řešitel: FMK</w:t>
            </w:r>
          </w:p>
          <w:p w:rsidR="003632BD" w:rsidRPr="00B21892" w:rsidRDefault="003632BD" w:rsidP="00B21892">
            <w:r w:rsidRPr="00B21892">
              <w:t>spoluřešitel: Národní technické muzeum Praha</w:t>
            </w:r>
          </w:p>
        </w:tc>
        <w:tc>
          <w:tcPr>
            <w:tcW w:w="5524" w:type="dxa"/>
          </w:tcPr>
          <w:p w:rsidR="003632BD" w:rsidRPr="00B21892" w:rsidRDefault="003632BD" w:rsidP="003632BD">
            <w:r w:rsidRPr="00B21892">
              <w:t xml:space="preserve">Designéři v českých zemích a československý strojírenský průmysl. Zdroj: Ministerstvo kultury ČR v rámci programu </w:t>
            </w:r>
            <w:r w:rsidR="00C31BEF">
              <w:t>NAKI -</w:t>
            </w:r>
            <w:r w:rsidRPr="00B21892">
              <w:t>Národní kulturní identity II. Spolupráce s Národním technickým muzeem.</w:t>
            </w:r>
          </w:p>
        </w:tc>
        <w:tc>
          <w:tcPr>
            <w:tcW w:w="2143" w:type="dxa"/>
            <w:gridSpan w:val="2"/>
          </w:tcPr>
          <w:p w:rsidR="003632BD" w:rsidRPr="00B21892" w:rsidRDefault="00244920" w:rsidP="003632BD">
            <w:pPr>
              <w:jc w:val="center"/>
            </w:pPr>
            <w:r>
              <w:t>2018-</w:t>
            </w:r>
            <w:r w:rsidR="003632BD" w:rsidRPr="00B21892">
              <w:t>2023</w:t>
            </w:r>
          </w:p>
        </w:tc>
      </w:tr>
      <w:tr w:rsidR="003632BD" w:rsidRPr="003632BD" w:rsidTr="00012DD7">
        <w:tc>
          <w:tcPr>
            <w:tcW w:w="2233" w:type="dxa"/>
          </w:tcPr>
          <w:p w:rsidR="003632BD" w:rsidRPr="00B21892" w:rsidRDefault="003632BD" w:rsidP="00B21892">
            <w:pPr>
              <w:rPr>
                <w:rFonts w:eastAsia="Calibri"/>
                <w:color w:val="000000"/>
                <w:lang w:eastAsia="en-US"/>
              </w:rPr>
            </w:pPr>
            <w:r w:rsidRPr="00B21892">
              <w:rPr>
                <w:rFonts w:eastAsia="Calibri"/>
                <w:color w:val="000000"/>
                <w:lang w:eastAsia="en-US"/>
              </w:rPr>
              <w:t xml:space="preserve">řešitel: Actiondog CIC, Londýn </w:t>
            </w:r>
          </w:p>
          <w:p w:rsidR="003632BD" w:rsidRPr="00B21892" w:rsidRDefault="00C70B96" w:rsidP="00B21892">
            <w:r>
              <w:rPr>
                <w:rFonts w:eastAsia="Calibri"/>
                <w:color w:val="000000"/>
                <w:lang w:eastAsia="en-US"/>
              </w:rPr>
              <w:t>spoluřešitel: FMK</w:t>
            </w:r>
          </w:p>
        </w:tc>
        <w:tc>
          <w:tcPr>
            <w:tcW w:w="5524" w:type="dxa"/>
          </w:tcPr>
          <w:p w:rsidR="003632BD" w:rsidRPr="00B21892" w:rsidRDefault="003632BD" w:rsidP="003632BD">
            <w:r w:rsidRPr="00B21892">
              <w:t>REED–REjuvenate European Design. Zdroj: Creative Europe. Spolupráce s hotely Lázně Luhačovice.</w:t>
            </w:r>
          </w:p>
        </w:tc>
        <w:tc>
          <w:tcPr>
            <w:tcW w:w="2143" w:type="dxa"/>
            <w:gridSpan w:val="2"/>
          </w:tcPr>
          <w:p w:rsidR="003632BD" w:rsidRPr="00B21892" w:rsidRDefault="003632BD" w:rsidP="003632BD">
            <w:pPr>
              <w:jc w:val="center"/>
              <w:rPr>
                <w:color w:val="0000FF"/>
              </w:rPr>
            </w:pPr>
            <w:r w:rsidRPr="00B21892">
              <w:rPr>
                <w:rFonts w:eastAsia="Calibri"/>
                <w:color w:val="000000"/>
                <w:lang w:eastAsia="en-US"/>
              </w:rPr>
              <w:t>2015-2017</w:t>
            </w:r>
          </w:p>
        </w:tc>
      </w:tr>
      <w:tr w:rsidR="003632BD" w:rsidRPr="003632BD" w:rsidTr="00012DD7">
        <w:tc>
          <w:tcPr>
            <w:tcW w:w="2233" w:type="dxa"/>
          </w:tcPr>
          <w:p w:rsidR="003632BD" w:rsidRPr="00B21892" w:rsidRDefault="00C70B96" w:rsidP="00B21892">
            <w:r>
              <w:t xml:space="preserve">řešitel: Czech Trade a FMK </w:t>
            </w:r>
          </w:p>
        </w:tc>
        <w:tc>
          <w:tcPr>
            <w:tcW w:w="5524" w:type="dxa"/>
          </w:tcPr>
          <w:p w:rsidR="003632BD" w:rsidRPr="00B21892" w:rsidRDefault="003632BD" w:rsidP="003632BD">
            <w:r w:rsidRPr="00B21892">
              <w:t>DECOREX Londýn, FMK ve spolupráci s Czech Trade a partnerskými firmami</w:t>
            </w:r>
          </w:p>
        </w:tc>
        <w:tc>
          <w:tcPr>
            <w:tcW w:w="2143" w:type="dxa"/>
            <w:gridSpan w:val="2"/>
          </w:tcPr>
          <w:p w:rsidR="003632BD" w:rsidRPr="00B21892" w:rsidRDefault="003632BD" w:rsidP="003632BD">
            <w:pPr>
              <w:jc w:val="center"/>
            </w:pPr>
            <w:r w:rsidRPr="00B21892">
              <w:t>2017</w:t>
            </w:r>
          </w:p>
        </w:tc>
      </w:tr>
      <w:tr w:rsidR="003632BD" w:rsidRPr="003632BD" w:rsidTr="00012DD7">
        <w:tc>
          <w:tcPr>
            <w:tcW w:w="2233" w:type="dxa"/>
          </w:tcPr>
          <w:p w:rsidR="003632BD" w:rsidRPr="00B21892" w:rsidRDefault="00C70B96" w:rsidP="00B21892">
            <w:r>
              <w:t>řešitel: FMK</w:t>
            </w:r>
          </w:p>
          <w:p w:rsidR="003632BD" w:rsidRPr="00B21892" w:rsidRDefault="003632BD" w:rsidP="00B21892"/>
        </w:tc>
        <w:tc>
          <w:tcPr>
            <w:tcW w:w="5524" w:type="dxa"/>
          </w:tcPr>
          <w:p w:rsidR="003632BD" w:rsidRPr="00B21892" w:rsidRDefault="003632BD" w:rsidP="003632BD">
            <w:pPr>
              <w:spacing w:after="120"/>
            </w:pPr>
            <w:r w:rsidRPr="00B21892">
              <w:t xml:space="preserve">Voda pro všechny“ ve spolupráci s Ministerstvem životního prostředí, firmami mmcité, Kovárna VIVA, Tescoma, město Zlín a další. </w:t>
            </w:r>
          </w:p>
          <w:p w:rsidR="003632BD" w:rsidRPr="00B21892" w:rsidRDefault="003632BD" w:rsidP="003632BD"/>
        </w:tc>
        <w:tc>
          <w:tcPr>
            <w:tcW w:w="2143" w:type="dxa"/>
            <w:gridSpan w:val="2"/>
          </w:tcPr>
          <w:p w:rsidR="003632BD" w:rsidRPr="00B21892" w:rsidRDefault="003632BD" w:rsidP="003632BD">
            <w:pPr>
              <w:jc w:val="center"/>
            </w:pPr>
            <w:r w:rsidRPr="00B21892">
              <w:t>2017</w:t>
            </w:r>
          </w:p>
        </w:tc>
      </w:tr>
      <w:tr w:rsidR="003632BD" w:rsidRPr="003632BD" w:rsidTr="00012DD7">
        <w:tc>
          <w:tcPr>
            <w:tcW w:w="2233" w:type="dxa"/>
          </w:tcPr>
          <w:p w:rsidR="003632BD" w:rsidRPr="00B21892" w:rsidRDefault="003632BD" w:rsidP="00B21892">
            <w:r w:rsidRPr="00B21892">
              <w:t>řešitel: National University of Water Management and Natural Resources</w:t>
            </w:r>
          </w:p>
          <w:p w:rsidR="003632BD" w:rsidRPr="00B21892" w:rsidRDefault="003632BD" w:rsidP="00B21892">
            <w:r w:rsidRPr="00B21892">
              <w:t>spoluřešitel: Zlínský kreativní klastr</w:t>
            </w:r>
          </w:p>
        </w:tc>
        <w:tc>
          <w:tcPr>
            <w:tcW w:w="5524" w:type="dxa"/>
          </w:tcPr>
          <w:p w:rsidR="003632BD" w:rsidRPr="00B21892" w:rsidRDefault="003632BD" w:rsidP="003632BD">
            <w:r w:rsidRPr="00B21892">
              <w:t>Visegrad Urban Creativity Cluster Network – řada studijních cest zaměřených na spolupráci s praxí v kreativních odvětvích do Krakowa, Budapešti, Košic a ukrajinského Rivne.</w:t>
            </w:r>
          </w:p>
        </w:tc>
        <w:tc>
          <w:tcPr>
            <w:tcW w:w="2143" w:type="dxa"/>
            <w:gridSpan w:val="2"/>
          </w:tcPr>
          <w:p w:rsidR="003632BD" w:rsidRPr="00B21892" w:rsidRDefault="003632BD" w:rsidP="003632BD">
            <w:pPr>
              <w:jc w:val="center"/>
            </w:pPr>
            <w:r w:rsidRPr="00B21892">
              <w:t>2016</w:t>
            </w:r>
          </w:p>
        </w:tc>
      </w:tr>
      <w:tr w:rsidR="003632BD" w:rsidRPr="003632BD" w:rsidTr="00012DD7">
        <w:tc>
          <w:tcPr>
            <w:tcW w:w="2233" w:type="dxa"/>
          </w:tcPr>
          <w:p w:rsidR="003632BD" w:rsidRPr="00B21892" w:rsidRDefault="00C70B96" w:rsidP="00B21892">
            <w:r>
              <w:t>řešitel: FMK</w:t>
            </w:r>
          </w:p>
          <w:p w:rsidR="003632BD" w:rsidRPr="00B21892" w:rsidRDefault="003632BD" w:rsidP="00B21892"/>
        </w:tc>
        <w:tc>
          <w:tcPr>
            <w:tcW w:w="5524" w:type="dxa"/>
          </w:tcPr>
          <w:p w:rsidR="003632BD" w:rsidRPr="00B21892" w:rsidRDefault="003632BD" w:rsidP="003632BD">
            <w:r w:rsidRPr="00B21892">
              <w:t>Kreativita a dynamika v projektovém managementu. Spolupráce s University of Bergen. Zdroj: Norské fondy.</w:t>
            </w:r>
          </w:p>
        </w:tc>
        <w:tc>
          <w:tcPr>
            <w:tcW w:w="2143" w:type="dxa"/>
            <w:gridSpan w:val="2"/>
          </w:tcPr>
          <w:p w:rsidR="003632BD" w:rsidRPr="00B21892" w:rsidRDefault="003632BD" w:rsidP="003632BD">
            <w:pPr>
              <w:jc w:val="center"/>
            </w:pPr>
            <w:r w:rsidRPr="00B21892">
              <w:t>2015-2016</w:t>
            </w:r>
          </w:p>
        </w:tc>
      </w:tr>
      <w:tr w:rsidR="003632BD" w:rsidRPr="003632BD" w:rsidTr="00012DD7">
        <w:tc>
          <w:tcPr>
            <w:tcW w:w="2233" w:type="dxa"/>
          </w:tcPr>
          <w:p w:rsidR="003632BD" w:rsidRPr="00B21892" w:rsidRDefault="00C70B96" w:rsidP="00B21892">
            <w:r>
              <w:t>řešitel: FMK</w:t>
            </w:r>
          </w:p>
          <w:p w:rsidR="003632BD" w:rsidRPr="00B21892" w:rsidRDefault="003632BD" w:rsidP="00B21892"/>
        </w:tc>
        <w:tc>
          <w:tcPr>
            <w:tcW w:w="5524" w:type="dxa"/>
          </w:tcPr>
          <w:p w:rsidR="003632BD" w:rsidRPr="00B21892" w:rsidRDefault="003632BD" w:rsidP="003632BD">
            <w:r w:rsidRPr="00B21892">
              <w:t>Využití principů systémové dynamiky v řízení projektů. Spolupráce s firmou Proverbs.s.r.o. Zdroj: GAČR</w:t>
            </w:r>
          </w:p>
        </w:tc>
        <w:tc>
          <w:tcPr>
            <w:tcW w:w="2143" w:type="dxa"/>
            <w:gridSpan w:val="2"/>
          </w:tcPr>
          <w:p w:rsidR="003632BD" w:rsidRPr="00B21892" w:rsidRDefault="003632BD" w:rsidP="003632BD">
            <w:pPr>
              <w:jc w:val="center"/>
            </w:pPr>
            <w:r w:rsidRPr="00B21892">
              <w:t>2009-2011</w:t>
            </w:r>
          </w:p>
        </w:tc>
      </w:tr>
      <w:tr w:rsidR="003632BD" w:rsidRPr="003632BD" w:rsidTr="00012DD7">
        <w:tc>
          <w:tcPr>
            <w:tcW w:w="9900" w:type="dxa"/>
            <w:gridSpan w:val="4"/>
            <w:shd w:val="clear" w:color="auto" w:fill="F7CAAC"/>
          </w:tcPr>
          <w:p w:rsidR="003632BD" w:rsidRPr="003632BD" w:rsidRDefault="003632BD" w:rsidP="003632BD">
            <w:pPr>
              <w:rPr>
                <w:sz w:val="24"/>
              </w:rPr>
            </w:pPr>
            <w:r w:rsidRPr="003632BD">
              <w:rPr>
                <w:b/>
              </w:rPr>
              <w:t>Odborné aktivity vztahující se k tvůrčí, resp. vědecké a umělecké činnosti vysoké školy, která souvisí se studijním programem</w:t>
            </w:r>
          </w:p>
        </w:tc>
      </w:tr>
      <w:tr w:rsidR="003632BD" w:rsidRPr="003632BD" w:rsidTr="00012DD7">
        <w:trPr>
          <w:trHeight w:val="2422"/>
        </w:trPr>
        <w:tc>
          <w:tcPr>
            <w:tcW w:w="9900" w:type="dxa"/>
            <w:gridSpan w:val="4"/>
            <w:shd w:val="clear" w:color="auto" w:fill="FFFFFF"/>
          </w:tcPr>
          <w:p w:rsidR="00B21892" w:rsidRDefault="00B21892" w:rsidP="003632BD"/>
          <w:p w:rsidR="003632BD" w:rsidRPr="003632BD" w:rsidRDefault="003632BD" w:rsidP="003632BD">
            <w:r w:rsidRPr="003632BD">
              <w:t>2011 - mapování kreativního potenciálu Zlínského kraje prováděného Liou Ghilardi. FMK spoluřešitel, řešitel  Institut umění Praha.</w:t>
            </w:r>
          </w:p>
          <w:p w:rsidR="003632BD" w:rsidRPr="003632BD" w:rsidRDefault="00B21892" w:rsidP="003632BD">
            <w:r>
              <w:t>2013-</w:t>
            </w:r>
            <w:r w:rsidR="003632BD" w:rsidRPr="003632BD">
              <w:t xml:space="preserve">2015 </w:t>
            </w:r>
            <w:r>
              <w:t xml:space="preserve">- </w:t>
            </w:r>
            <w:r w:rsidR="003632BD" w:rsidRPr="003632BD">
              <w:t xml:space="preserve">ve spolupráci s Vídeňským studiem Vasku a Klug vytvořeny expozice FMK na Salon mobile v Miláně.  </w:t>
            </w:r>
          </w:p>
          <w:p w:rsidR="003632BD" w:rsidRPr="003632BD" w:rsidRDefault="003632BD" w:rsidP="003632BD">
            <w:r w:rsidRPr="003632BD">
              <w:rPr>
                <w:rFonts w:cs="Calibri"/>
              </w:rPr>
              <w:t xml:space="preserve">2014 </w:t>
            </w:r>
            <w:r w:rsidR="00B21892">
              <w:rPr>
                <w:rFonts w:cs="Calibri"/>
              </w:rPr>
              <w:t>-</w:t>
            </w:r>
            <w:r w:rsidRPr="003632BD">
              <w:rPr>
                <w:rFonts w:cs="Calibri"/>
              </w:rPr>
              <w:t xml:space="preserve"> účast na festivalech Clermont Ferrand, Creative upcycling Berlin s i-shorts.</w:t>
            </w:r>
          </w:p>
          <w:p w:rsidR="003632BD" w:rsidRPr="003632BD" w:rsidRDefault="003632BD" w:rsidP="003632BD">
            <w:r w:rsidRPr="003632BD">
              <w:t xml:space="preserve">2015 </w:t>
            </w:r>
            <w:r w:rsidR="00B21892">
              <w:t xml:space="preserve">- </w:t>
            </w:r>
            <w:r w:rsidRPr="003632BD">
              <w:t xml:space="preserve">ve spolupráci s firmou Little Greta výstava studentských prací v Londýně. </w:t>
            </w:r>
          </w:p>
          <w:p w:rsidR="003632BD" w:rsidRPr="003632BD" w:rsidRDefault="003632BD" w:rsidP="003632BD">
            <w:r w:rsidRPr="003632BD">
              <w:rPr>
                <w:rFonts w:cs="Calibri"/>
                <w:color w:val="000000"/>
              </w:rPr>
              <w:t>2015</w:t>
            </w:r>
            <w:r w:rsidR="00B21892">
              <w:rPr>
                <w:rFonts w:cs="Calibri"/>
                <w:color w:val="000000"/>
              </w:rPr>
              <w:t xml:space="preserve"> -</w:t>
            </w:r>
            <w:r w:rsidRPr="003632BD">
              <w:rPr>
                <w:rFonts w:cs="Calibri"/>
                <w:color w:val="000000"/>
              </w:rPr>
              <w:t xml:space="preserve"> FMK 11. místo v celosvětovém žebříčku Red Dot Design Raking</w:t>
            </w:r>
          </w:p>
          <w:p w:rsidR="003632BD" w:rsidRPr="003632BD" w:rsidRDefault="00244920" w:rsidP="003632BD">
            <w:r>
              <w:t>2015</w:t>
            </w:r>
            <w:r w:rsidR="00B21892">
              <w:t>-</w:t>
            </w:r>
            <w:r w:rsidR="003632BD" w:rsidRPr="003632BD">
              <w:t xml:space="preserve">dosud </w:t>
            </w:r>
            <w:r>
              <w:t xml:space="preserve">- </w:t>
            </w:r>
            <w:r w:rsidR="003632BD" w:rsidRPr="003632BD">
              <w:t>spolupráce s nadací manželů Růžičkových, mmcité, Tescoma na soutěži The best in design – mezinárodní soutěži pro mladé designery.</w:t>
            </w:r>
          </w:p>
          <w:p w:rsidR="003632BD" w:rsidRPr="003632BD" w:rsidRDefault="003632BD" w:rsidP="003632BD">
            <w:r w:rsidRPr="003632BD">
              <w:rPr>
                <w:rFonts w:cs="Calibri"/>
                <w:color w:val="000000"/>
              </w:rPr>
              <w:t xml:space="preserve">2015 </w:t>
            </w:r>
            <w:r w:rsidR="00B21892">
              <w:rPr>
                <w:rFonts w:cs="Calibri"/>
                <w:color w:val="000000"/>
              </w:rPr>
              <w:t>-</w:t>
            </w:r>
            <w:r w:rsidR="00914A52">
              <w:rPr>
                <w:rFonts w:cs="Calibri"/>
                <w:color w:val="000000"/>
              </w:rPr>
              <w:t>Tokyo Design Week</w:t>
            </w:r>
            <w:r w:rsidRPr="003632BD">
              <w:rPr>
                <w:rFonts w:cs="Calibri"/>
                <w:color w:val="000000"/>
              </w:rPr>
              <w:t>, expozice Pairs in Squares, Grand Prix University Award For Overseas a cena Sekisui</w:t>
            </w:r>
          </w:p>
          <w:p w:rsidR="003632BD" w:rsidRPr="003632BD" w:rsidRDefault="00244920" w:rsidP="003632BD">
            <w:r>
              <w:t>2015</w:t>
            </w:r>
            <w:r w:rsidR="00B21892">
              <w:t>-</w:t>
            </w:r>
            <w:r w:rsidR="003632BD" w:rsidRPr="003632BD">
              <w:t xml:space="preserve">dosud </w:t>
            </w:r>
            <w:r>
              <w:t xml:space="preserve">- </w:t>
            </w:r>
            <w:r w:rsidR="003632BD" w:rsidRPr="003632BD">
              <w:t>organizace týdenního projektu Zlin Design Week.</w:t>
            </w:r>
          </w:p>
          <w:p w:rsidR="003632BD" w:rsidRPr="003632BD" w:rsidRDefault="003632BD" w:rsidP="003632BD">
            <w:pPr>
              <w:rPr>
                <w:rFonts w:cs="Calibri"/>
                <w:color w:val="000000"/>
              </w:rPr>
            </w:pPr>
            <w:r w:rsidRPr="003632BD">
              <w:rPr>
                <w:rFonts w:cs="Calibri"/>
                <w:color w:val="000000"/>
              </w:rPr>
              <w:t xml:space="preserve">2016 </w:t>
            </w:r>
            <w:r w:rsidR="00B21892">
              <w:rPr>
                <w:rFonts w:cs="Calibri"/>
                <w:color w:val="000000"/>
              </w:rPr>
              <w:t xml:space="preserve">- </w:t>
            </w:r>
            <w:r w:rsidRPr="003632BD">
              <w:rPr>
                <w:rFonts w:cs="Calibri"/>
                <w:color w:val="000000"/>
              </w:rPr>
              <w:t>vedení FMK stáž v kreativním inkubátoru RCA v Londýně</w:t>
            </w:r>
          </w:p>
          <w:p w:rsidR="003632BD" w:rsidRPr="003632BD" w:rsidRDefault="003632BD" w:rsidP="003632BD">
            <w:r w:rsidRPr="003632BD">
              <w:t xml:space="preserve">2016 </w:t>
            </w:r>
            <w:r w:rsidR="00B21892">
              <w:t xml:space="preserve">- </w:t>
            </w:r>
            <w:r w:rsidRPr="003632BD">
              <w:t>celofakultní výstava v rámci festivalu Dny české a německé kultury v Drážďanech</w:t>
            </w:r>
          </w:p>
          <w:p w:rsidR="003632BD" w:rsidRPr="003632BD" w:rsidRDefault="00244920" w:rsidP="003632BD">
            <w:r>
              <w:t>2016</w:t>
            </w:r>
            <w:r w:rsidR="00B21892">
              <w:t>-</w:t>
            </w:r>
            <w:r w:rsidR="003632BD" w:rsidRPr="003632BD">
              <w:t xml:space="preserve">dosud </w:t>
            </w:r>
            <w:r>
              <w:t xml:space="preserve">- </w:t>
            </w:r>
            <w:r w:rsidR="003632BD" w:rsidRPr="003632BD">
              <w:t xml:space="preserve">FMK členem Zlínského kreativního klastru. Prezidentkou doc. Jana Janíková. </w:t>
            </w:r>
          </w:p>
          <w:p w:rsidR="003632BD" w:rsidRPr="003632BD" w:rsidRDefault="00244920" w:rsidP="003632BD">
            <w:r>
              <w:t>2016-</w:t>
            </w:r>
            <w:r w:rsidR="00C70B96">
              <w:t xml:space="preserve">dosud </w:t>
            </w:r>
            <w:r>
              <w:t xml:space="preserve">- </w:t>
            </w:r>
            <w:r w:rsidR="00C70B96">
              <w:t>otevřeno v rámci FMK</w:t>
            </w:r>
            <w:r w:rsidR="003632BD" w:rsidRPr="003632BD">
              <w:t xml:space="preserve"> Centrum kreativních průmyslů a podnikání UPPER.</w:t>
            </w:r>
          </w:p>
          <w:p w:rsidR="003632BD" w:rsidRPr="003632BD" w:rsidRDefault="003632BD" w:rsidP="003632BD">
            <w:r w:rsidRPr="003632BD">
              <w:t>více Sebehodnotící zpráva</w:t>
            </w:r>
          </w:p>
          <w:p w:rsidR="003632BD" w:rsidRPr="003632BD" w:rsidRDefault="003632BD" w:rsidP="003632BD">
            <w:pPr>
              <w:rPr>
                <w:b/>
              </w:rPr>
            </w:pPr>
          </w:p>
        </w:tc>
      </w:tr>
      <w:tr w:rsidR="003632BD" w:rsidRPr="003632BD" w:rsidTr="00012DD7">
        <w:trPr>
          <w:trHeight w:val="306"/>
        </w:trPr>
        <w:tc>
          <w:tcPr>
            <w:tcW w:w="9900" w:type="dxa"/>
            <w:gridSpan w:val="4"/>
            <w:shd w:val="clear" w:color="auto" w:fill="F7CAAC"/>
            <w:vAlign w:val="center"/>
          </w:tcPr>
          <w:p w:rsidR="003632BD" w:rsidRPr="003632BD" w:rsidRDefault="003632BD" w:rsidP="003632BD">
            <w:pPr>
              <w:rPr>
                <w:b/>
              </w:rPr>
            </w:pPr>
            <w:r w:rsidRPr="003632BD">
              <w:rPr>
                <w:b/>
              </w:rPr>
              <w:lastRenderedPageBreak/>
              <w:t>Informace o spolupráci s praxí vztahující se ke studijnímu programu</w:t>
            </w:r>
          </w:p>
        </w:tc>
      </w:tr>
      <w:tr w:rsidR="003632BD" w:rsidRPr="003632BD" w:rsidTr="00012DD7">
        <w:trPr>
          <w:trHeight w:val="1700"/>
        </w:trPr>
        <w:tc>
          <w:tcPr>
            <w:tcW w:w="9900" w:type="dxa"/>
            <w:gridSpan w:val="4"/>
            <w:shd w:val="clear" w:color="auto" w:fill="FFFFFF"/>
          </w:tcPr>
          <w:p w:rsidR="00914A52" w:rsidRDefault="00914A52" w:rsidP="003632BD"/>
          <w:p w:rsidR="003632BD" w:rsidRPr="003632BD" w:rsidRDefault="003632BD" w:rsidP="00914A52">
            <w:pPr>
              <w:spacing w:after="120"/>
              <w:jc w:val="both"/>
            </w:pPr>
            <w:r w:rsidRPr="003632BD">
              <w:t>FMK vyvíjí úsilí směřující k aktivní spolupráci s firmami a klastrovými subjekty (Zlínský kreativní klastr, Nábytkářský klastr, Sklářský klastr), hledají se společné projekty a možnosti spolupráce s cílem rozvíjet a podporovat kreativní průmysly ve Zlínském kraji, České republice i v zahraničí. Jedním z výstupů spolupráce byl v r. 2017 Decorex v Londýně koordinovaný Czech Trade. FMK se podílí na realizaci zakázek financovaných prostřednictvím inovačních a kreativních voucherů Zlínského kraje.</w:t>
            </w:r>
          </w:p>
          <w:p w:rsidR="003632BD" w:rsidRPr="003632BD" w:rsidRDefault="003632BD" w:rsidP="00914A52">
            <w:pPr>
              <w:jc w:val="both"/>
            </w:pPr>
            <w:r w:rsidRPr="003632BD">
              <w:t>Studenti FMK se zúčastňují soutěže POPAI ČR, která je odbornou asociací vyhledávající uplatnění talentovaných studentů. Centrum kreativních průmyslů a podnikání FMK UPPER podporuje podnikatelské aktivity studentů a absolventů FMK. Úzká spolupráce je navázána s řadou firem, které se zapojují do aktivit FMK a nabízí studentům možnost stáží a odborných praxí. Mnoho firem spolupracuje s FMK v rámci projektů Komunikační agentury, zejména při realizaci projektu Zlin Design Week. Odborníci z praxe jsou členy hodnotících komisí při státních závěrečných zkouškách a podílí se také na výuce. Přehled spolupráce s praxí uvádí v daných letech Výroční zprávy FMK.</w:t>
            </w:r>
          </w:p>
          <w:p w:rsidR="003632BD" w:rsidRPr="003632BD" w:rsidRDefault="003632BD" w:rsidP="003632BD">
            <w:pPr>
              <w:rPr>
                <w:b/>
              </w:rPr>
            </w:pPr>
          </w:p>
        </w:tc>
      </w:tr>
    </w:tbl>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3632BD" w:rsidRPr="003632BD" w:rsidTr="00012DD7">
        <w:tc>
          <w:tcPr>
            <w:tcW w:w="9859" w:type="dxa"/>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C-III – Informační zabezpečení studijního programu</w:t>
            </w:r>
          </w:p>
        </w:tc>
      </w:tr>
      <w:tr w:rsidR="003632BD" w:rsidRPr="003632BD" w:rsidTr="00012DD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3632BD" w:rsidRPr="003632BD" w:rsidRDefault="003632BD" w:rsidP="003632BD">
            <w:r w:rsidRPr="003632BD">
              <w:rPr>
                <w:b/>
              </w:rPr>
              <w:t xml:space="preserve">Název a stručný popis studijního informačního systému </w:t>
            </w:r>
          </w:p>
        </w:tc>
      </w:tr>
      <w:tr w:rsidR="003632BD" w:rsidRPr="003632BD" w:rsidTr="00FC75A0">
        <w:trPr>
          <w:trHeight w:val="3189"/>
        </w:trPr>
        <w:tc>
          <w:tcPr>
            <w:tcW w:w="9859" w:type="dxa"/>
            <w:tcBorders>
              <w:top w:val="single" w:sz="2" w:space="0" w:color="auto"/>
              <w:left w:val="single" w:sz="2" w:space="0" w:color="auto"/>
              <w:bottom w:val="single" w:sz="2" w:space="0" w:color="auto"/>
              <w:right w:val="single" w:sz="2" w:space="0" w:color="auto"/>
            </w:tcBorders>
          </w:tcPr>
          <w:p w:rsidR="0054264D" w:rsidRDefault="0054264D" w:rsidP="0054264D">
            <w:pPr>
              <w:widowControl w:val="0"/>
              <w:autoSpaceDE w:val="0"/>
              <w:autoSpaceDN w:val="0"/>
              <w:adjustRightInd w:val="0"/>
              <w:snapToGrid w:val="0"/>
              <w:jc w:val="both"/>
              <w:rPr>
                <w:rFonts w:cs="Calibri"/>
                <w:color w:val="000000"/>
              </w:rPr>
            </w:pPr>
          </w:p>
          <w:p w:rsidR="00914A52" w:rsidRPr="00914A52" w:rsidRDefault="003632BD" w:rsidP="0054264D">
            <w:pPr>
              <w:widowControl w:val="0"/>
              <w:autoSpaceDE w:val="0"/>
              <w:autoSpaceDN w:val="0"/>
              <w:adjustRightInd w:val="0"/>
              <w:snapToGrid w:val="0"/>
              <w:jc w:val="both"/>
              <w:rPr>
                <w:rFonts w:cs="Calibri"/>
              </w:rPr>
            </w:pPr>
            <w:r w:rsidRPr="003632BD">
              <w:rPr>
                <w:rFonts w:cs="Calibri"/>
                <w:color w:val="000000"/>
              </w:rPr>
              <w:t xml:space="preserve">UTB ve Zlíně má s ohledem na to funkční informační systém studijní agendy IS/STAG, který používá od roku 2003. Tvůrcem IS/STAG je Západočeská univerzita v Plzni a v současné době systém využívá 11 veřejných vysokých škol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w:t>
            </w:r>
            <w:r w:rsidR="0054264D">
              <w:rPr>
                <w:rFonts w:cs="Calibri"/>
                <w:color w:val="000000"/>
              </w:rPr>
              <w:t xml:space="preserve">                        </w:t>
            </w:r>
            <w:r w:rsidRPr="003632BD">
              <w:rPr>
                <w:rFonts w:cs="Calibri"/>
                <w:color w:val="000000"/>
              </w:rPr>
              <w:t>k informacím studijní agendy.</w:t>
            </w:r>
          </w:p>
        </w:tc>
      </w:tr>
      <w:tr w:rsidR="003632BD" w:rsidRPr="003632BD" w:rsidTr="00012DD7">
        <w:trPr>
          <w:trHeight w:val="283"/>
        </w:trPr>
        <w:tc>
          <w:tcPr>
            <w:tcW w:w="9859" w:type="dxa"/>
            <w:shd w:val="clear" w:color="auto" w:fill="F7CAAC"/>
            <w:vAlign w:val="center"/>
          </w:tcPr>
          <w:p w:rsidR="003632BD" w:rsidRPr="003632BD" w:rsidRDefault="003632BD" w:rsidP="003632BD">
            <w:pPr>
              <w:rPr>
                <w:b/>
              </w:rPr>
            </w:pPr>
            <w:r w:rsidRPr="003632BD">
              <w:rPr>
                <w:b/>
              </w:rPr>
              <w:t>Přístup ke studijní literatuře</w:t>
            </w:r>
          </w:p>
        </w:tc>
      </w:tr>
      <w:tr w:rsidR="003632BD" w:rsidRPr="003632BD" w:rsidTr="00012DD7">
        <w:trPr>
          <w:trHeight w:val="2268"/>
        </w:trPr>
        <w:tc>
          <w:tcPr>
            <w:tcW w:w="9859" w:type="dxa"/>
          </w:tcPr>
          <w:p w:rsidR="0054264D" w:rsidRDefault="0054264D" w:rsidP="0054264D">
            <w:pPr>
              <w:widowControl w:val="0"/>
              <w:autoSpaceDE w:val="0"/>
              <w:autoSpaceDN w:val="0"/>
              <w:adjustRightInd w:val="0"/>
              <w:snapToGrid w:val="0"/>
              <w:jc w:val="both"/>
              <w:rPr>
                <w:rFonts w:cs="Calibri"/>
                <w:color w:val="000000"/>
              </w:rPr>
            </w:pPr>
          </w:p>
          <w:p w:rsidR="003632BD" w:rsidRPr="003632BD" w:rsidRDefault="003632BD" w:rsidP="0054264D">
            <w:pPr>
              <w:widowControl w:val="0"/>
              <w:autoSpaceDE w:val="0"/>
              <w:autoSpaceDN w:val="0"/>
              <w:adjustRightInd w:val="0"/>
              <w:snapToGrid w:val="0"/>
              <w:jc w:val="both"/>
              <w:rPr>
                <w:rFonts w:cs="Calibri"/>
              </w:rPr>
            </w:pPr>
            <w:r w:rsidRPr="003632BD">
              <w:rPr>
                <w:rFonts w:cs="Calibri"/>
                <w:color w:val="000000"/>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w:t>
            </w:r>
            <w:r w:rsidR="0054264D">
              <w:rPr>
                <w:rFonts w:cs="Calibri"/>
                <w:color w:val="000000"/>
              </w:rPr>
              <w:t xml:space="preserve">          </w:t>
            </w:r>
            <w:r w:rsidRPr="003632BD">
              <w:rPr>
                <w:rFonts w:cs="Calibri"/>
                <w:color w:val="000000"/>
              </w:rPr>
              <w:t xml:space="preserve">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3632BD">
              <w:rPr>
                <w:rFonts w:cs="Calibri"/>
              </w:rPr>
              <w:t>stále</w:t>
            </w:r>
            <w:r w:rsidRPr="003632BD">
              <w:rPr>
                <w:rFonts w:cs="Calibri"/>
                <w:color w:val="00AF50"/>
              </w:rPr>
              <w:t xml:space="preserve"> </w:t>
            </w:r>
            <w:r w:rsidRPr="003632BD">
              <w:rPr>
                <w:rFonts w:cs="Calibri"/>
                <w:color w:val="000000"/>
              </w:rPr>
              <w:t>doplňován. Knihovna odebírá více než 200 periodik v tištěné podobě. Mimo tištěné časopisy knihovna zpřístupňuje cca. 50 000 elektronických periodik.</w:t>
            </w:r>
          </w:p>
          <w:p w:rsidR="003632BD" w:rsidRPr="003632BD" w:rsidRDefault="003632BD" w:rsidP="003632BD">
            <w:pPr>
              <w:rPr>
                <w:b/>
              </w:rPr>
            </w:pPr>
          </w:p>
        </w:tc>
      </w:tr>
      <w:tr w:rsidR="003632BD" w:rsidRPr="003632BD" w:rsidTr="00012DD7">
        <w:trPr>
          <w:trHeight w:val="283"/>
        </w:trPr>
        <w:tc>
          <w:tcPr>
            <w:tcW w:w="9859" w:type="dxa"/>
            <w:shd w:val="clear" w:color="auto" w:fill="F7CAAC"/>
            <w:vAlign w:val="center"/>
          </w:tcPr>
          <w:p w:rsidR="003632BD" w:rsidRPr="003632BD" w:rsidRDefault="003632BD" w:rsidP="003632BD">
            <w:r w:rsidRPr="003632BD">
              <w:rPr>
                <w:b/>
              </w:rPr>
              <w:t>Přehled zpřístupněných databází</w:t>
            </w:r>
          </w:p>
        </w:tc>
      </w:tr>
      <w:tr w:rsidR="003632BD" w:rsidRPr="003632BD" w:rsidTr="00012DD7">
        <w:trPr>
          <w:trHeight w:val="2268"/>
        </w:trPr>
        <w:tc>
          <w:tcPr>
            <w:tcW w:w="9859" w:type="dxa"/>
          </w:tcPr>
          <w:p w:rsidR="0054264D" w:rsidRDefault="0054264D" w:rsidP="0054264D">
            <w:pPr>
              <w:widowControl w:val="0"/>
              <w:autoSpaceDE w:val="0"/>
              <w:autoSpaceDN w:val="0"/>
              <w:adjustRightInd w:val="0"/>
              <w:snapToGrid w:val="0"/>
              <w:jc w:val="both"/>
              <w:rPr>
                <w:rFonts w:cs="Calibri"/>
                <w:color w:val="000000"/>
              </w:rPr>
            </w:pPr>
          </w:p>
          <w:p w:rsidR="003632BD" w:rsidRPr="003632BD" w:rsidRDefault="003632BD" w:rsidP="0054264D">
            <w:pPr>
              <w:widowControl w:val="0"/>
              <w:autoSpaceDE w:val="0"/>
              <w:autoSpaceDN w:val="0"/>
              <w:adjustRightInd w:val="0"/>
              <w:snapToGrid w:val="0"/>
              <w:jc w:val="both"/>
              <w:rPr>
                <w:rFonts w:cs="Calibri"/>
              </w:rPr>
            </w:pPr>
            <w:r w:rsidRPr="003632BD">
              <w:rPr>
                <w:rFonts w:cs="Calibri"/>
                <w:color w:val="00000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3632BD">
              <w:rPr>
                <w:rFonts w:cs="Calibri"/>
              </w:rPr>
              <w:t>vzdáleného</w:t>
            </w:r>
            <w:r w:rsidRPr="003632BD">
              <w:rPr>
                <w:rFonts w:cs="Calibri"/>
                <w:color w:val="00AF50"/>
              </w:rPr>
              <w:t xml:space="preserve"> </w:t>
            </w:r>
            <w:r w:rsidRPr="003632BD">
              <w:rPr>
                <w:rFonts w:cs="Calibri"/>
                <w:color w:val="000000"/>
              </w:rPr>
              <w:t>přístupu.</w:t>
            </w:r>
          </w:p>
          <w:p w:rsidR="003632BD" w:rsidRPr="003632BD" w:rsidRDefault="003632BD" w:rsidP="003632BD">
            <w:pPr>
              <w:widowControl w:val="0"/>
              <w:autoSpaceDE w:val="0"/>
              <w:autoSpaceDN w:val="0"/>
              <w:adjustRightInd w:val="0"/>
              <w:snapToGrid w:val="0"/>
              <w:jc w:val="both"/>
              <w:rPr>
                <w:rFonts w:cs="Calibri"/>
              </w:rPr>
            </w:pPr>
            <w:r w:rsidRPr="003632BD">
              <w:rPr>
                <w:rFonts w:cs="Calibri"/>
                <w:color w:val="000000"/>
              </w:rPr>
              <w:t>Konkrétní dostupné databáze:</w:t>
            </w:r>
          </w:p>
          <w:p w:rsidR="003632BD" w:rsidRPr="003632BD" w:rsidRDefault="003632BD" w:rsidP="003632BD">
            <w:pPr>
              <w:widowControl w:val="0"/>
              <w:autoSpaceDE w:val="0"/>
              <w:autoSpaceDN w:val="0"/>
              <w:adjustRightInd w:val="0"/>
              <w:snapToGrid w:val="0"/>
              <w:ind w:firstLine="708"/>
              <w:jc w:val="both"/>
              <w:rPr>
                <w:rFonts w:cs="Calibri"/>
              </w:rPr>
            </w:pPr>
            <w:r w:rsidRPr="003632BD">
              <w:rPr>
                <w:rFonts w:cs="Calibri"/>
                <w:color w:val="000000"/>
              </w:rPr>
              <w:t>- Citační databáze Web of Science a Scopus</w:t>
            </w:r>
          </w:p>
          <w:p w:rsidR="003632BD" w:rsidRPr="003632BD" w:rsidRDefault="003632BD" w:rsidP="003632BD">
            <w:pPr>
              <w:widowControl w:val="0"/>
              <w:autoSpaceDE w:val="0"/>
              <w:autoSpaceDN w:val="0"/>
              <w:adjustRightInd w:val="0"/>
              <w:snapToGrid w:val="0"/>
              <w:ind w:left="851" w:hanging="143"/>
              <w:jc w:val="both"/>
              <w:rPr>
                <w:rFonts w:cs="Calibri"/>
              </w:rPr>
            </w:pPr>
            <w:r w:rsidRPr="003632BD">
              <w:rPr>
                <w:rFonts w:cs="Calibri"/>
                <w:color w:val="000000"/>
              </w:rPr>
              <w:t>- Multioborové kolekce elektronických časopisů Elsevier ScienceD</w:t>
            </w:r>
            <w:r w:rsidR="00AB1D7A">
              <w:rPr>
                <w:rFonts w:cs="Calibri"/>
                <w:color w:val="000000"/>
              </w:rPr>
              <w:t xml:space="preserve">irect, Wiley Online Library, </w:t>
            </w:r>
            <w:r w:rsidRPr="003632BD">
              <w:rPr>
                <w:rFonts w:cs="Calibri"/>
                <w:color w:val="000000"/>
              </w:rPr>
              <w:t>SpringerLink</w:t>
            </w:r>
          </w:p>
          <w:p w:rsidR="003632BD" w:rsidRPr="003632BD" w:rsidRDefault="003632BD" w:rsidP="003632BD">
            <w:pPr>
              <w:widowControl w:val="0"/>
              <w:autoSpaceDE w:val="0"/>
              <w:autoSpaceDN w:val="0"/>
              <w:adjustRightInd w:val="0"/>
              <w:snapToGrid w:val="0"/>
              <w:ind w:firstLine="709"/>
              <w:jc w:val="both"/>
              <w:rPr>
                <w:rFonts w:cs="Calibri"/>
              </w:rPr>
            </w:pPr>
            <w:r w:rsidRPr="003632BD">
              <w:rPr>
                <w:rFonts w:cs="Calibri"/>
                <w:color w:val="000000"/>
              </w:rPr>
              <w:t>- Multioborové plnotextové databáze Ebsco a ProQuest</w:t>
            </w:r>
          </w:p>
          <w:p w:rsidR="003632BD" w:rsidRPr="003632BD" w:rsidRDefault="003632BD" w:rsidP="003632BD"/>
        </w:tc>
      </w:tr>
      <w:tr w:rsidR="003632BD" w:rsidRPr="003632BD" w:rsidTr="00012DD7">
        <w:trPr>
          <w:trHeight w:val="284"/>
        </w:trPr>
        <w:tc>
          <w:tcPr>
            <w:tcW w:w="9859" w:type="dxa"/>
            <w:shd w:val="clear" w:color="auto" w:fill="F7CAAC"/>
            <w:vAlign w:val="center"/>
          </w:tcPr>
          <w:p w:rsidR="003632BD" w:rsidRPr="003632BD" w:rsidRDefault="003632BD" w:rsidP="003632BD">
            <w:pPr>
              <w:rPr>
                <w:b/>
              </w:rPr>
            </w:pPr>
            <w:r w:rsidRPr="003632BD">
              <w:rPr>
                <w:b/>
              </w:rPr>
              <w:t>Název a stručný popis používaného antiplagiátorského systému</w:t>
            </w:r>
          </w:p>
        </w:tc>
      </w:tr>
      <w:tr w:rsidR="003632BD" w:rsidRPr="003632BD" w:rsidTr="00FC75A0">
        <w:trPr>
          <w:trHeight w:val="1622"/>
        </w:trPr>
        <w:tc>
          <w:tcPr>
            <w:tcW w:w="9859" w:type="dxa"/>
            <w:shd w:val="clear" w:color="auto" w:fill="FFFFFF"/>
          </w:tcPr>
          <w:p w:rsidR="0054264D" w:rsidRDefault="0054264D" w:rsidP="003632BD">
            <w:pPr>
              <w:rPr>
                <w:rFonts w:cs="Calibri"/>
                <w:color w:val="000000"/>
              </w:rPr>
            </w:pPr>
          </w:p>
          <w:p w:rsidR="003632BD" w:rsidRPr="003632BD" w:rsidRDefault="003632BD" w:rsidP="003632BD">
            <w:r w:rsidRPr="003632BD">
              <w:rPr>
                <w:rFonts w:cs="Calibri"/>
                <w:color w:val="000000"/>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o vyslovení neplatnosti vykonání státní zkoušky nebo její součásti nebo obhajoby disertační práce a pro řízení o vyslovení neplatnosti jmenování docentem na UTB ve Zlíně“ ze dne 4. dubna 2017. Jedná se o antiplagiátorský systém </w:t>
            </w:r>
            <w:r w:rsidR="00F93A25" w:rsidRPr="00F93A25">
              <w:rPr>
                <w:rFonts w:cs="Calibri"/>
                <w:color w:val="000000"/>
              </w:rPr>
              <w:t>Theses</w:t>
            </w:r>
            <w:r w:rsidR="00F93A25">
              <w:rPr>
                <w:rFonts w:cs="Calibri"/>
                <w:color w:val="000000"/>
              </w:rPr>
              <w:t>.</w:t>
            </w:r>
          </w:p>
        </w:tc>
      </w:tr>
    </w:tbl>
    <w:p w:rsidR="003632BD" w:rsidRDefault="003632BD" w:rsidP="003632BD"/>
    <w:p w:rsidR="00FC75A0" w:rsidRPr="003632BD" w:rsidRDefault="00FC75A0" w:rsidP="003632BD"/>
    <w:p w:rsidR="003632BD" w:rsidRPr="003632BD" w:rsidRDefault="003632BD" w:rsidP="003632BD"/>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3632BD" w:rsidRPr="003632BD" w:rsidTr="00012DD7">
        <w:tc>
          <w:tcPr>
            <w:tcW w:w="9389" w:type="dxa"/>
            <w:gridSpan w:val="8"/>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 xml:space="preserve">C-IV – </w:t>
            </w:r>
            <w:r w:rsidRPr="003632BD">
              <w:rPr>
                <w:b/>
                <w:sz w:val="26"/>
                <w:szCs w:val="26"/>
              </w:rPr>
              <w:t>Materiální zabezpečení studijního programu</w:t>
            </w:r>
          </w:p>
        </w:tc>
      </w:tr>
      <w:tr w:rsidR="003632BD" w:rsidRPr="003632BD" w:rsidTr="00012DD7">
        <w:tc>
          <w:tcPr>
            <w:tcW w:w="3167" w:type="dxa"/>
            <w:tcBorders>
              <w:top w:val="single" w:sz="2" w:space="0" w:color="auto"/>
              <w:left w:val="single" w:sz="2" w:space="0" w:color="auto"/>
              <w:bottom w:val="single" w:sz="2" w:space="0" w:color="auto"/>
              <w:right w:val="single" w:sz="2" w:space="0" w:color="auto"/>
            </w:tcBorders>
            <w:shd w:val="clear" w:color="auto" w:fill="F7CAAC"/>
          </w:tcPr>
          <w:p w:rsidR="003632BD" w:rsidRPr="003632BD" w:rsidRDefault="003632BD" w:rsidP="003632BD">
            <w:pPr>
              <w:jc w:val="both"/>
              <w:rPr>
                <w:b/>
              </w:rPr>
            </w:pPr>
            <w:r w:rsidRPr="003632BD">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3632BD" w:rsidRPr="003632BD" w:rsidRDefault="00970959" w:rsidP="00970959">
            <w:r>
              <w:t xml:space="preserve">FMK </w:t>
            </w:r>
            <w:r w:rsidR="003632BD" w:rsidRPr="003632BD">
              <w:t xml:space="preserve">UTB </w:t>
            </w:r>
            <w:r>
              <w:t xml:space="preserve">ve </w:t>
            </w:r>
            <w:r w:rsidR="003632BD" w:rsidRPr="003632BD">
              <w:t>Zlín</w:t>
            </w:r>
            <w:r>
              <w:t>ě</w:t>
            </w:r>
          </w:p>
        </w:tc>
      </w:tr>
      <w:tr w:rsidR="003632BD" w:rsidRPr="003632BD" w:rsidTr="00012DD7">
        <w:tc>
          <w:tcPr>
            <w:tcW w:w="9389" w:type="dxa"/>
            <w:gridSpan w:val="8"/>
            <w:shd w:val="clear" w:color="auto" w:fill="F7CAAC"/>
          </w:tcPr>
          <w:p w:rsidR="003632BD" w:rsidRPr="003632BD" w:rsidRDefault="003632BD" w:rsidP="003632BD">
            <w:pPr>
              <w:jc w:val="both"/>
              <w:rPr>
                <w:b/>
              </w:rPr>
            </w:pPr>
            <w:r w:rsidRPr="003632BD">
              <w:rPr>
                <w:b/>
              </w:rPr>
              <w:t>Kapacita výukových místností pro teoretickou výuku</w:t>
            </w:r>
          </w:p>
        </w:tc>
      </w:tr>
      <w:tr w:rsidR="003632BD" w:rsidRPr="003632BD" w:rsidTr="00012DD7">
        <w:trPr>
          <w:trHeight w:val="2268"/>
        </w:trPr>
        <w:tc>
          <w:tcPr>
            <w:tcW w:w="9389" w:type="dxa"/>
            <w:gridSpan w:val="8"/>
          </w:tcPr>
          <w:p w:rsidR="00AB1D7A" w:rsidRDefault="00AB1D7A" w:rsidP="003632BD">
            <w:pPr>
              <w:rPr>
                <w:rFonts w:cs="Calibri"/>
                <w:color w:val="000000"/>
              </w:rPr>
            </w:pPr>
          </w:p>
          <w:p w:rsidR="003632BD" w:rsidRPr="003632BD" w:rsidRDefault="003632BD" w:rsidP="00970959">
            <w:pPr>
              <w:jc w:val="both"/>
              <w:rPr>
                <w:rFonts w:cs="Calibri"/>
                <w:color w:val="000000"/>
              </w:rPr>
            </w:pPr>
            <w:r w:rsidRPr="003632BD">
              <w:rPr>
                <w:rFonts w:cs="Calibri"/>
                <w:color w:val="000000"/>
              </w:rPr>
              <w:t>FMK má zajištěnu infrastrukturu pro výuku magi</w:t>
            </w:r>
            <w:r w:rsidR="00225A23">
              <w:rPr>
                <w:rFonts w:cs="Calibri"/>
                <w:color w:val="000000"/>
              </w:rPr>
              <w:t xml:space="preserve">sterského studijního programu Arts </w:t>
            </w:r>
            <w:r w:rsidRPr="003632BD">
              <w:rPr>
                <w:rFonts w:cs="Calibri"/>
                <w:color w:val="000000"/>
              </w:rPr>
              <w:t>M</w:t>
            </w:r>
            <w:r w:rsidR="00225A23">
              <w:rPr>
                <w:rFonts w:cs="Calibri"/>
                <w:color w:val="000000"/>
              </w:rPr>
              <w:t>anagement</w:t>
            </w:r>
            <w:r w:rsidRPr="003632BD">
              <w:rPr>
                <w:rFonts w:cs="Calibri"/>
                <w:color w:val="000000"/>
              </w:rPr>
              <w:t>, zejména odpovídající materiální a technické zabezpečení, dostatečné a provozuschopné výukové a studijní prostory (rozpis viz Sebehodnotící zpráva str.</w:t>
            </w:r>
            <w:r w:rsidR="00970959">
              <w:rPr>
                <w:rFonts w:cs="Calibri"/>
                <w:color w:val="000000"/>
              </w:rPr>
              <w:t xml:space="preserve"> </w:t>
            </w:r>
            <w:r w:rsidRPr="003632BD">
              <w:rPr>
                <w:rFonts w:cs="Calibri"/>
                <w:color w:val="000000"/>
              </w:rPr>
              <w:t xml:space="preserve">21). Vybavení učeben pomůckami a výukovým zařízením odpovídá typu studijního programu, jeho obsahu, cílům a příslušné oblasti vzdělávání i profilu studijního programu, včetně počtu studentů. Nový prostor speciálně určený pro </w:t>
            </w:r>
            <w:r w:rsidR="00225A23">
              <w:rPr>
                <w:rFonts w:cs="Calibri"/>
                <w:color w:val="000000"/>
              </w:rPr>
              <w:t xml:space="preserve">Arts </w:t>
            </w:r>
            <w:r w:rsidR="00225A23" w:rsidRPr="003632BD">
              <w:rPr>
                <w:rFonts w:cs="Calibri"/>
                <w:color w:val="000000"/>
              </w:rPr>
              <w:t>M</w:t>
            </w:r>
            <w:r w:rsidR="00225A23">
              <w:rPr>
                <w:rFonts w:cs="Calibri"/>
                <w:color w:val="000000"/>
              </w:rPr>
              <w:t>anagement</w:t>
            </w:r>
            <w:r w:rsidR="0034477F">
              <w:rPr>
                <w:rFonts w:cs="Calibri"/>
                <w:color w:val="000000"/>
              </w:rPr>
              <w:t xml:space="preserve"> </w:t>
            </w:r>
            <w:r w:rsidRPr="003632BD">
              <w:rPr>
                <w:rFonts w:cs="Calibri"/>
                <w:color w:val="000000"/>
              </w:rPr>
              <w:t xml:space="preserve"> je fakultní galerie G18, která má sloužit pro výuku i praxi studentů programu. Vybavení je v hodnotě 5 300 000,- Kč.</w:t>
            </w:r>
          </w:p>
          <w:p w:rsidR="003632BD" w:rsidRDefault="003632BD" w:rsidP="00970959">
            <w:pPr>
              <w:jc w:val="both"/>
              <w:rPr>
                <w:rFonts w:cs="Calibri"/>
                <w:color w:val="000000"/>
              </w:rPr>
            </w:pPr>
            <w:r w:rsidRPr="003632BD">
              <w:rPr>
                <w:rFonts w:cs="Calibri"/>
                <w:color w:val="000000"/>
              </w:rPr>
              <w:t>Studenti ABM budou využívat některé ze stávajících učeben FMK i technologická pracoviště.</w:t>
            </w:r>
            <w:r w:rsidR="00586D01">
              <w:rPr>
                <w:rFonts w:cs="Calibri"/>
                <w:color w:val="000000"/>
              </w:rPr>
              <w:t xml:space="preserve"> Výpis vybavení je součástí sebehodnotící zprávy.</w:t>
            </w:r>
          </w:p>
          <w:p w:rsidR="00AB1D7A" w:rsidRPr="003632BD" w:rsidRDefault="00AB1D7A" w:rsidP="003632BD"/>
        </w:tc>
      </w:tr>
      <w:tr w:rsidR="003632BD" w:rsidRPr="003632BD" w:rsidTr="00012DD7">
        <w:trPr>
          <w:trHeight w:val="202"/>
        </w:trPr>
        <w:tc>
          <w:tcPr>
            <w:tcW w:w="3368" w:type="dxa"/>
            <w:gridSpan w:val="3"/>
            <w:shd w:val="clear" w:color="auto" w:fill="F7CAAC"/>
          </w:tcPr>
          <w:p w:rsidR="003632BD" w:rsidRPr="003632BD" w:rsidRDefault="003632BD" w:rsidP="003632BD">
            <w:pPr>
              <w:rPr>
                <w:b/>
              </w:rPr>
            </w:pPr>
            <w:r w:rsidRPr="003632BD">
              <w:rPr>
                <w:b/>
              </w:rPr>
              <w:t>Z toho kapacita v prostorách v nájmu</w:t>
            </w:r>
          </w:p>
        </w:tc>
        <w:tc>
          <w:tcPr>
            <w:tcW w:w="1274" w:type="dxa"/>
          </w:tcPr>
          <w:p w:rsidR="003632BD" w:rsidRPr="003632BD" w:rsidRDefault="003632BD" w:rsidP="003632BD">
            <w:r w:rsidRPr="003632BD">
              <w:t>0</w:t>
            </w:r>
          </w:p>
        </w:tc>
        <w:tc>
          <w:tcPr>
            <w:tcW w:w="2321" w:type="dxa"/>
            <w:gridSpan w:val="2"/>
            <w:shd w:val="clear" w:color="auto" w:fill="F7CAAC"/>
          </w:tcPr>
          <w:p w:rsidR="003632BD" w:rsidRPr="003632BD" w:rsidRDefault="003632BD" w:rsidP="003632BD">
            <w:pPr>
              <w:rPr>
                <w:b/>
                <w:shd w:val="clear" w:color="auto" w:fill="F7CAAC"/>
              </w:rPr>
            </w:pPr>
            <w:r w:rsidRPr="003632BD">
              <w:rPr>
                <w:b/>
                <w:shd w:val="clear" w:color="auto" w:fill="F7CAAC"/>
              </w:rPr>
              <w:t>Doba platnosti nájmu</w:t>
            </w:r>
          </w:p>
        </w:tc>
        <w:tc>
          <w:tcPr>
            <w:tcW w:w="2426" w:type="dxa"/>
            <w:gridSpan w:val="2"/>
          </w:tcPr>
          <w:p w:rsidR="003632BD" w:rsidRPr="003632BD" w:rsidRDefault="003632BD" w:rsidP="003632BD">
            <w:r w:rsidRPr="003632BD">
              <w:t>0</w:t>
            </w:r>
          </w:p>
        </w:tc>
      </w:tr>
      <w:tr w:rsidR="003632BD" w:rsidRPr="003632BD" w:rsidTr="00012DD7">
        <w:trPr>
          <w:trHeight w:val="139"/>
        </w:trPr>
        <w:tc>
          <w:tcPr>
            <w:tcW w:w="9389" w:type="dxa"/>
            <w:gridSpan w:val="8"/>
            <w:shd w:val="clear" w:color="auto" w:fill="F7CAAC"/>
          </w:tcPr>
          <w:p w:rsidR="003632BD" w:rsidRPr="003632BD" w:rsidRDefault="003632BD" w:rsidP="003632BD">
            <w:r w:rsidRPr="003632BD">
              <w:rPr>
                <w:b/>
              </w:rPr>
              <w:t>Kapacita a popis odborné učebny</w:t>
            </w:r>
          </w:p>
        </w:tc>
      </w:tr>
      <w:tr w:rsidR="003632BD" w:rsidRPr="003632BD" w:rsidTr="00FC75A0">
        <w:trPr>
          <w:trHeight w:val="879"/>
        </w:trPr>
        <w:tc>
          <w:tcPr>
            <w:tcW w:w="9389" w:type="dxa"/>
            <w:gridSpan w:val="8"/>
          </w:tcPr>
          <w:p w:rsidR="003632BD" w:rsidRPr="003632BD" w:rsidRDefault="003632BD" w:rsidP="003632BD"/>
        </w:tc>
      </w:tr>
      <w:tr w:rsidR="003632BD" w:rsidRPr="003632BD" w:rsidTr="00012DD7">
        <w:trPr>
          <w:trHeight w:val="166"/>
        </w:trPr>
        <w:tc>
          <w:tcPr>
            <w:tcW w:w="3368" w:type="dxa"/>
            <w:gridSpan w:val="3"/>
            <w:shd w:val="clear" w:color="auto" w:fill="F7CAAC"/>
          </w:tcPr>
          <w:p w:rsidR="003632BD" w:rsidRPr="003632BD" w:rsidRDefault="003632BD" w:rsidP="003632BD">
            <w:r w:rsidRPr="003632BD">
              <w:rPr>
                <w:b/>
              </w:rPr>
              <w:t>Z toho kapacita v prostorách v nájmu</w:t>
            </w:r>
          </w:p>
        </w:tc>
        <w:tc>
          <w:tcPr>
            <w:tcW w:w="1274" w:type="dxa"/>
          </w:tcPr>
          <w:p w:rsidR="003632BD" w:rsidRPr="003632BD" w:rsidRDefault="003632BD" w:rsidP="003632BD">
            <w:r w:rsidRPr="003632BD">
              <w:t>0</w:t>
            </w:r>
          </w:p>
        </w:tc>
        <w:tc>
          <w:tcPr>
            <w:tcW w:w="2321" w:type="dxa"/>
            <w:gridSpan w:val="2"/>
            <w:shd w:val="clear" w:color="auto" w:fill="F7CAAC"/>
          </w:tcPr>
          <w:p w:rsidR="003632BD" w:rsidRPr="003632BD" w:rsidRDefault="003632BD" w:rsidP="003632BD">
            <w:r w:rsidRPr="003632BD">
              <w:rPr>
                <w:b/>
                <w:shd w:val="clear" w:color="auto" w:fill="F7CAAC"/>
              </w:rPr>
              <w:t>Doba platnosti nájmu</w:t>
            </w:r>
          </w:p>
        </w:tc>
        <w:tc>
          <w:tcPr>
            <w:tcW w:w="2426" w:type="dxa"/>
            <w:gridSpan w:val="2"/>
          </w:tcPr>
          <w:p w:rsidR="003632BD" w:rsidRPr="003632BD" w:rsidRDefault="003632BD" w:rsidP="003632BD">
            <w:r w:rsidRPr="003632BD">
              <w:t>0</w:t>
            </w:r>
          </w:p>
        </w:tc>
      </w:tr>
      <w:tr w:rsidR="003632BD" w:rsidRPr="003632BD" w:rsidTr="00012DD7">
        <w:trPr>
          <w:trHeight w:val="135"/>
        </w:trPr>
        <w:tc>
          <w:tcPr>
            <w:tcW w:w="9389" w:type="dxa"/>
            <w:gridSpan w:val="8"/>
            <w:shd w:val="clear" w:color="auto" w:fill="F7CAAC"/>
          </w:tcPr>
          <w:p w:rsidR="003632BD" w:rsidRPr="003632BD" w:rsidRDefault="003632BD" w:rsidP="003632BD">
            <w:r w:rsidRPr="003632BD">
              <w:rPr>
                <w:b/>
              </w:rPr>
              <w:t>Kapacita a popis odborné učebny</w:t>
            </w:r>
          </w:p>
        </w:tc>
      </w:tr>
      <w:tr w:rsidR="003632BD" w:rsidRPr="003632BD" w:rsidTr="00FC75A0">
        <w:trPr>
          <w:trHeight w:val="831"/>
        </w:trPr>
        <w:tc>
          <w:tcPr>
            <w:tcW w:w="9389" w:type="dxa"/>
            <w:gridSpan w:val="8"/>
          </w:tcPr>
          <w:p w:rsidR="003632BD" w:rsidRPr="003632BD" w:rsidRDefault="003632BD" w:rsidP="003632BD">
            <w:pPr>
              <w:rPr>
                <w:b/>
              </w:rPr>
            </w:pPr>
          </w:p>
        </w:tc>
      </w:tr>
      <w:tr w:rsidR="003632BD" w:rsidRPr="003632BD" w:rsidTr="00012DD7">
        <w:trPr>
          <w:trHeight w:val="135"/>
        </w:trPr>
        <w:tc>
          <w:tcPr>
            <w:tcW w:w="3294" w:type="dxa"/>
            <w:gridSpan w:val="2"/>
            <w:shd w:val="clear" w:color="auto" w:fill="F7CAAC"/>
          </w:tcPr>
          <w:p w:rsidR="003632BD" w:rsidRPr="003632BD" w:rsidRDefault="003632BD" w:rsidP="003632BD">
            <w:pPr>
              <w:rPr>
                <w:b/>
              </w:rPr>
            </w:pPr>
            <w:r w:rsidRPr="003632BD">
              <w:rPr>
                <w:b/>
              </w:rPr>
              <w:t>Z toho kapacita v prostorách v nájmu</w:t>
            </w:r>
          </w:p>
        </w:tc>
        <w:tc>
          <w:tcPr>
            <w:tcW w:w="1400" w:type="dxa"/>
            <w:gridSpan w:val="3"/>
          </w:tcPr>
          <w:p w:rsidR="003632BD" w:rsidRPr="00426D54" w:rsidRDefault="003632BD" w:rsidP="003632BD">
            <w:r w:rsidRPr="00426D54">
              <w:t>0</w:t>
            </w:r>
          </w:p>
        </w:tc>
        <w:tc>
          <w:tcPr>
            <w:tcW w:w="2347" w:type="dxa"/>
            <w:gridSpan w:val="2"/>
            <w:shd w:val="clear" w:color="auto" w:fill="F7CAAC"/>
          </w:tcPr>
          <w:p w:rsidR="003632BD" w:rsidRPr="00426D54" w:rsidRDefault="003632BD" w:rsidP="003632BD">
            <w:r w:rsidRPr="00426D54">
              <w:rPr>
                <w:shd w:val="clear" w:color="auto" w:fill="F7CAAC"/>
              </w:rPr>
              <w:t>Doba platnosti nájmu</w:t>
            </w:r>
          </w:p>
        </w:tc>
        <w:tc>
          <w:tcPr>
            <w:tcW w:w="2348" w:type="dxa"/>
          </w:tcPr>
          <w:p w:rsidR="003632BD" w:rsidRPr="00426D54" w:rsidRDefault="003632BD" w:rsidP="003632BD">
            <w:r w:rsidRPr="00426D54">
              <w:t>0</w:t>
            </w:r>
          </w:p>
        </w:tc>
      </w:tr>
      <w:tr w:rsidR="003632BD" w:rsidRPr="003632BD" w:rsidTr="00012DD7">
        <w:trPr>
          <w:trHeight w:val="135"/>
        </w:trPr>
        <w:tc>
          <w:tcPr>
            <w:tcW w:w="9389" w:type="dxa"/>
            <w:gridSpan w:val="8"/>
            <w:shd w:val="clear" w:color="auto" w:fill="F7CAAC"/>
          </w:tcPr>
          <w:p w:rsidR="003632BD" w:rsidRPr="003632BD" w:rsidRDefault="003632BD" w:rsidP="003632BD">
            <w:pPr>
              <w:rPr>
                <w:b/>
              </w:rPr>
            </w:pPr>
            <w:r w:rsidRPr="003632BD">
              <w:rPr>
                <w:b/>
              </w:rPr>
              <w:t xml:space="preserve">Vyjádření orgánu </w:t>
            </w:r>
            <w:r w:rsidRPr="003632BD">
              <w:rPr>
                <w:b/>
                <w:shd w:val="clear" w:color="auto" w:fill="F7CAAC"/>
              </w:rPr>
              <w:t>hygienické služby ze dne</w:t>
            </w:r>
          </w:p>
        </w:tc>
      </w:tr>
      <w:tr w:rsidR="003632BD" w:rsidRPr="003632BD" w:rsidTr="00012DD7">
        <w:trPr>
          <w:trHeight w:val="680"/>
        </w:trPr>
        <w:tc>
          <w:tcPr>
            <w:tcW w:w="9389" w:type="dxa"/>
            <w:gridSpan w:val="8"/>
          </w:tcPr>
          <w:p w:rsidR="003632BD" w:rsidRPr="003632BD" w:rsidRDefault="003632BD" w:rsidP="003632BD"/>
        </w:tc>
      </w:tr>
      <w:tr w:rsidR="003632BD" w:rsidRPr="003632BD" w:rsidTr="00012DD7">
        <w:trPr>
          <w:trHeight w:val="205"/>
        </w:trPr>
        <w:tc>
          <w:tcPr>
            <w:tcW w:w="9389" w:type="dxa"/>
            <w:gridSpan w:val="8"/>
            <w:shd w:val="clear" w:color="auto" w:fill="F7CAAC"/>
          </w:tcPr>
          <w:p w:rsidR="003632BD" w:rsidRPr="003632BD" w:rsidRDefault="003632BD" w:rsidP="003632BD">
            <w:pPr>
              <w:rPr>
                <w:b/>
              </w:rPr>
            </w:pPr>
            <w:r w:rsidRPr="003632BD">
              <w:rPr>
                <w:b/>
              </w:rPr>
              <w:t>Opatření a podmínky k zajištění rovného přístupu</w:t>
            </w:r>
          </w:p>
        </w:tc>
      </w:tr>
      <w:tr w:rsidR="003632BD" w:rsidRPr="003632BD" w:rsidTr="00012DD7">
        <w:trPr>
          <w:trHeight w:val="2411"/>
        </w:trPr>
        <w:tc>
          <w:tcPr>
            <w:tcW w:w="9389" w:type="dxa"/>
            <w:gridSpan w:val="8"/>
          </w:tcPr>
          <w:p w:rsidR="00970959" w:rsidRDefault="00970959" w:rsidP="00970959">
            <w:pPr>
              <w:widowControl w:val="0"/>
              <w:autoSpaceDE w:val="0"/>
              <w:autoSpaceDN w:val="0"/>
              <w:adjustRightInd w:val="0"/>
              <w:snapToGrid w:val="0"/>
              <w:jc w:val="both"/>
              <w:rPr>
                <w:rFonts w:cs="Calibri"/>
                <w:color w:val="000000"/>
              </w:rPr>
            </w:pPr>
          </w:p>
          <w:p w:rsidR="003632BD" w:rsidRPr="003632BD" w:rsidRDefault="003632BD" w:rsidP="003632BD">
            <w:pPr>
              <w:widowControl w:val="0"/>
              <w:autoSpaceDE w:val="0"/>
              <w:autoSpaceDN w:val="0"/>
              <w:adjustRightInd w:val="0"/>
              <w:snapToGrid w:val="0"/>
              <w:spacing w:after="120"/>
              <w:jc w:val="both"/>
            </w:pPr>
            <w:r w:rsidRPr="003632BD">
              <w:rPr>
                <w:rFonts w:cs="Calibri"/>
                <w:color w:val="000000"/>
              </w:rPr>
              <w:t>UTB ve Zlíně zajišťuje dostupné služby, stipendia a další podpůrná opatření pro vyrovnání příležitostí studovat na vysoké škole pro studenty se specifickými potřebami. Danou problematiku upravuje směrnice rektora SR/12/2015 „Podpora uchazečů a studentů se specifickými potřebami na UTB ve Zlíně“.</w:t>
            </w:r>
            <w:r w:rsidRPr="003632BD">
              <w:rPr>
                <w:rFonts w:cs="Calibri"/>
                <w:color w:val="000000"/>
                <w:vertAlign w:val="superscript"/>
              </w:rPr>
              <w:footnoteReference w:id="1"/>
            </w:r>
            <w:r w:rsidRPr="003632BD">
              <w:rPr>
                <w:rFonts w:cs="Calibri"/>
                <w:color w:val="000000"/>
              </w:rPr>
              <w:t xml:space="preserve">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p>
        </w:tc>
      </w:tr>
    </w:tbl>
    <w:p w:rsidR="00970959" w:rsidRPr="003632BD" w:rsidRDefault="00970959" w:rsidP="003632BD"/>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3632BD" w:rsidRPr="003632BD" w:rsidTr="00012DD7">
        <w:tc>
          <w:tcPr>
            <w:tcW w:w="9778" w:type="dxa"/>
            <w:gridSpan w:val="2"/>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C-V – Finanční zabezpečení studijního programu</w:t>
            </w:r>
          </w:p>
        </w:tc>
      </w:tr>
      <w:tr w:rsidR="003632BD" w:rsidRPr="003632BD" w:rsidTr="00012DD7">
        <w:tc>
          <w:tcPr>
            <w:tcW w:w="4219" w:type="dxa"/>
            <w:tcBorders>
              <w:top w:val="single" w:sz="12" w:space="0" w:color="auto"/>
            </w:tcBorders>
            <w:shd w:val="clear" w:color="auto" w:fill="F7CAAC"/>
          </w:tcPr>
          <w:p w:rsidR="003632BD" w:rsidRPr="003632BD" w:rsidRDefault="003632BD" w:rsidP="003632BD">
            <w:pPr>
              <w:jc w:val="both"/>
              <w:rPr>
                <w:b/>
              </w:rPr>
            </w:pPr>
            <w:r w:rsidRPr="003632BD">
              <w:rPr>
                <w:b/>
              </w:rPr>
              <w:t>Vzdělávací činnost vysoké školy financovaná ze státního rozpočtu</w:t>
            </w:r>
          </w:p>
        </w:tc>
        <w:tc>
          <w:tcPr>
            <w:tcW w:w="5559" w:type="dxa"/>
            <w:tcBorders>
              <w:top w:val="single" w:sz="12" w:space="0" w:color="auto"/>
            </w:tcBorders>
            <w:shd w:val="clear" w:color="auto" w:fill="FFFFFF"/>
          </w:tcPr>
          <w:p w:rsidR="003632BD" w:rsidRPr="003632BD" w:rsidRDefault="003632BD" w:rsidP="003632BD">
            <w:pPr>
              <w:jc w:val="both"/>
              <w:rPr>
                <w:bCs/>
              </w:rPr>
            </w:pPr>
            <w:r w:rsidRPr="003632BD">
              <w:rPr>
                <w:bCs/>
              </w:rPr>
              <w:t>ano - ne</w:t>
            </w:r>
          </w:p>
        </w:tc>
      </w:tr>
      <w:tr w:rsidR="003632BD" w:rsidRPr="003632BD" w:rsidTr="00012DD7">
        <w:tc>
          <w:tcPr>
            <w:tcW w:w="9778" w:type="dxa"/>
            <w:gridSpan w:val="2"/>
            <w:shd w:val="clear" w:color="auto" w:fill="F7CAAC"/>
          </w:tcPr>
          <w:p w:rsidR="003632BD" w:rsidRPr="003632BD" w:rsidRDefault="003632BD" w:rsidP="003632BD">
            <w:pPr>
              <w:jc w:val="both"/>
              <w:rPr>
                <w:b/>
              </w:rPr>
            </w:pPr>
            <w:r w:rsidRPr="003632BD">
              <w:rPr>
                <w:b/>
              </w:rPr>
              <w:t>Zhodnocení předpokládaných nákladů a zdrojů na uskutečňování studijního programu</w:t>
            </w:r>
          </w:p>
        </w:tc>
      </w:tr>
      <w:tr w:rsidR="003632BD" w:rsidRPr="003632BD" w:rsidTr="00244920">
        <w:trPr>
          <w:trHeight w:val="2892"/>
        </w:trPr>
        <w:tc>
          <w:tcPr>
            <w:tcW w:w="9778" w:type="dxa"/>
            <w:gridSpan w:val="2"/>
          </w:tcPr>
          <w:p w:rsidR="00970959" w:rsidRDefault="00970959" w:rsidP="003632BD">
            <w:pPr>
              <w:widowControl w:val="0"/>
              <w:autoSpaceDE w:val="0"/>
              <w:autoSpaceDN w:val="0"/>
              <w:adjustRightInd w:val="0"/>
              <w:snapToGrid w:val="0"/>
              <w:jc w:val="both"/>
              <w:rPr>
                <w:rFonts w:cs="Calibri"/>
                <w:color w:val="000000"/>
              </w:rPr>
            </w:pPr>
          </w:p>
          <w:p w:rsidR="003632BD" w:rsidRPr="003632BD" w:rsidRDefault="003632BD" w:rsidP="00970959">
            <w:pPr>
              <w:widowControl w:val="0"/>
              <w:autoSpaceDE w:val="0"/>
              <w:autoSpaceDN w:val="0"/>
              <w:adjustRightInd w:val="0"/>
              <w:snapToGrid w:val="0"/>
              <w:spacing w:after="120"/>
              <w:jc w:val="both"/>
              <w:rPr>
                <w:rFonts w:cs="Calibri"/>
                <w:color w:val="000000"/>
              </w:rPr>
            </w:pPr>
            <w:r w:rsidRPr="003632BD">
              <w:rPr>
                <w:rFonts w:cs="Calibri"/>
                <w:color w:val="000000"/>
              </w:rPr>
              <w:t>Materiálně technické zabezpečení zaměřené pro potřeby magi</w:t>
            </w:r>
            <w:r w:rsidR="00225A23">
              <w:rPr>
                <w:rFonts w:cs="Calibri"/>
                <w:color w:val="000000"/>
              </w:rPr>
              <w:t xml:space="preserve">sterského studijního programu Arts </w:t>
            </w:r>
            <w:r w:rsidRPr="003632BD">
              <w:rPr>
                <w:rFonts w:cs="Calibri"/>
                <w:color w:val="000000"/>
              </w:rPr>
              <w:t>M</w:t>
            </w:r>
            <w:r w:rsidR="00225A23">
              <w:rPr>
                <w:rFonts w:cs="Calibri"/>
                <w:color w:val="000000"/>
              </w:rPr>
              <w:t>anagement</w:t>
            </w:r>
            <w:r w:rsidRPr="003632BD">
              <w:rPr>
                <w:rFonts w:cs="Calibri"/>
                <w:color w:val="000000"/>
              </w:rPr>
              <w:t xml:space="preserve"> je podpořeno Strategickým projektem UTB ve Zlíně CZ.02.2.69/0.0/0.0/16_015/0002204., v rámci kterého bylo nakoupeno vybavení fakultní galerie G18, která má sloužit pro výuku i praxi studentů programu ABM. Vybavení v hodnotě 5 300 000,- Kč obsahuje projekční set, zvukový set, velkoformátovou tiskárnu, fotoaparát, autonomní a interaktivní obrazovky, osvětlení, výstavní paneláž, skleněné poklopy, počítače, notebooky, atd.</w:t>
            </w:r>
          </w:p>
          <w:p w:rsidR="003632BD" w:rsidRPr="003632BD" w:rsidRDefault="003632BD" w:rsidP="003632BD">
            <w:pPr>
              <w:jc w:val="both"/>
            </w:pPr>
            <w:r w:rsidRPr="003632BD">
              <w:rPr>
                <w:rFonts w:cs="Calibri"/>
                <w:color w:val="000000"/>
              </w:rPr>
              <w:t>FMK průběžně sleduje předpokládané finanční prostředky zajištění výuky a hodnotí náklady spojené s uskutečňováním studijního programu, zejména náklady na realizaci konkrétních tvůrčích projektů, provoz galerie a její vybavení,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veřejný dokument.</w:t>
            </w:r>
          </w:p>
        </w:tc>
      </w:tr>
    </w:tbl>
    <w:p w:rsidR="003632BD" w:rsidRDefault="003632BD"/>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3632BD" w:rsidRDefault="003632BD"/>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3632BD" w:rsidRPr="001C2EEA" w:rsidTr="00012DD7">
        <w:tc>
          <w:tcPr>
            <w:tcW w:w="9285" w:type="dxa"/>
            <w:tcBorders>
              <w:bottom w:val="double" w:sz="4" w:space="0" w:color="auto"/>
            </w:tcBorders>
            <w:shd w:val="clear" w:color="auto" w:fill="BDD6EE"/>
          </w:tcPr>
          <w:p w:rsidR="003632BD" w:rsidRPr="001C2EEA" w:rsidRDefault="003632BD" w:rsidP="00012DD7">
            <w:pPr>
              <w:jc w:val="both"/>
              <w:rPr>
                <w:b/>
                <w:sz w:val="28"/>
              </w:rPr>
            </w:pPr>
            <w:r w:rsidRPr="001C2EEA">
              <w:rPr>
                <w:b/>
                <w:sz w:val="28"/>
              </w:rPr>
              <w:lastRenderedPageBreak/>
              <w:t xml:space="preserve">D-I – </w:t>
            </w:r>
            <w:r w:rsidRPr="001C2EEA">
              <w:rPr>
                <w:b/>
                <w:sz w:val="26"/>
                <w:szCs w:val="26"/>
              </w:rPr>
              <w:t>Záměr rozvoje a další údaje ke studijnímu programu</w:t>
            </w:r>
          </w:p>
        </w:tc>
      </w:tr>
      <w:tr w:rsidR="003632BD" w:rsidRPr="001C2EEA" w:rsidTr="00012DD7">
        <w:trPr>
          <w:trHeight w:val="185"/>
        </w:trPr>
        <w:tc>
          <w:tcPr>
            <w:tcW w:w="9285" w:type="dxa"/>
            <w:shd w:val="clear" w:color="auto" w:fill="F7CAAC"/>
          </w:tcPr>
          <w:p w:rsidR="003632BD" w:rsidRPr="001C2EEA" w:rsidRDefault="003632BD" w:rsidP="00012DD7">
            <w:pPr>
              <w:rPr>
                <w:b/>
              </w:rPr>
            </w:pPr>
            <w:r w:rsidRPr="001C2EEA">
              <w:rPr>
                <w:b/>
              </w:rPr>
              <w:t>Záměr rozvoje studijního programu a jeho odůvodnění</w:t>
            </w:r>
          </w:p>
        </w:tc>
      </w:tr>
      <w:tr w:rsidR="003632BD" w:rsidRPr="001C2EEA" w:rsidTr="00012DD7">
        <w:trPr>
          <w:trHeight w:val="2835"/>
        </w:trPr>
        <w:tc>
          <w:tcPr>
            <w:tcW w:w="9285" w:type="dxa"/>
            <w:shd w:val="clear" w:color="auto" w:fill="FFFFFF"/>
          </w:tcPr>
          <w:p w:rsidR="00970959" w:rsidRDefault="00970959" w:rsidP="009709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p>
          <w:p w:rsidR="003632BD" w:rsidRPr="001C2EEA" w:rsidRDefault="003632BD" w:rsidP="00012DD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jc w:val="both"/>
              <w:rPr>
                <w:rFonts w:cs="Calibri"/>
                <w:color w:val="000000"/>
              </w:rPr>
            </w:pPr>
            <w:r w:rsidRPr="001C2EEA">
              <w:rPr>
                <w:rFonts w:cs="Calibri"/>
                <w:color w:val="000000"/>
              </w:rPr>
              <w:t>FMK se dlouhodobě zajímá o problematiku kulturně krativních průmyslů a je aktivní v podpoře a realizaci jejich rozvoje. Fakulta se stala spoluzakladatelem Zlínského kreativního klastru, otevřela Centrum kreativních průmyslů a podnikání pro umělce a designéry, ale i ekonomy a technology. Zástupce fakulty je členem poradního výboru Rady vlády pro kulturně kreativn</w:t>
            </w:r>
            <w:r w:rsidR="00225A23">
              <w:rPr>
                <w:rFonts w:cs="Calibri"/>
                <w:color w:val="000000"/>
              </w:rPr>
              <w:t xml:space="preserve">í průmysly. Myšlenka otevření Arts </w:t>
            </w:r>
            <w:r w:rsidRPr="001C2EEA">
              <w:rPr>
                <w:rFonts w:cs="Calibri"/>
                <w:color w:val="000000"/>
              </w:rPr>
              <w:t>M</w:t>
            </w:r>
            <w:r w:rsidR="00225A23">
              <w:rPr>
                <w:rFonts w:cs="Calibri"/>
                <w:color w:val="000000"/>
              </w:rPr>
              <w:t>anagementu</w:t>
            </w:r>
            <w:r w:rsidRPr="001C2EEA">
              <w:rPr>
                <w:rFonts w:cs="Calibri"/>
                <w:color w:val="000000"/>
              </w:rPr>
              <w:t xml:space="preserve"> se o tyto zkušenosti opírá. Vzhledem k tomu, že dochází k rozvoji a podpoře Kulturně kreativních průmyslů i z EU, najdou absolventi platformu k uplatnitelnosti nejen díky novým projektovým možnostem, které jistě využijí stávající instituce, ale i pro vlastní nové, inovativní projekty, které napomohou rozvoji umění a kulturně kreativních průmyslů.</w:t>
            </w:r>
          </w:p>
          <w:p w:rsidR="003632BD" w:rsidRPr="001C2EEA" w:rsidRDefault="003632BD" w:rsidP="00012DD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hanging="425"/>
              <w:jc w:val="both"/>
              <w:rPr>
                <w:rFonts w:cs="Calibri"/>
                <w:color w:val="000000"/>
              </w:rPr>
            </w:pPr>
            <w:r w:rsidRPr="001C2EEA">
              <w:rPr>
                <w:rFonts w:cs="Calibri"/>
                <w:color w:val="000000"/>
              </w:rPr>
              <w:t xml:space="preserve">Vzhledem ke smluvním vztahům s kulturními institucemi a galeriemi jako jsou Galerie Václava Chada, Krajská </w:t>
            </w:r>
          </w:p>
          <w:p w:rsidR="00970959" w:rsidRDefault="003632BD" w:rsidP="009709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r w:rsidRPr="001C2EEA">
              <w:rPr>
                <w:rFonts w:cs="Calibri"/>
                <w:color w:val="000000"/>
              </w:rPr>
              <w:t>galerie umění, 14/15 Baťův institut, Alternativa - kulturní institut Zlín, Zlínský kraj Odbor kultury a památkové péče, Zlínský zámek, o.p.s. či Moravské zemské muzeum Brno, bude spolupráce se studenty A</w:t>
            </w:r>
            <w:r w:rsidR="00225A23">
              <w:rPr>
                <w:rFonts w:cs="Calibri"/>
                <w:color w:val="000000"/>
              </w:rPr>
              <w:t xml:space="preserve">rts </w:t>
            </w:r>
            <w:r w:rsidRPr="001C2EEA">
              <w:rPr>
                <w:rFonts w:cs="Calibri"/>
                <w:color w:val="000000"/>
              </w:rPr>
              <w:t>M</w:t>
            </w:r>
            <w:r w:rsidR="00225A23">
              <w:rPr>
                <w:rFonts w:cs="Calibri"/>
                <w:color w:val="000000"/>
              </w:rPr>
              <w:t>anagementu</w:t>
            </w:r>
            <w:r w:rsidRPr="001C2EEA">
              <w:rPr>
                <w:rFonts w:cs="Calibri"/>
                <w:color w:val="000000"/>
              </w:rPr>
              <w:t xml:space="preserve"> přínosem pro kulturní prostředí nejen regionu. Dá se předpokládat i intenzivnější kooperace se Zlínským kreativním klastrem, který se především zaměřuje na uplatnitelnost absolventů a jejich využitelnost v oblasti umění a kulturně kreativních průmyslů. A</w:t>
            </w:r>
            <w:r w:rsidR="00225A23">
              <w:rPr>
                <w:rFonts w:cs="Calibri"/>
                <w:color w:val="000000"/>
              </w:rPr>
              <w:t xml:space="preserve">rts </w:t>
            </w:r>
            <w:r w:rsidRPr="001C2EEA">
              <w:rPr>
                <w:rFonts w:cs="Calibri"/>
                <w:color w:val="000000"/>
              </w:rPr>
              <w:t>M</w:t>
            </w:r>
            <w:r w:rsidR="00225A23">
              <w:rPr>
                <w:rFonts w:cs="Calibri"/>
                <w:color w:val="000000"/>
              </w:rPr>
              <w:t>anagement</w:t>
            </w:r>
            <w:r w:rsidRPr="001C2EEA">
              <w:rPr>
                <w:rFonts w:cs="Calibri"/>
                <w:color w:val="000000"/>
              </w:rPr>
              <w:t xml:space="preserve"> se odrazí i v rozvoji  Centra kreativních prů</w:t>
            </w:r>
            <w:r w:rsidR="00970959">
              <w:rPr>
                <w:rFonts w:cs="Calibri"/>
                <w:color w:val="000000"/>
              </w:rPr>
              <w:t>myslů a podnikání, které FMK</w:t>
            </w:r>
            <w:r w:rsidRPr="001C2EEA">
              <w:rPr>
                <w:rFonts w:cs="Calibri"/>
                <w:color w:val="000000"/>
              </w:rPr>
              <w:t xml:space="preserve"> před dvěmi lety otevřela. V souvislosti s fakultními výstavními projekty v tuzemsku i zahraničí, umožní program ABM zvýšení úrovně výstupů, přínos pro město a region bude znatelný i prostřednictvím kvalitního programu fakultní galerie G18, či týdenního fakultního projektu mezinárodního významu Zlin Design Week. Pro finančně podhodnocené kulturní instituce bude jistě pozitivně vnímaná možnost pracovat se studenty ABM v rámci šestitýdenní praxe.</w:t>
            </w:r>
          </w:p>
          <w:p w:rsidR="00970959" w:rsidRPr="00970959" w:rsidRDefault="003632BD" w:rsidP="009709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r w:rsidRPr="001C2EEA">
              <w:rPr>
                <w:rFonts w:cs="Calibri"/>
                <w:color w:val="000000"/>
              </w:rPr>
              <w:t xml:space="preserve"> </w:t>
            </w:r>
          </w:p>
        </w:tc>
      </w:tr>
      <w:tr w:rsidR="003632BD" w:rsidRPr="001C2EEA" w:rsidTr="00012DD7">
        <w:trPr>
          <w:trHeight w:val="188"/>
        </w:trPr>
        <w:tc>
          <w:tcPr>
            <w:tcW w:w="9285" w:type="dxa"/>
            <w:shd w:val="clear" w:color="auto" w:fill="F7CAAC"/>
          </w:tcPr>
          <w:p w:rsidR="003632BD" w:rsidRPr="001C2EEA" w:rsidRDefault="003632BD" w:rsidP="00012DD7">
            <w:pPr>
              <w:rPr>
                <w:b/>
              </w:rPr>
            </w:pPr>
            <w:r w:rsidRPr="001C2EEA">
              <w:rPr>
                <w:b/>
              </w:rPr>
              <w:t>Počet přijímaných uchazečů ke studiu ve studijním programu</w:t>
            </w:r>
          </w:p>
        </w:tc>
      </w:tr>
      <w:tr w:rsidR="003632BD" w:rsidRPr="001C2EEA" w:rsidTr="00166FEA">
        <w:trPr>
          <w:trHeight w:val="1338"/>
        </w:trPr>
        <w:tc>
          <w:tcPr>
            <w:tcW w:w="9285" w:type="dxa"/>
            <w:shd w:val="clear" w:color="auto" w:fill="FFFFFF"/>
          </w:tcPr>
          <w:p w:rsidR="003632BD" w:rsidRPr="001C2EEA" w:rsidRDefault="003632BD" w:rsidP="00012DD7"/>
          <w:p w:rsidR="003632BD" w:rsidRDefault="003632BD" w:rsidP="003D5AAD">
            <w:pPr>
              <w:jc w:val="both"/>
            </w:pPr>
            <w:r w:rsidRPr="001C2EEA">
              <w:t>Předpokládaný počet přijímaných uchazečů je s ohledem na možnou uplatnitelnost 15 do prezenční formy studia a 15 do kombinované formy studia. U kombinované formy předpokládáme zájem uchazečů, kteří se v prostředí managementu umění a kultury pohybují. FMK v současné době disponuje novými prostory, které využije pro výuku ABM.</w:t>
            </w:r>
          </w:p>
          <w:p w:rsidR="00244920" w:rsidRPr="001C2EEA" w:rsidRDefault="00244920" w:rsidP="003D5AAD">
            <w:pPr>
              <w:jc w:val="both"/>
            </w:pPr>
          </w:p>
        </w:tc>
      </w:tr>
      <w:tr w:rsidR="003632BD" w:rsidRPr="001C2EEA" w:rsidTr="00012DD7">
        <w:trPr>
          <w:trHeight w:val="200"/>
        </w:trPr>
        <w:tc>
          <w:tcPr>
            <w:tcW w:w="9285" w:type="dxa"/>
            <w:shd w:val="clear" w:color="auto" w:fill="F7CAAC"/>
          </w:tcPr>
          <w:p w:rsidR="003632BD" w:rsidRPr="001C2EEA" w:rsidRDefault="003632BD" w:rsidP="00012DD7">
            <w:pPr>
              <w:rPr>
                <w:b/>
              </w:rPr>
            </w:pPr>
            <w:r w:rsidRPr="001C2EEA">
              <w:rPr>
                <w:b/>
              </w:rPr>
              <w:t>Předpokládaná uplatnitelnost absolventů na trhu práce</w:t>
            </w:r>
          </w:p>
        </w:tc>
      </w:tr>
      <w:tr w:rsidR="003632BD" w:rsidRPr="001C2EEA" w:rsidTr="003D6C40">
        <w:trPr>
          <w:trHeight w:val="2693"/>
        </w:trPr>
        <w:tc>
          <w:tcPr>
            <w:tcW w:w="9285" w:type="dxa"/>
            <w:shd w:val="clear" w:color="auto" w:fill="FFFFFF"/>
          </w:tcPr>
          <w:p w:rsidR="003D5AAD" w:rsidRDefault="003D5AAD" w:rsidP="003D5AAD">
            <w:pPr>
              <w:widowControl w:val="0"/>
              <w:autoSpaceDE w:val="0"/>
              <w:autoSpaceDN w:val="0"/>
              <w:adjustRightInd w:val="0"/>
              <w:snapToGrid w:val="0"/>
              <w:jc w:val="both"/>
              <w:rPr>
                <w:rFonts w:cs="Calibri"/>
                <w:color w:val="000000"/>
              </w:rPr>
            </w:pPr>
          </w:p>
          <w:p w:rsidR="003632BD" w:rsidRDefault="003632BD" w:rsidP="003D5AAD">
            <w:pPr>
              <w:widowControl w:val="0"/>
              <w:autoSpaceDE w:val="0"/>
              <w:autoSpaceDN w:val="0"/>
              <w:adjustRightInd w:val="0"/>
              <w:snapToGrid w:val="0"/>
              <w:jc w:val="both"/>
              <w:rPr>
                <w:rFonts w:cs="Calibri"/>
                <w:color w:val="000000"/>
              </w:rPr>
            </w:pPr>
            <w:r w:rsidRPr="001C2EEA">
              <w:rPr>
                <w:rFonts w:cs="Calibri"/>
                <w:color w:val="000000"/>
              </w:rPr>
              <w:t>Absolventi magi</w:t>
            </w:r>
            <w:r w:rsidR="00D026EE">
              <w:rPr>
                <w:rFonts w:cs="Calibri"/>
                <w:color w:val="000000"/>
              </w:rPr>
              <w:t>sterského studijního programu A</w:t>
            </w:r>
            <w:r w:rsidR="00F60290">
              <w:rPr>
                <w:rFonts w:cs="Calibri"/>
                <w:color w:val="000000"/>
              </w:rPr>
              <w:t>rts Manag</w:t>
            </w:r>
            <w:r w:rsidR="00225A23">
              <w:rPr>
                <w:rFonts w:cs="Calibri"/>
                <w:color w:val="000000"/>
              </w:rPr>
              <w:t>ement</w:t>
            </w:r>
            <w:r w:rsidRPr="001C2EEA">
              <w:rPr>
                <w:rFonts w:cs="Calibri"/>
                <w:color w:val="000000"/>
              </w:rPr>
              <w:t xml:space="preserve"> mohou najít uplatnění jako samostatní odborní pracovníci/manažeři v oblasti volného umění a designu, šířeji v oblasti kulturně kreativních průmyslů, jejichž současný rozvoj vytváří vhodnou platformu umístění. Jsou vybaveni schopností spolupracovat v týmech s umělci a kreativci a vést procesy řízení a prezentace tvorby, znají prostředí zaměřené jak na uměleckou tvorbu, tak na design. Rámcové uplatnění naleznou v řídících pozicích v oblasti volného umění i designu, v uměleckých a kulturních institucích a společnostech, jako jsou galerie, kulturní a kreativní centra, muzea, kulturní HUBy, umělecká či designová studia, festivaly, a to v tuzemsku i díky znalosti anglického jazyka, na který je kladen důraz, v zahraničí. Typické pracovní pozice jsou výkonný manažer, produkční, kurátor, metodik, lektor, referent. Kombinovaná forma studia zajistí druhý stupeň vzdělávání lidem, kteří jsou již v praxi a pohybují se v oblasti managementu umění a kultury.</w:t>
            </w:r>
          </w:p>
          <w:p w:rsidR="003D6C40" w:rsidRPr="001C2EEA" w:rsidRDefault="003D6C40" w:rsidP="003D5AAD">
            <w:pPr>
              <w:widowControl w:val="0"/>
              <w:autoSpaceDE w:val="0"/>
              <w:autoSpaceDN w:val="0"/>
              <w:adjustRightInd w:val="0"/>
              <w:snapToGrid w:val="0"/>
              <w:jc w:val="both"/>
            </w:pPr>
          </w:p>
        </w:tc>
      </w:tr>
    </w:tbl>
    <w:p w:rsidR="00464B1B" w:rsidRDefault="00464B1B"/>
    <w:p w:rsidR="00464B1B" w:rsidRDefault="00464B1B"/>
    <w:p w:rsidR="00464B1B" w:rsidRDefault="00464B1B"/>
    <w:p w:rsidR="00464B1B" w:rsidRDefault="00464B1B"/>
    <w:p w:rsidR="00D80221" w:rsidRDefault="00D80221"/>
    <w:p w:rsidR="00D80221" w:rsidRDefault="00D80221"/>
    <w:p w:rsidR="00D80221" w:rsidRDefault="00D80221"/>
    <w:p w:rsidR="00D80221" w:rsidRDefault="00D80221"/>
    <w:p w:rsidR="00D80221" w:rsidRDefault="00D80221"/>
    <w:p w:rsidR="00D80221" w:rsidRDefault="00D80221"/>
    <w:p w:rsidR="00D80221" w:rsidRDefault="00D80221"/>
    <w:p w:rsidR="00D80221" w:rsidRDefault="00D80221"/>
    <w:p w:rsidR="00D80221" w:rsidRDefault="00D80221"/>
    <w:p w:rsidR="00D80221" w:rsidRDefault="00D80221"/>
    <w:p w:rsidR="00D80221" w:rsidRDefault="00D80221"/>
    <w:p w:rsidR="00D80221" w:rsidRDefault="00D80221"/>
    <w:p w:rsidR="00D80221" w:rsidRDefault="00D80221"/>
    <w:p w:rsidR="00D80221" w:rsidRPr="00032CD3" w:rsidRDefault="00D80221" w:rsidP="00D80221">
      <w:pPr>
        <w:jc w:val="center"/>
        <w:rPr>
          <w:rFonts w:asciiTheme="minorHAnsi" w:hAnsiTheme="minorHAnsi" w:cstheme="minorHAnsi"/>
          <w:b/>
          <w:sz w:val="40"/>
          <w:szCs w:val="40"/>
        </w:rPr>
      </w:pPr>
      <w:r w:rsidRPr="00032CD3">
        <w:rPr>
          <w:rFonts w:asciiTheme="minorHAnsi" w:hAnsiTheme="minorHAnsi" w:cstheme="minorHAnsi"/>
          <w:b/>
          <w:sz w:val="40"/>
          <w:szCs w:val="40"/>
        </w:rPr>
        <w:lastRenderedPageBreak/>
        <w:t>Sebehodnotící zpráva</w:t>
      </w:r>
    </w:p>
    <w:p w:rsidR="00D80221" w:rsidRPr="00032CD3" w:rsidRDefault="00D80221" w:rsidP="00D80221">
      <w:pPr>
        <w:jc w:val="center"/>
        <w:rPr>
          <w:rFonts w:asciiTheme="minorHAnsi" w:hAnsiTheme="minorHAnsi" w:cstheme="minorHAnsi"/>
          <w:b/>
          <w:sz w:val="40"/>
          <w:szCs w:val="40"/>
        </w:rPr>
      </w:pPr>
    </w:p>
    <w:p w:rsidR="00D80221" w:rsidRPr="00032CD3" w:rsidRDefault="00D80221" w:rsidP="00D80221">
      <w:pPr>
        <w:jc w:val="center"/>
        <w:rPr>
          <w:rFonts w:asciiTheme="minorHAnsi" w:hAnsiTheme="minorHAnsi" w:cstheme="minorHAnsi"/>
          <w:b/>
          <w:sz w:val="40"/>
          <w:szCs w:val="40"/>
        </w:rPr>
      </w:pPr>
      <w:r w:rsidRPr="00032CD3">
        <w:rPr>
          <w:rFonts w:asciiTheme="minorHAnsi" w:hAnsiTheme="minorHAnsi" w:cstheme="minorHAnsi"/>
          <w:b/>
          <w:sz w:val="40"/>
          <w:szCs w:val="40"/>
        </w:rPr>
        <w:t xml:space="preserve">Fakulta multimediálních komunikací </w:t>
      </w:r>
    </w:p>
    <w:p w:rsidR="00D80221" w:rsidRPr="00032CD3" w:rsidRDefault="00D80221" w:rsidP="00D80221">
      <w:pPr>
        <w:jc w:val="center"/>
        <w:rPr>
          <w:rFonts w:asciiTheme="minorHAnsi" w:hAnsiTheme="minorHAnsi" w:cstheme="minorHAnsi"/>
          <w:b/>
          <w:sz w:val="40"/>
          <w:szCs w:val="40"/>
        </w:rPr>
      </w:pPr>
      <w:r w:rsidRPr="00032CD3">
        <w:rPr>
          <w:rFonts w:asciiTheme="minorHAnsi" w:hAnsiTheme="minorHAnsi" w:cstheme="minorHAnsi"/>
          <w:b/>
          <w:sz w:val="40"/>
          <w:szCs w:val="40"/>
        </w:rPr>
        <w:t>Univerzita Tomáše Bati Ve Zlíně</w:t>
      </w:r>
    </w:p>
    <w:p w:rsidR="00D80221" w:rsidRPr="00032CD3" w:rsidRDefault="00D80221" w:rsidP="00D80221">
      <w:pPr>
        <w:rPr>
          <w:rFonts w:asciiTheme="minorHAnsi" w:hAnsiTheme="minorHAnsi" w:cstheme="minorHAnsi"/>
          <w:b/>
          <w:sz w:val="40"/>
          <w:szCs w:val="40"/>
        </w:rPr>
      </w:pPr>
    </w:p>
    <w:p w:rsidR="00E62AB7" w:rsidRPr="00032CD3" w:rsidRDefault="00D80221" w:rsidP="00E62AB7">
      <w:pPr>
        <w:jc w:val="center"/>
        <w:rPr>
          <w:rFonts w:asciiTheme="minorHAnsi" w:hAnsiTheme="minorHAnsi" w:cstheme="minorHAnsi"/>
          <w:b/>
          <w:sz w:val="40"/>
          <w:szCs w:val="40"/>
        </w:rPr>
      </w:pPr>
      <w:r w:rsidRPr="00032CD3">
        <w:rPr>
          <w:rFonts w:asciiTheme="minorHAnsi" w:hAnsiTheme="minorHAnsi" w:cstheme="minorHAnsi"/>
          <w:b/>
          <w:sz w:val="40"/>
          <w:szCs w:val="40"/>
        </w:rPr>
        <w:t xml:space="preserve">Oblast vzdělávání </w:t>
      </w:r>
      <w:r w:rsidR="0094270B" w:rsidRPr="00032CD3">
        <w:rPr>
          <w:rFonts w:asciiTheme="minorHAnsi" w:hAnsiTheme="minorHAnsi" w:cstheme="minorHAnsi"/>
          <w:b/>
          <w:sz w:val="40"/>
          <w:szCs w:val="40"/>
        </w:rPr>
        <w:t>0210 Umění – obory d.  n. 10</w:t>
      </w:r>
      <w:r w:rsidR="00E62AB7" w:rsidRPr="00032CD3">
        <w:rPr>
          <w:rFonts w:asciiTheme="minorHAnsi" w:hAnsiTheme="minorHAnsi" w:cstheme="minorHAnsi"/>
          <w:b/>
          <w:sz w:val="40"/>
          <w:szCs w:val="40"/>
        </w:rPr>
        <w:t>0</w:t>
      </w:r>
      <w:r w:rsidR="00291A24" w:rsidRPr="00032CD3">
        <w:rPr>
          <w:rFonts w:asciiTheme="minorHAnsi" w:hAnsiTheme="minorHAnsi" w:cstheme="minorHAnsi"/>
          <w:b/>
          <w:sz w:val="40"/>
          <w:szCs w:val="40"/>
        </w:rPr>
        <w:t xml:space="preserve"> </w:t>
      </w:r>
      <w:r w:rsidR="00E62AB7" w:rsidRPr="00032CD3">
        <w:rPr>
          <w:rFonts w:asciiTheme="minorHAnsi" w:hAnsiTheme="minorHAnsi" w:cstheme="minorHAnsi"/>
          <w:b/>
          <w:sz w:val="40"/>
          <w:szCs w:val="40"/>
        </w:rPr>
        <w:t>%</w:t>
      </w:r>
    </w:p>
    <w:p w:rsidR="00E62AB7" w:rsidRPr="00032CD3" w:rsidRDefault="00E62AB7" w:rsidP="00E62AB7">
      <w:pPr>
        <w:spacing w:after="240"/>
        <w:rPr>
          <w:rFonts w:asciiTheme="minorHAnsi" w:hAnsiTheme="minorHAnsi" w:cstheme="minorHAnsi"/>
          <w:b/>
          <w:sz w:val="40"/>
          <w:szCs w:val="40"/>
        </w:rPr>
      </w:pPr>
      <w:r w:rsidRPr="00032CD3">
        <w:rPr>
          <w:rFonts w:asciiTheme="minorHAnsi" w:hAnsiTheme="minorHAnsi" w:cstheme="minorHAnsi"/>
          <w:b/>
          <w:sz w:val="40"/>
          <w:szCs w:val="40"/>
        </w:rPr>
        <w:tab/>
      </w:r>
      <w:r w:rsidRPr="00032CD3">
        <w:rPr>
          <w:rFonts w:asciiTheme="minorHAnsi" w:hAnsiTheme="minorHAnsi" w:cstheme="minorHAnsi"/>
          <w:b/>
          <w:sz w:val="40"/>
          <w:szCs w:val="40"/>
        </w:rPr>
        <w:tab/>
      </w:r>
      <w:r w:rsidRPr="00032CD3">
        <w:rPr>
          <w:rFonts w:asciiTheme="minorHAnsi" w:hAnsiTheme="minorHAnsi" w:cstheme="minorHAnsi"/>
          <w:b/>
          <w:sz w:val="40"/>
          <w:szCs w:val="40"/>
        </w:rPr>
        <w:tab/>
      </w:r>
      <w:r w:rsidRPr="00032CD3">
        <w:rPr>
          <w:rFonts w:asciiTheme="minorHAnsi" w:hAnsiTheme="minorHAnsi" w:cstheme="minorHAnsi"/>
          <w:b/>
          <w:sz w:val="40"/>
          <w:szCs w:val="40"/>
        </w:rPr>
        <w:tab/>
      </w:r>
    </w:p>
    <w:p w:rsidR="00E62AB7" w:rsidRPr="00032CD3" w:rsidRDefault="00E62AB7" w:rsidP="00D80221">
      <w:pPr>
        <w:jc w:val="center"/>
        <w:rPr>
          <w:rFonts w:asciiTheme="minorHAnsi" w:hAnsiTheme="minorHAnsi" w:cstheme="minorHAnsi"/>
          <w:b/>
          <w:sz w:val="40"/>
          <w:szCs w:val="40"/>
        </w:rPr>
      </w:pPr>
    </w:p>
    <w:p w:rsidR="00D80221" w:rsidRPr="00032CD3" w:rsidRDefault="00D80221" w:rsidP="00D80221">
      <w:pPr>
        <w:spacing w:after="240"/>
        <w:ind w:left="708" w:firstLine="708"/>
        <w:rPr>
          <w:rFonts w:asciiTheme="minorHAnsi" w:hAnsiTheme="minorHAnsi" w:cstheme="minorHAnsi"/>
          <w:b/>
          <w:sz w:val="28"/>
        </w:rPr>
      </w:pPr>
      <w:r w:rsidRPr="00032CD3">
        <w:rPr>
          <w:rFonts w:asciiTheme="minorHAnsi" w:hAnsiTheme="minorHAnsi" w:cstheme="minorHAnsi"/>
          <w:b/>
          <w:sz w:val="28"/>
        </w:rPr>
        <w:t>základní tematický okruh Organizace a řízení umělecké praxe</w:t>
      </w:r>
    </w:p>
    <w:p w:rsidR="00D80221" w:rsidRPr="00032CD3" w:rsidRDefault="00D80221" w:rsidP="00D80221">
      <w:pPr>
        <w:jc w:val="center"/>
        <w:rPr>
          <w:rFonts w:asciiTheme="minorHAnsi" w:hAnsiTheme="minorHAnsi" w:cstheme="minorHAnsi"/>
          <w:b/>
          <w:sz w:val="48"/>
          <w:szCs w:val="48"/>
        </w:rPr>
      </w:pPr>
      <w:r w:rsidRPr="00032CD3">
        <w:rPr>
          <w:rFonts w:asciiTheme="minorHAnsi" w:hAnsiTheme="minorHAnsi" w:cstheme="minorHAnsi"/>
          <w:b/>
          <w:sz w:val="40"/>
          <w:szCs w:val="40"/>
        </w:rPr>
        <w:t>Program Arts Management</w:t>
      </w:r>
    </w:p>
    <w:p w:rsidR="00D80221" w:rsidRPr="00032CD3" w:rsidRDefault="00D80221" w:rsidP="00D80221">
      <w:pPr>
        <w:jc w:val="center"/>
        <w:rPr>
          <w:rFonts w:asciiTheme="minorHAnsi" w:hAnsiTheme="minorHAnsi" w:cstheme="minorHAnsi"/>
          <w:b/>
          <w:bCs/>
          <w:color w:val="FFFFFF" w:themeColor="background1"/>
          <w:sz w:val="40"/>
          <w:szCs w:val="40"/>
        </w:rPr>
      </w:pPr>
      <w:r w:rsidRPr="00032CD3">
        <w:rPr>
          <w:rFonts w:asciiTheme="minorHAnsi" w:hAnsiTheme="minorHAnsi" w:cstheme="minorHAnsi"/>
          <w:noProof/>
          <w:sz w:val="32"/>
          <w:szCs w:val="32"/>
        </w:rPr>
        <w:drawing>
          <wp:anchor distT="0" distB="0" distL="114300" distR="114300" simplePos="0" relativeHeight="251662336" behindDoc="1" locked="0" layoutInCell="1" allowOverlap="1" wp14:anchorId="3231C707" wp14:editId="3AAD3714">
            <wp:simplePos x="0" y="0"/>
            <wp:positionH relativeFrom="margin">
              <wp:align>center</wp:align>
            </wp:positionH>
            <wp:positionV relativeFrom="paragraph">
              <wp:posOffset>332740</wp:posOffset>
            </wp:positionV>
            <wp:extent cx="2876400" cy="2847600"/>
            <wp:effectExtent l="0" t="0" r="635"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D80221" w:rsidRPr="00032CD3" w:rsidRDefault="00D80221" w:rsidP="00D80221">
      <w:pPr>
        <w:jc w:val="center"/>
        <w:rPr>
          <w:rFonts w:asciiTheme="minorHAnsi" w:hAnsiTheme="minorHAnsi" w:cstheme="minorHAnsi"/>
          <w:b/>
          <w:bCs/>
          <w:sz w:val="32"/>
          <w:szCs w:val="32"/>
        </w:rPr>
      </w:pPr>
    </w:p>
    <w:p w:rsidR="00D80221" w:rsidRPr="00032CD3" w:rsidRDefault="00D80221" w:rsidP="00D80221">
      <w:pPr>
        <w:jc w:val="center"/>
        <w:rPr>
          <w:rFonts w:asciiTheme="minorHAnsi" w:hAnsiTheme="minorHAnsi" w:cstheme="minorHAnsi"/>
          <w:b/>
          <w:bCs/>
          <w:sz w:val="32"/>
          <w:szCs w:val="32"/>
        </w:rPr>
      </w:pPr>
    </w:p>
    <w:p w:rsidR="00D80221" w:rsidRPr="00032CD3" w:rsidRDefault="00D80221" w:rsidP="00D80221">
      <w:pPr>
        <w:jc w:val="center"/>
        <w:rPr>
          <w:rFonts w:asciiTheme="minorHAnsi" w:hAnsiTheme="minorHAnsi" w:cstheme="minorHAnsi"/>
          <w:b/>
          <w:bCs/>
          <w:sz w:val="32"/>
          <w:szCs w:val="32"/>
        </w:rPr>
      </w:pPr>
      <w:r w:rsidRPr="00032CD3">
        <w:rPr>
          <w:rFonts w:asciiTheme="minorHAnsi" w:hAnsiTheme="minorHAnsi" w:cstheme="minorHAnsi"/>
          <w:b/>
          <w:bCs/>
          <w:sz w:val="32"/>
          <w:szCs w:val="32"/>
        </w:rPr>
        <w:t xml:space="preserve"> </w:t>
      </w:r>
    </w:p>
    <w:p w:rsidR="00D80221" w:rsidRPr="00032CD3" w:rsidRDefault="00D80221" w:rsidP="00D80221">
      <w:pPr>
        <w:rPr>
          <w:rFonts w:asciiTheme="minorHAnsi" w:hAnsiTheme="minorHAnsi" w:cstheme="minorHAnsi"/>
          <w:b/>
          <w:sz w:val="28"/>
          <w:szCs w:val="28"/>
        </w:rPr>
      </w:pPr>
    </w:p>
    <w:p w:rsidR="00D80221" w:rsidRPr="00032CD3" w:rsidRDefault="00032CD3" w:rsidP="00D80221">
      <w:pPr>
        <w:rPr>
          <w:rFonts w:asciiTheme="minorHAnsi" w:hAnsiTheme="minorHAnsi" w:cstheme="minorHAnsi"/>
          <w:b/>
          <w:color w:val="C45911" w:themeColor="accent2" w:themeShade="BF"/>
          <w:sz w:val="36"/>
          <w:szCs w:val="36"/>
        </w:rPr>
      </w:pPr>
      <w:r w:rsidRPr="00032CD3">
        <w:rPr>
          <w:rFonts w:asciiTheme="minorHAnsi" w:hAnsiTheme="minorHAnsi" w:cstheme="minorHAnsi"/>
          <w:b/>
          <w:noProof/>
          <w:color w:val="C45911" w:themeColor="accent2" w:themeShade="BF"/>
          <w:sz w:val="36"/>
          <w:szCs w:val="36"/>
        </w:rPr>
        <mc:AlternateContent>
          <mc:Choice Requires="wps">
            <w:drawing>
              <wp:anchor distT="45720" distB="45720" distL="114300" distR="114300" simplePos="0" relativeHeight="251663360" behindDoc="0" locked="0" layoutInCell="1" allowOverlap="1" wp14:anchorId="4A0AD5C5" wp14:editId="1CB7BE16">
                <wp:simplePos x="0" y="0"/>
                <wp:positionH relativeFrom="column">
                  <wp:posOffset>1639570</wp:posOffset>
                </wp:positionH>
                <wp:positionV relativeFrom="paragraph">
                  <wp:posOffset>2583180</wp:posOffset>
                </wp:positionV>
                <wp:extent cx="2360930" cy="140462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E22DC" w:rsidRPr="00032CD3" w:rsidRDefault="00DE22DC" w:rsidP="00D80221">
                            <w:pPr>
                              <w:jc w:val="center"/>
                              <w:rPr>
                                <w:rFonts w:asciiTheme="minorHAnsi" w:hAnsiTheme="minorHAnsi" w:cstheme="minorHAnsi"/>
                                <w:b/>
                                <w:sz w:val="40"/>
                                <w:szCs w:val="40"/>
                              </w:rPr>
                            </w:pPr>
                            <w:r w:rsidRPr="00032CD3">
                              <w:rPr>
                                <w:rFonts w:asciiTheme="minorHAnsi" w:hAnsiTheme="minorHAnsi" w:cstheme="minorHAnsi"/>
                                <w:b/>
                                <w:sz w:val="40"/>
                                <w:szCs w:val="40"/>
                              </w:rPr>
                              <w:t>Zlín</w:t>
                            </w:r>
                          </w:p>
                          <w:p w:rsidR="00DE22DC" w:rsidRPr="00032CD3" w:rsidRDefault="00DE22DC" w:rsidP="00D80221">
                            <w:pPr>
                              <w:jc w:val="center"/>
                              <w:rPr>
                                <w:rFonts w:asciiTheme="minorHAnsi" w:hAnsiTheme="minorHAnsi" w:cstheme="minorHAnsi"/>
                                <w:b/>
                                <w:sz w:val="40"/>
                                <w:szCs w:val="40"/>
                              </w:rPr>
                            </w:pPr>
                            <w:r w:rsidRPr="00032CD3">
                              <w:rPr>
                                <w:rFonts w:asciiTheme="minorHAnsi" w:hAnsiTheme="minorHAnsi" w:cstheme="minorHAnsi"/>
                                <w:b/>
                                <w:sz w:val="40"/>
                                <w:szCs w:val="40"/>
                              </w:rPr>
                              <w:t>Září 2018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A0AD5C5"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BomjhoqAgAAKAQAAA4AAAAAAAAAAAAAAAAALgIAAGRy&#10;cy9lMm9Eb2MueG1sUEsBAi0AFAAGAAgAAAAhAJrOQgXhAAAACwEAAA8AAAAAAAAAAAAAAAAAhAQA&#10;AGRycy9kb3ducmV2LnhtbFBLBQYAAAAABAAEAPMAAACSBQAAAAA=&#10;" stroked="f">
                <v:textbox style="mso-fit-shape-to-text:t">
                  <w:txbxContent>
                    <w:p w:rsidR="00DE22DC" w:rsidRPr="00032CD3" w:rsidRDefault="00DE22DC" w:rsidP="00D80221">
                      <w:pPr>
                        <w:jc w:val="center"/>
                        <w:rPr>
                          <w:rFonts w:asciiTheme="minorHAnsi" w:hAnsiTheme="minorHAnsi" w:cstheme="minorHAnsi"/>
                          <w:b/>
                          <w:sz w:val="40"/>
                          <w:szCs w:val="40"/>
                        </w:rPr>
                      </w:pPr>
                      <w:r w:rsidRPr="00032CD3">
                        <w:rPr>
                          <w:rFonts w:asciiTheme="minorHAnsi" w:hAnsiTheme="minorHAnsi" w:cstheme="minorHAnsi"/>
                          <w:b/>
                          <w:sz w:val="40"/>
                          <w:szCs w:val="40"/>
                        </w:rPr>
                        <w:t>Zlín</w:t>
                      </w:r>
                    </w:p>
                    <w:p w:rsidR="00DE22DC" w:rsidRPr="00032CD3" w:rsidRDefault="00DE22DC" w:rsidP="00D80221">
                      <w:pPr>
                        <w:jc w:val="center"/>
                        <w:rPr>
                          <w:rFonts w:asciiTheme="minorHAnsi" w:hAnsiTheme="minorHAnsi" w:cstheme="minorHAnsi"/>
                          <w:b/>
                          <w:sz w:val="40"/>
                          <w:szCs w:val="40"/>
                        </w:rPr>
                      </w:pPr>
                      <w:r w:rsidRPr="00032CD3">
                        <w:rPr>
                          <w:rFonts w:asciiTheme="minorHAnsi" w:hAnsiTheme="minorHAnsi" w:cstheme="minorHAnsi"/>
                          <w:b/>
                          <w:sz w:val="40"/>
                          <w:szCs w:val="40"/>
                        </w:rPr>
                        <w:t>Září 2018</w:t>
                      </w:r>
                    </w:p>
                  </w:txbxContent>
                </v:textbox>
                <w10:wrap type="square"/>
              </v:shape>
            </w:pict>
          </mc:Fallback>
        </mc:AlternateContent>
      </w:r>
    </w:p>
    <w:p w:rsidR="00D80221" w:rsidRPr="00032CD3" w:rsidRDefault="00D80221" w:rsidP="00D80221">
      <w:pPr>
        <w:rPr>
          <w:rFonts w:asciiTheme="minorHAnsi" w:hAnsiTheme="minorHAnsi" w:cstheme="minorHAnsi"/>
          <w:b/>
          <w:color w:val="C45911" w:themeColor="accent2" w:themeShade="BF"/>
          <w:sz w:val="36"/>
          <w:szCs w:val="36"/>
        </w:rPr>
      </w:pPr>
    </w:p>
    <w:p w:rsidR="00D80221" w:rsidRPr="00032CD3" w:rsidRDefault="00D80221" w:rsidP="00D80221">
      <w:pPr>
        <w:rPr>
          <w:rFonts w:asciiTheme="minorHAnsi" w:hAnsiTheme="minorHAnsi" w:cstheme="minorHAnsi"/>
          <w:b/>
          <w:color w:val="C45911" w:themeColor="accent2" w:themeShade="BF"/>
          <w:sz w:val="36"/>
          <w:szCs w:val="36"/>
        </w:rPr>
      </w:pPr>
    </w:p>
    <w:p w:rsidR="00D80221" w:rsidRPr="00032CD3" w:rsidRDefault="00D80221" w:rsidP="00D80221">
      <w:pPr>
        <w:rPr>
          <w:rFonts w:asciiTheme="minorHAnsi" w:hAnsiTheme="minorHAnsi" w:cstheme="minorHAnsi"/>
          <w:b/>
          <w:color w:val="C45911" w:themeColor="accent2" w:themeShade="BF"/>
          <w:sz w:val="36"/>
          <w:szCs w:val="36"/>
        </w:rPr>
      </w:pPr>
    </w:p>
    <w:p w:rsidR="00D80221" w:rsidRPr="00032CD3" w:rsidRDefault="00D80221" w:rsidP="00D80221">
      <w:pPr>
        <w:rPr>
          <w:rFonts w:asciiTheme="minorHAnsi" w:hAnsiTheme="minorHAnsi" w:cstheme="minorHAnsi"/>
          <w:b/>
          <w:color w:val="C45911" w:themeColor="accent2" w:themeShade="BF"/>
          <w:sz w:val="36"/>
          <w:szCs w:val="36"/>
        </w:rPr>
      </w:pPr>
    </w:p>
    <w:p w:rsidR="00D80221" w:rsidRPr="00032CD3" w:rsidRDefault="00D80221" w:rsidP="00D80221">
      <w:pPr>
        <w:rPr>
          <w:rFonts w:asciiTheme="minorHAnsi" w:hAnsiTheme="minorHAnsi" w:cstheme="minorHAnsi"/>
          <w:b/>
          <w:color w:val="C45911" w:themeColor="accent2" w:themeShade="BF"/>
          <w:sz w:val="36"/>
          <w:szCs w:val="36"/>
        </w:rPr>
      </w:pPr>
    </w:p>
    <w:p w:rsidR="00D80221" w:rsidRPr="00032CD3" w:rsidRDefault="00D80221" w:rsidP="00D80221">
      <w:pPr>
        <w:rPr>
          <w:rFonts w:asciiTheme="minorHAnsi" w:hAnsiTheme="minorHAnsi" w:cstheme="minorHAnsi"/>
          <w:b/>
          <w:color w:val="C45911" w:themeColor="accent2" w:themeShade="BF"/>
          <w:sz w:val="36"/>
          <w:szCs w:val="36"/>
        </w:rPr>
      </w:pPr>
    </w:p>
    <w:p w:rsidR="00D80221" w:rsidRPr="00032CD3" w:rsidRDefault="00D80221" w:rsidP="00D80221">
      <w:pPr>
        <w:rPr>
          <w:rFonts w:asciiTheme="minorHAnsi" w:hAnsiTheme="minorHAnsi" w:cstheme="minorHAnsi"/>
          <w:b/>
          <w:color w:val="C45911" w:themeColor="accent2" w:themeShade="BF"/>
          <w:sz w:val="36"/>
          <w:szCs w:val="36"/>
        </w:rPr>
      </w:pPr>
    </w:p>
    <w:p w:rsidR="00D80221" w:rsidRPr="00032CD3" w:rsidRDefault="00D80221" w:rsidP="00D80221">
      <w:pPr>
        <w:rPr>
          <w:rFonts w:asciiTheme="minorHAnsi" w:hAnsiTheme="minorHAnsi" w:cstheme="minorHAnsi"/>
          <w:b/>
          <w:color w:val="C45911" w:themeColor="accent2" w:themeShade="BF"/>
          <w:sz w:val="36"/>
          <w:szCs w:val="36"/>
        </w:rPr>
      </w:pPr>
    </w:p>
    <w:p w:rsidR="00D80221" w:rsidRPr="00032CD3" w:rsidRDefault="00D80221" w:rsidP="00D80221">
      <w:pPr>
        <w:widowControl w:val="0"/>
        <w:autoSpaceDE w:val="0"/>
        <w:autoSpaceDN w:val="0"/>
        <w:adjustRightInd w:val="0"/>
        <w:snapToGrid w:val="0"/>
        <w:jc w:val="center"/>
        <w:rPr>
          <w:rFonts w:asciiTheme="minorHAnsi" w:hAnsiTheme="minorHAnsi" w:cstheme="minorHAnsi"/>
          <w:color w:val="000000"/>
          <w:sz w:val="32"/>
          <w:szCs w:val="32"/>
        </w:rPr>
      </w:pPr>
    </w:p>
    <w:p w:rsidR="00AD64A0" w:rsidRPr="00032CD3" w:rsidRDefault="00AD64A0" w:rsidP="00D80221">
      <w:pPr>
        <w:widowControl w:val="0"/>
        <w:autoSpaceDE w:val="0"/>
        <w:autoSpaceDN w:val="0"/>
        <w:adjustRightInd w:val="0"/>
        <w:snapToGrid w:val="0"/>
        <w:jc w:val="center"/>
        <w:rPr>
          <w:rFonts w:asciiTheme="minorHAnsi" w:hAnsiTheme="minorHAnsi" w:cstheme="minorHAnsi"/>
          <w:color w:val="000000"/>
          <w:sz w:val="32"/>
          <w:szCs w:val="32"/>
        </w:rPr>
      </w:pPr>
    </w:p>
    <w:p w:rsidR="00AD64A0" w:rsidRPr="00032CD3" w:rsidRDefault="00AD64A0" w:rsidP="00D80221">
      <w:pPr>
        <w:widowControl w:val="0"/>
        <w:autoSpaceDE w:val="0"/>
        <w:autoSpaceDN w:val="0"/>
        <w:adjustRightInd w:val="0"/>
        <w:snapToGrid w:val="0"/>
        <w:jc w:val="center"/>
        <w:rPr>
          <w:rFonts w:asciiTheme="minorHAnsi" w:hAnsiTheme="minorHAnsi" w:cstheme="minorHAnsi"/>
          <w:color w:val="000000"/>
          <w:sz w:val="32"/>
          <w:szCs w:val="32"/>
        </w:rPr>
      </w:pPr>
    </w:p>
    <w:p w:rsidR="00AD64A0" w:rsidRPr="00032CD3" w:rsidRDefault="00AD64A0" w:rsidP="00D80221">
      <w:pPr>
        <w:widowControl w:val="0"/>
        <w:autoSpaceDE w:val="0"/>
        <w:autoSpaceDN w:val="0"/>
        <w:adjustRightInd w:val="0"/>
        <w:snapToGrid w:val="0"/>
        <w:jc w:val="center"/>
        <w:rPr>
          <w:rFonts w:asciiTheme="minorHAnsi" w:hAnsiTheme="minorHAnsi" w:cstheme="minorHAnsi"/>
          <w:color w:val="000000"/>
          <w:sz w:val="32"/>
          <w:szCs w:val="32"/>
        </w:rPr>
      </w:pPr>
    </w:p>
    <w:p w:rsidR="00032CD3" w:rsidRPr="00032CD3" w:rsidRDefault="00032CD3" w:rsidP="00D80221">
      <w:pPr>
        <w:widowControl w:val="0"/>
        <w:autoSpaceDE w:val="0"/>
        <w:autoSpaceDN w:val="0"/>
        <w:adjustRightInd w:val="0"/>
        <w:snapToGrid w:val="0"/>
        <w:jc w:val="center"/>
        <w:rPr>
          <w:rFonts w:asciiTheme="minorHAnsi" w:hAnsiTheme="minorHAnsi" w:cstheme="minorHAnsi"/>
          <w:color w:val="000000"/>
          <w:sz w:val="32"/>
          <w:szCs w:val="32"/>
        </w:rPr>
      </w:pPr>
    </w:p>
    <w:p w:rsidR="00032CD3" w:rsidRPr="00032CD3" w:rsidRDefault="00032CD3" w:rsidP="00D80221">
      <w:pPr>
        <w:widowControl w:val="0"/>
        <w:autoSpaceDE w:val="0"/>
        <w:autoSpaceDN w:val="0"/>
        <w:adjustRightInd w:val="0"/>
        <w:snapToGrid w:val="0"/>
        <w:jc w:val="center"/>
        <w:rPr>
          <w:rFonts w:asciiTheme="minorHAnsi" w:hAnsiTheme="minorHAnsi" w:cstheme="minorHAnsi"/>
          <w:color w:val="000000"/>
          <w:sz w:val="32"/>
          <w:szCs w:val="32"/>
        </w:rPr>
      </w:pPr>
    </w:p>
    <w:p w:rsidR="00032CD3" w:rsidRPr="00032CD3" w:rsidRDefault="00032CD3" w:rsidP="0026516E">
      <w:pPr>
        <w:widowControl w:val="0"/>
        <w:autoSpaceDE w:val="0"/>
        <w:autoSpaceDN w:val="0"/>
        <w:adjustRightInd w:val="0"/>
        <w:snapToGrid w:val="0"/>
        <w:rPr>
          <w:rFonts w:asciiTheme="minorHAnsi" w:hAnsiTheme="minorHAnsi" w:cstheme="minorHAnsi"/>
          <w:color w:val="000000"/>
          <w:sz w:val="32"/>
          <w:szCs w:val="32"/>
        </w:rPr>
      </w:pPr>
    </w:p>
    <w:p w:rsidR="00D80221" w:rsidRPr="00032CD3" w:rsidRDefault="00D80221" w:rsidP="00700C85">
      <w:pPr>
        <w:pStyle w:val="Nadpis1"/>
        <w:numPr>
          <w:ilvl w:val="0"/>
          <w:numId w:val="37"/>
        </w:numPr>
        <w:spacing w:line="259" w:lineRule="auto"/>
        <w:rPr>
          <w:rFonts w:asciiTheme="minorHAnsi" w:hAnsiTheme="minorHAnsi" w:cstheme="minorHAnsi"/>
        </w:rPr>
      </w:pPr>
      <w:r w:rsidRPr="00032CD3">
        <w:rPr>
          <w:rFonts w:asciiTheme="minorHAnsi" w:hAnsiTheme="minorHAnsi" w:cstheme="minorHAnsi"/>
        </w:rPr>
        <w:lastRenderedPageBreak/>
        <w:t>Instituce</w:t>
      </w:r>
    </w:p>
    <w:p w:rsidR="00D80221" w:rsidRPr="00032CD3" w:rsidRDefault="00D80221" w:rsidP="00D80221">
      <w:pPr>
        <w:pStyle w:val="Nadpis2"/>
        <w:rPr>
          <w:rFonts w:asciiTheme="minorHAnsi" w:hAnsiTheme="minorHAnsi" w:cstheme="minorHAnsi"/>
        </w:rPr>
      </w:pPr>
      <w:r w:rsidRPr="00032CD3">
        <w:rPr>
          <w:rFonts w:asciiTheme="minorHAnsi" w:hAnsiTheme="minorHAnsi" w:cstheme="minorHAnsi"/>
        </w:rPr>
        <w:t>Působnost orgánů vysoké školy</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Standardy 1.1-1.2</w:t>
      </w:r>
    </w:p>
    <w:p w:rsidR="00D80221" w:rsidRPr="00032CD3" w:rsidRDefault="00D80221" w:rsidP="00D80221">
      <w:pPr>
        <w:tabs>
          <w:tab w:val="left" w:pos="2835"/>
        </w:tabs>
        <w:ind w:left="426"/>
        <w:jc w:val="both"/>
        <w:rPr>
          <w:rFonts w:asciiTheme="minorHAnsi" w:hAnsiTheme="minorHAnsi" w:cstheme="minorHAnsi"/>
        </w:rPr>
      </w:pPr>
      <w:r w:rsidRPr="00032CD3">
        <w:rPr>
          <w:rFonts w:asciiTheme="minorHAnsi" w:hAnsiTheme="minorHAnsi" w:cstheme="minorHAnsi"/>
          <w:color w:val="000000"/>
        </w:rPr>
        <w:t>Univerzita Tomáše Bati ve Zlíně (dále jen „UTB ve Zlíně“) má vymezen orgán vysoké školy, který plní</w:t>
      </w:r>
      <w:r w:rsidRPr="00032CD3">
        <w:rPr>
          <w:rFonts w:asciiTheme="minorHAnsi" w:hAnsiTheme="minorHAnsi" w:cstheme="minorHAnsi"/>
        </w:rPr>
        <w:t xml:space="preserve"> </w:t>
      </w:r>
      <w:r w:rsidRPr="00032CD3">
        <w:rPr>
          <w:rFonts w:asciiTheme="minorHAnsi" w:hAnsiTheme="minorHAnsi" w:cstheme="minorHAnsi"/>
          <w:color w:val="000000"/>
        </w:rPr>
        <w:t>působnost statutárního orgánu, a má vymezeny další orgány, včetně jejich působnosti, pravomoci a</w:t>
      </w:r>
      <w:r w:rsidRPr="00032CD3">
        <w:rPr>
          <w:rFonts w:asciiTheme="minorHAnsi" w:hAnsiTheme="minorHAnsi" w:cstheme="minorHAnsi"/>
        </w:rPr>
        <w:t xml:space="preserve"> </w:t>
      </w:r>
      <w:r w:rsidRPr="00032CD3">
        <w:rPr>
          <w:rFonts w:asciiTheme="minorHAnsi" w:hAnsiTheme="minorHAnsi" w:cstheme="minorHAnsi"/>
          <w:color w:val="000000"/>
        </w:rPr>
        <w:t>odpovědnosti. Statutární orgán a další orgány UTB ve Zlíně jsou vymezeny ve „Statutu UTB ve Zlíně“ ze</w:t>
      </w:r>
      <w:r w:rsidRPr="00032CD3">
        <w:rPr>
          <w:rFonts w:asciiTheme="minorHAnsi" w:hAnsiTheme="minorHAnsi" w:cstheme="minorHAnsi"/>
        </w:rPr>
        <w:t xml:space="preserve"> </w:t>
      </w:r>
      <w:r w:rsidRPr="00032CD3">
        <w:rPr>
          <w:rFonts w:asciiTheme="minorHAnsi" w:hAnsiTheme="minorHAnsi" w:cstheme="minorHAnsi"/>
          <w:color w:val="000000"/>
        </w:rPr>
        <w:t>dne 5. ledna 2017.</w:t>
      </w:r>
      <w:r w:rsidRPr="00032CD3">
        <w:rPr>
          <w:rStyle w:val="Znakapoznpodarou"/>
          <w:rFonts w:asciiTheme="minorHAnsi" w:hAnsiTheme="minorHAnsi" w:cstheme="minorHAnsi"/>
        </w:rPr>
        <w:footnoteReference w:id="2"/>
      </w:r>
    </w:p>
    <w:p w:rsidR="00D80221" w:rsidRPr="00032CD3" w:rsidRDefault="00D80221" w:rsidP="00D80221">
      <w:pPr>
        <w:pStyle w:val="Nadpis2"/>
        <w:rPr>
          <w:rFonts w:asciiTheme="minorHAnsi" w:hAnsiTheme="minorHAnsi" w:cstheme="minorHAnsi"/>
        </w:rPr>
      </w:pPr>
    </w:p>
    <w:p w:rsidR="00D80221" w:rsidRPr="00032CD3" w:rsidRDefault="00D80221" w:rsidP="00D80221">
      <w:pPr>
        <w:pStyle w:val="Nadpis2"/>
        <w:rPr>
          <w:rFonts w:asciiTheme="minorHAnsi" w:hAnsiTheme="minorHAnsi" w:cstheme="minorHAnsi"/>
        </w:rPr>
      </w:pPr>
      <w:r w:rsidRPr="00032CD3">
        <w:rPr>
          <w:rFonts w:asciiTheme="minorHAnsi" w:hAnsiTheme="minorHAnsi" w:cstheme="minorHAnsi"/>
        </w:rPr>
        <w:t xml:space="preserve">Vnitřní systém zajišťování kvality </w:t>
      </w:r>
    </w:p>
    <w:p w:rsidR="00D80221" w:rsidRPr="00032CD3" w:rsidRDefault="00D80221" w:rsidP="00700C85">
      <w:pPr>
        <w:pStyle w:val="Nadpis3"/>
        <w:keepNext/>
        <w:keepLines/>
        <w:numPr>
          <w:ilvl w:val="0"/>
          <w:numId w:val="36"/>
        </w:numPr>
        <w:spacing w:before="40" w:beforeAutospacing="0" w:after="0" w:afterAutospacing="0" w:line="259" w:lineRule="auto"/>
        <w:ind w:left="1077" w:hanging="357"/>
        <w:rPr>
          <w:rFonts w:asciiTheme="minorHAnsi" w:hAnsiTheme="minorHAnsi" w:cstheme="minorHAnsi"/>
        </w:rPr>
      </w:pPr>
      <w:r w:rsidRPr="00032CD3">
        <w:rPr>
          <w:rFonts w:asciiTheme="minorHAnsi" w:hAnsiTheme="minorHAnsi" w:cstheme="minorHAnsi"/>
        </w:rPr>
        <w:t>Vymezení pravomoci a odpovědnost za kvalitu</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1.3</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UTB ve Zlíně má na všech úrovních řízení vysoké školy vymezeny pravomoci a odpovědnost za kvalitu</w:t>
      </w:r>
      <w:r w:rsidRPr="00032CD3">
        <w:rPr>
          <w:rFonts w:asciiTheme="minorHAnsi" w:hAnsiTheme="minorHAnsi" w:cstheme="minorHAnsi"/>
        </w:rPr>
        <w:t xml:space="preserve"> </w:t>
      </w:r>
      <w:r w:rsidRPr="00032CD3">
        <w:rPr>
          <w:rFonts w:asciiTheme="minorHAnsi" w:hAnsiTheme="minorHAnsi" w:cstheme="minorHAnsi"/>
          <w:color w:val="000000"/>
        </w:rPr>
        <w:t>vzdělávací činnosti, vědecké a výzkumné, vývojové a inovační, umělecké nebo další tvůrčí činnosti (dále</w:t>
      </w:r>
      <w:r w:rsidRPr="00032CD3">
        <w:rPr>
          <w:rFonts w:asciiTheme="minorHAnsi" w:hAnsiTheme="minorHAnsi" w:cstheme="minorHAnsi"/>
        </w:rPr>
        <w:t xml:space="preserve"> </w:t>
      </w:r>
      <w:r w:rsidRPr="00032CD3">
        <w:rPr>
          <w:rFonts w:asciiTheme="minorHAnsi" w:hAnsiTheme="minorHAnsi" w:cstheme="minorHAnsi"/>
          <w:color w:val="000000"/>
        </w:rPr>
        <w:t>jen „tvůrčí činnost“) a s nimi souvisejících činností tak, aby tvořily funkční celek. Tyto pravomoci a</w:t>
      </w:r>
      <w:r w:rsidRPr="00032CD3">
        <w:rPr>
          <w:rFonts w:asciiTheme="minorHAnsi" w:hAnsiTheme="minorHAnsi" w:cstheme="minorHAnsi"/>
        </w:rPr>
        <w:t xml:space="preserve"> </w:t>
      </w:r>
      <w:r w:rsidRPr="00032CD3">
        <w:rPr>
          <w:rFonts w:asciiTheme="minorHAnsi" w:hAnsiTheme="minorHAnsi" w:cstheme="minorHAnsi"/>
          <w:color w:val="000000"/>
        </w:rPr>
        <w:t>odpovědnost jsou vymezeny v „Pravidlech systému zajišťování kvality vzdělávací, tvůrčí a s nimi</w:t>
      </w:r>
      <w:r w:rsidRPr="00032CD3">
        <w:rPr>
          <w:rFonts w:asciiTheme="minorHAnsi" w:hAnsiTheme="minorHAnsi" w:cstheme="minorHAnsi"/>
        </w:rPr>
        <w:t xml:space="preserve"> </w:t>
      </w:r>
      <w:r w:rsidRPr="00032CD3">
        <w:rPr>
          <w:rFonts w:asciiTheme="minorHAnsi" w:hAnsiTheme="minorHAnsi" w:cstheme="minorHAnsi"/>
          <w:color w:val="000000"/>
        </w:rPr>
        <w:t>souvisejících činností a vnitřního hodnocení kvality vzdělávací, tvůrčí a s nimi souvisejících činností UTB ve Zlíně“</w:t>
      </w:r>
      <w:r w:rsidRPr="00032CD3">
        <w:rPr>
          <w:rFonts w:asciiTheme="minorHAnsi" w:hAnsiTheme="minorHAnsi" w:cstheme="minorHAnsi"/>
        </w:rPr>
        <w:t xml:space="preserve"> </w:t>
      </w:r>
      <w:r w:rsidRPr="00032CD3">
        <w:rPr>
          <w:rFonts w:asciiTheme="minorHAnsi" w:hAnsiTheme="minorHAnsi" w:cstheme="minorHAnsi"/>
          <w:color w:val="000000"/>
        </w:rPr>
        <w:t>ze dne 28. června 2017.</w:t>
      </w:r>
      <w:r w:rsidRPr="00032CD3">
        <w:rPr>
          <w:rStyle w:val="Znakapoznpodarou"/>
          <w:rFonts w:asciiTheme="minorHAnsi" w:hAnsiTheme="minorHAnsi" w:cstheme="minorHAnsi"/>
          <w:color w:val="000000"/>
        </w:rPr>
        <w:footnoteReference w:id="3"/>
      </w:r>
      <w:r w:rsidRPr="00032CD3">
        <w:rPr>
          <w:rFonts w:asciiTheme="minorHAnsi" w:hAnsiTheme="minorHAnsi" w:cstheme="minorHAnsi"/>
          <w:color w:val="000000"/>
        </w:rPr>
        <w:t xml:space="preserve">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Pro účely zajišťování kvality má pak jmenovánu čtrnáctičlennou Radu pro vnitřní hodnocení UTB ve Zlíně,</w:t>
      </w:r>
      <w:r w:rsidRPr="00032CD3">
        <w:rPr>
          <w:rFonts w:asciiTheme="minorHAnsi" w:hAnsiTheme="minorHAnsi" w:cstheme="minorHAnsi"/>
        </w:rPr>
        <w:t xml:space="preserve"> </w:t>
      </w:r>
      <w:r w:rsidRPr="00032CD3">
        <w:rPr>
          <w:rFonts w:asciiTheme="minorHAnsi" w:hAnsiTheme="minorHAnsi" w:cstheme="minorHAnsi"/>
          <w:color w:val="000000"/>
        </w:rPr>
        <w:t>která se řídí „Jednacím řádem Rady pro vnitřní hodnocení UTB ve Zlíně“ (směrnice rektora SR/18/2017) ze dne 15.</w:t>
      </w:r>
      <w:r w:rsidRPr="00032CD3">
        <w:rPr>
          <w:rFonts w:asciiTheme="minorHAnsi" w:hAnsiTheme="minorHAnsi" w:cstheme="minorHAnsi"/>
        </w:rPr>
        <w:t xml:space="preserve"> </w:t>
      </w:r>
      <w:r w:rsidRPr="00032CD3">
        <w:rPr>
          <w:rFonts w:asciiTheme="minorHAnsi" w:hAnsiTheme="minorHAnsi" w:cstheme="minorHAnsi"/>
          <w:color w:val="000000"/>
        </w:rPr>
        <w:t>května 2017.</w:t>
      </w:r>
      <w:r w:rsidRPr="00032CD3">
        <w:rPr>
          <w:rStyle w:val="Znakapoznpodarou"/>
          <w:rFonts w:asciiTheme="minorHAnsi" w:hAnsiTheme="minorHAnsi" w:cstheme="minorHAnsi"/>
          <w:color w:val="000000"/>
        </w:rPr>
        <w:footnoteReference w:id="4"/>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ind w:left="1077" w:hanging="357"/>
        <w:rPr>
          <w:rFonts w:asciiTheme="minorHAnsi" w:hAnsiTheme="minorHAnsi" w:cstheme="minorHAnsi"/>
        </w:rPr>
      </w:pPr>
      <w:r w:rsidRPr="00032CD3">
        <w:rPr>
          <w:rFonts w:asciiTheme="minorHAnsi" w:hAnsiTheme="minorHAnsi" w:cstheme="minorHAnsi"/>
        </w:rPr>
        <w:t>Procesy vzniku a úprav studijních programů</w:t>
      </w:r>
    </w:p>
    <w:p w:rsidR="00D80221" w:rsidRPr="00032CD3" w:rsidRDefault="00D80221" w:rsidP="00D80221">
      <w:pPr>
        <w:spacing w:before="120" w:after="120"/>
        <w:ind w:left="2829" w:firstLine="709"/>
        <w:rPr>
          <w:rFonts w:asciiTheme="minorHAnsi" w:hAnsiTheme="minorHAnsi" w:cstheme="minorHAnsi"/>
        </w:rPr>
      </w:pPr>
      <w:r w:rsidRPr="00032CD3">
        <w:rPr>
          <w:rFonts w:asciiTheme="minorHAnsi" w:hAnsiTheme="minorHAnsi" w:cstheme="minorHAnsi"/>
        </w:rPr>
        <w:t>Standard 1.4</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Vznik a úprava studijních programů se na UTB ve Zlíně řídí „Řádem pro tvorbu, schvalování, uskutečňování a změny studijních programů“ ze dne 28. června 2017</w:t>
      </w:r>
      <w:r w:rsidRPr="00032CD3">
        <w:rPr>
          <w:rStyle w:val="Znakapoznpodarou"/>
          <w:rFonts w:asciiTheme="minorHAnsi" w:hAnsiTheme="minorHAnsi" w:cstheme="minorHAnsi"/>
          <w:color w:val="000000"/>
        </w:rPr>
        <w:footnoteReference w:id="5"/>
      </w:r>
      <w:r w:rsidRPr="00032CD3">
        <w:rPr>
          <w:rFonts w:asciiTheme="minorHAnsi" w:hAnsiTheme="minorHAnsi" w:cstheme="minorHAnsi"/>
          <w:color w:val="000000"/>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032CD3">
        <w:rPr>
          <w:rStyle w:val="Znakapoznpodarou"/>
          <w:rFonts w:asciiTheme="minorHAnsi" w:hAnsiTheme="minorHAnsi" w:cstheme="minorHAnsi"/>
          <w:color w:val="000000"/>
        </w:rPr>
        <w:footnoteReference w:id="6"/>
      </w:r>
      <w:r w:rsidRPr="00032CD3">
        <w:rPr>
          <w:rFonts w:asciiTheme="minorHAnsi" w:hAnsiTheme="minorHAnsi" w:cstheme="minorHAnsi"/>
          <w:color w:val="000000"/>
        </w:rPr>
        <w:t xml:space="preserve"> vnitřním předpisem UTB ve Zlíně a stanovuje: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a) pravidla tvorby, schvalování a změn návrhů studijních programů před jejich předložením                 k akreditaci Národnímu akreditačnímu úřadu pro vysoké školství (dále jen „Akreditační úřad“),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b) náležitosti studijních programů a studijních předmětů,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c) pravidla uskutečňování studijních programů na fakultách UTB ve Zlíně nebo přímo UTB ve Zlíně,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d) povinnosti garantů studijních programů a garantů studijních předmětů, </w:t>
      </w:r>
    </w:p>
    <w:p w:rsidR="00D80221"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e) principy zajišťování kvality studijních programů.</w:t>
      </w:r>
      <w:r w:rsidRPr="00032CD3" w:rsidDel="00792F94">
        <w:rPr>
          <w:rFonts w:asciiTheme="minorHAnsi" w:hAnsiTheme="minorHAnsi" w:cstheme="minorHAnsi"/>
          <w:color w:val="000000"/>
        </w:rPr>
        <w:t xml:space="preserve"> </w:t>
      </w:r>
    </w:p>
    <w:p w:rsidR="009E2555" w:rsidRDefault="009E2555">
      <w:pPr>
        <w:spacing w:after="160" w:line="259" w:lineRule="auto"/>
        <w:rPr>
          <w:rFonts w:asciiTheme="minorHAnsi" w:hAnsiTheme="minorHAnsi" w:cstheme="minorHAnsi"/>
        </w:rPr>
      </w:pPr>
      <w:r>
        <w:rPr>
          <w:rFonts w:asciiTheme="minorHAnsi" w:hAnsiTheme="minorHAnsi" w:cstheme="minorHAnsi"/>
        </w:rPr>
        <w:br w:type="page"/>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lastRenderedPageBreak/>
        <w:t xml:space="preserve">Principy a systém uznávání zahraničního vzdělávání pro přijetí ke studiu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1.5</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color w:val="000000"/>
        </w:rPr>
        <w:t>UTB ve Zlíně má vytvořena pravidla a stanoveny principy uznávání zahraničního vzdělávání pro přijetí ke studiu, včetně popsaného procesu posuzování splnění podmínky předchozího vzdělání. Systém a principy jsou vymezeny ve směrnici rektora SR/13/2017 „Uznání zahraničního středoškolského a vysokoškolského vzdělání a kvalifikace“ ze dne 12. 4. 2017.</w:t>
      </w:r>
      <w:r w:rsidRPr="00032CD3">
        <w:rPr>
          <w:rStyle w:val="Znakapoznpodarou"/>
          <w:rFonts w:asciiTheme="minorHAnsi" w:hAnsiTheme="minorHAnsi" w:cstheme="minorHAnsi"/>
          <w:color w:val="000000"/>
        </w:rPr>
        <w:footnoteReference w:id="7"/>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Vedení kvalifikačních a rigorózních prací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1.6</w:t>
      </w:r>
    </w:p>
    <w:p w:rsidR="00D80221" w:rsidRPr="00032CD3" w:rsidRDefault="00D80221" w:rsidP="009E2555">
      <w:pPr>
        <w:widowControl w:val="0"/>
        <w:autoSpaceDE w:val="0"/>
        <w:autoSpaceDN w:val="0"/>
        <w:adjustRightInd w:val="0"/>
        <w:snapToGrid w:val="0"/>
        <w:ind w:left="425" w:firstLine="1"/>
        <w:jc w:val="both"/>
        <w:rPr>
          <w:rFonts w:asciiTheme="minorHAnsi" w:hAnsiTheme="minorHAnsi" w:cstheme="minorHAnsi"/>
        </w:rPr>
      </w:pPr>
      <w:r w:rsidRPr="00032CD3">
        <w:rPr>
          <w:rFonts w:asciiTheme="minorHAnsi" w:hAnsiTheme="minorHAnsi" w:cstheme="minorHAnsi"/>
          <w:color w:val="000000"/>
        </w:rPr>
        <w:t>UTB ve Zlíně má přijata dostatečně účinná opatření zajišťující úrov</w:t>
      </w:r>
      <w:r w:rsidR="009E2555">
        <w:rPr>
          <w:rFonts w:asciiTheme="minorHAnsi" w:hAnsiTheme="minorHAnsi" w:cstheme="minorHAnsi"/>
          <w:color w:val="000000"/>
        </w:rPr>
        <w:t>eň kvality kvalifikačních prací</w:t>
      </w:r>
      <w:r w:rsidR="009E2555">
        <w:rPr>
          <w:rFonts w:asciiTheme="minorHAnsi" w:hAnsiTheme="minorHAnsi" w:cstheme="minorHAnsi"/>
          <w:color w:val="000000"/>
        </w:rPr>
        <w:br/>
      </w:r>
      <w:r w:rsidRPr="00032CD3">
        <w:rPr>
          <w:rFonts w:asciiTheme="minorHAnsi" w:hAnsiTheme="minorHAnsi" w:cstheme="minorHAnsi"/>
          <w:color w:val="000000"/>
        </w:rPr>
        <w:t>a</w:t>
      </w:r>
      <w:r w:rsidR="009E2555">
        <w:rPr>
          <w:rFonts w:asciiTheme="minorHAnsi" w:hAnsiTheme="minorHAnsi" w:cstheme="minorHAnsi"/>
          <w:color w:val="000000"/>
        </w:rPr>
        <w:t xml:space="preserve"> </w:t>
      </w:r>
      <w:r w:rsidRPr="00032CD3">
        <w:rPr>
          <w:rFonts w:asciiTheme="minorHAnsi" w:hAnsiTheme="minorHAnsi" w:cstheme="minorHAnsi"/>
          <w:color w:val="000000"/>
        </w:rPr>
        <w:t xml:space="preserve">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Vedení kvalifikačních a rigorózních prací upravuje čl. 16 a 17 „Řádu pro tvorbu, schvalování, uskutečňování a změny studijních programů UTB ve Zlíně“</w:t>
      </w:r>
      <w:r w:rsidRPr="00032CD3">
        <w:rPr>
          <w:rStyle w:val="Znakapoznpodarou"/>
          <w:rFonts w:asciiTheme="minorHAnsi" w:hAnsiTheme="minorHAnsi" w:cstheme="minorHAnsi"/>
          <w:color w:val="000000"/>
        </w:rPr>
        <w:footnoteReference w:id="8"/>
      </w:r>
      <w:r w:rsidRPr="00032CD3">
        <w:rPr>
          <w:rFonts w:asciiTheme="minorHAnsi" w:hAnsiTheme="minorHAnsi" w:cstheme="minorHAnsi"/>
          <w:color w:val="000000"/>
        </w:rPr>
        <w:t xml:space="preserve"> a čl. 28 „Studijního a zkušebního řádu UTB ve Zlíně“.</w:t>
      </w:r>
      <w:r w:rsidRPr="00032CD3">
        <w:rPr>
          <w:rStyle w:val="Znakapoznpodarou"/>
          <w:rFonts w:asciiTheme="minorHAnsi" w:hAnsiTheme="minorHAnsi" w:cstheme="minorHAnsi"/>
          <w:color w:val="000000"/>
        </w:rPr>
        <w:footnoteReference w:id="9"/>
      </w:r>
      <w:r w:rsidRPr="00032CD3">
        <w:rPr>
          <w:rFonts w:asciiTheme="minorHAnsi" w:hAnsiTheme="minorHAnsi" w:cstheme="minorHAnsi"/>
          <w:color w:val="000000"/>
        </w:rPr>
        <w:t xml:space="preserve"> </w:t>
      </w:r>
    </w:p>
    <w:p w:rsidR="00D80221" w:rsidRPr="00032CD3" w:rsidRDefault="00D80221" w:rsidP="00D80221">
      <w:pPr>
        <w:tabs>
          <w:tab w:val="left" w:pos="2835"/>
        </w:tabs>
        <w:spacing w:before="120" w:after="120"/>
        <w:ind w:left="426" w:hanging="426"/>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Procesy zpětné vazby při hodnocení kvality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1.7</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D80221" w:rsidRPr="00032CD3" w:rsidRDefault="00D80221" w:rsidP="00700C85">
      <w:pPr>
        <w:widowControl w:val="0"/>
        <w:numPr>
          <w:ilvl w:val="0"/>
          <w:numId w:val="38"/>
        </w:numPr>
        <w:autoSpaceDE w:val="0"/>
        <w:autoSpaceDN w:val="0"/>
        <w:adjustRightInd w:val="0"/>
        <w:snapToGrid w:val="0"/>
        <w:spacing w:before="120" w:after="120"/>
        <w:jc w:val="both"/>
        <w:rPr>
          <w:rFonts w:asciiTheme="minorHAnsi" w:hAnsiTheme="minorHAnsi" w:cstheme="minorHAnsi"/>
        </w:rPr>
      </w:pPr>
      <w:r w:rsidRPr="00032CD3">
        <w:rPr>
          <w:rFonts w:asciiTheme="minorHAnsi" w:hAnsiTheme="minorHAnsi" w:cstheme="minorHAnsi"/>
          <w:color w:val="000000"/>
        </w:rPr>
        <w:t>Zpráva o vnitřním hodnocení kvality vzdělávací, tvůrčí a s nimi souvisejících činností UTB ve Zlíně je uvedena na webových stránkách UTB.</w:t>
      </w:r>
      <w:r w:rsidRPr="00032CD3">
        <w:rPr>
          <w:rStyle w:val="Znakapoznpodarou"/>
          <w:rFonts w:asciiTheme="minorHAnsi" w:hAnsiTheme="minorHAnsi" w:cstheme="minorHAnsi"/>
          <w:color w:val="000000"/>
        </w:rPr>
        <w:footnoteReference w:id="10"/>
      </w:r>
      <w:r w:rsidRPr="00032CD3">
        <w:rPr>
          <w:rFonts w:asciiTheme="minorHAnsi" w:hAnsiTheme="minorHAnsi" w:cstheme="minorHAnsi"/>
        </w:rPr>
        <w:t xml:space="preserve">  </w:t>
      </w:r>
    </w:p>
    <w:p w:rsidR="00D80221" w:rsidRPr="00032CD3" w:rsidRDefault="00D80221" w:rsidP="00032CD3">
      <w:pPr>
        <w:widowControl w:val="0"/>
        <w:autoSpaceDE w:val="0"/>
        <w:autoSpaceDN w:val="0"/>
        <w:adjustRightInd w:val="0"/>
        <w:snapToGrid w:val="0"/>
        <w:spacing w:before="120" w:after="120"/>
        <w:ind w:left="785"/>
        <w:jc w:val="both"/>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Sledování úspěšnosti uchazečů o studium, studentů a uplatnitelnosti absolventů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1.8</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UTB ve Zlíně má stanoveny ukazatele, jejichž prostřednictvím sleduje míru úspěšnosti v přijímacím řízení, studijní neúspěšnost ve studijním programu, míru řádného ukončení studia studijního programu a uplatnitelnost absolventů.</w:t>
      </w:r>
      <w:r w:rsidRPr="00032CD3">
        <w:rPr>
          <w:rStyle w:val="Znakapoznpodarou"/>
          <w:rFonts w:asciiTheme="minorHAnsi" w:hAnsiTheme="minorHAnsi" w:cstheme="minorHAnsi"/>
        </w:rPr>
        <w:footnoteReference w:id="11"/>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D80221">
      <w:pPr>
        <w:pStyle w:val="Nadpis2"/>
        <w:rPr>
          <w:rFonts w:asciiTheme="minorHAnsi" w:hAnsiTheme="minorHAnsi" w:cstheme="minorHAnsi"/>
        </w:rPr>
      </w:pPr>
      <w:r w:rsidRPr="00032CD3">
        <w:rPr>
          <w:rFonts w:asciiTheme="minorHAnsi" w:hAnsiTheme="minorHAnsi" w:cstheme="minorHAnsi"/>
        </w:rPr>
        <w:lastRenderedPageBreak/>
        <w:t>Vzdělávací a tvůrčí činnost</w:t>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Mezinárodní rozměr a aplikace soudobého stavu poznání </w:t>
      </w:r>
    </w:p>
    <w:p w:rsidR="00D80221" w:rsidRPr="00032CD3" w:rsidRDefault="00D80221" w:rsidP="00D80221">
      <w:pPr>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t>Standard 1.9</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Fulbright, či Norských fondů.</w:t>
      </w:r>
      <w:r w:rsidRPr="00032CD3">
        <w:rPr>
          <w:rStyle w:val="Znakapoznpodarou"/>
          <w:rFonts w:asciiTheme="minorHAnsi" w:hAnsiTheme="minorHAnsi" w:cstheme="minorHAnsi"/>
          <w:color w:val="000000"/>
        </w:rPr>
        <w:footnoteReference w:id="12"/>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rPr>
      </w:pPr>
      <w:r w:rsidRPr="00032CD3">
        <w:rPr>
          <w:rFonts w:asciiTheme="minorHAnsi" w:hAnsiTheme="minorHAnsi" w:cstheme="minorHAnsi"/>
          <w:color w:val="000000"/>
        </w:rPr>
        <w:t>UTB ve Zlíně má rovněž transparentní a jasný proces administrace mobilit. UTB ve Zlíně přitom pečlivě vybírá partnerské instituce na základě kurikul zahraničních studijních programů. Uznávání studia nebo praxe absolvované na zahraniční instituci probíhá v souladu se směrnicí rektora SR/16/2017 „Mobility studentů UTB ve Zlíně do zahraničí a zahraničních studentů na UTB ve Zlíně“.</w:t>
      </w:r>
      <w:r w:rsidRPr="00032CD3">
        <w:rPr>
          <w:rStyle w:val="Znakapoznpodarou"/>
          <w:rFonts w:asciiTheme="minorHAnsi" w:hAnsiTheme="minorHAnsi" w:cstheme="minorHAnsi"/>
          <w:color w:val="000000"/>
        </w:rPr>
        <w:footnoteReference w:id="13"/>
      </w:r>
    </w:p>
    <w:p w:rsidR="00D80221" w:rsidRPr="00032CD3" w:rsidRDefault="00D80221" w:rsidP="00D80221">
      <w:pPr>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Spolupráce s praxí při uskutečňování studijních programů</w:t>
      </w:r>
    </w:p>
    <w:p w:rsidR="00D80221" w:rsidRPr="00032CD3" w:rsidRDefault="00D80221" w:rsidP="00D80221">
      <w:pPr>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t>Standard 1.10</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color w:val="000000"/>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rsidR="00D80221" w:rsidRPr="00032CD3" w:rsidRDefault="00D80221" w:rsidP="00D80221">
      <w:pPr>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Spolupráce s praxí při tvorbě studijních programů </w:t>
      </w:r>
    </w:p>
    <w:p w:rsidR="00D80221" w:rsidRPr="00032CD3" w:rsidRDefault="00D80221" w:rsidP="00D80221">
      <w:pPr>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t>Standard 1.11</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color w:val="000000"/>
        </w:rPr>
        <w:t>UTB ve Zlíně komunikuje s profesními komorami, oborovými sdruženími, organizacemi zaměstnavatelů nebo dalšími odborníky z praxe a zjišťuje jejich očekávání a požadavky na absolventy studijních programů.</w:t>
      </w:r>
    </w:p>
    <w:p w:rsidR="00D80221" w:rsidRPr="00032CD3" w:rsidRDefault="00D80221" w:rsidP="00D80221">
      <w:pPr>
        <w:pStyle w:val="Nadpis2"/>
        <w:rPr>
          <w:rFonts w:asciiTheme="minorHAnsi" w:hAnsiTheme="minorHAnsi" w:cstheme="minorHAnsi"/>
        </w:rPr>
      </w:pPr>
    </w:p>
    <w:p w:rsidR="00D80221" w:rsidRPr="00032CD3" w:rsidRDefault="00D80221" w:rsidP="00D80221">
      <w:pPr>
        <w:pStyle w:val="Nadpis2"/>
        <w:rPr>
          <w:rFonts w:asciiTheme="minorHAnsi" w:hAnsiTheme="minorHAnsi" w:cstheme="minorHAnsi"/>
        </w:rPr>
      </w:pPr>
      <w:r w:rsidRPr="00032CD3">
        <w:rPr>
          <w:rFonts w:asciiTheme="minorHAnsi" w:hAnsiTheme="minorHAnsi" w:cstheme="minorHAnsi"/>
        </w:rPr>
        <w:t xml:space="preserve">Podpůrné zdroje a administrativa </w:t>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Informační systém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1.12</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UTB ve Zlíně má vybudován funkční informační systém a komunikační prostředky, které zajišťují přístup k přesným a srozumitelným informacím o studijních programech, pravidlech studia a požadavcích spojených se studiem.</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UTB ve Zlíně má s ohledem na to funkční informační systém studijní agendy IS/STAG, který používá od roku 2003. Tvůrcem IS/STAG je Západočeská univerzita v Plzni a v současné době systém využívá 11 veřejných vysokých škol v ČR.</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 xml:space="preserve">Informační systém IS/STAG pokrývá funkce od přijímacího řízení až po vydání diplomů, eviduje studenty </w:t>
      </w:r>
      <w:r w:rsidRPr="00032CD3">
        <w:rPr>
          <w:rFonts w:asciiTheme="minorHAnsi" w:hAnsiTheme="minorHAnsi" w:cstheme="minorHAnsi"/>
          <w:color w:val="000000"/>
        </w:rPr>
        <w:lastRenderedPageBreak/>
        <w:t>prezenční a kombinované formy studia, studenty celoživotního vzdělávání a účastníky U3V.</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D80221" w:rsidRPr="00032CD3" w:rsidRDefault="00D80221" w:rsidP="006D283E">
      <w:pPr>
        <w:widowControl w:val="0"/>
        <w:autoSpaceDE w:val="0"/>
        <w:autoSpaceDN w:val="0"/>
        <w:adjustRightInd w:val="0"/>
        <w:snapToGrid w:val="0"/>
        <w:ind w:left="425" w:firstLine="1"/>
        <w:jc w:val="both"/>
        <w:rPr>
          <w:rFonts w:asciiTheme="minorHAnsi" w:hAnsiTheme="minorHAnsi" w:cstheme="minorHAnsi"/>
        </w:rPr>
      </w:pPr>
      <w:r w:rsidRPr="00032CD3">
        <w:rPr>
          <w:rFonts w:asciiTheme="minorHAnsi" w:hAnsiTheme="minorHAnsi" w:cstheme="minorHAnsi"/>
          <w:color w:val="000000"/>
        </w:rPr>
        <w:t>Všichni studenti mají umožněn dálkový, časově neomezený přístup k informacím studijní agendy</w:t>
      </w:r>
      <w:r w:rsidR="002B46C5">
        <w:rPr>
          <w:rFonts w:asciiTheme="minorHAnsi" w:hAnsiTheme="minorHAnsi" w:cstheme="minorHAnsi"/>
          <w:color w:val="000000"/>
        </w:rPr>
        <w:t xml:space="preserve"> </w:t>
      </w:r>
      <w:r w:rsidRPr="00032CD3">
        <w:rPr>
          <w:rFonts w:asciiTheme="minorHAnsi" w:hAnsiTheme="minorHAnsi" w:cstheme="minorHAnsi"/>
          <w:color w:val="000000"/>
        </w:rPr>
        <w:t>IS/STAG prostřednictvím portálového rozhraní.</w:t>
      </w:r>
      <w:r w:rsidRPr="00032CD3">
        <w:rPr>
          <w:rStyle w:val="Znakapoznpodarou"/>
          <w:rFonts w:asciiTheme="minorHAnsi" w:hAnsiTheme="minorHAnsi" w:cstheme="minorHAnsi"/>
          <w:color w:val="000000"/>
        </w:rPr>
        <w:footnoteReference w:id="14"/>
      </w:r>
      <w:r w:rsidRPr="00032CD3">
        <w:rPr>
          <w:rFonts w:asciiTheme="minorHAnsi" w:hAnsiTheme="minorHAnsi" w:cstheme="minorHAnsi"/>
          <w:color w:val="000000"/>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 xml:space="preserve">Prostřednictvím webových stránek UTB ve Zlíně mají studenti a uchazeči o studium přístup </w:t>
      </w:r>
      <w:r w:rsidR="002B46C5">
        <w:rPr>
          <w:rFonts w:asciiTheme="minorHAnsi" w:hAnsiTheme="minorHAnsi" w:cstheme="minorHAnsi"/>
          <w:color w:val="000000"/>
        </w:rPr>
        <w:t>k</w:t>
      </w:r>
      <w:r w:rsidRPr="00032CD3">
        <w:rPr>
          <w:rFonts w:asciiTheme="minorHAnsi" w:hAnsiTheme="minorHAnsi" w:cstheme="minorHAnsi"/>
          <w:color w:val="000000"/>
        </w:rPr>
        <w:t xml:space="preserve"> přesným a srozumitelným informacím o pravidlech studia a požadavcích spojených se studiem, které jsou součástí norem UTB ve Zlíně</w:t>
      </w:r>
      <w:r w:rsidRPr="00032CD3">
        <w:rPr>
          <w:rStyle w:val="Znakapoznpodarou"/>
          <w:rFonts w:asciiTheme="minorHAnsi" w:hAnsiTheme="minorHAnsi" w:cstheme="minorHAnsi"/>
          <w:color w:val="000000"/>
        </w:rPr>
        <w:footnoteReference w:id="15"/>
      </w:r>
      <w:r w:rsidRPr="00032CD3">
        <w:rPr>
          <w:rFonts w:asciiTheme="minorHAnsi" w:hAnsiTheme="minorHAnsi" w:cstheme="minorHAnsi"/>
          <w:color w:val="000000"/>
        </w:rPr>
        <w:t>, případně které jsou součástí norem některé z fakult UTB ve Zlíně.</w:t>
      </w:r>
      <w:r w:rsidRPr="00032CD3">
        <w:rPr>
          <w:rStyle w:val="Znakapoznpodarou"/>
          <w:rFonts w:asciiTheme="minorHAnsi" w:hAnsiTheme="minorHAnsi" w:cstheme="minorHAnsi"/>
          <w:color w:val="000000"/>
        </w:rPr>
        <w:footnoteReference w:id="16"/>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color w:val="000000"/>
        </w:rPr>
        <w:t>Na webových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032CD3">
        <w:rPr>
          <w:rStyle w:val="Znakapoznpodarou"/>
          <w:rFonts w:asciiTheme="minorHAnsi" w:hAnsiTheme="minorHAnsi" w:cstheme="minorHAnsi"/>
          <w:color w:val="000000"/>
        </w:rPr>
        <w:footnoteReference w:id="17"/>
      </w:r>
      <w:r w:rsidRPr="00032CD3">
        <w:rPr>
          <w:rFonts w:asciiTheme="minorHAnsi" w:hAnsiTheme="minorHAnsi" w:cstheme="minorHAnsi"/>
          <w:color w:val="000000"/>
        </w:rPr>
        <w:t>, které bylo pro tuto činnost specializovaně zřízeno, tak jeho portálem s nabídkami pracovních příležitostí, stáží a brigád.</w:t>
      </w:r>
      <w:r w:rsidRPr="00032CD3">
        <w:rPr>
          <w:rStyle w:val="Znakapoznpodarou"/>
          <w:rFonts w:asciiTheme="minorHAnsi" w:hAnsiTheme="minorHAnsi" w:cstheme="minorHAnsi"/>
          <w:color w:val="000000"/>
        </w:rPr>
        <w:footnoteReference w:id="18"/>
      </w:r>
      <w:r w:rsidRPr="00032CD3">
        <w:rPr>
          <w:rFonts w:asciiTheme="minorHAnsi" w:hAnsiTheme="minorHAnsi" w:cstheme="minorHAnsi"/>
          <w:color w:val="000000"/>
        </w:rPr>
        <w:t xml:space="preserve"> V rámci Job centra UTB ve Zlíně také působí Akademická poradna UTB, která má svůj vlastní informační modul.</w:t>
      </w:r>
      <w:r w:rsidRPr="00032CD3">
        <w:rPr>
          <w:rStyle w:val="Znakapoznpodarou"/>
          <w:rFonts w:asciiTheme="minorHAnsi" w:hAnsiTheme="minorHAnsi" w:cstheme="minorHAnsi"/>
          <w:color w:val="000000"/>
        </w:rPr>
        <w:footnoteReference w:id="19"/>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Knihovny a elektronické zdroje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1.13</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i/>
        </w:rPr>
      </w:pPr>
      <w:r w:rsidRPr="00032CD3">
        <w:rPr>
          <w:rFonts w:asciiTheme="minorHAnsi" w:hAnsiTheme="minorHAnsi" w:cstheme="minorHAnsi"/>
          <w:i/>
          <w:color w:val="000000"/>
        </w:rPr>
        <w:t>Dostupnost knihovního fondu</w:t>
      </w:r>
    </w:p>
    <w:p w:rsidR="00D80221" w:rsidRPr="00032CD3" w:rsidRDefault="00D80221" w:rsidP="00B67211">
      <w:pPr>
        <w:widowControl w:val="0"/>
        <w:autoSpaceDE w:val="0"/>
        <w:autoSpaceDN w:val="0"/>
        <w:adjustRightInd w:val="0"/>
        <w:snapToGrid w:val="0"/>
        <w:ind w:left="425"/>
        <w:jc w:val="both"/>
        <w:rPr>
          <w:rFonts w:asciiTheme="minorHAnsi" w:hAnsiTheme="minorHAnsi" w:cstheme="minorHAnsi"/>
        </w:rPr>
      </w:pPr>
      <w:r w:rsidRPr="00032CD3">
        <w:rPr>
          <w:rFonts w:asciiTheme="minorHAnsi" w:hAnsiTheme="minorHAnsi" w:cstheme="minorHAnsi"/>
          <w:color w:val="000000"/>
        </w:rPr>
        <w:t>Informační zdroje a informační služby pro všechny studijní programy realizované na UTB ve Zlíně</w:t>
      </w:r>
      <w:r w:rsidR="00B67211">
        <w:rPr>
          <w:rFonts w:asciiTheme="minorHAnsi" w:hAnsiTheme="minorHAnsi" w:cstheme="minorHAnsi"/>
        </w:rPr>
        <w:t xml:space="preserve"> </w:t>
      </w:r>
      <w:r w:rsidRPr="00032CD3">
        <w:rPr>
          <w:rFonts w:asciiTheme="minorHAnsi" w:hAnsiTheme="minorHAnsi" w:cstheme="minorHAnsi"/>
          <w:color w:val="000000"/>
        </w:rPr>
        <w:t>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ve Zlíně ještě i areálovou studovnu v Uherském Hradišti.</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w:t>
      </w:r>
      <w:r w:rsidRPr="00032CD3">
        <w:rPr>
          <w:rFonts w:asciiTheme="minorHAnsi" w:hAnsiTheme="minorHAnsi" w:cstheme="minorHAnsi"/>
          <w:color w:val="000000"/>
        </w:rPr>
        <w:lastRenderedPageBreak/>
        <w:t>publikační a citační etikou.</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rPr>
      </w:pPr>
      <w:r w:rsidRPr="00032CD3">
        <w:rPr>
          <w:rFonts w:asciiTheme="minorHAnsi" w:hAnsiTheme="minorHAnsi" w:cstheme="minorHAnsi"/>
          <w:color w:val="000000"/>
        </w:rPr>
        <w:t>V knihovním fondu je více než 130 000 knih, přičemž roční přírůstek každoročně přesahuje 5 000</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knižních jednotek. Stále více knih je dostupných v elektronické podobě. Důležitá je zejména vysoká aktuálnost knihovního fondu, který je </w:t>
      </w:r>
      <w:r w:rsidRPr="00032CD3">
        <w:rPr>
          <w:rFonts w:asciiTheme="minorHAnsi" w:hAnsiTheme="minorHAnsi" w:cstheme="minorHAnsi"/>
        </w:rPr>
        <w:t>stále</w:t>
      </w:r>
      <w:r w:rsidRPr="00032CD3">
        <w:rPr>
          <w:rFonts w:asciiTheme="minorHAnsi" w:hAnsiTheme="minorHAnsi" w:cstheme="minorHAnsi"/>
          <w:color w:val="00AF50"/>
        </w:rPr>
        <w:t xml:space="preserve"> </w:t>
      </w:r>
      <w:r w:rsidRPr="00032CD3">
        <w:rPr>
          <w:rFonts w:asciiTheme="minorHAnsi" w:hAnsiTheme="minorHAnsi" w:cstheme="minorHAnsi"/>
          <w:color w:val="000000"/>
        </w:rPr>
        <w:t>doplňován. Knihovna ode</w:t>
      </w:r>
      <w:r w:rsidR="00B67211">
        <w:rPr>
          <w:rFonts w:asciiTheme="minorHAnsi" w:hAnsiTheme="minorHAnsi" w:cstheme="minorHAnsi"/>
          <w:color w:val="000000"/>
        </w:rPr>
        <w:t>bírá více než 200 periodik</w:t>
      </w:r>
      <w:r w:rsidRPr="00032CD3">
        <w:rPr>
          <w:rFonts w:asciiTheme="minorHAnsi" w:hAnsiTheme="minorHAnsi" w:cstheme="minorHAnsi"/>
          <w:color w:val="000000"/>
        </w:rPr>
        <w:t xml:space="preserve">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 v rámci digitální knihovny.</w:t>
      </w:r>
      <w:r w:rsidRPr="00032CD3">
        <w:rPr>
          <w:rStyle w:val="Znakapoznpodarou"/>
          <w:rFonts w:asciiTheme="minorHAnsi" w:hAnsiTheme="minorHAnsi" w:cstheme="minorHAnsi"/>
          <w:color w:val="000000"/>
        </w:rPr>
        <w:footnoteReference w:id="20"/>
      </w:r>
      <w:r w:rsidRPr="00032CD3">
        <w:rPr>
          <w:rFonts w:asciiTheme="minorHAnsi" w:hAnsiTheme="minorHAnsi" w:cstheme="minorHAnsi"/>
          <w:color w:val="000000"/>
        </w:rPr>
        <w:t xml:space="preserve"> Práce jsou zde zpravidla dostupné volně v plném textu. Kromě toho provozuje knihovna také repozitář publikační činnosti akademických pracovníků univerzity.</w:t>
      </w:r>
      <w:r w:rsidRPr="00032CD3">
        <w:rPr>
          <w:rStyle w:val="Znakapoznpodarou"/>
          <w:rFonts w:asciiTheme="minorHAnsi" w:hAnsiTheme="minorHAnsi" w:cstheme="minorHAnsi"/>
          <w:color w:val="000000"/>
        </w:rPr>
        <w:footnoteReference w:id="21"/>
      </w:r>
      <w:r w:rsidRPr="00032CD3">
        <w:rPr>
          <w:rFonts w:asciiTheme="minorHAnsi" w:hAnsiTheme="minorHAnsi" w:cstheme="minorHAnsi"/>
          <w:color w:val="000000"/>
        </w:rPr>
        <w:t xml:space="preserve">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i/>
        </w:rPr>
      </w:pPr>
      <w:r w:rsidRPr="00032CD3">
        <w:rPr>
          <w:rFonts w:asciiTheme="minorHAnsi" w:hAnsiTheme="minorHAnsi" w:cstheme="minorHAnsi"/>
          <w:i/>
          <w:color w:val="000000"/>
        </w:rPr>
        <w:t>Dostupnost elektronických zdrojů</w:t>
      </w:r>
    </w:p>
    <w:p w:rsidR="00D80221" w:rsidRPr="00032CD3" w:rsidRDefault="00D80221" w:rsidP="00D80221">
      <w:pPr>
        <w:widowControl w:val="0"/>
        <w:autoSpaceDE w:val="0"/>
        <w:autoSpaceDN w:val="0"/>
        <w:adjustRightInd w:val="0"/>
        <w:snapToGrid w:val="0"/>
        <w:spacing w:after="120"/>
        <w:ind w:left="426"/>
        <w:jc w:val="both"/>
        <w:rPr>
          <w:rFonts w:asciiTheme="minorHAnsi" w:hAnsiTheme="minorHAnsi" w:cstheme="minorHAnsi"/>
        </w:rPr>
      </w:pPr>
      <w:r w:rsidRPr="00032CD3">
        <w:rPr>
          <w:rFonts w:asciiTheme="minorHAnsi" w:hAnsiTheme="minorHAnsi" w:cstheme="minorHAnsi"/>
          <w:color w:val="000000"/>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032CD3">
        <w:rPr>
          <w:rStyle w:val="Znakapoznpodarou"/>
          <w:rFonts w:asciiTheme="minorHAnsi" w:hAnsiTheme="minorHAnsi" w:cstheme="minorHAnsi"/>
          <w:color w:val="000000"/>
        </w:rPr>
        <w:footnoteReference w:id="22"/>
      </w:r>
      <w:r w:rsidRPr="00032CD3">
        <w:rPr>
          <w:rFonts w:asciiTheme="minorHAnsi" w:hAnsiTheme="minorHAnsi" w:cstheme="minorHAnsi"/>
          <w:color w:val="00000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032CD3">
        <w:rPr>
          <w:rFonts w:asciiTheme="minorHAnsi" w:hAnsiTheme="minorHAnsi" w:cstheme="minorHAnsi"/>
        </w:rPr>
        <w:t>vzdáleného</w:t>
      </w:r>
      <w:r w:rsidRPr="00032CD3">
        <w:rPr>
          <w:rFonts w:asciiTheme="minorHAnsi" w:hAnsiTheme="minorHAnsi" w:cstheme="minorHAnsi"/>
          <w:color w:val="00AF50"/>
        </w:rPr>
        <w:t xml:space="preserve"> </w:t>
      </w:r>
      <w:r w:rsidRPr="00032CD3">
        <w:rPr>
          <w:rFonts w:asciiTheme="minorHAnsi" w:hAnsiTheme="minorHAnsi" w:cstheme="minorHAnsi"/>
          <w:color w:val="000000"/>
        </w:rPr>
        <w:t>přístupu.</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rPr>
      </w:pPr>
      <w:r w:rsidRPr="00032CD3">
        <w:rPr>
          <w:rFonts w:asciiTheme="minorHAnsi" w:hAnsiTheme="minorHAnsi" w:cstheme="minorHAnsi"/>
          <w:color w:val="000000"/>
        </w:rPr>
        <w:t>Konkrétní dostupné databáze:</w:t>
      </w:r>
      <w:r w:rsidRPr="00032CD3">
        <w:rPr>
          <w:rStyle w:val="Znakapoznpodarou"/>
          <w:rFonts w:asciiTheme="minorHAnsi" w:hAnsiTheme="minorHAnsi" w:cstheme="minorHAnsi"/>
          <w:color w:val="000000"/>
        </w:rPr>
        <w:footnoteReference w:id="23"/>
      </w:r>
    </w:p>
    <w:p w:rsidR="00D80221" w:rsidRPr="00032CD3" w:rsidRDefault="00D80221" w:rsidP="00D80221">
      <w:pPr>
        <w:widowControl w:val="0"/>
        <w:autoSpaceDE w:val="0"/>
        <w:autoSpaceDN w:val="0"/>
        <w:adjustRightInd w:val="0"/>
        <w:snapToGrid w:val="0"/>
        <w:ind w:firstLine="708"/>
        <w:jc w:val="both"/>
        <w:rPr>
          <w:rFonts w:asciiTheme="minorHAnsi" w:hAnsiTheme="minorHAnsi" w:cstheme="minorHAnsi"/>
        </w:rPr>
      </w:pPr>
      <w:r w:rsidRPr="00032CD3">
        <w:rPr>
          <w:rFonts w:asciiTheme="minorHAnsi" w:hAnsiTheme="minorHAnsi" w:cstheme="minorHAnsi"/>
          <w:color w:val="000000"/>
        </w:rPr>
        <w:t>- Citační databáze Web of Science a Scopus</w:t>
      </w:r>
    </w:p>
    <w:p w:rsidR="00D80221" w:rsidRPr="00032CD3" w:rsidRDefault="00D80221" w:rsidP="00D80221">
      <w:pPr>
        <w:widowControl w:val="0"/>
        <w:autoSpaceDE w:val="0"/>
        <w:autoSpaceDN w:val="0"/>
        <w:adjustRightInd w:val="0"/>
        <w:snapToGrid w:val="0"/>
        <w:ind w:left="851" w:hanging="143"/>
        <w:jc w:val="both"/>
        <w:rPr>
          <w:rFonts w:asciiTheme="minorHAnsi" w:hAnsiTheme="minorHAnsi" w:cstheme="minorHAnsi"/>
        </w:rPr>
      </w:pPr>
      <w:r w:rsidRPr="00032CD3">
        <w:rPr>
          <w:rFonts w:asciiTheme="minorHAnsi" w:hAnsiTheme="minorHAnsi" w:cstheme="minorHAnsi"/>
          <w:color w:val="000000"/>
        </w:rPr>
        <w:t>- Multioborové kolekce elektronických časopisů Elsevier ScienceDirect, Wiley Online Library,    SpringerLink</w:t>
      </w:r>
    </w:p>
    <w:p w:rsidR="00D80221" w:rsidRPr="00032CD3" w:rsidRDefault="00D80221" w:rsidP="00D80221">
      <w:pPr>
        <w:widowControl w:val="0"/>
        <w:autoSpaceDE w:val="0"/>
        <w:autoSpaceDN w:val="0"/>
        <w:adjustRightInd w:val="0"/>
        <w:snapToGrid w:val="0"/>
        <w:ind w:firstLine="709"/>
        <w:jc w:val="both"/>
        <w:rPr>
          <w:rFonts w:asciiTheme="minorHAnsi" w:hAnsiTheme="minorHAnsi" w:cstheme="minorHAnsi"/>
        </w:rPr>
      </w:pPr>
      <w:r w:rsidRPr="00032CD3">
        <w:rPr>
          <w:rFonts w:asciiTheme="minorHAnsi" w:hAnsiTheme="minorHAnsi" w:cstheme="minorHAnsi"/>
          <w:color w:val="000000"/>
        </w:rPr>
        <w:t>- Multioborové plnotextové databáze Ebsco a ProQuest</w:t>
      </w:r>
    </w:p>
    <w:p w:rsidR="00B67211" w:rsidRDefault="00B67211" w:rsidP="00B67211">
      <w:pPr>
        <w:pStyle w:val="Nadpis3"/>
        <w:keepNext/>
        <w:keepLines/>
        <w:spacing w:before="40" w:beforeAutospacing="0" w:after="0" w:afterAutospacing="0" w:line="259" w:lineRule="auto"/>
        <w:ind w:left="108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Studium studentů se specifickými potřebami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1.14</w:t>
      </w:r>
    </w:p>
    <w:p w:rsidR="00D80221" w:rsidRPr="00032CD3" w:rsidRDefault="00D80221" w:rsidP="00D80221">
      <w:pPr>
        <w:widowControl w:val="0"/>
        <w:autoSpaceDE w:val="0"/>
        <w:autoSpaceDN w:val="0"/>
        <w:adjustRightInd w:val="0"/>
        <w:snapToGrid w:val="0"/>
        <w:spacing w:after="120"/>
        <w:ind w:left="426"/>
        <w:jc w:val="both"/>
        <w:rPr>
          <w:rFonts w:asciiTheme="minorHAnsi" w:hAnsiTheme="minorHAnsi" w:cstheme="minorHAnsi"/>
          <w:color w:val="000000"/>
        </w:rPr>
      </w:pPr>
      <w:r w:rsidRPr="00032CD3">
        <w:rPr>
          <w:rFonts w:asciiTheme="minorHAnsi" w:hAnsiTheme="minorHAnsi" w:cstheme="minorHAnsi"/>
          <w:color w:val="000000"/>
        </w:rPr>
        <w:t>UTB ve Zlíně zajišťuje dostupné služby, stipendia a další podpůrná opatření pro vyrovnání příležitostí studovat na vysoké škole pro studenty se specifickými potřebami. Danou problematiku upravuje směrnice rektora SR/12/2015 „Podpora uchazečů a studentů se specifickými potřebami na UTB ve Zlíně“.</w:t>
      </w:r>
      <w:r w:rsidRPr="00032CD3">
        <w:rPr>
          <w:rStyle w:val="Znakapoznpodarou"/>
          <w:rFonts w:asciiTheme="minorHAnsi" w:hAnsiTheme="minorHAnsi" w:cstheme="minorHAnsi"/>
          <w:color w:val="000000"/>
        </w:rPr>
        <w:footnoteReference w:id="24"/>
      </w:r>
      <w:r w:rsidRPr="00032CD3">
        <w:rPr>
          <w:rFonts w:asciiTheme="minorHAnsi" w:hAnsiTheme="minorHAnsi" w:cstheme="minorHAnsi"/>
          <w:color w:val="000000"/>
        </w:rP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Nad rámec služeb APO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rPr>
      </w:pPr>
      <w:r w:rsidRPr="00032CD3">
        <w:rPr>
          <w:rFonts w:asciiTheme="minorHAnsi" w:hAnsiTheme="minorHAnsi" w:cstheme="minorHAnsi"/>
          <w:color w:val="000000"/>
        </w:rPr>
        <w:t xml:space="preserve">Studenti se specifickými potřebami mohou využívat následujících služeb poskytovaných UTB ve Zlíně: </w:t>
      </w:r>
      <w:r w:rsidRPr="00032CD3">
        <w:rPr>
          <w:rFonts w:asciiTheme="minorHAnsi" w:hAnsiTheme="minorHAnsi" w:cstheme="minorHAnsi"/>
          <w:color w:val="000000"/>
        </w:rPr>
        <w:lastRenderedPageBreak/>
        <w:t>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032CD3">
        <w:rPr>
          <w:rFonts w:asciiTheme="minorHAnsi" w:hAnsiTheme="minorHAnsi" w:cstheme="minorHAnsi"/>
        </w:rPr>
        <w:t xml:space="preserve"> </w:t>
      </w:r>
      <w:r w:rsidRPr="00032CD3">
        <w:rPr>
          <w:rFonts w:asciiTheme="minorHAnsi" w:hAnsiTheme="minorHAnsi" w:cstheme="minorHAnsi"/>
          <w:color w:val="000000"/>
        </w:rPr>
        <w:t>projektu UTB ve Zlíně (reg. 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rsidR="00D80221" w:rsidRPr="00032CD3" w:rsidRDefault="00D80221" w:rsidP="00D80221">
      <w:pPr>
        <w:widowControl w:val="0"/>
        <w:autoSpaceDE w:val="0"/>
        <w:autoSpaceDN w:val="0"/>
        <w:adjustRightInd w:val="0"/>
        <w:snapToGrid w:val="0"/>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rPr>
          <w:rFonts w:asciiTheme="minorHAnsi" w:hAnsiTheme="minorHAnsi" w:cstheme="minorHAnsi"/>
          <w:color w:val="000000"/>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Opatření proti neetickému jednání a k ochraně duševního vlastnictví</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1.15</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color w:val="000000"/>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o vyslovení neplatnosti vykonání státní zkoušky nebo její součásti nebo obhajoby disertační práce a pro řízení o vyslovení neplatnosti jmenování docentem na UTB ve Zlíně“ ze dne 4. dubna 2017.</w:t>
      </w:r>
      <w:r w:rsidRPr="00032CD3">
        <w:rPr>
          <w:rStyle w:val="Znakapoznpodarou"/>
          <w:rFonts w:asciiTheme="minorHAnsi" w:hAnsiTheme="minorHAnsi" w:cstheme="minorHAnsi"/>
          <w:color w:val="000000"/>
        </w:rPr>
        <w:footnoteReference w:id="25"/>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1"/>
        <w:numPr>
          <w:ilvl w:val="0"/>
          <w:numId w:val="37"/>
        </w:numPr>
        <w:spacing w:line="259" w:lineRule="auto"/>
        <w:rPr>
          <w:rFonts w:asciiTheme="minorHAnsi" w:hAnsiTheme="minorHAnsi" w:cstheme="minorHAnsi"/>
        </w:rPr>
      </w:pPr>
      <w:r w:rsidRPr="00032CD3">
        <w:rPr>
          <w:rFonts w:asciiTheme="minorHAnsi" w:hAnsiTheme="minorHAnsi" w:cstheme="minorHAnsi"/>
        </w:rPr>
        <w:t>Studijní program</w:t>
      </w:r>
    </w:p>
    <w:p w:rsidR="00D80221" w:rsidRPr="00032CD3" w:rsidRDefault="00D80221" w:rsidP="00D80221">
      <w:pPr>
        <w:rPr>
          <w:rFonts w:asciiTheme="minorHAnsi" w:hAnsiTheme="minorHAnsi" w:cstheme="minorHAnsi"/>
          <w:bCs/>
          <w:sz w:val="24"/>
          <w:szCs w:val="24"/>
        </w:rPr>
      </w:pPr>
    </w:p>
    <w:p w:rsidR="00D80221" w:rsidRPr="00032CD3" w:rsidRDefault="00D80221" w:rsidP="00D80221">
      <w:pPr>
        <w:pStyle w:val="Nadpis2"/>
        <w:rPr>
          <w:rFonts w:asciiTheme="minorHAnsi" w:hAnsiTheme="minorHAnsi" w:cstheme="minorHAnsi"/>
        </w:rPr>
      </w:pPr>
      <w:r w:rsidRPr="00032CD3">
        <w:rPr>
          <w:rFonts w:asciiTheme="minorHAnsi" w:hAnsiTheme="minorHAnsi" w:cstheme="minorHAnsi"/>
        </w:rPr>
        <w:t xml:space="preserve">Soulad studijního programu s posláním vysoké školy a mezinárodní rozměr studijního programu </w:t>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Soulad studijního programu s posláním a strategickými dokumenty vysoké školy</w:t>
      </w:r>
    </w:p>
    <w:p w:rsidR="00D80221" w:rsidRPr="00032CD3" w:rsidRDefault="00D80221" w:rsidP="00D80221">
      <w:pPr>
        <w:tabs>
          <w:tab w:val="left" w:pos="2835"/>
        </w:tabs>
        <w:spacing w:before="120" w:after="120"/>
        <w:jc w:val="center"/>
        <w:rPr>
          <w:rFonts w:asciiTheme="minorHAnsi" w:hAnsiTheme="minorHAnsi" w:cstheme="minorHAnsi"/>
        </w:rPr>
      </w:pPr>
      <w:r w:rsidRPr="00032CD3">
        <w:rPr>
          <w:rFonts w:asciiTheme="minorHAnsi" w:hAnsiTheme="minorHAnsi" w:cstheme="minorHAnsi"/>
        </w:rPr>
        <w:t>Standard 2.1</w:t>
      </w:r>
    </w:p>
    <w:p w:rsidR="00D80221" w:rsidRDefault="00D80221" w:rsidP="009E2555">
      <w:pPr>
        <w:widowControl w:val="0"/>
        <w:tabs>
          <w:tab w:val="left" w:pos="426"/>
        </w:tabs>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color w:val="000000"/>
        </w:rPr>
        <w:t>Studijní program je z hlediska typu, formy a případného profilu v souladu s Dlouhodobým záměrem vzdělávací a vědecké, výzkumné, vývojové a inovační, umělecké a další tvůrčí činnosti UTB ve Zlíně na období 2016–2020 (dále jen „Dlouhodobý záměr UTB“)</w:t>
      </w:r>
      <w:r w:rsidRPr="00032CD3">
        <w:rPr>
          <w:rStyle w:val="Znakapoznpodarou"/>
          <w:rFonts w:asciiTheme="minorHAnsi" w:hAnsiTheme="minorHAnsi" w:cstheme="minorHAnsi"/>
          <w:color w:val="000000"/>
        </w:rPr>
        <w:footnoteReference w:id="26"/>
      </w:r>
      <w:r w:rsidRPr="00032CD3">
        <w:rPr>
          <w:rFonts w:asciiTheme="minorHAnsi" w:hAnsiTheme="minorHAnsi" w:cstheme="minorHAnsi"/>
          <w:color w:val="000000"/>
        </w:rPr>
        <w:t xml:space="preserve"> , který uvádí potřebu </w:t>
      </w:r>
      <w:r w:rsidRPr="00032CD3">
        <w:rPr>
          <w:rFonts w:asciiTheme="minorHAnsi" w:hAnsiTheme="minorHAnsi" w:cstheme="minorHAnsi"/>
        </w:rPr>
        <w:t>uplatnění absolventů na trhu práce, spolupráce vysoké školy s regionem, propojení teorie a praxe, spolupráce s odběratelskou sférou. Je rovněž</w:t>
      </w:r>
      <w:r w:rsidRPr="00032CD3">
        <w:rPr>
          <w:rFonts w:asciiTheme="minorHAnsi" w:hAnsiTheme="minorHAnsi" w:cstheme="minorHAnsi"/>
          <w:color w:val="000000"/>
        </w:rPr>
        <w:t xml:space="preserve"> součástí Plánu realizace Strategického záměru vzdělávací a tvůrčí činnosti UTB ve Zlíně pro rok 2018 a také  s Dlouhodobým záměrem vzdělávací, výzkumné, vývojové a inovační, umělecké a další tvůrčí</w:t>
      </w:r>
      <w:r w:rsidRPr="00032CD3">
        <w:rPr>
          <w:rFonts w:asciiTheme="minorHAnsi" w:hAnsiTheme="minorHAnsi" w:cstheme="minorHAnsi"/>
        </w:rPr>
        <w:t xml:space="preserve"> </w:t>
      </w:r>
      <w:r w:rsidRPr="00032CD3">
        <w:rPr>
          <w:rFonts w:asciiTheme="minorHAnsi" w:hAnsiTheme="minorHAnsi" w:cstheme="minorHAnsi"/>
          <w:color w:val="000000"/>
        </w:rPr>
        <w:t>činnosti Fakulty multimediálních komunikací UTB ve Zlíně na období 2016–2020 (dále jen „Dlouhodobý záměr FMK“)</w:t>
      </w:r>
      <w:r w:rsidRPr="00032CD3">
        <w:rPr>
          <w:rStyle w:val="Znakapoznpodarou"/>
          <w:rFonts w:asciiTheme="minorHAnsi" w:hAnsiTheme="minorHAnsi" w:cstheme="minorHAnsi"/>
          <w:color w:val="000000"/>
        </w:rPr>
        <w:footnoteReference w:id="27"/>
      </w:r>
      <w:r w:rsidRPr="00032CD3">
        <w:rPr>
          <w:rFonts w:asciiTheme="minorHAnsi" w:hAnsiTheme="minorHAnsi" w:cstheme="minorHAnsi"/>
          <w:color w:val="000000"/>
        </w:rPr>
        <w:t xml:space="preserve"> a Plánem realizace Strategického záměru vzdělávací a tvůrčí činnosti Fakulty multimediálních komunikací UTB ve Zlíně pro rok 2018. Zaměření a orientace předloženého studijního programu je také v souladu se strategickým dokumentem Statutem Fakulty multimediálních komunikací UTB ve Zlíně.</w:t>
      </w:r>
      <w:r w:rsidRPr="00032CD3">
        <w:rPr>
          <w:rStyle w:val="Znakapoznpodarou"/>
          <w:rFonts w:asciiTheme="minorHAnsi" w:hAnsiTheme="minorHAnsi" w:cstheme="minorHAnsi"/>
          <w:color w:val="000000"/>
        </w:rPr>
        <w:footnoteReference w:id="28"/>
      </w:r>
      <w:r w:rsidRPr="00032CD3">
        <w:rPr>
          <w:rFonts w:asciiTheme="minorHAnsi" w:hAnsiTheme="minorHAnsi" w:cstheme="minorHAnsi"/>
          <w:color w:val="000000"/>
        </w:rPr>
        <w:t xml:space="preserve"> V článcích 2 a 3 jsou vymezeny disciplíny z oblasti umění zaměřené na multimédia, design a audiovizuální tvorbu. Předkládaný návrh studijního programu navazuje na dlouhodobou tvůrčí a výukovou činnost a v </w:t>
      </w:r>
      <w:r w:rsidRPr="00032CD3">
        <w:rPr>
          <w:rFonts w:asciiTheme="minorHAnsi" w:hAnsiTheme="minorHAnsi" w:cstheme="minorHAnsi"/>
          <w:color w:val="000000"/>
        </w:rPr>
        <w:lastRenderedPageBreak/>
        <w:t>souladu se strategií UTB ve Zlíně a Fakulty multimediálních komunikací (dále jen „FMK“) a efektivně využívá ve výuce specialisty jednotlivých fakult i odborníky z praxe.</w:t>
      </w:r>
    </w:p>
    <w:p w:rsidR="009E2555" w:rsidRPr="00032CD3" w:rsidRDefault="009E2555" w:rsidP="00D80221">
      <w:pPr>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ind w:left="993" w:hanging="284"/>
        <w:rPr>
          <w:rFonts w:asciiTheme="minorHAnsi" w:hAnsiTheme="minorHAnsi" w:cstheme="minorHAnsi"/>
        </w:rPr>
      </w:pPr>
      <w:r w:rsidRPr="00032CD3">
        <w:rPr>
          <w:rFonts w:asciiTheme="minorHAnsi" w:hAnsiTheme="minorHAnsi" w:cstheme="minorHAnsi"/>
        </w:rPr>
        <w:t>Spolupráce s praxí (pouze pro profesně zaměřené studijní programy)</w:t>
      </w:r>
    </w:p>
    <w:p w:rsidR="00D80221" w:rsidRPr="00032CD3" w:rsidRDefault="00D80221" w:rsidP="00D80221">
      <w:pPr>
        <w:spacing w:before="120" w:after="120"/>
        <w:ind w:left="3538"/>
        <w:rPr>
          <w:rFonts w:asciiTheme="minorHAnsi" w:hAnsiTheme="minorHAnsi" w:cstheme="minorHAnsi"/>
          <w:color w:val="000000"/>
        </w:rPr>
      </w:pPr>
      <w:r w:rsidRPr="00032CD3">
        <w:rPr>
          <w:rFonts w:asciiTheme="minorHAnsi" w:hAnsiTheme="minorHAnsi" w:cstheme="minorHAnsi"/>
        </w:rPr>
        <w:t>Standard 2.2</w:t>
      </w:r>
    </w:p>
    <w:p w:rsidR="00D80221" w:rsidRPr="00032CD3" w:rsidRDefault="00D80221" w:rsidP="00D80221">
      <w:pPr>
        <w:pStyle w:val="Odstavecseseznamem"/>
        <w:spacing w:after="120"/>
        <w:ind w:left="425"/>
        <w:contextualSpacing w:val="0"/>
        <w:jc w:val="both"/>
        <w:rPr>
          <w:rFonts w:asciiTheme="minorHAnsi" w:hAnsiTheme="minorHAnsi" w:cstheme="minorHAnsi"/>
          <w:color w:val="000000"/>
        </w:rPr>
      </w:pPr>
      <w:r w:rsidRPr="00032CD3">
        <w:rPr>
          <w:rFonts w:asciiTheme="minorHAnsi" w:hAnsiTheme="minorHAnsi" w:cstheme="minorHAnsi"/>
          <w:color w:val="000000"/>
        </w:rPr>
        <w:t>FMK vyvíjí úsilí směřující k aktivní spolupráci s firmami a klastrovými subjekty (Zlínský kreativní klastr, Nábytkářský klastr, Sklářský klastr), hledají se společné p</w:t>
      </w:r>
      <w:r w:rsidR="00B67211">
        <w:rPr>
          <w:rFonts w:asciiTheme="minorHAnsi" w:hAnsiTheme="minorHAnsi" w:cstheme="minorHAnsi"/>
          <w:color w:val="000000"/>
        </w:rPr>
        <w:t xml:space="preserve">rojekty a možnosti spolupráce </w:t>
      </w:r>
      <w:r w:rsidRPr="00032CD3">
        <w:rPr>
          <w:rFonts w:asciiTheme="minorHAnsi" w:hAnsiTheme="minorHAnsi" w:cstheme="minorHAnsi"/>
          <w:color w:val="000000"/>
        </w:rPr>
        <w:t xml:space="preserve">s cílem rozvíjet a podporovat kreativní průmysly ve Zlínském kraji, České republice i v zahraničí. FMK se podílí na realizaci zakázek financovaných prostřednictvím inovačních a kreativních voucherů Zlínského kraje. Jedním z výstupů spolupráce byl v r. 2017 Decorex v Londýně koordinovaný Czech Trade.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Studenti FMK se zúčastňují soutěže POPAI ČR</w:t>
      </w:r>
      <w:r w:rsidRPr="00032CD3">
        <w:rPr>
          <w:rStyle w:val="Znakapoznpodarou"/>
          <w:rFonts w:asciiTheme="minorHAnsi" w:hAnsiTheme="minorHAnsi" w:cstheme="minorHAnsi"/>
          <w:color w:val="000000"/>
        </w:rPr>
        <w:footnoteReference w:id="29"/>
      </w:r>
      <w:r w:rsidRPr="00032CD3">
        <w:rPr>
          <w:rFonts w:asciiTheme="minorHAnsi" w:hAnsiTheme="minorHAnsi" w:cstheme="minorHAnsi"/>
          <w:color w:val="000000"/>
        </w:rPr>
        <w:t>, která je odbornou asociací vyhledávající uplatnění talentovaných studentů. Centrum kreativních průmyslů a podnikání FMK UPPER</w:t>
      </w:r>
      <w:r w:rsidRPr="00032CD3">
        <w:rPr>
          <w:rStyle w:val="Znakapoznpodarou"/>
          <w:rFonts w:asciiTheme="minorHAnsi" w:hAnsiTheme="minorHAnsi" w:cstheme="minorHAnsi"/>
          <w:color w:val="000000"/>
        </w:rPr>
        <w:footnoteReference w:id="30"/>
      </w:r>
      <w:r w:rsidRPr="00032CD3">
        <w:rPr>
          <w:rFonts w:asciiTheme="minorHAnsi" w:hAnsiTheme="minorHAnsi" w:cstheme="minorHAnsi"/>
          <w:color w:val="000000"/>
        </w:rPr>
        <w:t xml:space="preserve"> podporuje podnikatelské aktivity studentů a absolventů FMK. Úzká spolupráce je navázána s řadou firem, které se zapojují do aktivit FMK a nabízí studentům možnost stáží a odborných praxí. Mnoho firem spolupracuje s FMK v rámci projektů Komunikační agentury, zejména při realizaci projektu Zlin Design Week. FMK pořádá dvakrát ročně soutěž Talent marketingových komunikací</w:t>
      </w:r>
      <w:r w:rsidRPr="00032CD3">
        <w:rPr>
          <w:rStyle w:val="Znakapoznpodarou"/>
          <w:rFonts w:asciiTheme="minorHAnsi" w:hAnsiTheme="minorHAnsi" w:cstheme="minorHAnsi"/>
          <w:color w:val="000000"/>
        </w:rPr>
        <w:footnoteReference w:id="31"/>
      </w:r>
      <w:r w:rsidRPr="00032CD3">
        <w:rPr>
          <w:rFonts w:asciiTheme="minorHAnsi" w:hAnsiTheme="minorHAnsi" w:cstheme="minorHAnsi"/>
          <w:color w:val="000000"/>
        </w:rPr>
        <w:t>, jejíž podstatou je navázání spolupráce s praxí a získání možnosti stáží a pracovních nabídek pro studenty a absolventy. Přehled spolupráce s praxí uvádí v daných letech Výroční zprávy FMK</w:t>
      </w:r>
      <w:r w:rsidRPr="00032CD3">
        <w:rPr>
          <w:rStyle w:val="Znakapoznpodarou"/>
          <w:rFonts w:asciiTheme="minorHAnsi" w:hAnsiTheme="minorHAnsi" w:cstheme="minorHAnsi"/>
          <w:color w:val="000000"/>
        </w:rPr>
        <w:footnoteReference w:id="32"/>
      </w:r>
      <w:r w:rsidRPr="00032CD3">
        <w:rPr>
          <w:rFonts w:asciiTheme="minorHAnsi" w:hAnsiTheme="minorHAnsi" w:cstheme="minorHAnsi"/>
          <w:color w:val="000000"/>
        </w:rPr>
        <w:t xml:space="preserve">. Odborníci z praxe jsou členy hodnotících komisí při státních závěrečných zkouškách a podílí se také na výuce. </w:t>
      </w:r>
    </w:p>
    <w:p w:rsidR="00D80221" w:rsidRPr="00032CD3" w:rsidRDefault="00D80221" w:rsidP="00D80221">
      <w:pPr>
        <w:pStyle w:val="Odstavecseseznamem"/>
        <w:spacing w:after="120"/>
        <w:ind w:left="425"/>
        <w:contextualSpacing w:val="0"/>
        <w:jc w:val="both"/>
        <w:rPr>
          <w:rFonts w:asciiTheme="minorHAnsi" w:hAnsiTheme="minorHAnsi" w:cstheme="minorHAnsi"/>
          <w:color w:val="000000"/>
        </w:rPr>
      </w:pPr>
      <w:r w:rsidRPr="00032CD3">
        <w:rPr>
          <w:rFonts w:asciiTheme="minorHAnsi" w:hAnsiTheme="minorHAnsi" w:cstheme="minorHAnsi"/>
          <w:color w:val="000000"/>
        </w:rPr>
        <w:t>FMK je řešitelem a spoluřešitelem projektů zaměřených na spolupráci s praxí. Širokou spolupráci s 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w:t>
      </w:r>
    </w:p>
    <w:p w:rsidR="00D80221" w:rsidRPr="00032CD3" w:rsidRDefault="00D80221" w:rsidP="00D80221">
      <w:pPr>
        <w:pStyle w:val="Odstavecseseznamem"/>
        <w:spacing w:after="120"/>
        <w:ind w:left="425"/>
        <w:contextualSpacing w:val="0"/>
        <w:jc w:val="both"/>
        <w:rPr>
          <w:rFonts w:asciiTheme="minorHAnsi" w:hAnsiTheme="minorHAnsi" w:cstheme="minorHAnsi"/>
          <w:color w:val="000000"/>
        </w:rPr>
      </w:pPr>
      <w:r w:rsidRPr="00032CD3">
        <w:rPr>
          <w:rFonts w:asciiTheme="minorHAnsi" w:hAnsiTheme="minorHAnsi" w:cstheme="minorHAnsi"/>
          <w:color w:val="000000"/>
        </w:rPr>
        <w:t xml:space="preserve">Dále to byl projekt mezinárodní spolupráce malého rozsahu „REED–REjuvenate European Design“ podpořený programem Creative Europe (2015–2017). Hlavním řešitelem byla britská společnost Actiondog CIC, Londýn, partneři: výzkumná organizace AIJU, Španělsko, akademie umění VDA, Vilnius Litva. Náplní projektu byl redesign hotelového odpadu do nových užitných a dekorativních předmětů. Na výstupy projektu navazuje sociální podnik v Londýně aplikující navržené produkty do malovýroby. </w:t>
      </w:r>
    </w:p>
    <w:p w:rsidR="00D80221" w:rsidRPr="00032CD3" w:rsidRDefault="00D80221" w:rsidP="00D80221">
      <w:pPr>
        <w:pStyle w:val="Odstavecseseznamem"/>
        <w:spacing w:after="120"/>
        <w:ind w:left="425"/>
        <w:contextualSpacing w:val="0"/>
        <w:jc w:val="both"/>
        <w:rPr>
          <w:rFonts w:asciiTheme="minorHAnsi" w:hAnsiTheme="minorHAnsi" w:cstheme="minorHAnsi"/>
          <w:color w:val="000000"/>
        </w:rPr>
      </w:pPr>
      <w:r w:rsidRPr="00032CD3">
        <w:rPr>
          <w:rFonts w:asciiTheme="minorHAnsi" w:hAnsiTheme="minorHAnsi" w:cstheme="minorHAnsi"/>
        </w:rPr>
        <w:t xml:space="preserve">Projekt aplikovaného výzkumu podpořený Ministerstvem kultury ČR v rámci programu Národní kulturní identity II (od r. 2018) „Designéři v českých zemích a československý strojírenský průmysl“ realizujeme jako hlavní koordinátor s partnerem Národní technické muzeum v Praze. Předmětem aplikovaného výzkumu je zmapování a prezentace významných osobností a výsledků československých strojírenských designérů v období let 1918 až 1993. </w:t>
      </w:r>
    </w:p>
    <w:p w:rsidR="00D80221" w:rsidRPr="00032CD3" w:rsidRDefault="00D80221" w:rsidP="00D80221">
      <w:pPr>
        <w:pStyle w:val="Odstavecseseznamem"/>
        <w:tabs>
          <w:tab w:val="left" w:pos="426"/>
        </w:tabs>
        <w:ind w:left="425" w:firstLine="1"/>
        <w:contextualSpacing w:val="0"/>
        <w:jc w:val="both"/>
        <w:rPr>
          <w:rFonts w:asciiTheme="minorHAnsi" w:hAnsiTheme="minorHAnsi" w:cstheme="minorHAnsi"/>
        </w:rPr>
      </w:pPr>
      <w:r w:rsidRPr="00032CD3">
        <w:rPr>
          <w:rFonts w:asciiTheme="minorHAnsi" w:hAnsiTheme="minorHAnsi" w:cstheme="minorHAnsi"/>
          <w:color w:val="000000"/>
        </w:rPr>
        <w:t>Vazba na Zlínský kreativní klastr</w:t>
      </w:r>
      <w:r w:rsidRPr="00032CD3">
        <w:rPr>
          <w:rStyle w:val="Znakapoznpodarou"/>
          <w:rFonts w:asciiTheme="minorHAnsi" w:hAnsiTheme="minorHAnsi" w:cstheme="minorHAnsi"/>
          <w:color w:val="000000"/>
        </w:rPr>
        <w:footnoteReference w:id="33"/>
      </w:r>
      <w:r w:rsidRPr="00032CD3">
        <w:rPr>
          <w:rFonts w:asciiTheme="minorHAnsi" w:hAnsiTheme="minorHAnsi" w:cstheme="minorHAnsi"/>
          <w:color w:val="000000"/>
        </w:rPr>
        <w:t xml:space="preserve">, kterého je FMK také členem, přináší řadu příležitostí v oblasti mezinárodní spolupráce a účasti na projektech. V rámci projektu „Visegrad Urban Creativity Cluster Network“ (od r. 2016) se pracovníci i doktorandi FMK účastnili studijních cest zaměřených na spolupráci s praxí v kreativních odvětvích do Krakowa, Budapešti, Košic a ukrajinského Rivne. </w:t>
      </w:r>
      <w:r w:rsidRPr="00032CD3">
        <w:rPr>
          <w:rFonts w:asciiTheme="minorHAnsi" w:hAnsiTheme="minorHAnsi" w:cstheme="minorHAnsi"/>
        </w:rPr>
        <w:t>Zlínský kreativní klastr připravuje významný projekt velkého  rozsahu „Supporting open innovation in the manufacturing sector through building cross-sector collaboration and linkages“ v rámci programu Interreg CENTRAL EUROPE. Projekt je zaměřen na mapování inovací ekosystémů v 7 regionech střední Evropy (Bratislava, Pecs, Zlín, Veneto, Ligurie, Drážďany a Burgenland) a buduje základy pro využití nových metod pro podporu spolupráce, spoluvytváření a otevřené inovace prostřednictvím několika pilotních akcí, které testují řadu motivačních programů, a to nefinančních i finančních. Hlavním řešitelem je organizace CENTIRE s.r.o., Bratislava (plánované zahájení konec r. 2018). Projekt plánuje úzkou spolupráci s doktorandy a magistry FMK.</w:t>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lastRenderedPageBreak/>
        <w:t>Mezinárodní rozměr studijního programu</w:t>
      </w:r>
    </w:p>
    <w:p w:rsidR="00D80221" w:rsidRPr="00032CD3" w:rsidRDefault="00D80221" w:rsidP="00D80221">
      <w:pPr>
        <w:spacing w:before="120" w:after="120"/>
        <w:ind w:left="2829" w:firstLine="709"/>
        <w:rPr>
          <w:rFonts w:asciiTheme="minorHAnsi" w:hAnsiTheme="minorHAnsi" w:cstheme="minorHAnsi"/>
        </w:rPr>
      </w:pPr>
      <w:r w:rsidRPr="00032CD3">
        <w:rPr>
          <w:rFonts w:asciiTheme="minorHAnsi" w:hAnsiTheme="minorHAnsi" w:cstheme="minorHAnsi"/>
        </w:rPr>
        <w:t>Standard 2.3</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p w:rsidR="00D80221" w:rsidRPr="00032CD3" w:rsidRDefault="00D80221" w:rsidP="00D80221">
      <w:pPr>
        <w:shd w:val="clear" w:color="auto" w:fill="FFFFFF"/>
        <w:tabs>
          <w:tab w:val="left" w:pos="426"/>
        </w:tabs>
        <w:ind w:left="425"/>
        <w:jc w:val="both"/>
        <w:rPr>
          <w:rFonts w:asciiTheme="minorHAnsi" w:hAnsiTheme="minorHAnsi" w:cstheme="minorHAnsi"/>
          <w:color w:val="000000"/>
        </w:rPr>
      </w:pPr>
      <w:r w:rsidRPr="00032CD3">
        <w:rPr>
          <w:rFonts w:asciiTheme="minorHAnsi" w:hAnsiTheme="minorHAnsi" w:cstheme="minorHAnsi"/>
          <w:color w:val="000000"/>
        </w:rPr>
        <w:t xml:space="preserve">FMK považuje aktivity týkající se mezinárodní mobility studentů a akademických pracovníků za vysoce prioritní a vnímá je jako klíčové při svém dalším kvalitativním rozvoji. V současné době má FMK uzavřeno 72 bilaterálních smluv </w:t>
      </w:r>
      <w:hyperlink r:id="rId74" w:history="1">
        <w:r w:rsidRPr="00032CD3">
          <w:rPr>
            <w:rFonts w:asciiTheme="minorHAnsi" w:hAnsiTheme="minorHAnsi" w:cstheme="minorHAnsi"/>
            <w:color w:val="000000"/>
          </w:rPr>
          <w:t>https://goo.gl/WvG23u</w:t>
        </w:r>
      </w:hyperlink>
      <w:r w:rsidRPr="00032CD3">
        <w:rPr>
          <w:rFonts w:asciiTheme="minorHAnsi" w:hAnsiTheme="minorHAnsi" w:cstheme="minorHAnsi"/>
          <w:color w:val="000000"/>
        </w:rPr>
        <w:t xml:space="preserve"> v rámci programu Erasmus+, mimo to aktivně spolupracuje se dvěma vysokoškolskými pracovišti ve Švýcarské konfederaci. Rozvojový projekt MŠMT umožňuje financovat mimoevropskou mobilitu typu Freemovers, kdy studenti FMK využívají stávající smlouvy a memoranda o spolupráci uzavřené na úrovni UTB ve Zlíně </w:t>
      </w:r>
      <w:hyperlink r:id="rId75" w:history="1">
        <w:r w:rsidRPr="00032CD3">
          <w:rPr>
            <w:rFonts w:asciiTheme="minorHAnsi" w:hAnsiTheme="minorHAnsi" w:cstheme="minorHAnsi"/>
            <w:color w:val="000000"/>
          </w:rPr>
          <w:t>https://goo.gl/Ejan9X</w:t>
        </w:r>
      </w:hyperlink>
      <w:r w:rsidRPr="00032CD3">
        <w:rPr>
          <w:rFonts w:asciiTheme="minorHAnsi" w:hAnsiTheme="minorHAnsi" w:cstheme="minorHAnsi"/>
          <w:color w:val="000000"/>
        </w:rPr>
        <w:t xml:space="preserve">, popř. vznik nových smluv iniciují. Mezi dlouhodobě spolupracující instituce patří univerzity z Jižní Koreje, Malajsie, Tchaj-wanu, Indonésie a Izraele. Vedle zpravidla semestrálních studijních stáží studenti FMK rovněž využívají možnost účastnit se pracovních stáží (typicky 2-3 měsíce) v Evropě (Erasmus+) i za jejími hranicemi (freemoverské pracovní stáže). Od roku 2017 začala FMK spolupracovat s agenturou WorkSpace Europe, která zajišťuje a administruje absolventské pracovní stáže v Evropské unii. Krátkodobá mezinárodní mobilita akademických pracovníků je nedílnou součástí  vzdělávacího procesu – pedagogové se účastní výukových pobytů, uměleckých sympozií, vystupují na konferencích a seminářích, organizují mezinárodní workshopy. Samostatnou kapitolou je účast na zahraničních výstavách a přehlídkách designu a výtvarného umění; zde dochází k naplňování cílů internacionalizace a zároveň se jedná o ceněné výstupy tvůrčí umělecké činnosti registrované a následně certifikované v systému Registru uměleckých výstupů (RUV). Na těchto zahraničních prezentacích bývají zastoupeni jak studenti, tak i akademičtí pracovníci (Milano Design Week – Fuori Salone, Dutch Design Week, Tokyo Design Week, Vienna Design Week, London Design Festival a další). </w:t>
      </w:r>
    </w:p>
    <w:p w:rsidR="00D80221" w:rsidRPr="00032CD3" w:rsidRDefault="00D80221" w:rsidP="00D80221">
      <w:pPr>
        <w:widowControl w:val="0"/>
        <w:autoSpaceDE w:val="0"/>
        <w:autoSpaceDN w:val="0"/>
        <w:adjustRightInd w:val="0"/>
        <w:snapToGrid w:val="0"/>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spacing w:after="120"/>
        <w:ind w:firstLine="425"/>
        <w:rPr>
          <w:rFonts w:asciiTheme="minorHAnsi" w:hAnsiTheme="minorHAnsi" w:cstheme="minorHAnsi"/>
          <w:color w:val="000000"/>
        </w:rPr>
      </w:pPr>
      <w:r w:rsidRPr="00032CD3">
        <w:rPr>
          <w:rFonts w:asciiTheme="minorHAnsi" w:hAnsiTheme="minorHAnsi" w:cstheme="minorHAnsi"/>
          <w:color w:val="000000"/>
        </w:rPr>
        <w:t>FMK má zpracovanou následnou strategii mezinárodního působení:</w:t>
      </w:r>
    </w:p>
    <w:p w:rsidR="00D80221" w:rsidRPr="00032CD3" w:rsidRDefault="00D80221" w:rsidP="00700C85">
      <w:pPr>
        <w:widowControl w:val="0"/>
        <w:numPr>
          <w:ilvl w:val="3"/>
          <w:numId w:val="37"/>
        </w:numPr>
        <w:autoSpaceDE w:val="0"/>
        <w:autoSpaceDN w:val="0"/>
        <w:adjustRightInd w:val="0"/>
        <w:snapToGrid w:val="0"/>
        <w:ind w:left="709" w:hanging="283"/>
        <w:jc w:val="both"/>
        <w:rPr>
          <w:rFonts w:asciiTheme="minorHAnsi" w:hAnsiTheme="minorHAnsi" w:cstheme="minorHAnsi"/>
          <w:color w:val="000000"/>
        </w:rPr>
      </w:pPr>
      <w:r w:rsidRPr="00032CD3">
        <w:rPr>
          <w:rFonts w:asciiTheme="minorHAnsi" w:hAnsiTheme="minorHAnsi" w:cstheme="minorHAnsi"/>
          <w:color w:val="000000"/>
        </w:rPr>
        <w:t>FMK bude aktivně využívat svá členství v mezinárodních asociacích ELIA</w:t>
      </w:r>
      <w:r w:rsidRPr="00032CD3">
        <w:rPr>
          <w:rStyle w:val="Znakapoznpodarou"/>
          <w:rFonts w:asciiTheme="minorHAnsi" w:hAnsiTheme="minorHAnsi" w:cstheme="minorHAnsi"/>
          <w:color w:val="000000"/>
        </w:rPr>
        <w:footnoteReference w:id="34"/>
      </w:r>
      <w:r w:rsidRPr="00032CD3">
        <w:rPr>
          <w:rFonts w:asciiTheme="minorHAnsi" w:hAnsiTheme="minorHAnsi" w:cstheme="minorHAnsi"/>
          <w:color w:val="000000"/>
        </w:rPr>
        <w:t xml:space="preserve"> a CILECT</w:t>
      </w:r>
      <w:r w:rsidRPr="00032CD3">
        <w:rPr>
          <w:rStyle w:val="Znakapoznpodarou"/>
          <w:rFonts w:asciiTheme="minorHAnsi" w:hAnsiTheme="minorHAnsi" w:cstheme="minorHAnsi"/>
          <w:color w:val="000000"/>
        </w:rPr>
        <w:footnoteReference w:id="35"/>
      </w:r>
      <w:r w:rsidRPr="00032CD3">
        <w:rPr>
          <w:rFonts w:asciiTheme="minorHAnsi" w:hAnsiTheme="minorHAnsi" w:cstheme="minorHAnsi"/>
          <w:color w:val="000000"/>
        </w:rPr>
        <w:t xml:space="preserve"> a zvyšovat tak povědomí o kvalitě vzdělávacích a tvůrčích činností na FMK. Zároveň bude využívat příkladů dobré praxe partnerských zahraničních institucí jako inspiraci ke zkvalitňování svých vlastních procesů a výsledků. Bude se zapojovat do projektů, které tyto asociace pořádají v evropském i mimoevropském kontextu.</w:t>
      </w:r>
    </w:p>
    <w:p w:rsidR="00D80221" w:rsidRPr="00032CD3" w:rsidRDefault="00D80221" w:rsidP="00700C85">
      <w:pPr>
        <w:widowControl w:val="0"/>
        <w:numPr>
          <w:ilvl w:val="3"/>
          <w:numId w:val="37"/>
        </w:numPr>
        <w:autoSpaceDE w:val="0"/>
        <w:autoSpaceDN w:val="0"/>
        <w:adjustRightInd w:val="0"/>
        <w:snapToGrid w:val="0"/>
        <w:ind w:left="709" w:hanging="283"/>
        <w:jc w:val="both"/>
        <w:rPr>
          <w:rFonts w:asciiTheme="minorHAnsi" w:hAnsiTheme="minorHAnsi" w:cstheme="minorHAnsi"/>
          <w:color w:val="000000"/>
        </w:rPr>
      </w:pPr>
      <w:r w:rsidRPr="00032CD3">
        <w:rPr>
          <w:rFonts w:asciiTheme="minorHAnsi" w:hAnsiTheme="minorHAnsi" w:cstheme="minorHAnsi"/>
          <w:color w:val="000000"/>
        </w:rPr>
        <w:t>FMK bude nadále využívat potenciálu zahraničních kontaktů při organizování výstav prezentující kvalitu tvůrčí umělecké činnosti, při vzájemné mezinárodní spolupráci v oblasti pedagogické i při přípravě odborných vědeckých grantů.</w:t>
      </w:r>
    </w:p>
    <w:p w:rsidR="00D80221" w:rsidRPr="00032CD3" w:rsidRDefault="00D80221" w:rsidP="00700C85">
      <w:pPr>
        <w:widowControl w:val="0"/>
        <w:numPr>
          <w:ilvl w:val="3"/>
          <w:numId w:val="37"/>
        </w:numPr>
        <w:autoSpaceDE w:val="0"/>
        <w:autoSpaceDN w:val="0"/>
        <w:adjustRightInd w:val="0"/>
        <w:snapToGrid w:val="0"/>
        <w:ind w:left="709" w:hanging="283"/>
        <w:jc w:val="both"/>
        <w:rPr>
          <w:rFonts w:asciiTheme="minorHAnsi" w:hAnsiTheme="minorHAnsi" w:cstheme="minorHAnsi"/>
          <w:color w:val="000000"/>
        </w:rPr>
      </w:pPr>
      <w:r w:rsidRPr="00032CD3">
        <w:rPr>
          <w:rFonts w:asciiTheme="minorHAnsi" w:hAnsiTheme="minorHAnsi" w:cstheme="minorHAnsi"/>
          <w:color w:val="000000"/>
        </w:rPr>
        <w:t>FMK bude zvyšovat kvalitu pedagogické činnosti ve studijních předmětech a celých studijních programech realizovaných v anglickém jazyce.</w:t>
      </w:r>
    </w:p>
    <w:p w:rsidR="00D80221" w:rsidRPr="00032CD3" w:rsidRDefault="00D80221" w:rsidP="00700C85">
      <w:pPr>
        <w:widowControl w:val="0"/>
        <w:numPr>
          <w:ilvl w:val="3"/>
          <w:numId w:val="37"/>
        </w:numPr>
        <w:autoSpaceDE w:val="0"/>
        <w:autoSpaceDN w:val="0"/>
        <w:adjustRightInd w:val="0"/>
        <w:snapToGrid w:val="0"/>
        <w:ind w:left="709" w:hanging="283"/>
        <w:jc w:val="both"/>
        <w:rPr>
          <w:rFonts w:asciiTheme="minorHAnsi" w:hAnsiTheme="minorHAnsi" w:cstheme="minorHAnsi"/>
          <w:color w:val="000000"/>
        </w:rPr>
      </w:pPr>
      <w:r w:rsidRPr="00032CD3">
        <w:rPr>
          <w:rFonts w:asciiTheme="minorHAnsi" w:hAnsiTheme="minorHAnsi" w:cstheme="minorHAnsi"/>
          <w:color w:val="000000"/>
        </w:rPr>
        <w:t xml:space="preserve">FMK připraví akreditaci magisterského studijního programu Výtvarná umění, obor Multimédia a design realizovaného v anglickém jazyce a bude aktivně vyhledávat zahraniční zájemce-samoplátce o prezenční formu studia na FMK. </w:t>
      </w:r>
    </w:p>
    <w:p w:rsidR="00D80221" w:rsidRPr="00032CD3" w:rsidRDefault="00D80221" w:rsidP="00700C85">
      <w:pPr>
        <w:widowControl w:val="0"/>
        <w:numPr>
          <w:ilvl w:val="3"/>
          <w:numId w:val="37"/>
        </w:numPr>
        <w:autoSpaceDE w:val="0"/>
        <w:autoSpaceDN w:val="0"/>
        <w:adjustRightInd w:val="0"/>
        <w:snapToGrid w:val="0"/>
        <w:ind w:left="709" w:hanging="283"/>
        <w:jc w:val="both"/>
        <w:rPr>
          <w:rFonts w:asciiTheme="minorHAnsi" w:hAnsiTheme="minorHAnsi" w:cstheme="minorHAnsi"/>
          <w:color w:val="000000"/>
        </w:rPr>
      </w:pPr>
      <w:r w:rsidRPr="00032CD3">
        <w:rPr>
          <w:rFonts w:asciiTheme="minorHAnsi" w:hAnsiTheme="minorHAnsi" w:cstheme="minorHAnsi"/>
          <w:color w:val="000000"/>
        </w:rPr>
        <w:t>FMK bude při aktivitách dotýkajících se internacionalizace dbát na dodržování pravidel trvalé udržitelnosti svých vzdělávacích činností (finančně, kapacitně, z hlediska lidských zdrojů z hlediska kvality poskytovaných služeb).</w:t>
      </w:r>
    </w:p>
    <w:p w:rsidR="00D80221" w:rsidRPr="00032CD3" w:rsidRDefault="00D80221" w:rsidP="00D80221">
      <w:pPr>
        <w:widowControl w:val="0"/>
        <w:autoSpaceDE w:val="0"/>
        <w:autoSpaceDN w:val="0"/>
        <w:adjustRightInd w:val="0"/>
        <w:snapToGrid w:val="0"/>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spacing w:after="120"/>
        <w:ind w:left="425" w:firstLine="1"/>
        <w:jc w:val="both"/>
        <w:rPr>
          <w:rFonts w:asciiTheme="minorHAnsi" w:hAnsiTheme="minorHAnsi" w:cstheme="minorHAnsi"/>
        </w:rPr>
      </w:pPr>
      <w:r w:rsidRPr="00032CD3">
        <w:rPr>
          <w:rFonts w:asciiTheme="minorHAnsi" w:hAnsiTheme="minorHAnsi" w:cstheme="minorHAnsi"/>
          <w:color w:val="000000"/>
        </w:rPr>
        <w:t xml:space="preserve">FMK se zapojuje do mezinárodních projektů, které podporují výjezdy a spolupráci studentů i pedagogů v mezinárodním měřítku. V letech 2015-2017 se jednalo o projekt mezinárodní spolupráce malého rozsahu REED–REjuvenate European Design, podpořený programem Creative Europe. Hlavním řešitelem byla britská společnost Actiondog CIC, Londýn, partneři: výzkumná organizace AIJU, Španělsko, akademie umění VDA, Vilnius Litva, náplní projektu byl redesign hotelového odpadu do nových užitných a dekorativních předmětů. Na výstupy projektu navazuje sociální podnik v Londýně aplikující navržené produkty do malovýroby. </w:t>
      </w:r>
    </w:p>
    <w:p w:rsidR="00D80221" w:rsidRPr="00032CD3" w:rsidRDefault="00D80221" w:rsidP="00D80221">
      <w:pPr>
        <w:pStyle w:val="Odstavecseseznamem"/>
        <w:spacing w:after="120"/>
        <w:ind w:left="425"/>
        <w:contextualSpacing w:val="0"/>
        <w:jc w:val="both"/>
        <w:rPr>
          <w:rFonts w:asciiTheme="minorHAnsi" w:hAnsiTheme="minorHAnsi" w:cstheme="minorHAnsi"/>
        </w:rPr>
      </w:pPr>
      <w:r w:rsidRPr="00032CD3">
        <w:rPr>
          <w:rFonts w:asciiTheme="minorHAnsi" w:hAnsiTheme="minorHAnsi" w:cstheme="minorHAnsi"/>
          <w:color w:val="000000"/>
        </w:rPr>
        <w:t>Vazba na Zlínský kreativní klastr</w:t>
      </w:r>
      <w:r w:rsidRPr="00032CD3">
        <w:rPr>
          <w:rStyle w:val="Znakapoznpodarou"/>
          <w:rFonts w:asciiTheme="minorHAnsi" w:hAnsiTheme="minorHAnsi" w:cstheme="minorHAnsi"/>
          <w:color w:val="000000"/>
        </w:rPr>
        <w:footnoteReference w:id="36"/>
      </w:r>
      <w:r w:rsidRPr="00032CD3">
        <w:rPr>
          <w:rFonts w:asciiTheme="minorHAnsi" w:hAnsiTheme="minorHAnsi" w:cstheme="minorHAnsi"/>
          <w:color w:val="000000"/>
        </w:rPr>
        <w:t xml:space="preserve">, kterého je FMK také členem, přináší řadu příležitostí v oblasti </w:t>
      </w:r>
      <w:r w:rsidRPr="00032CD3">
        <w:rPr>
          <w:rFonts w:asciiTheme="minorHAnsi" w:hAnsiTheme="minorHAnsi" w:cstheme="minorHAnsi"/>
          <w:color w:val="000000"/>
        </w:rPr>
        <w:lastRenderedPageBreak/>
        <w:t>mezinárodní spolupráce a účasti na projektech. V rámci projektu „Visegrad Urban Creativity Cluster Network“ (od r. 2016) se pracovníci i doktorandi FMK účastnili studijních cest zaměřených na spolupráci s praxí v kreativních odvětvích do Krakowa, Budapešti, Košic a ukrajinského Rivne. Významným připravovaným projektem velkého rozsahu Zlínského kreativního klastru je projekt „Supporting open innovation in the manufacturing sector through building cross-sector collaboration and linkages“ v rámci programu Interreg CENTRAL EUROPE.  Projekt je zaměřen na mapování inovací ekosystémů v 7 regionech střední Evropy (Bratislava, Pecs, Zlín, Veneto, Ligurie, Drážďany a Burgenland) buduje základy pro využití nových metod pro podporu spolupráce, spoluvytváření a otevřené inovace prostřednictvím několika pilotních akcí, které testují řadu motivačních programů, a to nefinančních i finančních. Hlavním řešitelem je organizace CENTIRE s.r.o., Bratislava (plánované zahájení konec r. 2018).</w:t>
      </w:r>
    </w:p>
    <w:p w:rsidR="00D80221" w:rsidRPr="00032CD3" w:rsidRDefault="00D80221" w:rsidP="00D80221">
      <w:pPr>
        <w:spacing w:after="120"/>
        <w:ind w:left="425"/>
        <w:jc w:val="both"/>
        <w:rPr>
          <w:rFonts w:asciiTheme="minorHAnsi" w:hAnsiTheme="minorHAnsi" w:cstheme="minorHAnsi"/>
          <w:color w:val="000000"/>
        </w:rPr>
      </w:pPr>
      <w:r w:rsidRPr="00032CD3">
        <w:rPr>
          <w:rFonts w:asciiTheme="minorHAnsi" w:hAnsiTheme="minorHAnsi" w:cstheme="minorHAnsi"/>
          <w:color w:val="000000"/>
        </w:rPr>
        <w:t>Mezinárodní charakter má celofakultní projekt Zlin Design Week</w:t>
      </w:r>
      <w:r w:rsidRPr="00032CD3">
        <w:rPr>
          <w:rStyle w:val="Znakapoznpodarou"/>
          <w:rFonts w:asciiTheme="minorHAnsi" w:hAnsiTheme="minorHAnsi" w:cstheme="minorHAnsi"/>
          <w:color w:val="000000"/>
        </w:rPr>
        <w:footnoteReference w:id="37"/>
      </w:r>
      <w:r w:rsidRPr="00032CD3">
        <w:rPr>
          <w:rFonts w:asciiTheme="minorHAnsi" w:hAnsiTheme="minorHAnsi" w:cstheme="minorHAnsi"/>
          <w:color w:val="000000"/>
        </w:rPr>
        <w:t>, který se koná ve Zlíně. Program obsahuje výstavy ve veřejném prostoru a výstavních síních, galavečer, celodenní konferenci design &amp; marketing, instalace v modulech, přednášky, workshopy, exkurze. Účastníci ZDW jsou z České republiky i zahraničí. Mezinárodní soutěže pro mladé designéry  Best in Design se dosud celkem zúčastnilo téměř 5 000 soutěžících (nejen studentů).</w:t>
      </w:r>
      <w:r w:rsidRPr="00032CD3">
        <w:rPr>
          <w:rStyle w:val="Znakapoznpodarou"/>
          <w:rFonts w:asciiTheme="minorHAnsi" w:hAnsiTheme="minorHAnsi" w:cstheme="minorHAnsi"/>
          <w:color w:val="000000"/>
        </w:rPr>
        <w:footnoteReference w:id="38"/>
      </w:r>
      <w:r w:rsidRPr="00032CD3">
        <w:rPr>
          <w:rFonts w:asciiTheme="minorHAnsi" w:hAnsiTheme="minorHAnsi" w:cstheme="minorHAnsi"/>
          <w:color w:val="000000"/>
        </w:rPr>
        <w:t xml:space="preserve"> </w:t>
      </w:r>
    </w:p>
    <w:p w:rsidR="00D80221" w:rsidRPr="00032CD3" w:rsidRDefault="00D80221" w:rsidP="00D80221">
      <w:pPr>
        <w:widowControl w:val="0"/>
        <w:autoSpaceDE w:val="0"/>
        <w:autoSpaceDN w:val="0"/>
        <w:adjustRightInd w:val="0"/>
        <w:snapToGrid w:val="0"/>
        <w:ind w:left="425" w:firstLine="1"/>
        <w:jc w:val="both"/>
        <w:rPr>
          <w:rFonts w:asciiTheme="minorHAnsi" w:hAnsiTheme="minorHAnsi" w:cstheme="minorHAnsi"/>
          <w:color w:val="000000"/>
        </w:rPr>
      </w:pPr>
      <w:r w:rsidRPr="00032CD3">
        <w:rPr>
          <w:rFonts w:asciiTheme="minorHAnsi" w:hAnsiTheme="minorHAnsi" w:cstheme="minorHAnsi"/>
          <w:color w:val="000000"/>
        </w:rPr>
        <w:t>FMK cíleně zaměstnává zahraniční lektory a profesory. V roce 2015 FMK přijala do pracovního poměru na omezenou dobu dvou let zahraničního experta/designéra, který v minulosti vedl ateliér produktového designu na prestižní londýnské škole Royal College of Art. FMK dlouhodobě udržuje pracovní kontakty s Liou Ghilardi, přední odbornicí na kreativní průmysly ve Velké Británii. FMK pravidelně zve zahraniční odborníky do výuky – jedná se o jednorázové přednášky či účast     v komisích při hodnocení studentských ateliérových semestrálních a také závěrečných kvalifikačních prací/projektů. V rámci pětiletého programu ESF (2017-2022) přijíždí ročně na FMK nejméně šest zahraničních odborníků z praxe, kteří mentorují pedagogy.</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FMK má v současnosti akreditovány a realizuje dva studijní programy v anglickém jazyce. Jedná se o magisterský studijní program Media and Communication Studies (obor Marketing Communications) a doktorský studijní program Visual Arts (obor Multimedia and Design).</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FMK má jako součást studijních plánů v bakalářském stupni povinný předmět Anglický jazyk. V případě studijního programu Arts Management (dále jen „AM“) bude výuka anglického jazyka rozšířena o povinně volitelný předmět Cross-Cultural Management. Pro samostudium je pro studenty dostupná literatura v anglickém jazyce, která je součástí knihovních fondů univerzitní knihovny a příručních knihoven na FMK. Literatura je neustále aktualizována a doplňována.</w:t>
      </w:r>
    </w:p>
    <w:p w:rsidR="00D80221" w:rsidRPr="00032CD3" w:rsidRDefault="00D80221" w:rsidP="00D80221">
      <w:pPr>
        <w:pStyle w:val="Nadpis2"/>
        <w:jc w:val="both"/>
        <w:rPr>
          <w:rFonts w:asciiTheme="minorHAnsi" w:hAnsiTheme="minorHAnsi" w:cstheme="minorHAnsi"/>
          <w:sz w:val="22"/>
          <w:szCs w:val="22"/>
        </w:rPr>
      </w:pPr>
    </w:p>
    <w:p w:rsidR="00D80221" w:rsidRPr="00032CD3" w:rsidRDefault="00D80221" w:rsidP="00D80221">
      <w:pPr>
        <w:pStyle w:val="Nadpis2"/>
        <w:jc w:val="both"/>
        <w:rPr>
          <w:rFonts w:asciiTheme="minorHAnsi" w:hAnsiTheme="minorHAnsi" w:cstheme="minorHAnsi"/>
        </w:rPr>
      </w:pPr>
      <w:r w:rsidRPr="00032CD3">
        <w:rPr>
          <w:rFonts w:asciiTheme="minorHAnsi" w:hAnsiTheme="minorHAnsi" w:cstheme="minorHAnsi"/>
        </w:rPr>
        <w:t xml:space="preserve">Profil absolventa a obsah studia </w:t>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Soulad získaných odborných znalostí, dovedností a způsobilostí s typem a profilem studijního programu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2.4</w:t>
      </w:r>
    </w:p>
    <w:p w:rsidR="00D80221" w:rsidRPr="00032CD3" w:rsidRDefault="00D80221" w:rsidP="00D80221">
      <w:pPr>
        <w:tabs>
          <w:tab w:val="left" w:pos="2835"/>
        </w:tabs>
        <w:spacing w:after="120"/>
        <w:ind w:left="425"/>
        <w:jc w:val="both"/>
        <w:rPr>
          <w:rFonts w:asciiTheme="minorHAnsi" w:hAnsiTheme="minorHAnsi" w:cstheme="minorHAnsi"/>
          <w:color w:val="000000"/>
        </w:rPr>
      </w:pPr>
      <w:r w:rsidRPr="00032CD3">
        <w:rPr>
          <w:rFonts w:asciiTheme="minorHAnsi" w:hAnsiTheme="minorHAnsi" w:cstheme="minorHAnsi"/>
          <w:color w:val="000000"/>
        </w:rPr>
        <w:t>Absolvent magisterského studijního programu AM je vybaven hlubokými znalostmi postupů a metod v oblasti řízení a postprodukce umělecké tvorby, marketingu, umělecko-provozního oboru, ovládá komplexní znalosti vycházející z historie a tradic v oblasti umění a designu i současné trendy poznání, je schopen kritického porozumění a reflexe v uměleckém oboru a originálního využívání a rozvíjení tvůrčího potenciálu. Má zkušenosti z praktického i teoretického přesahu do dalších kreativních oborů. Zná teoretické koncepce a metody aplikované do různorodých uměleckých postupů a umí s nimi prakticky v rámci manažerské pozice pracovat. Umí vést kolektiv spolupracovníků, předkládat rámcová zadání při řešení problémů, zároveň je schopen samostatné odborné tvůrčí činnosti. Nepodceňuje náročnou přípravu a realizaci projektů v oblasti umění, kultury a kulturně-kreativních průmyslů.</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hanging="425"/>
        <w:jc w:val="both"/>
        <w:rPr>
          <w:rFonts w:asciiTheme="minorHAnsi" w:hAnsiTheme="minorHAnsi" w:cstheme="minorHAnsi"/>
          <w:color w:val="000000"/>
        </w:rPr>
      </w:pPr>
      <w:r w:rsidRPr="00032CD3">
        <w:rPr>
          <w:rFonts w:asciiTheme="minorHAnsi" w:hAnsiTheme="minorHAnsi" w:cstheme="minorHAnsi"/>
          <w:color w:val="000000"/>
        </w:rPr>
        <w:tab/>
        <w:t xml:space="preserve">Hlavní ateliérový předmět Produkce v kulturních a kreativních odvětvích umožňuje studentům tříbení praktických i teoretických poznatků a zkušeností ve fakultní galerii G18, v galerii Zlínský zámek, v Alternativě - kulturním institutu Zlín a v souvislosti s fakultními výstavními projekty v tuzemsku i zahraničí. Vedle toho je povinen absolvovat praktickou část výuky v předmětech Galerijní provoz a praxe, Interiér a výstavnictví, Kurátorství či Fotografie v galerijní praxi (mimo jiné v Krajské galerii výtvarného umění ve Zlíně). Účastní se </w:t>
      </w:r>
      <w:r w:rsidRPr="00032CD3">
        <w:rPr>
          <w:rFonts w:asciiTheme="minorHAnsi" w:hAnsiTheme="minorHAnsi" w:cstheme="minorHAnsi"/>
          <w:color w:val="000000"/>
        </w:rPr>
        <w:lastRenderedPageBreak/>
        <w:t xml:space="preserve">odborně zaměřených workshopů, exkurzí a stáží. Pro rozvoj studenta prezenční formy studia je důležitý i předmět Komunikační agentura, v rámci něhož se řeší osm projektů regionálního významu a týdenní projekt mezinárodního významu Zlin Design Week. Praktické znalosti přirozeně přináší studentům prezenční formy i povinná šestitýdenní praxe ve smluvně vázaných galeriích a kulturních institucích. </w:t>
      </w:r>
      <w:r w:rsidRPr="00032CD3">
        <w:rPr>
          <w:rFonts w:asciiTheme="minorHAnsi" w:hAnsiTheme="minorHAnsi" w:cstheme="minorHAnsi"/>
        </w:rPr>
        <w:t>Vzhledem k tomu, že jednou z podmínek pro přijetí ke studiu v kombinované formě je doložení potvrzení o zaměstnání v kulturním sektoru, student této formy studia není povinen šestitýdenní praxi v galerii, muzeu či další instituci odpovídajícího charakteru absolvovat.</w:t>
      </w:r>
    </w:p>
    <w:p w:rsidR="00D80221" w:rsidRPr="00032CD3" w:rsidRDefault="00D80221" w:rsidP="00D80221">
      <w:pPr>
        <w:tabs>
          <w:tab w:val="left" w:pos="2835"/>
        </w:tabs>
        <w:spacing w:after="120"/>
        <w:ind w:left="425"/>
        <w:jc w:val="both"/>
        <w:rPr>
          <w:rFonts w:asciiTheme="minorHAnsi" w:hAnsiTheme="minorHAnsi" w:cstheme="minorHAnsi"/>
          <w:color w:val="000000"/>
        </w:rPr>
      </w:pPr>
      <w:r w:rsidRPr="00032CD3">
        <w:rPr>
          <w:rFonts w:asciiTheme="minorHAnsi" w:hAnsiTheme="minorHAnsi" w:cstheme="minorHAnsi"/>
          <w:color w:val="000000"/>
        </w:rPr>
        <w:t>Díky znalostem a dovednostem z předmětů jako jsou Business modely, Kreativní projektový management, Umělecká kritika a Animace a galerijní pedagogika, rozumí výchozím možnostem a metodám, které se váží k uměleckým oborům, vnímá možnosti jejich prolínání a přesahů. Orientuje se v dějinách umění a designu, současných trendech v umění a designu, marketingových komunikacích, má nezbytné právní znalosti z oblasti autorského práva. Ovládá alespoň jeden cizí jazyk, aby byl schopen působit v mezinárodním kontextu.</w:t>
      </w:r>
    </w:p>
    <w:p w:rsidR="00D80221" w:rsidRPr="00032CD3" w:rsidRDefault="00D80221" w:rsidP="00D80221">
      <w:pPr>
        <w:tabs>
          <w:tab w:val="left" w:pos="2835"/>
        </w:tabs>
        <w:ind w:left="425" w:firstLine="1"/>
        <w:jc w:val="both"/>
        <w:rPr>
          <w:rFonts w:asciiTheme="minorHAnsi" w:hAnsiTheme="minorHAnsi" w:cstheme="minorHAnsi"/>
          <w:color w:val="000000"/>
        </w:rPr>
      </w:pPr>
      <w:r w:rsidRPr="00032CD3">
        <w:rPr>
          <w:rFonts w:asciiTheme="minorHAnsi" w:hAnsiTheme="minorHAnsi" w:cstheme="minorHAnsi"/>
          <w:color w:val="000000"/>
        </w:rPr>
        <w:t>Aplikuje dovednosti z oblasti organizace a řízení umělecké praxe na úrovni soudobého poznání v oblasti obecných i specializačních disciplín výtvarného umění a designu, je schopen fundovaně teoretické znalosti aplikovat do praktických výstupů, ovládá řídící, organizační i marketingové nástroje, je schopen finanční rozvahy. Předpokládá se u něj schopnost interpretace a prezentace uměleckého díla či tvůrčího výkonu, tvorby autorských katalogů, monografií, teoretických reflexí, verbálně i písemně umí vyjádřit kritický názor opírající se o odbornou zkušenost i historické souvislosti. Uvědomuje si souvislosti estetického i filozofického charakteru uměleckého díla a využívá tyto souvislosti v praxi. Je schopen řídit tým spolupracovníků, provádět administrativní úkony umožňující rozvíjení profesionální činnosti v oblasti umění, zabezpečit činnost po stránce technologické, organizační i autorskoprávní.</w:t>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Jazykové kompetence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2.5</w:t>
      </w:r>
    </w:p>
    <w:p w:rsidR="00D80221" w:rsidRPr="00032CD3" w:rsidRDefault="00D80221" w:rsidP="00D80221">
      <w:pPr>
        <w:tabs>
          <w:tab w:val="left" w:pos="2835"/>
        </w:tabs>
        <w:spacing w:after="120"/>
        <w:ind w:left="426"/>
        <w:jc w:val="both"/>
        <w:rPr>
          <w:rFonts w:asciiTheme="minorHAnsi" w:hAnsiTheme="minorHAnsi" w:cstheme="minorHAnsi"/>
          <w:color w:val="000000"/>
        </w:rPr>
      </w:pPr>
      <w:r w:rsidRPr="00032CD3">
        <w:rPr>
          <w:rFonts w:asciiTheme="minorHAnsi" w:hAnsiTheme="minorHAnsi" w:cstheme="minorHAnsi"/>
          <w:color w:val="000000"/>
        </w:rPr>
        <w:t>Jazykové kompetence studentů v magisterském stupni studia navazují na základy z bakalářského stupně studia a jsou dále rozvíjeny ve dvou předmětech: Odborná angličtina vedena rodilým mluvčím, tematicky zaměřena na oblast umění a předmět Cross-Cultural Management.</w:t>
      </w:r>
      <w:r w:rsidRPr="00032CD3">
        <w:rPr>
          <w:rFonts w:asciiTheme="minorHAnsi" w:hAnsiTheme="minorHAnsi" w:cstheme="minorHAnsi"/>
        </w:rPr>
        <w:t xml:space="preserve"> S</w:t>
      </w:r>
      <w:r w:rsidRPr="00032CD3">
        <w:rPr>
          <w:rFonts w:asciiTheme="minorHAnsi" w:hAnsiTheme="minorHAnsi" w:cstheme="minorHAnsi"/>
          <w:color w:val="000000"/>
        </w:rPr>
        <w:t>tudenti mají rovněž možnost vypracovat svou diplomovou práci v anglickém jazyce, což dále rozšiřuje jejich jazykové dovednosti. Neformálním způsobem své schopnosti rozvíjejí i při studiu a zpracování semestrálních nebo seminárních prací, prostřednictvím doporučené literatury v anglickém jazyce. Významnou roli pak v této oblasti hrají zahraniční pobyty v rámci Erasmu. V nabídce volitelných předmětů si mohou vybrat další ze světových jazyků mimo povinného jazyka anglického.</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Pro samostudium je pro studenty dostupná literatura zaměřená na problematiku umění i managementu v oblasti umění a kreativních průmyslů v anglickém jazyce, která je součástí knihovních fondů univerzitní knihovny a příručních knihoven na FMK. Literatura je neustále aktualizována a doplňována.</w:t>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Pravidla a podmínky utváření studijních plánů </w:t>
      </w:r>
    </w:p>
    <w:p w:rsidR="00D80221" w:rsidRPr="00032CD3" w:rsidRDefault="00D80221" w:rsidP="00D80221">
      <w:pPr>
        <w:tabs>
          <w:tab w:val="left" w:pos="2835"/>
        </w:tabs>
        <w:spacing w:before="120" w:after="120"/>
        <w:rPr>
          <w:rFonts w:asciiTheme="minorHAnsi" w:hAnsiTheme="minorHAnsi" w:cstheme="minorHAnsi"/>
          <w:color w:val="000000"/>
        </w:rPr>
      </w:pPr>
      <w:r w:rsidRPr="00032CD3">
        <w:rPr>
          <w:rFonts w:asciiTheme="minorHAnsi" w:hAnsiTheme="minorHAnsi" w:cstheme="minorHAnsi"/>
        </w:rPr>
        <w:tab/>
      </w:r>
      <w:r w:rsidRPr="00032CD3">
        <w:rPr>
          <w:rFonts w:asciiTheme="minorHAnsi" w:hAnsiTheme="minorHAnsi" w:cstheme="minorHAnsi"/>
        </w:rPr>
        <w:tab/>
        <w:t>Standard 2.6</w:t>
      </w:r>
    </w:p>
    <w:p w:rsidR="00D80221" w:rsidRPr="00032CD3" w:rsidRDefault="00D80221" w:rsidP="00D80221">
      <w:pPr>
        <w:spacing w:after="120"/>
        <w:ind w:left="425"/>
        <w:jc w:val="both"/>
        <w:rPr>
          <w:rFonts w:asciiTheme="minorHAnsi" w:hAnsiTheme="minorHAnsi" w:cstheme="minorHAnsi"/>
          <w:color w:val="000000"/>
        </w:rPr>
      </w:pPr>
      <w:r w:rsidRPr="00032CD3">
        <w:rPr>
          <w:rFonts w:asciiTheme="minorHAnsi" w:hAnsiTheme="minorHAnsi" w:cstheme="minorHAnsi"/>
          <w:color w:val="000000"/>
        </w:rPr>
        <w:t>UTB ve Zlíně má nastavena funkční pravidla a podmínky pro vytváření studijních plánů ve vnitřním předpisu „</w:t>
      </w:r>
      <w:hyperlink r:id="rId76" w:history="1">
        <w:r w:rsidRPr="00032CD3">
          <w:rPr>
            <w:rFonts w:asciiTheme="minorHAnsi" w:hAnsiTheme="minorHAnsi" w:cstheme="minorHAnsi"/>
            <w:color w:val="000000"/>
          </w:rPr>
          <w:t>Řád pro tvorbu, schvalování, uskutečňování a změny studijních programů UTB ve Zlíně</w:t>
        </w:r>
      </w:hyperlink>
      <w:r w:rsidRPr="00032CD3">
        <w:rPr>
          <w:rFonts w:asciiTheme="minorHAnsi" w:hAnsiTheme="minorHAnsi" w:cstheme="minorHAnsi"/>
          <w:color w:val="000000"/>
        </w:rPr>
        <w:t>“</w:t>
      </w:r>
      <w:r w:rsidRPr="00032CD3">
        <w:rPr>
          <w:rStyle w:val="Znakapoznpodarou"/>
          <w:rFonts w:asciiTheme="minorHAnsi" w:hAnsiTheme="minorHAnsi" w:cstheme="minorHAnsi"/>
          <w:color w:val="000000"/>
        </w:rPr>
        <w:footnoteReference w:id="39"/>
      </w:r>
      <w:r w:rsidRPr="00032CD3">
        <w:rPr>
          <w:rFonts w:asciiTheme="minorHAnsi" w:hAnsiTheme="minorHAnsi" w:cstheme="minorHAnsi"/>
          <w:color w:val="000000"/>
        </w:rPr>
        <w:t xml:space="preserve">. Řád pro tvorbu, schvalování, uskutečňování a změny studijních programů UTB ve Zlíně je podle § 17 odst. 1 písm. k) zákona a podle statutu vnitřním předpisem UTB ve Zlíně a stanovuje: pravidla tvorby, schvalování a změn návrhů studijních programů před jejich </w:t>
      </w:r>
      <w:r w:rsidR="004B29C6">
        <w:rPr>
          <w:rFonts w:asciiTheme="minorHAnsi" w:hAnsiTheme="minorHAnsi" w:cstheme="minorHAnsi"/>
          <w:color w:val="000000"/>
        </w:rPr>
        <w:t xml:space="preserve">předložení </w:t>
      </w:r>
      <w:r w:rsidRPr="00032CD3">
        <w:rPr>
          <w:rFonts w:asciiTheme="minorHAnsi" w:hAnsiTheme="minorHAnsi" w:cstheme="minorHAnsi"/>
          <w:color w:val="000000"/>
        </w:rPr>
        <w:t xml:space="preserve">k akreditaci Národnímu akreditačnímu úřadu pro vysoké školství, náležitosti studijních programů a studijních předmětů, pravidla uskutečňování studijních programů na fakultách UTB ve Zlíně nebo přímo UTB ve Zlíně, povinnosti garantů studijních programů a garantů studijních předmětů a principy zajišťování kvality studijních programů.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Studijní plán, který je obsažen v předkládaném akreditačním materiálu, je sestaven tak, aby umožnil </w:t>
      </w:r>
      <w:r w:rsidRPr="00032CD3">
        <w:rPr>
          <w:rFonts w:asciiTheme="minorHAnsi" w:hAnsiTheme="minorHAnsi" w:cstheme="minorHAnsi"/>
          <w:color w:val="000000"/>
        </w:rPr>
        <w:lastRenderedPageBreak/>
        <w:t xml:space="preserve">studentům získat praktické dovednosti prakticky zaměřeným hlavním ateliérovým předmětem Produkce v kulturních a kreativních odvětvích, kde si student během studia tříbí své praktické i teoretické poznatky a zkušenosti ve fakultní galerii G18. Vedle toho je povinen absolvovat praktickou část výuky v předmětech Galerijní provoz a praxe, Interiér a výstavnictví, Kurátorství či Fotografie v galerijní praxi. Student prezenční formy studia musí povinně absolvovat šestitýdenní praxi v kulturní instituci, která je smluvně zajištěna a kreditově ohodnocena. </w:t>
      </w:r>
    </w:p>
    <w:p w:rsidR="00D80221"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Obecné teoretické znalosti z oblasti managementu umění získá ve stěžejních předmětech studijního programu (základní teoretické předměty profilujícího základu - ZT), které jsou potřebné pro výkon povolání. Dále studenti získají znalosti, které rozšíří a doplní jejich odborný profil (předměty profilujícího základu - PZ). Poměr předmětů ZT a PZ tvoří v jednotlivých semestrech vždy více než 75 %. Prezenční i kombinovaná forma studia obsahuje předměty povinné, povinně volitelně a volitelné. Z povinně volitelných předmětů si student zpravidla volí dva v každém semestru. </w:t>
      </w:r>
    </w:p>
    <w:p w:rsidR="000171B6" w:rsidRPr="00032CD3" w:rsidRDefault="000171B6" w:rsidP="00D80221">
      <w:pPr>
        <w:widowControl w:val="0"/>
        <w:autoSpaceDE w:val="0"/>
        <w:autoSpaceDN w:val="0"/>
        <w:adjustRightInd w:val="0"/>
        <w:snapToGrid w:val="0"/>
        <w:spacing w:after="120"/>
        <w:ind w:left="425"/>
        <w:jc w:val="both"/>
        <w:rPr>
          <w:rFonts w:asciiTheme="minorHAnsi" w:hAnsiTheme="minorHAnsi" w:cstheme="minorHAnsi"/>
          <w:color w:val="000000"/>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Vymezení uplatnění absolventů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2.7</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Absolventi magisterského studijního programu AM jsou vybaveni takovými způsobilostmi, aby obstáli jako samostatní vedoucí pracovníci/manažeři v oblasti volného </w:t>
      </w:r>
      <w:r w:rsidR="00714EF2">
        <w:rPr>
          <w:rFonts w:asciiTheme="minorHAnsi" w:hAnsiTheme="minorHAnsi" w:cstheme="minorHAnsi"/>
          <w:color w:val="000000"/>
        </w:rPr>
        <w:t>umění a designu, šířeji</w:t>
      </w:r>
      <w:r w:rsidRPr="00032CD3">
        <w:rPr>
          <w:rFonts w:asciiTheme="minorHAnsi" w:hAnsiTheme="minorHAnsi" w:cstheme="minorHAnsi"/>
          <w:color w:val="000000"/>
        </w:rPr>
        <w:t xml:space="preserve"> v oblasti kulturně kreativních průmyslů. Jsou vybaveni schopností spolupracovat v týmech s umělci a kreativci a vést procesy řízení a prezentace tvorby.</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Rámcové uplatnění nachází v řídících pozicích v oblasti volného umění i designu, v uměleckých a kulturních institucích a společnostech, jako jsou galerie, kulturní a kreativní centra, muzea, kulturní HUBy, umělecká či designová studia, festivaly, a to v tuzemsku i v zahraničí. Typické pracovní pozice jsou výkonný manažer, produkční, kurátor, metodik, lektor, referent. </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rPr>
      </w:pPr>
      <w:r w:rsidRPr="00032CD3">
        <w:rPr>
          <w:rFonts w:asciiTheme="minorHAnsi" w:hAnsiTheme="minorHAnsi" w:cstheme="minorHAnsi"/>
          <w:color w:val="000000"/>
        </w:rPr>
        <w:t>Rámcové uplatnění absolventů magisterského studijního programu AM je uvedeno v části B-I akreditačních materiálů Profil absolventa studijního programu, typické pracovní pozice jsou pak specifikovány v části D-I téhož materiálu.</w:t>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Standardní doba studia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2.8</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 xml:space="preserve">Standardní doba magisterského studijního programu AM v obou formách studia je dva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magisterského studia musí student získat alespoň 120 kreditů, přičemž podmínkou pro pokračování ve studiu po ukončení 1. roku studia je získání minimálně 50 kreditů.  </w:t>
      </w:r>
    </w:p>
    <w:p w:rsidR="00D80221" w:rsidRPr="00032CD3" w:rsidRDefault="00D80221" w:rsidP="00D80221">
      <w:pPr>
        <w:widowControl w:val="0"/>
        <w:autoSpaceDE w:val="0"/>
        <w:autoSpaceDN w:val="0"/>
        <w:adjustRightInd w:val="0"/>
        <w:snapToGrid w:val="0"/>
        <w:rPr>
          <w:rFonts w:asciiTheme="minorHAnsi" w:hAnsiTheme="minorHAnsi" w:cstheme="minorHAnsi"/>
        </w:rPr>
      </w:pPr>
    </w:p>
    <w:p w:rsidR="00D80221" w:rsidRPr="00032CD3" w:rsidRDefault="00D80221" w:rsidP="00D80221">
      <w:pPr>
        <w:widowControl w:val="0"/>
        <w:autoSpaceDE w:val="0"/>
        <w:autoSpaceDN w:val="0"/>
        <w:adjustRightInd w:val="0"/>
        <w:snapToGrid w:val="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ind w:left="1077" w:hanging="357"/>
        <w:rPr>
          <w:rFonts w:asciiTheme="minorHAnsi" w:hAnsiTheme="minorHAnsi" w:cstheme="minorHAnsi"/>
        </w:rPr>
      </w:pPr>
      <w:r w:rsidRPr="00032CD3">
        <w:rPr>
          <w:rFonts w:asciiTheme="minorHAnsi" w:hAnsiTheme="minorHAnsi" w:cstheme="minorHAnsi"/>
        </w:rPr>
        <w:t xml:space="preserve">Soulad obsahu studia s cíli studia a profilem absolventa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2.9</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color w:val="000000"/>
        </w:rPr>
        <w:t>Magisterský studijní program AM je zaměřen na výchovu manažerů v oblasti organizace a řízení umělecké praxe ve volném umění a designu, nabízí široký prostor k řešení praktických úkonů spojených s organizačními dovednostmi a usiluje o prohlubování odborných znalostí v těchto oblastech. Záměrem je připravit všestranně rozvinuté osobnosti, ale stejně tak profesionály s pevným vědomostním zázemím, kteří obstojí ve svobodném povolání i jako zaměstnanci. Vodítkem k naplnění cíle je důkladně připravený studijní plán, navazující na znalosti</w:t>
      </w:r>
      <w:r w:rsidR="000171B6">
        <w:rPr>
          <w:rFonts w:asciiTheme="minorHAnsi" w:hAnsiTheme="minorHAnsi" w:cstheme="minorHAnsi"/>
          <w:color w:val="000000"/>
        </w:rPr>
        <w:t xml:space="preserve"> </w:t>
      </w:r>
      <w:r w:rsidRPr="00032CD3">
        <w:rPr>
          <w:rFonts w:asciiTheme="minorHAnsi" w:hAnsiTheme="minorHAnsi" w:cstheme="minorHAnsi"/>
          <w:color w:val="000000"/>
        </w:rPr>
        <w:t xml:space="preserve">z bakalářského stupně a znalosti z oblasti umění. Studijní plán umožňuje získání znalostí a dovedností z předmětů zaměřených na praxi - Galerijní provoz a praxe, Kurátorství a Fotografie v galerijní praxi. Dále vhodná skladba povinných a povinně volitelných předmětů z oblastí dějin vizuální kultury, autorského práva zaměřeného na oblast umění, produkce a managementu v oblasti kulturních a </w:t>
      </w:r>
      <w:r w:rsidRPr="00032CD3">
        <w:rPr>
          <w:rFonts w:asciiTheme="minorHAnsi" w:hAnsiTheme="minorHAnsi" w:cstheme="minorHAnsi"/>
          <w:color w:val="000000"/>
        </w:rPr>
        <w:lastRenderedPageBreak/>
        <w:t xml:space="preserve">kreativních odvětví a oblastí zaměřených na umění a společnost. Fundovaná náplň přednášek a seminářů je zajištěna zkušenými akademiky a odborným vedením odborníky z prostředí řízení umělecké praxe, kteří jsou zapojeni do výukového procesu a zároveň vedou studenty při praxích v galeriích, muzeích, kulturních centrech, kreativních HUBech či kreativních projektech. </w:t>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Struktura a rozsah studijních předmětů </w:t>
      </w:r>
    </w:p>
    <w:p w:rsidR="00D80221" w:rsidRPr="00032CD3" w:rsidRDefault="00D80221" w:rsidP="00D80221">
      <w:pPr>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t>Standard 2.12</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color w:val="000000"/>
        </w:rPr>
        <w:t>Struktura studijního plánu je tvořena předměty povinnými, povinně volitelnými a volitelnými. Více než 75 % studijního plánu tvoří předměty profilujícího základu a základní teoretické předměty profilujícího základu z oblasti dějin vizuální kultury, produkce a managementu v oblasti kulturních a kreativních odvětví. Součástí studijního plánu jsou rovněž předměty, které nejsou součástí profilujícího základu. Součástí studijních plánů jsou i předměty zaměřené na praktický výkon viz Standardy 2.13, 2.15.</w:t>
      </w:r>
      <w:r w:rsidRPr="00032CD3">
        <w:rPr>
          <w:rFonts w:asciiTheme="minorHAnsi" w:hAnsiTheme="minorHAnsi" w:cstheme="minorHAnsi"/>
        </w:rPr>
        <w:t xml:space="preserve"> </w:t>
      </w:r>
      <w:r w:rsidRPr="00032CD3">
        <w:rPr>
          <w:rFonts w:asciiTheme="minorHAnsi" w:hAnsiTheme="minorHAnsi" w:cstheme="minorHAnsi"/>
          <w:color w:val="000000"/>
        </w:rPr>
        <w:t xml:space="preserve">Struktura studijních </w:t>
      </w:r>
      <w:r w:rsidR="000171B6">
        <w:rPr>
          <w:rFonts w:asciiTheme="minorHAnsi" w:hAnsiTheme="minorHAnsi" w:cstheme="minorHAnsi"/>
          <w:color w:val="000000"/>
        </w:rPr>
        <w:t>předmětů je souhrnně uvedena</w:t>
      </w:r>
      <w:r w:rsidRPr="00032CD3">
        <w:rPr>
          <w:rFonts w:asciiTheme="minorHAnsi" w:hAnsiTheme="minorHAnsi" w:cstheme="minorHAnsi"/>
          <w:color w:val="000000"/>
        </w:rPr>
        <w:t xml:space="preserve"> v části B-IIa – Studijní plány a návrh témat prací akreditačních materiálů. Každý z předmětů je char</w:t>
      </w:r>
      <w:r w:rsidR="000171B6">
        <w:rPr>
          <w:rFonts w:asciiTheme="minorHAnsi" w:hAnsiTheme="minorHAnsi" w:cstheme="minorHAnsi"/>
          <w:color w:val="000000"/>
        </w:rPr>
        <w:t>akterizován</w:t>
      </w:r>
      <w:r w:rsidRPr="00032CD3">
        <w:rPr>
          <w:rFonts w:asciiTheme="minorHAnsi" w:hAnsiTheme="minorHAnsi" w:cstheme="minorHAnsi"/>
          <w:color w:val="000000"/>
        </w:rPr>
        <w:t xml:space="preserve"> v příslušném formuláři B-III – Charakteristika studijního předmětu. Pro kombinovanou formu studia jsou vypracovány studijní opory.</w:t>
      </w:r>
    </w:p>
    <w:p w:rsidR="00D80221" w:rsidRPr="00032CD3" w:rsidRDefault="00D80221" w:rsidP="00D80221">
      <w:pPr>
        <w:spacing w:before="120" w:after="120"/>
        <w:rPr>
          <w:rFonts w:asciiTheme="minorHAnsi" w:hAnsiTheme="minorHAnsi" w:cstheme="minorHAnsi"/>
        </w:rPr>
      </w:pPr>
    </w:p>
    <w:p w:rsidR="00685BED" w:rsidRPr="00714EF2" w:rsidRDefault="00D80221" w:rsidP="00714EF2">
      <w:pPr>
        <w:pStyle w:val="Nadpis3"/>
        <w:keepNext/>
        <w:keepLines/>
        <w:numPr>
          <w:ilvl w:val="0"/>
          <w:numId w:val="36"/>
        </w:numPr>
        <w:spacing w:before="40" w:beforeAutospacing="0" w:after="0" w:afterAutospacing="0" w:line="259" w:lineRule="auto"/>
        <w:ind w:left="1077" w:hanging="357"/>
        <w:jc w:val="both"/>
        <w:rPr>
          <w:rFonts w:asciiTheme="minorHAnsi" w:hAnsiTheme="minorHAnsi" w:cstheme="minorHAnsi"/>
        </w:rPr>
      </w:pPr>
      <w:r w:rsidRPr="00714EF2">
        <w:rPr>
          <w:rFonts w:asciiTheme="minorHAnsi" w:hAnsiTheme="minorHAnsi" w:cstheme="minorHAnsi"/>
        </w:rPr>
        <w:t>Rozsah povinné odborné praxe (pouze pro profesně zaměřené studijní programy) a specifika spolupráce s praxí (pouze pro bakalářské profesně zaměřené studijní programy)</w:t>
      </w:r>
    </w:p>
    <w:p w:rsidR="00D80221" w:rsidRPr="00032CD3" w:rsidRDefault="00D80221" w:rsidP="00714EF2">
      <w:pPr>
        <w:spacing w:before="120" w:after="120"/>
        <w:ind w:left="3538"/>
        <w:rPr>
          <w:rFonts w:asciiTheme="minorHAnsi" w:hAnsiTheme="minorHAnsi" w:cstheme="minorHAnsi"/>
        </w:rPr>
      </w:pPr>
      <w:r w:rsidRPr="00032CD3">
        <w:rPr>
          <w:rFonts w:asciiTheme="minorHAnsi" w:hAnsiTheme="minorHAnsi" w:cstheme="minorHAnsi"/>
        </w:rPr>
        <w:t>Standardy 2.13, 2.15</w:t>
      </w:r>
    </w:p>
    <w:p w:rsidR="00D80221" w:rsidRPr="00032CD3" w:rsidRDefault="00D80221" w:rsidP="00D80221">
      <w:pPr>
        <w:spacing w:after="120"/>
        <w:ind w:left="425"/>
        <w:jc w:val="both"/>
        <w:rPr>
          <w:rFonts w:asciiTheme="minorHAnsi" w:hAnsiTheme="minorHAnsi" w:cstheme="minorHAnsi"/>
        </w:rPr>
      </w:pPr>
      <w:r w:rsidRPr="00032CD3">
        <w:rPr>
          <w:rFonts w:asciiTheme="minorHAnsi" w:hAnsiTheme="minorHAnsi" w:cstheme="minorHAnsi"/>
        </w:rPr>
        <w:t>Povinná odborná šestitýdenní praxe pro studenty prezenční formy studia bude realizována v galeriích, kulturních institucích, muzeích či kreativních HUBech a bude podchycena smlouvami s danými institucemi a smlouvami o praxi s jednotlivými studenty. Při ukončení praxe student obdrží hodnotící zprávu od instituce. Vzhledem k tomu, že jednou z podmínek pro přijetí ke studiu v kombinované formě je doložení potvrzení o zaměstnání v kulturním sektoru, student této formy není povinen šestitýdenní praxi absolvovat.</w:t>
      </w:r>
    </w:p>
    <w:p w:rsidR="00D80221" w:rsidRDefault="00D80221" w:rsidP="00D80221">
      <w:pPr>
        <w:ind w:left="425"/>
        <w:jc w:val="both"/>
        <w:rPr>
          <w:rFonts w:asciiTheme="minorHAnsi" w:hAnsiTheme="minorHAnsi" w:cstheme="minorHAnsi"/>
        </w:rPr>
      </w:pPr>
      <w:r w:rsidRPr="00032CD3">
        <w:rPr>
          <w:rFonts w:asciiTheme="minorHAnsi" w:hAnsiTheme="minorHAnsi" w:cstheme="minorHAnsi"/>
        </w:rPr>
        <w:t>Praxe a praktické výstupy jsou i součástí předmětů studijního plánu. Hlavní ateliérový předmět Produkce v kulturních a kreativních odvětvích umožňuje studentovi tříbit své praktické i teoretické poznatky a zkušenosti ve fakultní galerii G18. Dále získává praktické dovednosti v rámci předmětů Kurátorství (ve spolupráci s Krajskou galerií výtvarného umění ve Zlíně), Fotografie v galerijní praxi, Animace a galerijní provoz, Prezentace uměleckého díla, Management umění, Galerijní provoz a praxe ve fakultní galerii G18, kulturním institutu Alternativa, galerii Zlínský zámek…. Získané znalosti a dovednosti z těchto předmětů aplikuje na konkrétních projektech.</w:t>
      </w:r>
    </w:p>
    <w:p w:rsidR="000171B6" w:rsidRPr="00032CD3" w:rsidRDefault="000171B6" w:rsidP="00D80221">
      <w:pPr>
        <w:ind w:left="425"/>
        <w:jc w:val="both"/>
        <w:rPr>
          <w:rFonts w:asciiTheme="minorHAnsi" w:hAnsiTheme="minorHAnsi" w:cstheme="minorHAnsi"/>
        </w:rPr>
      </w:pPr>
    </w:p>
    <w:p w:rsidR="00D80221" w:rsidRPr="00032CD3" w:rsidRDefault="00D80221" w:rsidP="00D80221">
      <w:pPr>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Soulad obsahu studijních předmětů, státních zkoušek a kvalifikačních prací s výsledky učení a profilem absolventa  </w:t>
      </w:r>
    </w:p>
    <w:p w:rsidR="00D80221" w:rsidRPr="00032CD3" w:rsidRDefault="00D80221" w:rsidP="00714EF2">
      <w:pPr>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t>Standard 2.14</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rFonts w:asciiTheme="minorHAnsi" w:hAnsiTheme="minorHAnsi" w:cstheme="minorHAnsi"/>
          <w:color w:val="000000"/>
        </w:rPr>
      </w:pPr>
      <w:r w:rsidRPr="00032CD3">
        <w:rPr>
          <w:rFonts w:asciiTheme="minorHAnsi" w:hAnsiTheme="minorHAnsi" w:cstheme="minorHAnsi"/>
          <w:color w:val="000000"/>
        </w:rPr>
        <w:t>Studijní předměty lze rozčlenit do tří kategorií: teoretické předměty ve vazbě na dějiny vizuální kultury, které navazují tematickými okruhy zejména na předměty Interpretace uměleckého díla, Současné umění, Současné tendence designu a Současné tendence v architektuře. Druhou kategorií jsou předměty zaměřené na produkci a management v oblasti kulturních a kreativních odvětví, zejména předměty Produkce v kulturních a  kreativních odvětvích, Management umění,  Dotační management, Autorské právo a Marketing kultury. Třetí kategorií je oblast umění a společnost, na niž navazují zejména předměty Umění a společnost, Estetika pro kulturní management a Kulturní politika a sociokulturní prostředí.</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rFonts w:asciiTheme="minorHAnsi" w:hAnsiTheme="minorHAnsi" w:cstheme="minorHAnsi"/>
          <w:color w:val="000000"/>
        </w:rPr>
      </w:pPr>
      <w:r w:rsidRPr="00032CD3">
        <w:rPr>
          <w:rFonts w:asciiTheme="minorHAnsi" w:hAnsiTheme="minorHAnsi" w:cstheme="minorHAnsi"/>
          <w:color w:val="000000"/>
        </w:rPr>
        <w:t xml:space="preserve">Navržená témata teoretických kvalifikačních prací jsou zaměřena na problematiku managementu umění a kulturně-kreativních průmyslů - viz akreditační spis část Návrhy témat kvalifikačních prací. </w:t>
      </w:r>
    </w:p>
    <w:p w:rsidR="00D80221"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Vedle teoretické kvalifikační práce, která se zaměřuje na témata z oblasti umění, kultury a kreativních </w:t>
      </w:r>
      <w:r w:rsidRPr="00032CD3">
        <w:rPr>
          <w:rFonts w:asciiTheme="minorHAnsi" w:hAnsiTheme="minorHAnsi" w:cstheme="minorHAnsi"/>
          <w:color w:val="000000"/>
        </w:rPr>
        <w:lastRenderedPageBreak/>
        <w:t>průmyslů, je student povinen odevzdat i praktickou část práce spojenou s organizací akce či výstavy.</w:t>
      </w:r>
    </w:p>
    <w:p w:rsidR="009E2555" w:rsidRDefault="009E2555" w:rsidP="00D80221">
      <w:pPr>
        <w:widowControl w:val="0"/>
        <w:autoSpaceDE w:val="0"/>
        <w:autoSpaceDN w:val="0"/>
        <w:adjustRightInd w:val="0"/>
        <w:snapToGrid w:val="0"/>
        <w:ind w:left="426"/>
        <w:jc w:val="both"/>
        <w:rPr>
          <w:rFonts w:asciiTheme="minorHAnsi" w:hAnsiTheme="minorHAnsi" w:cstheme="minorHAnsi"/>
          <w:color w:val="000000"/>
        </w:rPr>
      </w:pPr>
    </w:p>
    <w:p w:rsidR="009E2555" w:rsidRPr="00032CD3" w:rsidRDefault="009E2555" w:rsidP="00D80221">
      <w:pPr>
        <w:widowControl w:val="0"/>
        <w:autoSpaceDE w:val="0"/>
        <w:autoSpaceDN w:val="0"/>
        <w:adjustRightInd w:val="0"/>
        <w:snapToGrid w:val="0"/>
        <w:ind w:left="426"/>
        <w:jc w:val="both"/>
        <w:rPr>
          <w:rFonts w:asciiTheme="minorHAnsi" w:hAnsiTheme="minorHAnsi" w:cstheme="minorHAnsi"/>
          <w:color w:val="000000"/>
        </w:rPr>
      </w:pPr>
    </w:p>
    <w:p w:rsidR="00D80221" w:rsidRPr="00032CD3" w:rsidRDefault="00D80221" w:rsidP="00D80221">
      <w:pPr>
        <w:pStyle w:val="Nadpis2"/>
        <w:rPr>
          <w:rFonts w:asciiTheme="minorHAnsi" w:hAnsiTheme="minorHAnsi" w:cstheme="minorHAnsi"/>
        </w:rPr>
      </w:pPr>
      <w:r w:rsidRPr="00032CD3">
        <w:rPr>
          <w:rFonts w:asciiTheme="minorHAnsi" w:hAnsiTheme="minorHAnsi" w:cstheme="minorHAnsi"/>
        </w:rPr>
        <w:t>Vzdělávací a tvůrčí činnost ve studijním programu</w:t>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Metody výuky a hodnocení výsledků studia</w:t>
      </w:r>
    </w:p>
    <w:p w:rsidR="00D80221" w:rsidRPr="00032CD3" w:rsidRDefault="00D80221" w:rsidP="00D80221">
      <w:pPr>
        <w:spacing w:before="120" w:after="120"/>
        <w:ind w:left="2829" w:firstLine="709"/>
        <w:rPr>
          <w:rFonts w:asciiTheme="minorHAnsi" w:hAnsiTheme="minorHAnsi" w:cstheme="minorHAnsi"/>
        </w:rPr>
      </w:pPr>
      <w:r w:rsidRPr="00032CD3">
        <w:rPr>
          <w:rFonts w:asciiTheme="minorHAnsi" w:hAnsiTheme="minorHAnsi" w:cstheme="minorHAnsi"/>
        </w:rPr>
        <w:t>Standardy 3.1-3.4</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FMK v rámci organizace studia a výuky uplatňuje kritéria stanovená Studijním a zkušebním řádem UTB ve Zlíně</w:t>
      </w:r>
      <w:r w:rsidRPr="00032CD3">
        <w:rPr>
          <w:rStyle w:val="Znakapoznpodarou"/>
          <w:rFonts w:asciiTheme="minorHAnsi" w:hAnsiTheme="minorHAnsi" w:cstheme="minorHAnsi"/>
          <w:color w:val="000000"/>
        </w:rPr>
        <w:footnoteReference w:id="40"/>
      </w:r>
      <w:r w:rsidRPr="00032CD3">
        <w:rPr>
          <w:rFonts w:asciiTheme="minorHAnsi" w:hAnsiTheme="minorHAnsi" w:cstheme="minorHAnsi"/>
          <w:color w:val="000000"/>
        </w:rPr>
        <w:t xml:space="preserve"> a Pravidly průběhu studia ve studijních programech uskutečňovaných na FMK,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U všech předmětů magisterského studijního programu AM jsou vypracovány karty předmětů, které definují rozsah studijního předmětu, stručnou anotaci a studijní literaturu a pomůcky,  vedle toho bude po úspěšné akreditaci předmět evidován do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charakteru jednotlivých předmětů a jejich zaměření a využívat různorodé typy hodnocení. Tyto informace jsou přístupné pro studenty.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Poměr přímé výuky a samostudia v rámci studijní zátěže odpovídá profesně zaměřenému studijnímu programu, jeho profilu a formě studia. Studijní zátěž je efektivně rozložena v rámci struktury celého studijního plánu, student prezenční i kombinované formy studia musí za semestr získat optimálně 30 kreditů, v daném ročníku nejméně 50 kreditů. Rozvržení studijního plánu odpovídá i začlenění šestitýdenní praxe v posledním semestru prezenční formy studia. Studium se řádně ukončuje splněním povinností stanovených studijním programem a uveden</w:t>
      </w:r>
      <w:r w:rsidR="000171B6">
        <w:rPr>
          <w:rFonts w:asciiTheme="minorHAnsi" w:hAnsiTheme="minorHAnsi" w:cstheme="minorHAnsi"/>
          <w:color w:val="000000"/>
        </w:rPr>
        <w:t xml:space="preserve">ých  </w:t>
      </w:r>
      <w:r w:rsidRPr="00032CD3">
        <w:rPr>
          <w:rFonts w:asciiTheme="minorHAnsi" w:hAnsiTheme="minorHAnsi" w:cstheme="minorHAnsi"/>
          <w:color w:val="000000"/>
        </w:rPr>
        <w:t>v rozhodnutí děkana FMK</w:t>
      </w:r>
      <w:r w:rsidRPr="00032CD3">
        <w:rPr>
          <w:rStyle w:val="Znakapoznpodarou"/>
          <w:rFonts w:asciiTheme="minorHAnsi" w:hAnsiTheme="minorHAnsi" w:cstheme="minorHAnsi"/>
          <w:color w:val="000000"/>
        </w:rPr>
        <w:footnoteReference w:id="41"/>
      </w:r>
      <w:r w:rsidRPr="00032CD3">
        <w:rPr>
          <w:rFonts w:asciiTheme="minorHAnsi" w:hAnsiTheme="minorHAnsi" w:cstheme="minorHAnsi"/>
          <w:color w:val="000000"/>
        </w:rPr>
        <w:t>.  Na konci akademického roku probíhá kontrola splnění studijních povinností. Student musí během magisterského studia získat alespoň 120 kreditů, aby byl připuštěn ke státní závěrečné zkoušce. Na konci zkouškového období podává přihlášku ke státní závěrečné zkoušce. Termín je každoročně aktualizován.</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V magisterském studijním programu AM je důraz kladen na praktické osvojení dovedností, které jsou spojeny s managementem zaměřeným na oblast umění a kreativních průmyslů. Jedná se především o předměty Produkce v kulturních a kreativních odvětvích a Praxe v kulturních a kreativních odvětvích, kde je posílena hodinová dotace. Vedle toho je součástí studijního plánu řada předmětů, v nichž je důraz kladen na aktivní a tvůrčí přístup studentů při řešení modelových projektových zadání. Student musí uplatňovat při zadaných úkolech vlastní kreativní myšlení a aplikovat jej do praxe.</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 xml:space="preserve">Přednášková část výuky reflektuje předměty, které primárně odpovídají potřebám zaměření programu na oblast umění, designu, architektury a vedle toho ozřejmuje i sociokulturní prostředí. Dostatečné množství odborné literatury zaměřené tematicky na magisterský studijní program AM studentům pomůže upevnit si znalosti získané v teoretické i praktické výuce a zároveň umožní dostatečnou flexibilitu při samostudiu. </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Pro výuku v kombinované formě studia jsou materiály formou opor</w:t>
      </w:r>
      <w:r w:rsidRPr="00032CD3">
        <w:rPr>
          <w:rStyle w:val="Znakapoznpodarou"/>
          <w:rFonts w:asciiTheme="minorHAnsi" w:hAnsiTheme="minorHAnsi" w:cstheme="minorHAnsi"/>
          <w:color w:val="000000"/>
        </w:rPr>
        <w:footnoteReference w:id="42"/>
      </w:r>
      <w:r w:rsidRPr="00032CD3">
        <w:rPr>
          <w:rFonts w:asciiTheme="minorHAnsi" w:hAnsiTheme="minorHAnsi" w:cstheme="minorHAnsi"/>
          <w:color w:val="000000"/>
        </w:rPr>
        <w:t xml:space="preserve"> pomůckou pro zvládnutí potřebného rozsahu studia. Student může využívat individuální konzultace, elektronické konzultace (e-mail, Skype, pro obecné informace i Facebook apod.). Skladba studijní literatury a dále skladba výukových zdrojů a souborů informací, které nahradí studentovi přímou výuku a které jsou uvedeny v požadavcích studijních předmětů profilujícího základu, odráží aktuální stav poznání a zohledňují mezinárodní rozměr studia. Studentům kombinované formy je zajištěna dostupnost studijní literatury uváděné v požadavcích studijních předmětů v univerzitní knihovně. Dostatečně je vymezen i počet konzultačních hodin.</w:t>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lastRenderedPageBreak/>
        <w:t>Tvůrčí činnost vztahující se ke studijnímu programu (dle požadavků kladených standardy pro jednotlivé typy a profily studijních programů)</w:t>
      </w:r>
    </w:p>
    <w:p w:rsidR="00D80221" w:rsidRPr="00032CD3" w:rsidRDefault="00D80221" w:rsidP="00D80221">
      <w:pPr>
        <w:spacing w:before="120" w:after="120"/>
        <w:jc w:val="center"/>
        <w:rPr>
          <w:rFonts w:asciiTheme="minorHAnsi" w:hAnsiTheme="minorHAnsi" w:cstheme="minorHAnsi"/>
        </w:rPr>
      </w:pPr>
      <w:r w:rsidRPr="00032CD3">
        <w:rPr>
          <w:rFonts w:asciiTheme="minorHAnsi" w:hAnsiTheme="minorHAnsi" w:cstheme="minorHAnsi"/>
        </w:rPr>
        <w:t>Standardy 3.5-3.7</w:t>
      </w: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FMK uskutečňuje tvůrčí činnost, která odpovídá oblastem vzdělávání, v rámci kterých má být studijní program příslušného typu uskutečňován. Tvůrčí činnost je na FMK systematicky a dlouhodobě rozvíjena. Zapojení pracovníků je zřejmé z Centrální evidence projektů a průběžně z Výročních zpráv FMK</w:t>
      </w:r>
      <w:r w:rsidRPr="00FA5586">
        <w:rPr>
          <w:color w:val="000000"/>
        </w:rPr>
        <w:footnoteReference w:id="43"/>
      </w:r>
      <w:r w:rsidRPr="00FA5586">
        <w:rPr>
          <w:rFonts w:asciiTheme="minorHAnsi" w:hAnsiTheme="minorHAnsi" w:cstheme="minorHAnsi"/>
          <w:color w:val="000000"/>
        </w:rPr>
        <w:t xml:space="preserve"> a Výročních zpráv UTB ve Zlíně</w:t>
      </w:r>
      <w:r w:rsidRPr="00FA5586">
        <w:rPr>
          <w:color w:val="000000"/>
        </w:rPr>
        <w:footnoteReference w:id="44"/>
      </w:r>
      <w:r w:rsidRPr="00FA5586">
        <w:rPr>
          <w:rFonts w:asciiTheme="minorHAnsi" w:hAnsiTheme="minorHAnsi" w:cstheme="minorHAnsi"/>
          <w:color w:val="000000"/>
        </w:rPr>
        <w:t>.  Studenti bakalářského a magisterského studijního programu Výtvarná umění se zapojují do tvůrčí činnosti FMK zejména  v rámci ateliérové výuky, kdy v průběhu semestru vytváří výstupy – koncepty, ale i tvůrčí díla – která jsou zpracována pod vedením odborných supervizorů – pedagogů jednotlivých ateliérů. Pokud se jedná o kvalitní výstupy, které jsou následně realizovány v praxi či vystaveny, příp. získají ocenění na výstavách, v odborných soutěžích či na festivalech, jsou tyto zaregistrovány v systému RUV, stejně jako tvůrčí výstupy pedagogů. Současná tvůrčí činnost FMK odpovídá  profilu magisterského studijního programu AM a předpokládá se tudíž intenzivní zapojení studentů tohoto programu.</w:t>
      </w: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Vývoj tvůrčích a s tím souvisejících aktivit na FMK za období 2013-2018</w:t>
      </w: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V roce 2013 se FMK stala členem Zlínského audiovizuálního klastru a zároveň doc. Janíková jeho prezidentkou. Audiovizuální centrum FMK se tak stalo funkční základnou pro celý klastr. Ve stejném roce také zintenzivněly aktivity vzhledem ke kreativním průmyslům ve Zlíně. V souvislosti s tím proběhl teambulding s mentorkou z oblasti kreativních průmyslů MgA.  Kujovou a následné mapování kreativního potenciálu Zlínského kraje prováděného Liou Ghilardi. V prostorách FMK také v té době zasídlila první start up firma. Ve spolupráci se studiem Vasku a Klug byla vytvořena expozice FMK na prestižním Salon mobile v Miláně.  Spolu s firmou Little Greta jsme uspořádali výstavu studentských prací v Londýně. Po náročném řízení se FMK (zastoupená zejména ateliérem Audiovizuální tvorba) stala členem CILECT - The International Association of Film and Television Schools (Centre International de Liaison des Ecoles de Cinéma et de Télévision)</w:t>
      </w:r>
      <w:r w:rsidRPr="00FA5586">
        <w:rPr>
          <w:color w:val="000000"/>
        </w:rPr>
        <w:footnoteReference w:id="45"/>
      </w:r>
      <w:r w:rsidRPr="00FA5586">
        <w:rPr>
          <w:rFonts w:asciiTheme="minorHAnsi" w:hAnsiTheme="minorHAnsi" w:cstheme="minorHAnsi"/>
          <w:color w:val="000000"/>
        </w:rPr>
        <w:t>.</w:t>
      </w: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V roce 2014 ve spolupráci s MgA. Kujovou, se pokračovalo v přípravných pracích v souvislosti se založením  Centra kreativních průmyslů. FMK se prezentovalo originální expozicí ve Ventura Lambrate v rámci Milan Design Weeku. Zúčastnili jsme se s úspěchem festivalu Clermont Ferrand, Creative upcycling Berlin. Zapojili jsme se soutěže o pavilon EXPO 2015 s tématem Forrest, ze sedmi účastníků jsme obsadili čestné druhé místo.</w:t>
      </w:r>
    </w:p>
    <w:p w:rsidR="00D80221" w:rsidRPr="00032CD3"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V roce 2015 FMK získala 11. místo v celosvětovém žebříčku Red Dot Design Ranking a tím se dostala do společnosti takových univerzit, jako je Art Center College of Design US či Royal College of Art UK. Naši studenti uspěli 2x v kategorii best of best v Red Dot Design Award Asia, získali cenu v soutěži European Design Awards. Asijským návštěvníkům představili na Tokyo Design Weeku expozici Pairs in Squares a zároveň si domů odvezli Grand Prix University Award For Overseas a cenu Sekisui. V tomto roce se konal první ročník projektu Zlin Design Week. Jeho vznik se opíral o myšlenku podpory tradice designu ve Zlíně. </w:t>
      </w: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V roce 2016 se vedení FMK účastnilo stáže v kreativním inkubátoru RCA v Londýně, aby posílilo své znalosti směřující k založení Centra kreativních průmyslů. V březnu 2016 bylo otevřeno Centrum kreativních průmyslů – Upper Zlín. Během šesti měsíců zde zasídlilo sedm firem a několik jednotlivců v coworkingu. V souvislosti s problematikou kreativních průmyslů jsme byli přizvání do poradního orgánu Úřadu vlády pro vědu, výzkum a inovace. Ke sdílení zkušeností nás oslovilo VUT, UP, UJEP, prezentovali jsme zkušenosti na konferenci Střed zájmů. </w:t>
      </w:r>
      <w:r w:rsidRPr="00FA5586">
        <w:rPr>
          <w:rFonts w:asciiTheme="minorHAnsi" w:hAnsiTheme="minorHAnsi" w:cstheme="minorHAnsi"/>
          <w:color w:val="000000"/>
        </w:rPr>
        <w:t xml:space="preserve">Byli jsme aktivní při zakládání Zlínského kreativního klastru a stali jsme se členy, doc. Janíková byla zvolena prezidentkou. Proběhla celofakultní výstava v rámci festivalu Dny české a německé kultury v Drážďanech, opět jsme vystavovali na Salon mobile ve Ventura Lambrate v rámci Milan Design Weeku a na Lodz Design Festivale s expozicí PopUpShow. Konal se úspěšný 2. ročník Zlin Design Weeku. Rozběhli jsme pod záštitou Ministerstva životního prostředí ČR roční celofakultní celospolečensky prospěšný projekt „Voda pro všechny“ ve spolupráci s firmami mmcité, Kovárna VIVA, Tescoma, město Zlín </w:t>
      </w:r>
      <w:r w:rsidRPr="00FA5586">
        <w:rPr>
          <w:rFonts w:asciiTheme="minorHAnsi" w:hAnsiTheme="minorHAnsi" w:cstheme="minorHAnsi"/>
          <w:color w:val="000000"/>
        </w:rPr>
        <w:lastRenderedPageBreak/>
        <w:t>a další.</w:t>
      </w:r>
    </w:p>
    <w:p w:rsidR="00D80221"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 xml:space="preserve">V roce 2017 pokračoval Zlin Design Week, tentokrát jako vyvrcholení celofakultního projektu „Voda pro všechny“ zaštítěného Ministerstvem životního prostředí ČR, kdy z vybraných studentských prací byla uspořádána výstava „Zadrž vodu“, která byla na podzim instalována také v Drážďanech na Dnech česko-německé kultury. Mezi výstupy projektu „Voda pro všechny“ patřily mj. plakáty sociální reklamy, šaty s potiskem vysychajícího Aralského jezera či interaktivní hra s tématikou hospodaření s vodou. Zapojily se nejen ateliéry, ale i Ústav marketingových komunikací, kde probíhal průzkum u vysokoškoláků, jak hospodaří s vodou, jehož výsledky a problematika projektové výuky na VŠ byly předneseny na mezinárodních vědeckých konferencích. Výstupy projektu jsou prezentovány na webu </w:t>
      </w:r>
      <w:hyperlink r:id="rId77" w:history="1">
        <w:r w:rsidRPr="00FA5586">
          <w:rPr>
            <w:rFonts w:asciiTheme="minorHAnsi" w:hAnsiTheme="minorHAnsi" w:cstheme="minorHAnsi"/>
            <w:color w:val="000000"/>
          </w:rPr>
          <w:t>www.vodaprovsechny.cz</w:t>
        </w:r>
      </w:hyperlink>
      <w:r w:rsidRPr="00FA5586">
        <w:footnoteReference w:id="46"/>
      </w:r>
      <w:r w:rsidRPr="00FA5586">
        <w:rPr>
          <w:rFonts w:asciiTheme="minorHAnsi" w:hAnsiTheme="minorHAnsi" w:cstheme="minorHAnsi"/>
          <w:color w:val="000000"/>
        </w:rPr>
        <w:t xml:space="preserve"> a v odborné publikaci. Významnou expozicí v roce 2017 byla výstava na DECOREX Londýn pořádaná ve spolupráci s Czech Trade a partnerskými firmami nebo také výstava doc. Stanického ve Victoria and Albert Museum v Londýně. </w:t>
      </w:r>
    </w:p>
    <w:p w:rsidR="00FA5586" w:rsidRPr="00032CD3" w:rsidRDefault="00FA5586" w:rsidP="00FA5586">
      <w:pPr>
        <w:widowControl w:val="0"/>
        <w:autoSpaceDE w:val="0"/>
        <w:autoSpaceDN w:val="0"/>
        <w:adjustRightInd w:val="0"/>
        <w:snapToGrid w:val="0"/>
        <w:spacing w:after="120"/>
        <w:ind w:left="425"/>
        <w:jc w:val="both"/>
        <w:rPr>
          <w:rFonts w:asciiTheme="minorHAnsi" w:hAnsiTheme="minorHAnsi" w:cstheme="minorHAnsi"/>
          <w:color w:val="000000"/>
        </w:rPr>
      </w:pP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 xml:space="preserve">Nejvýznamnější tvůrčí činnosti spojené s projektovými aktivitami v oblasti umění: </w:t>
      </w: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 xml:space="preserve">FMK je řešitelem a spoluřešitelem projektů zaměřených na spolupráci s praxí i tvůrčí a výzkumnou činnost s tím související. </w:t>
      </w: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Projekt mezinárodní spolupráce malého rozsahu REED–REjuvenate European Design, podpořený programem Creative Europe (2015-2017). Hlavním řešitelem byla britská společnost Actiondog CIC, Londýn, partneři: výzkumná organizace AIJU, Španělsko, akademie umění VDA, Vilnius Litva, náplní projektu byl redesign hotelového odpadu do nových užitných a dekorativních předmětů. Na výstupy projektu navazuje sociální podnik v Londýně aplikující navržené produkty do malovýroby.</w:t>
      </w: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Projekt aplikovaného výzkumu podpořený Ministerstvem kultury ČR v rámci programu Národní kulturní identity II (od r. 2018) - Designéři v českých zemích a československý strojírenský průmysl – realizujeme jako hlavní koordinátor s partnerem Národní technické muzeum v Praze. Předmětem aplikovaného výzkumu je zmapování a prezentace významných osobností a výsledků československých strojírenských designérů v období let 1918 až 1993.</w:t>
      </w: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Vazba na Zlínský kreativní klastr</w:t>
      </w:r>
      <w:r w:rsidRPr="00FA5586">
        <w:footnoteReference w:id="47"/>
      </w:r>
      <w:r w:rsidRPr="00FA5586">
        <w:rPr>
          <w:rFonts w:asciiTheme="minorHAnsi" w:hAnsiTheme="minorHAnsi" w:cstheme="minorHAnsi"/>
          <w:color w:val="000000"/>
        </w:rPr>
        <w:t>, kterého je FMK také členem, přináší řadu příležitostí v oblasti mezinárodní spolupráce a účasti na projektech. V rámci projektu Visegrad Urban Creativity Cluster Network (od r. 2016) se pracovníci i doktorandi FMK účastnili studijních cest zaměřených na spolupráci s praxí v kreativních odvětvích do Krakowa, Budapešti, Košic a ukrajinského Rivne. Tvůrčí činnost se uskutečňuje také v rámci projektů podporovaných z „Fondu vzdělávací politiky MŠMT ČR na podporu tvůrčí umělecké činnosti na neuměleckých veřejných vysokých školách“ a   v rámci Interní grantové agentury UTB ve Zlíně.</w:t>
      </w:r>
    </w:p>
    <w:p w:rsidR="00D80221" w:rsidRPr="00032CD3"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p>
    <w:p w:rsidR="00D80221" w:rsidRPr="00FA5586"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FA5586">
        <w:rPr>
          <w:rFonts w:asciiTheme="minorHAnsi" w:hAnsiTheme="minorHAnsi" w:cstheme="minorHAnsi"/>
          <w:color w:val="000000"/>
        </w:rPr>
        <w:t>Význam tvůrčích aktivit v českém a v mezinárodním kontextu:</w:t>
      </w:r>
    </w:p>
    <w:p w:rsidR="00D80221" w:rsidRDefault="00D80221" w:rsidP="00FA5586">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V tvůrčích (uměleckých) činnostech má FMK přední postavení mezi uměleckými fakultami neuměleckých vysokých škol a dlouhodobě se pohybuje mezi 7 nejlépe hodnocenými VŠ (dle počtu RUV bodů) v ČR. Pracovníci FMK prezentují své výstupy v prestižních institucích světa (Victoria and Albert Museum London, National Glassmuseum Nizozemí, National Gallery Bulharsko atd.). V segmentu Architektura pedagogové vykazují architektonická řešení významných kulturních eventů a televizních pořadů, ale i institucí – např. Český slavík Mattoni, animační studio pro vzdělávání a výchovu, Filmový uzel apod. Design jimi navrhovaných produktů má velmi široký až celospolečenský dosah. Navrhují např. hasičské rukavice a obuv, turistické autobusy či vozy pro lanovou dráhu, knihu pro nevidomé atd. Významnou část tvůrčí činnosti tvoří také audiovizuální a animovaná tvorba studentů a pedagogů, kteří jsou velmi často oceněni na světových festivalech a soutěžích.</w:t>
      </w:r>
    </w:p>
    <w:p w:rsidR="00FA5586" w:rsidRDefault="00FA5586" w:rsidP="00FA5586">
      <w:pPr>
        <w:widowControl w:val="0"/>
        <w:autoSpaceDE w:val="0"/>
        <w:autoSpaceDN w:val="0"/>
        <w:adjustRightInd w:val="0"/>
        <w:snapToGrid w:val="0"/>
        <w:spacing w:after="120"/>
        <w:ind w:left="425"/>
        <w:jc w:val="both"/>
        <w:rPr>
          <w:rFonts w:asciiTheme="minorHAnsi" w:hAnsiTheme="minorHAnsi" w:cstheme="minorHAnsi"/>
          <w:color w:val="000000"/>
        </w:rPr>
      </w:pPr>
    </w:p>
    <w:p w:rsidR="00FA5586" w:rsidRDefault="00FA5586" w:rsidP="00FA5586">
      <w:pPr>
        <w:widowControl w:val="0"/>
        <w:autoSpaceDE w:val="0"/>
        <w:autoSpaceDN w:val="0"/>
        <w:adjustRightInd w:val="0"/>
        <w:snapToGrid w:val="0"/>
        <w:spacing w:after="120"/>
        <w:ind w:left="425"/>
        <w:jc w:val="both"/>
        <w:rPr>
          <w:rFonts w:asciiTheme="minorHAnsi" w:hAnsiTheme="minorHAnsi" w:cstheme="minorHAnsi"/>
          <w:color w:val="000000"/>
        </w:rPr>
      </w:pPr>
    </w:p>
    <w:p w:rsidR="00FA5586" w:rsidRDefault="00FA5586" w:rsidP="00FA5586">
      <w:pPr>
        <w:widowControl w:val="0"/>
        <w:autoSpaceDE w:val="0"/>
        <w:autoSpaceDN w:val="0"/>
        <w:adjustRightInd w:val="0"/>
        <w:snapToGrid w:val="0"/>
        <w:spacing w:after="120"/>
        <w:ind w:left="425"/>
        <w:jc w:val="both"/>
        <w:rPr>
          <w:rFonts w:asciiTheme="minorHAnsi" w:hAnsiTheme="minorHAnsi" w:cstheme="minorHAnsi"/>
          <w:color w:val="000000"/>
        </w:rPr>
      </w:pPr>
    </w:p>
    <w:p w:rsidR="00D80221" w:rsidRPr="00032CD3" w:rsidRDefault="00D80221" w:rsidP="00D80221">
      <w:pPr>
        <w:shd w:val="clear" w:color="auto" w:fill="FFFFFF"/>
        <w:spacing w:before="67" w:line="276" w:lineRule="auto"/>
        <w:ind w:left="708" w:hanging="282"/>
        <w:jc w:val="both"/>
        <w:rPr>
          <w:rFonts w:asciiTheme="minorHAnsi" w:hAnsiTheme="minorHAnsi" w:cstheme="minorHAnsi"/>
          <w:i/>
          <w:color w:val="000000"/>
        </w:rPr>
      </w:pPr>
      <w:r w:rsidRPr="00032CD3">
        <w:rPr>
          <w:rFonts w:asciiTheme="minorHAnsi" w:hAnsiTheme="minorHAnsi" w:cstheme="minorHAnsi"/>
          <w:i/>
          <w:color w:val="000000"/>
        </w:rPr>
        <w:lastRenderedPageBreak/>
        <w:t>Počet výstupů studentů a pedagogů vykázaných v Registru uměleckých výstupů FMK</w:t>
      </w:r>
    </w:p>
    <w:tbl>
      <w:tblPr>
        <w:tblW w:w="3540" w:type="pct"/>
        <w:tblInd w:w="817" w:type="dxa"/>
        <w:tblCellMar>
          <w:left w:w="0" w:type="dxa"/>
          <w:right w:w="0" w:type="dxa"/>
        </w:tblCellMar>
        <w:tblLook w:val="0600" w:firstRow="0" w:lastRow="0" w:firstColumn="0" w:lastColumn="0" w:noHBand="1" w:noVBand="1"/>
      </w:tblPr>
      <w:tblGrid>
        <w:gridCol w:w="1504"/>
        <w:gridCol w:w="759"/>
        <w:gridCol w:w="759"/>
        <w:gridCol w:w="759"/>
        <w:gridCol w:w="759"/>
        <w:gridCol w:w="759"/>
        <w:gridCol w:w="1110"/>
      </w:tblGrid>
      <w:tr w:rsidR="00D80221" w:rsidRPr="00032CD3" w:rsidTr="00D80221">
        <w:trPr>
          <w:trHeight w:val="568"/>
        </w:trPr>
        <w:tc>
          <w:tcPr>
            <w:tcW w:w="1173" w:type="pct"/>
            <w:tcBorders>
              <w:top w:val="single" w:sz="8" w:space="0" w:color="FFFFFF"/>
              <w:left w:val="single" w:sz="8" w:space="0" w:color="FFFFFF"/>
              <w:bottom w:val="single" w:sz="24"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rPr>
                <w:rFonts w:asciiTheme="minorHAnsi" w:eastAsia="Calibri" w:hAnsiTheme="minorHAnsi" w:cstheme="minorHAnsi"/>
                <w:b/>
                <w:color w:val="000000"/>
                <w:lang w:eastAsia="en-US"/>
              </w:rPr>
            </w:pPr>
          </w:p>
        </w:tc>
        <w:tc>
          <w:tcPr>
            <w:tcW w:w="592" w:type="pct"/>
            <w:tcBorders>
              <w:top w:val="single" w:sz="8" w:space="0" w:color="FFFFFF"/>
              <w:left w:val="single" w:sz="8" w:space="0" w:color="FFFFFF"/>
              <w:bottom w:val="single" w:sz="24"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2012</w:t>
            </w:r>
          </w:p>
        </w:tc>
        <w:tc>
          <w:tcPr>
            <w:tcW w:w="592" w:type="pct"/>
            <w:tcBorders>
              <w:top w:val="single" w:sz="8" w:space="0" w:color="FFFFFF"/>
              <w:left w:val="single" w:sz="8" w:space="0" w:color="FFFFFF"/>
              <w:bottom w:val="single" w:sz="24"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2013</w:t>
            </w:r>
          </w:p>
        </w:tc>
        <w:tc>
          <w:tcPr>
            <w:tcW w:w="592" w:type="pct"/>
            <w:tcBorders>
              <w:top w:val="single" w:sz="8" w:space="0" w:color="FFFFFF"/>
              <w:left w:val="single" w:sz="8" w:space="0" w:color="FFFFFF"/>
              <w:bottom w:val="single" w:sz="24"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2014</w:t>
            </w:r>
          </w:p>
        </w:tc>
        <w:tc>
          <w:tcPr>
            <w:tcW w:w="592" w:type="pct"/>
            <w:tcBorders>
              <w:top w:val="single" w:sz="8" w:space="0" w:color="FFFFFF"/>
              <w:left w:val="single" w:sz="8" w:space="0" w:color="FFFFFF"/>
              <w:bottom w:val="single" w:sz="24"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2015</w:t>
            </w:r>
          </w:p>
        </w:tc>
        <w:tc>
          <w:tcPr>
            <w:tcW w:w="592" w:type="pct"/>
            <w:tcBorders>
              <w:top w:val="single" w:sz="8" w:space="0" w:color="FFFFFF"/>
              <w:left w:val="single" w:sz="8" w:space="0" w:color="FFFFFF"/>
              <w:bottom w:val="single" w:sz="24"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2016</w:t>
            </w:r>
          </w:p>
        </w:tc>
        <w:tc>
          <w:tcPr>
            <w:tcW w:w="866" w:type="pct"/>
            <w:tcBorders>
              <w:top w:val="single" w:sz="8" w:space="0" w:color="FFFFFF"/>
              <w:left w:val="single" w:sz="8" w:space="0" w:color="FFFFFF"/>
              <w:bottom w:val="single" w:sz="24" w:space="0" w:color="FFFFFF"/>
              <w:right w:val="single" w:sz="8" w:space="0" w:color="FFFFFF"/>
            </w:tcBorders>
            <w:shd w:val="clear" w:color="auto" w:fill="FF0000"/>
            <w:tcMar>
              <w:top w:w="15" w:type="dxa"/>
              <w:left w:w="108" w:type="dxa"/>
              <w:bottom w:w="0" w:type="dxa"/>
              <w:right w:w="108" w:type="dxa"/>
            </w:tcMar>
            <w:vAlign w:val="center"/>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2017 před certifikací</w:t>
            </w:r>
          </w:p>
        </w:tc>
      </w:tr>
      <w:tr w:rsidR="00D80221" w:rsidRPr="00032CD3" w:rsidTr="00D80221">
        <w:trPr>
          <w:trHeight w:val="720"/>
        </w:trPr>
        <w:tc>
          <w:tcPr>
            <w:tcW w:w="1173" w:type="pct"/>
            <w:tcBorders>
              <w:top w:val="single" w:sz="24" w:space="0" w:color="FFFFFF"/>
              <w:left w:val="single" w:sz="8" w:space="0" w:color="FFFFFF"/>
              <w:bottom w:val="single" w:sz="8"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A – zásadní význam</w:t>
            </w:r>
          </w:p>
        </w:tc>
        <w:tc>
          <w:tcPr>
            <w:tcW w:w="592" w:type="pct"/>
            <w:tcBorders>
              <w:top w:val="single" w:sz="24"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1</w:t>
            </w:r>
          </w:p>
        </w:tc>
        <w:tc>
          <w:tcPr>
            <w:tcW w:w="592" w:type="pct"/>
            <w:tcBorders>
              <w:top w:val="single" w:sz="24"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w:t>
            </w:r>
          </w:p>
        </w:tc>
        <w:tc>
          <w:tcPr>
            <w:tcW w:w="592" w:type="pct"/>
            <w:tcBorders>
              <w:top w:val="single" w:sz="24"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w:t>
            </w:r>
          </w:p>
        </w:tc>
        <w:tc>
          <w:tcPr>
            <w:tcW w:w="592" w:type="pct"/>
            <w:tcBorders>
              <w:top w:val="single" w:sz="24"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9</w:t>
            </w:r>
          </w:p>
        </w:tc>
        <w:tc>
          <w:tcPr>
            <w:tcW w:w="592" w:type="pct"/>
            <w:tcBorders>
              <w:top w:val="single" w:sz="24"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6</w:t>
            </w:r>
          </w:p>
        </w:tc>
        <w:tc>
          <w:tcPr>
            <w:tcW w:w="866" w:type="pct"/>
            <w:tcBorders>
              <w:top w:val="single" w:sz="24"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10</w:t>
            </w:r>
          </w:p>
        </w:tc>
      </w:tr>
      <w:tr w:rsidR="00D80221" w:rsidRPr="00032CD3" w:rsidTr="00D80221">
        <w:trPr>
          <w:trHeight w:val="720"/>
        </w:trPr>
        <w:tc>
          <w:tcPr>
            <w:tcW w:w="1173" w:type="pct"/>
            <w:tcBorders>
              <w:top w:val="single" w:sz="8" w:space="0" w:color="FFFFFF"/>
              <w:left w:val="single" w:sz="8" w:space="0" w:color="FFFFFF"/>
              <w:bottom w:val="single" w:sz="8"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B – inovativní přínos</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60</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47</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55</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109</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92</w:t>
            </w:r>
          </w:p>
        </w:tc>
        <w:tc>
          <w:tcPr>
            <w:tcW w:w="866"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79</w:t>
            </w:r>
          </w:p>
        </w:tc>
      </w:tr>
      <w:tr w:rsidR="00D80221" w:rsidRPr="00032CD3" w:rsidTr="00D80221">
        <w:trPr>
          <w:trHeight w:val="720"/>
        </w:trPr>
        <w:tc>
          <w:tcPr>
            <w:tcW w:w="1173" w:type="pct"/>
            <w:tcBorders>
              <w:top w:val="single" w:sz="8" w:space="0" w:color="FFFFFF"/>
              <w:left w:val="single" w:sz="8" w:space="0" w:color="FFFFFF"/>
              <w:bottom w:val="single" w:sz="8"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C – rozvíjející současné trendy</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131</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156</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195</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182</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206</w:t>
            </w:r>
          </w:p>
        </w:tc>
        <w:tc>
          <w:tcPr>
            <w:tcW w:w="866"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223</w:t>
            </w:r>
          </w:p>
        </w:tc>
      </w:tr>
      <w:tr w:rsidR="00D80221" w:rsidRPr="00032CD3" w:rsidTr="00D80221">
        <w:trPr>
          <w:trHeight w:val="655"/>
        </w:trPr>
        <w:tc>
          <w:tcPr>
            <w:tcW w:w="1173" w:type="pct"/>
            <w:tcBorders>
              <w:top w:val="single" w:sz="8" w:space="0" w:color="FFFFFF"/>
              <w:left w:val="single" w:sz="8" w:space="0" w:color="FFFFFF"/>
              <w:bottom w:val="single" w:sz="8" w:space="0" w:color="FFFFFF"/>
              <w:right w:val="single" w:sz="8" w:space="0" w:color="FFFFFF"/>
            </w:tcBorders>
            <w:shd w:val="clear" w:color="auto" w:fill="FF0000"/>
            <w:tcMar>
              <w:top w:w="15" w:type="dxa"/>
              <w:left w:w="108" w:type="dxa"/>
              <w:bottom w:w="0" w:type="dxa"/>
              <w:right w:w="108" w:type="dxa"/>
            </w:tcMar>
            <w:vAlign w:val="center"/>
            <w:hideMark/>
          </w:tcPr>
          <w:p w:rsidR="00D80221" w:rsidRPr="00032CD3" w:rsidRDefault="00D80221" w:rsidP="00D80221">
            <w:pPr>
              <w:pStyle w:val="Zkladntext"/>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Celkem</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192</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205</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252</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300</w:t>
            </w:r>
          </w:p>
        </w:tc>
        <w:tc>
          <w:tcPr>
            <w:tcW w:w="592"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hideMark/>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304</w:t>
            </w:r>
          </w:p>
        </w:tc>
        <w:tc>
          <w:tcPr>
            <w:tcW w:w="866" w:type="pct"/>
            <w:tcBorders>
              <w:top w:val="single" w:sz="8" w:space="0" w:color="FFFFFF"/>
              <w:left w:val="single" w:sz="8" w:space="0" w:color="FFFFFF"/>
              <w:bottom w:val="single" w:sz="8" w:space="0" w:color="FFFFFF"/>
              <w:right w:val="single" w:sz="8" w:space="0" w:color="FFFFFF"/>
            </w:tcBorders>
            <w:shd w:val="clear" w:color="auto" w:fill="EAD6C1"/>
            <w:tcMar>
              <w:top w:w="15" w:type="dxa"/>
              <w:left w:w="108" w:type="dxa"/>
              <w:bottom w:w="0" w:type="dxa"/>
              <w:right w:w="108" w:type="dxa"/>
            </w:tcMar>
            <w:vAlign w:val="center"/>
          </w:tcPr>
          <w:p w:rsidR="00D80221" w:rsidRPr="00032CD3" w:rsidRDefault="00D80221" w:rsidP="00D80221">
            <w:pPr>
              <w:pStyle w:val="Zkladntext"/>
              <w:jc w:val="center"/>
              <w:rPr>
                <w:rFonts w:asciiTheme="minorHAnsi" w:eastAsia="Calibri" w:hAnsiTheme="minorHAnsi" w:cstheme="minorHAnsi"/>
                <w:b/>
                <w:color w:val="000000"/>
                <w:lang w:eastAsia="en-US"/>
              </w:rPr>
            </w:pPr>
            <w:r w:rsidRPr="00032CD3">
              <w:rPr>
                <w:rFonts w:asciiTheme="minorHAnsi" w:eastAsia="Calibri" w:hAnsiTheme="minorHAnsi" w:cstheme="minorHAnsi"/>
                <w:color w:val="000000"/>
                <w:lang w:eastAsia="en-US"/>
              </w:rPr>
              <w:t>312</w:t>
            </w:r>
          </w:p>
        </w:tc>
      </w:tr>
    </w:tbl>
    <w:p w:rsidR="00D80221" w:rsidRPr="00032CD3" w:rsidRDefault="00D80221" w:rsidP="00D80221">
      <w:pPr>
        <w:pStyle w:val="Zkladntext"/>
        <w:spacing w:after="120"/>
        <w:ind w:left="426"/>
        <w:rPr>
          <w:rFonts w:asciiTheme="minorHAnsi" w:eastAsia="Calibri" w:hAnsiTheme="minorHAnsi" w:cstheme="minorHAnsi"/>
          <w:b/>
          <w:strike/>
          <w:color w:val="000000"/>
          <w:sz w:val="22"/>
          <w:szCs w:val="22"/>
          <w:lang w:eastAsia="en-US"/>
        </w:rPr>
      </w:pPr>
    </w:p>
    <w:p w:rsidR="00D80221" w:rsidRPr="00032CD3" w:rsidRDefault="00D80221" w:rsidP="00D80221">
      <w:pPr>
        <w:pStyle w:val="Zkladntext"/>
        <w:spacing w:after="120"/>
        <w:ind w:left="426"/>
        <w:rPr>
          <w:rFonts w:asciiTheme="minorHAnsi" w:eastAsia="Calibri" w:hAnsiTheme="minorHAnsi" w:cstheme="minorHAnsi"/>
          <w:b/>
          <w:color w:val="000000"/>
          <w:sz w:val="22"/>
          <w:szCs w:val="22"/>
          <w:lang w:eastAsia="en-US"/>
        </w:rPr>
      </w:pPr>
      <w:r w:rsidRPr="00032CD3">
        <w:rPr>
          <w:rFonts w:asciiTheme="minorHAnsi" w:eastAsia="Calibri" w:hAnsiTheme="minorHAnsi" w:cstheme="minorHAnsi"/>
          <w:color w:val="000000"/>
          <w:sz w:val="22"/>
          <w:szCs w:val="22"/>
          <w:lang w:eastAsia="en-US"/>
        </w:rPr>
        <w:t>Mezi nejvýznamnější výstupy patří:</w:t>
      </w:r>
    </w:p>
    <w:p w:rsidR="00D80221" w:rsidRPr="00032CD3" w:rsidRDefault="00D80221" w:rsidP="00D80221">
      <w:pPr>
        <w:pStyle w:val="Zkladntext"/>
        <w:spacing w:after="120"/>
        <w:ind w:firstLine="425"/>
        <w:rPr>
          <w:rFonts w:asciiTheme="minorHAnsi" w:hAnsiTheme="minorHAnsi" w:cstheme="minorHAnsi"/>
          <w:color w:val="000000"/>
          <w:spacing w:val="0"/>
        </w:rPr>
      </w:pPr>
      <w:r w:rsidRPr="00032CD3">
        <w:rPr>
          <w:rFonts w:asciiTheme="minorHAnsi" w:hAnsiTheme="minorHAnsi" w:cstheme="minorHAnsi"/>
          <w:color w:val="000000"/>
          <w:spacing w:val="0"/>
        </w:rPr>
        <w:t>Realizace designu</w:t>
      </w:r>
    </w:p>
    <w:p w:rsidR="00D80221" w:rsidRPr="00032CD3" w:rsidRDefault="00D80221" w:rsidP="00D80221">
      <w:pPr>
        <w:pStyle w:val="Zkladntext"/>
        <w:ind w:left="1418" w:hanging="710"/>
        <w:rPr>
          <w:rFonts w:asciiTheme="minorHAnsi" w:hAnsiTheme="minorHAnsi" w:cstheme="minorHAnsi"/>
          <w:color w:val="000000"/>
          <w:spacing w:val="0"/>
        </w:rPr>
      </w:pPr>
      <w:r w:rsidRPr="00032CD3">
        <w:rPr>
          <w:rFonts w:asciiTheme="minorHAnsi" w:hAnsiTheme="minorHAnsi" w:cstheme="minorHAnsi"/>
          <w:color w:val="000000"/>
          <w:spacing w:val="0"/>
        </w:rPr>
        <w:t>doc. MgA. Martin Surman, ArtD.</w:t>
      </w:r>
      <w:r w:rsidRPr="00032CD3">
        <w:rPr>
          <w:rFonts w:asciiTheme="minorHAnsi" w:hAnsiTheme="minorHAnsi" w:cstheme="minorHAnsi"/>
          <w:color w:val="000000"/>
          <w:spacing w:val="0"/>
        </w:rPr>
        <w:tab/>
      </w:r>
    </w:p>
    <w:p w:rsidR="00D80221" w:rsidRPr="00032CD3" w:rsidRDefault="00D80221" w:rsidP="00D80221">
      <w:pPr>
        <w:pStyle w:val="Zkladntext"/>
        <w:ind w:left="1418" w:hanging="2"/>
        <w:rPr>
          <w:rFonts w:asciiTheme="minorHAnsi" w:hAnsiTheme="minorHAnsi" w:cstheme="minorHAnsi"/>
          <w:color w:val="000000"/>
          <w:spacing w:val="0"/>
        </w:rPr>
      </w:pPr>
      <w:r w:rsidRPr="00032CD3">
        <w:rPr>
          <w:rFonts w:asciiTheme="minorHAnsi" w:hAnsiTheme="minorHAnsi" w:cstheme="minorHAnsi"/>
          <w:color w:val="000000"/>
          <w:spacing w:val="0"/>
        </w:rPr>
        <w:t>Turistický autobus (2015, 2016)</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t>Zahradní nábytek Empera (2015)</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t>Sedací nábytek OVO (2016)</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t>Cucej – lázeňský pohárek prezentovaný mj. na Dutch Design Week (2016)</w:t>
      </w:r>
    </w:p>
    <w:p w:rsidR="00D80221" w:rsidRPr="00032CD3" w:rsidRDefault="00D80221" w:rsidP="00D80221">
      <w:pPr>
        <w:pStyle w:val="Zkladntext"/>
        <w:ind w:firstLine="702"/>
        <w:rPr>
          <w:rFonts w:asciiTheme="minorHAnsi" w:hAnsiTheme="minorHAnsi" w:cstheme="minorHAnsi"/>
          <w:color w:val="000000"/>
          <w:spacing w:val="0"/>
        </w:rPr>
      </w:pPr>
      <w:r w:rsidRPr="00032CD3">
        <w:rPr>
          <w:rFonts w:asciiTheme="minorHAnsi" w:hAnsiTheme="minorHAnsi" w:cstheme="minorHAnsi"/>
          <w:color w:val="000000"/>
          <w:spacing w:val="0"/>
        </w:rPr>
        <w:t xml:space="preserve">doc.  akad. soch. Ferdinand Chrenka </w:t>
      </w:r>
      <w:r w:rsidRPr="00032CD3">
        <w:rPr>
          <w:rFonts w:asciiTheme="minorHAnsi" w:hAnsiTheme="minorHAnsi" w:cstheme="minorHAnsi"/>
          <w:color w:val="000000"/>
          <w:spacing w:val="0"/>
        </w:rPr>
        <w:tab/>
      </w:r>
    </w:p>
    <w:p w:rsidR="00D80221" w:rsidRPr="00032CD3" w:rsidRDefault="00D80221" w:rsidP="00D80221">
      <w:pPr>
        <w:pStyle w:val="Zkladntext"/>
        <w:ind w:left="702" w:firstLine="708"/>
        <w:rPr>
          <w:rFonts w:asciiTheme="minorHAnsi" w:hAnsiTheme="minorHAnsi" w:cstheme="minorHAnsi"/>
          <w:color w:val="000000"/>
          <w:spacing w:val="0"/>
        </w:rPr>
      </w:pPr>
      <w:r w:rsidRPr="00032CD3">
        <w:rPr>
          <w:rFonts w:asciiTheme="minorHAnsi" w:hAnsiTheme="minorHAnsi" w:cstheme="minorHAnsi"/>
          <w:color w:val="000000"/>
          <w:spacing w:val="0"/>
        </w:rPr>
        <w:t>Vozeň Sparťan - Design odpojitelného vozu pro lanové dráhy (2017)</w:t>
      </w:r>
    </w:p>
    <w:p w:rsidR="00D80221" w:rsidRPr="00032CD3" w:rsidRDefault="00D80221" w:rsidP="00D80221">
      <w:pPr>
        <w:pStyle w:val="Zkladntext"/>
        <w:ind w:left="1410"/>
        <w:rPr>
          <w:rFonts w:asciiTheme="minorHAnsi" w:hAnsiTheme="minorHAnsi" w:cstheme="minorHAnsi"/>
          <w:color w:val="000000"/>
          <w:spacing w:val="0"/>
        </w:rPr>
      </w:pPr>
      <w:r w:rsidRPr="00032CD3">
        <w:rPr>
          <w:rFonts w:asciiTheme="minorHAnsi" w:hAnsiTheme="minorHAnsi" w:cstheme="minorHAnsi"/>
          <w:color w:val="000000"/>
          <w:spacing w:val="0"/>
        </w:rPr>
        <w:t>O-pen - Pero, které ovládá různé typy zařízení podporující Bluetooth, USB, HID a všechny standardní produkty hardware a software (2017)</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t>Desing stomatologické soupravy Smile a CHIRANA CHEESE „E“ffective (2015)</w:t>
      </w:r>
    </w:p>
    <w:p w:rsidR="00D80221" w:rsidRPr="00032CD3" w:rsidRDefault="00D80221" w:rsidP="00D80221">
      <w:pPr>
        <w:pStyle w:val="Zkladntext"/>
        <w:ind w:left="1418" w:hanging="710"/>
        <w:rPr>
          <w:rFonts w:asciiTheme="minorHAnsi" w:hAnsiTheme="minorHAnsi" w:cstheme="minorHAnsi"/>
          <w:color w:val="000000"/>
          <w:spacing w:val="0"/>
        </w:rPr>
      </w:pPr>
      <w:r w:rsidRPr="00032CD3">
        <w:rPr>
          <w:rFonts w:asciiTheme="minorHAnsi" w:hAnsiTheme="minorHAnsi" w:cstheme="minorHAnsi"/>
          <w:color w:val="000000"/>
          <w:spacing w:val="0"/>
        </w:rPr>
        <w:t>MgA. Jana Buch</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t>Kolekce rukavic pro hasiče (RED DOT za r. 2017)</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t>Kolekce obuvi pro hasiče</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t>Kolekce obuvi pro diabetiky pro firmu Shaper Solution (2014)</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t>Kolekce dětské obuvi Bobux Collection (2014/15)</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t>Vývoj kolekce Barefootové obuvi</w:t>
      </w:r>
    </w:p>
    <w:p w:rsidR="00D80221" w:rsidRPr="00032CD3" w:rsidRDefault="00D80221" w:rsidP="00D80221">
      <w:pPr>
        <w:pStyle w:val="Zkladntext"/>
        <w:ind w:left="1418" w:hanging="710"/>
        <w:rPr>
          <w:rFonts w:asciiTheme="minorHAnsi" w:hAnsiTheme="minorHAnsi" w:cstheme="minorHAnsi"/>
          <w:color w:val="000000"/>
          <w:spacing w:val="0"/>
        </w:rPr>
      </w:pPr>
      <w:r w:rsidRPr="00032CD3">
        <w:rPr>
          <w:rFonts w:asciiTheme="minorHAnsi" w:hAnsiTheme="minorHAnsi" w:cstheme="minorHAnsi"/>
          <w:color w:val="000000"/>
          <w:spacing w:val="0"/>
        </w:rPr>
        <w:t>MgA: Bohuslav Stránský, Ph.D.</w:t>
      </w:r>
      <w:r w:rsidRPr="00032CD3">
        <w:rPr>
          <w:rFonts w:asciiTheme="minorHAnsi" w:hAnsiTheme="minorHAnsi" w:cstheme="minorHAnsi"/>
          <w:color w:val="000000"/>
          <w:spacing w:val="0"/>
        </w:rPr>
        <w:tab/>
      </w:r>
    </w:p>
    <w:p w:rsidR="00D80221" w:rsidRPr="00032CD3" w:rsidRDefault="00D80221" w:rsidP="00D80221">
      <w:pPr>
        <w:pStyle w:val="Zkladntext"/>
        <w:ind w:left="1418" w:hanging="2"/>
        <w:rPr>
          <w:rFonts w:asciiTheme="minorHAnsi" w:hAnsiTheme="minorHAnsi" w:cstheme="minorHAnsi"/>
          <w:color w:val="000000"/>
          <w:spacing w:val="0"/>
        </w:rPr>
      </w:pPr>
      <w:r w:rsidRPr="00032CD3">
        <w:rPr>
          <w:rFonts w:asciiTheme="minorHAnsi" w:hAnsiTheme="minorHAnsi" w:cstheme="minorHAnsi"/>
          <w:color w:val="000000"/>
          <w:spacing w:val="0"/>
        </w:rPr>
        <w:t>Autorské písmo Labil Grotesk</w:t>
      </w:r>
    </w:p>
    <w:p w:rsidR="00D80221" w:rsidRPr="00032CD3" w:rsidRDefault="00D80221" w:rsidP="00D80221">
      <w:pPr>
        <w:pStyle w:val="Zkladntext"/>
        <w:ind w:left="1418" w:hanging="1418"/>
        <w:rPr>
          <w:rFonts w:asciiTheme="minorHAnsi" w:hAnsiTheme="minorHAnsi" w:cstheme="minorHAnsi"/>
          <w:color w:val="000000"/>
          <w:spacing w:val="0"/>
        </w:rPr>
      </w:pPr>
      <w:r w:rsidRPr="00032CD3">
        <w:rPr>
          <w:rFonts w:asciiTheme="minorHAnsi" w:hAnsiTheme="minorHAnsi" w:cstheme="minorHAnsi"/>
          <w:color w:val="000000"/>
          <w:spacing w:val="0"/>
        </w:rPr>
        <w:tab/>
      </w:r>
    </w:p>
    <w:p w:rsidR="00D80221" w:rsidRPr="00032CD3" w:rsidRDefault="00D80221" w:rsidP="00D80221">
      <w:pPr>
        <w:pStyle w:val="Zkladntext"/>
        <w:spacing w:after="120"/>
        <w:ind w:firstLine="425"/>
        <w:rPr>
          <w:rFonts w:asciiTheme="minorHAnsi" w:hAnsiTheme="minorHAnsi" w:cstheme="minorHAnsi"/>
          <w:color w:val="000000"/>
          <w:spacing w:val="0"/>
        </w:rPr>
      </w:pPr>
      <w:r w:rsidRPr="00032CD3">
        <w:rPr>
          <w:rFonts w:asciiTheme="minorHAnsi" w:hAnsiTheme="minorHAnsi" w:cstheme="minorHAnsi"/>
          <w:color w:val="000000"/>
          <w:spacing w:val="0"/>
        </w:rPr>
        <w:t>Výstavy</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doc. Mgr. Irena Armutidisová</w:t>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Střed-T zájmů, Dům umění Opava (2017)</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M.A. Lenka Baroňová</w:t>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Kaligram, Národní technické muzeum ((2017)</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doc. M.A. Vladimír Kovařík</w:t>
      </w: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Zdánlivé pohyby, Galerie Klenová (2016)</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MgA. Kristýna Petříčková</w:t>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 xml:space="preserve">Budoucnost tradice, Moravské zemské muzeum (2015) </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doc. MgA. Jaroslav Prokop</w:t>
      </w: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lastRenderedPageBreak/>
        <w:t>Mezní situace - Jiří Sozanský, GASK (2015)</w:t>
      </w:r>
    </w:p>
    <w:p w:rsidR="00D80221" w:rsidRPr="00032CD3" w:rsidRDefault="00D80221" w:rsidP="00D80221">
      <w:pPr>
        <w:pStyle w:val="Zkladntext"/>
        <w:rPr>
          <w:rFonts w:asciiTheme="minorHAnsi" w:hAnsiTheme="minorHAnsi" w:cstheme="minorHAnsi"/>
          <w:color w:val="000000"/>
          <w:spacing w:val="0"/>
        </w:rPr>
      </w:pP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t>Jaroslav Prokop/Vladimír Mišík, Muzeum Napajedla (2017)</w:t>
      </w:r>
    </w:p>
    <w:p w:rsidR="00D80221" w:rsidRPr="00032CD3" w:rsidRDefault="00D80221" w:rsidP="00D80221">
      <w:pPr>
        <w:pStyle w:val="Zkladntext"/>
        <w:rPr>
          <w:rFonts w:asciiTheme="minorHAnsi" w:hAnsiTheme="minorHAnsi" w:cstheme="minorHAnsi"/>
          <w:color w:val="000000"/>
          <w:spacing w:val="0"/>
        </w:rPr>
      </w:pP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t>Přesahy fotografie, Severočeská galerie výtvarného umění Litoměřice (2016)</w:t>
      </w:r>
    </w:p>
    <w:p w:rsidR="00D80221" w:rsidRPr="00032CD3" w:rsidRDefault="00D80221" w:rsidP="00D80221">
      <w:pPr>
        <w:pStyle w:val="Zkladntext"/>
        <w:rPr>
          <w:rFonts w:asciiTheme="minorHAnsi" w:hAnsiTheme="minorHAnsi" w:cstheme="minorHAnsi"/>
          <w:color w:val="000000"/>
          <w:spacing w:val="0"/>
        </w:rPr>
      </w:pP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t>BETOVER(EN)D (2017)</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MgA. Michaela Spružinová</w:t>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Design z obalu, Krajská galerie výtvarného umění ve Zlíně</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 xml:space="preserve">doc. MgA. Petr Stanický, M.F.A. </w:t>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Unfolding Places, National Glass museum, Leerdam, Nizozemí (2016)</w:t>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Another  Space, National Glass Centre, Sunderland (2014)</w:t>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Evocations, Victoria and Albert Museum London (2017)</w:t>
      </w:r>
    </w:p>
    <w:p w:rsidR="00D80221" w:rsidRPr="00032CD3" w:rsidRDefault="00D80221" w:rsidP="00D80221">
      <w:pPr>
        <w:pStyle w:val="Zkladntext"/>
        <w:rPr>
          <w:rFonts w:asciiTheme="minorHAnsi" w:hAnsiTheme="minorHAnsi" w:cstheme="minorHAnsi"/>
          <w:color w:val="000000"/>
          <w:spacing w:val="0"/>
        </w:rPr>
      </w:pP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t>Ahead, Aedaen Gallery Francie, Strasbourgh (2017)</w:t>
      </w:r>
    </w:p>
    <w:p w:rsidR="00D80221" w:rsidRPr="00032CD3" w:rsidRDefault="00D80221" w:rsidP="00D80221">
      <w:pPr>
        <w:pStyle w:val="Zkladntext"/>
        <w:rPr>
          <w:rFonts w:asciiTheme="minorHAnsi" w:hAnsiTheme="minorHAnsi" w:cstheme="minorHAnsi"/>
          <w:color w:val="000000"/>
          <w:spacing w:val="0"/>
        </w:rPr>
      </w:pPr>
    </w:p>
    <w:p w:rsidR="00D80221" w:rsidRPr="00032CD3" w:rsidRDefault="00D80221" w:rsidP="00D80221">
      <w:pPr>
        <w:pStyle w:val="Zkladntext"/>
        <w:spacing w:after="120"/>
        <w:ind w:firstLine="425"/>
        <w:rPr>
          <w:rFonts w:asciiTheme="minorHAnsi" w:hAnsiTheme="minorHAnsi" w:cstheme="minorHAnsi"/>
          <w:color w:val="000000"/>
          <w:spacing w:val="0"/>
        </w:rPr>
      </w:pPr>
      <w:r w:rsidRPr="00032CD3">
        <w:rPr>
          <w:rFonts w:asciiTheme="minorHAnsi" w:hAnsiTheme="minorHAnsi" w:cstheme="minorHAnsi"/>
          <w:color w:val="000000"/>
          <w:spacing w:val="0"/>
        </w:rPr>
        <w:t>Architektonická řešení</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doc. Ing. arch. Michael Klang, CSc.</w:t>
      </w: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Český slavík Mattoni (2015)</w:t>
      </w:r>
    </w:p>
    <w:p w:rsidR="00D80221" w:rsidRPr="00032CD3" w:rsidRDefault="00D80221" w:rsidP="00D80221">
      <w:pPr>
        <w:pStyle w:val="Zkladntext"/>
        <w:rPr>
          <w:rFonts w:asciiTheme="minorHAnsi" w:hAnsiTheme="minorHAnsi" w:cstheme="minorHAnsi"/>
          <w:color w:val="000000"/>
          <w:spacing w:val="0"/>
        </w:rPr>
      </w:pP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t>ATOK – Dny designu – architektura výstavy (2016)</w:t>
      </w:r>
    </w:p>
    <w:p w:rsidR="00D80221" w:rsidRPr="00032CD3" w:rsidRDefault="00D80221" w:rsidP="00D80221">
      <w:pPr>
        <w:pStyle w:val="Zkladntext"/>
        <w:rPr>
          <w:rFonts w:asciiTheme="minorHAnsi" w:hAnsiTheme="minorHAnsi" w:cstheme="minorHAnsi"/>
          <w:color w:val="000000"/>
          <w:spacing w:val="0"/>
        </w:rPr>
      </w:pP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t>Trezor přírody a multifunkční objekt Horní Lideč (2015)</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Ing. arch. Kamil Koláček</w:t>
      </w: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Dobrá školka - Zlín Prštné (2016)</w:t>
      </w:r>
    </w:p>
    <w:p w:rsidR="00D80221" w:rsidRPr="00032CD3" w:rsidRDefault="00D80221" w:rsidP="00D80221">
      <w:pPr>
        <w:pStyle w:val="Zkladntext"/>
        <w:rPr>
          <w:rFonts w:asciiTheme="minorHAnsi" w:hAnsiTheme="minorHAnsi" w:cstheme="minorHAnsi"/>
          <w:color w:val="000000"/>
          <w:spacing w:val="0"/>
        </w:rPr>
      </w:pP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t>Kinetický betlém Napajedla (2016)</w:t>
      </w:r>
    </w:p>
    <w:p w:rsidR="00D80221" w:rsidRPr="00032CD3" w:rsidRDefault="00D80221" w:rsidP="00D80221">
      <w:pPr>
        <w:pStyle w:val="Zkladntext"/>
        <w:rPr>
          <w:rFonts w:asciiTheme="minorHAnsi" w:hAnsiTheme="minorHAnsi" w:cstheme="minorHAnsi"/>
          <w:color w:val="000000"/>
          <w:spacing w:val="0"/>
        </w:rPr>
      </w:pPr>
    </w:p>
    <w:p w:rsidR="00D80221" w:rsidRPr="00032CD3" w:rsidRDefault="00D80221" w:rsidP="00D80221">
      <w:pPr>
        <w:pStyle w:val="Zkladntext"/>
        <w:spacing w:after="120"/>
        <w:ind w:firstLine="425"/>
        <w:rPr>
          <w:rFonts w:asciiTheme="minorHAnsi" w:hAnsiTheme="minorHAnsi" w:cstheme="minorHAnsi"/>
          <w:color w:val="000000"/>
          <w:spacing w:val="0"/>
        </w:rPr>
      </w:pPr>
      <w:r w:rsidRPr="00032CD3">
        <w:rPr>
          <w:rFonts w:asciiTheme="minorHAnsi" w:hAnsiTheme="minorHAnsi" w:cstheme="minorHAnsi"/>
          <w:color w:val="000000"/>
          <w:spacing w:val="0"/>
        </w:rPr>
        <w:t>Překlad</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doc. PhDr. Miroslav Zelinský, CSc.</w:t>
      </w: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 xml:space="preserve">Příběh opravdického člověka  </w:t>
      </w:r>
    </w:p>
    <w:p w:rsidR="00D80221" w:rsidRPr="00032CD3" w:rsidRDefault="00D80221" w:rsidP="00D80221">
      <w:pPr>
        <w:pStyle w:val="Zkladntext"/>
        <w:rPr>
          <w:rFonts w:asciiTheme="minorHAnsi" w:hAnsiTheme="minorHAnsi" w:cstheme="minorHAnsi"/>
          <w:color w:val="000000"/>
          <w:spacing w:val="0"/>
        </w:rPr>
      </w:pPr>
    </w:p>
    <w:p w:rsidR="00D80221" w:rsidRPr="00032CD3" w:rsidRDefault="00D80221" w:rsidP="00D80221">
      <w:pPr>
        <w:pStyle w:val="Zkladntext"/>
        <w:spacing w:after="120"/>
        <w:ind w:firstLine="425"/>
        <w:rPr>
          <w:rFonts w:asciiTheme="minorHAnsi" w:hAnsiTheme="minorHAnsi" w:cstheme="minorHAnsi"/>
          <w:color w:val="000000"/>
          <w:spacing w:val="0"/>
        </w:rPr>
      </w:pPr>
      <w:r w:rsidRPr="00032CD3">
        <w:rPr>
          <w:rFonts w:asciiTheme="minorHAnsi" w:hAnsiTheme="minorHAnsi" w:cstheme="minorHAnsi"/>
          <w:color w:val="000000"/>
          <w:spacing w:val="0"/>
        </w:rPr>
        <w:t>Audiovizuální tvorba</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Kolektiv autorů - dokument Batalives</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Mgr. Lukáš Gregor, Ph.D.</w:t>
      </w: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Filmový dobrodruh Karel Zeman</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MgA. Pavel Hruda</w:t>
      </w: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krátký film Nakudrň</w:t>
      </w:r>
    </w:p>
    <w:p w:rsidR="00D80221" w:rsidRPr="00032CD3" w:rsidRDefault="00D80221" w:rsidP="00D80221">
      <w:pPr>
        <w:pStyle w:val="Zkladntext"/>
        <w:ind w:firstLine="708"/>
        <w:rPr>
          <w:rFonts w:asciiTheme="minorHAnsi" w:hAnsiTheme="minorHAnsi" w:cstheme="minorHAnsi"/>
          <w:color w:val="000000"/>
          <w:spacing w:val="0"/>
        </w:rPr>
      </w:pPr>
      <w:r w:rsidRPr="00032CD3">
        <w:rPr>
          <w:rFonts w:asciiTheme="minorHAnsi" w:hAnsiTheme="minorHAnsi" w:cstheme="minorHAnsi"/>
          <w:color w:val="000000"/>
          <w:spacing w:val="0"/>
        </w:rPr>
        <w:t>MgA. Libor Nemeškal, Ph.D.</w:t>
      </w:r>
      <w:r w:rsidRPr="00032CD3">
        <w:rPr>
          <w:rFonts w:asciiTheme="minorHAnsi" w:hAnsiTheme="minorHAnsi" w:cstheme="minorHAnsi"/>
          <w:color w:val="000000"/>
          <w:spacing w:val="0"/>
        </w:rPr>
        <w:tab/>
      </w:r>
    </w:p>
    <w:p w:rsidR="00D80221" w:rsidRPr="00032CD3" w:rsidRDefault="00D80221" w:rsidP="00D80221">
      <w:pPr>
        <w:pStyle w:val="Zkladntext"/>
        <w:ind w:left="708" w:firstLine="708"/>
        <w:rPr>
          <w:rFonts w:asciiTheme="minorHAnsi" w:hAnsiTheme="minorHAnsi" w:cstheme="minorHAnsi"/>
          <w:color w:val="000000"/>
          <w:spacing w:val="0"/>
        </w:rPr>
      </w:pPr>
      <w:r w:rsidRPr="00032CD3">
        <w:rPr>
          <w:rFonts w:asciiTheme="minorHAnsi" w:hAnsiTheme="minorHAnsi" w:cstheme="minorHAnsi"/>
          <w:color w:val="000000"/>
          <w:spacing w:val="0"/>
        </w:rPr>
        <w:t>Madeleine</w:t>
      </w:r>
    </w:p>
    <w:p w:rsidR="00D80221" w:rsidRPr="00032CD3" w:rsidRDefault="00D80221" w:rsidP="00D80221">
      <w:pPr>
        <w:pStyle w:val="Zkladntext"/>
        <w:rPr>
          <w:rFonts w:asciiTheme="minorHAnsi" w:hAnsiTheme="minorHAnsi" w:cstheme="minorHAnsi"/>
          <w:color w:val="000000"/>
          <w:spacing w:val="0"/>
        </w:rPr>
      </w:pPr>
      <w:r w:rsidRPr="00032CD3">
        <w:rPr>
          <w:rFonts w:asciiTheme="minorHAnsi" w:hAnsiTheme="minorHAnsi" w:cstheme="minorHAnsi"/>
          <w:color w:val="000000"/>
          <w:spacing w:val="0"/>
        </w:rPr>
        <w:tab/>
      </w:r>
      <w:r w:rsidRPr="00032CD3">
        <w:rPr>
          <w:rFonts w:asciiTheme="minorHAnsi" w:hAnsiTheme="minorHAnsi" w:cstheme="minorHAnsi"/>
          <w:color w:val="000000"/>
          <w:spacing w:val="0"/>
        </w:rPr>
        <w:tab/>
        <w:t>Zrůdička</w:t>
      </w:r>
    </w:p>
    <w:p w:rsidR="00D80221" w:rsidRPr="00032CD3" w:rsidRDefault="00D80221" w:rsidP="00D80221">
      <w:pPr>
        <w:pStyle w:val="Zkladntext"/>
        <w:rPr>
          <w:rFonts w:asciiTheme="minorHAnsi" w:hAnsiTheme="minorHAnsi" w:cstheme="minorHAnsi"/>
          <w:color w:val="000000"/>
          <w:spacing w:val="0"/>
        </w:rPr>
      </w:pPr>
    </w:p>
    <w:p w:rsidR="00D80221" w:rsidRPr="00032CD3" w:rsidRDefault="00D80221" w:rsidP="00D80221">
      <w:pPr>
        <w:pStyle w:val="Zkladntext"/>
        <w:spacing w:after="120"/>
        <w:ind w:firstLine="426"/>
        <w:rPr>
          <w:rFonts w:asciiTheme="minorHAnsi" w:hAnsiTheme="minorHAnsi" w:cstheme="minorHAnsi"/>
          <w:color w:val="000000"/>
          <w:spacing w:val="0"/>
        </w:rPr>
      </w:pPr>
      <w:r w:rsidRPr="00032CD3">
        <w:rPr>
          <w:rFonts w:asciiTheme="minorHAnsi" w:hAnsiTheme="minorHAnsi" w:cstheme="minorHAnsi"/>
          <w:color w:val="000000"/>
          <w:spacing w:val="0"/>
        </w:rPr>
        <w:t>O kvalitě tvůrčí činnosti také vypovídají významná ocenění studentů, např. v roce 2014/2015:</w:t>
      </w:r>
    </w:p>
    <w:p w:rsidR="00D80221" w:rsidRPr="00032CD3" w:rsidRDefault="00D80221" w:rsidP="00D80221">
      <w:pPr>
        <w:tabs>
          <w:tab w:val="left" w:pos="2800"/>
          <w:tab w:val="left" w:pos="7938"/>
        </w:tabs>
        <w:ind w:left="2835" w:hanging="2126"/>
        <w:jc w:val="both"/>
        <w:rPr>
          <w:rFonts w:asciiTheme="minorHAnsi" w:hAnsiTheme="minorHAnsi" w:cstheme="minorHAnsi"/>
          <w:color w:val="000000"/>
        </w:rPr>
      </w:pPr>
      <w:r w:rsidRPr="00032CD3">
        <w:rPr>
          <w:rFonts w:asciiTheme="minorHAnsi" w:hAnsiTheme="minorHAnsi" w:cstheme="minorHAnsi"/>
          <w:color w:val="000000"/>
        </w:rPr>
        <w:t>Václav Huleš</w:t>
      </w:r>
      <w:r w:rsidRPr="00032CD3">
        <w:rPr>
          <w:rFonts w:asciiTheme="minorHAnsi" w:hAnsiTheme="minorHAnsi" w:cstheme="minorHAnsi"/>
          <w:color w:val="000000"/>
        </w:rPr>
        <w:tab/>
      </w:r>
    </w:p>
    <w:p w:rsidR="00D80221" w:rsidRPr="00032CD3" w:rsidRDefault="00D80221" w:rsidP="00D80221">
      <w:pPr>
        <w:tabs>
          <w:tab w:val="left" w:pos="7938"/>
        </w:tabs>
        <w:ind w:left="1418" w:hanging="1417"/>
        <w:jc w:val="both"/>
        <w:rPr>
          <w:rFonts w:asciiTheme="minorHAnsi" w:hAnsiTheme="minorHAnsi" w:cstheme="minorHAnsi"/>
          <w:color w:val="000000"/>
        </w:rPr>
      </w:pPr>
      <w:r w:rsidRPr="00032CD3">
        <w:rPr>
          <w:rFonts w:asciiTheme="minorHAnsi" w:hAnsiTheme="minorHAnsi" w:cstheme="minorHAnsi"/>
          <w:color w:val="000000"/>
        </w:rPr>
        <w:tab/>
        <w:t>film Táta – úzká nominace na Cenu Magnesia za nejlepší studentský film v rámci soutěže Český lev</w:t>
      </w:r>
    </w:p>
    <w:p w:rsidR="00D80221" w:rsidRPr="00032CD3" w:rsidRDefault="00D80221" w:rsidP="00D80221">
      <w:pPr>
        <w:tabs>
          <w:tab w:val="left" w:pos="2800"/>
          <w:tab w:val="left" w:pos="7938"/>
        </w:tabs>
        <w:ind w:left="2835" w:hanging="2126"/>
        <w:jc w:val="both"/>
        <w:rPr>
          <w:rFonts w:asciiTheme="minorHAnsi" w:hAnsiTheme="minorHAnsi" w:cstheme="minorHAnsi"/>
          <w:color w:val="000000"/>
        </w:rPr>
      </w:pPr>
      <w:r w:rsidRPr="00032CD3">
        <w:rPr>
          <w:rFonts w:asciiTheme="minorHAnsi" w:hAnsiTheme="minorHAnsi" w:cstheme="minorHAnsi"/>
          <w:color w:val="000000"/>
        </w:rPr>
        <w:t>Juraj Klaudíny</w:t>
      </w:r>
      <w:r w:rsidRPr="00032CD3">
        <w:rPr>
          <w:rFonts w:asciiTheme="minorHAnsi" w:hAnsiTheme="minorHAnsi" w:cstheme="minorHAnsi"/>
          <w:color w:val="000000"/>
        </w:rPr>
        <w:tab/>
      </w:r>
    </w:p>
    <w:p w:rsidR="00D80221" w:rsidRPr="00032CD3" w:rsidRDefault="00D80221" w:rsidP="00D80221">
      <w:pPr>
        <w:tabs>
          <w:tab w:val="left" w:pos="7938"/>
        </w:tabs>
        <w:ind w:left="1418"/>
        <w:jc w:val="both"/>
        <w:rPr>
          <w:rFonts w:asciiTheme="minorHAnsi" w:hAnsiTheme="minorHAnsi" w:cstheme="minorHAnsi"/>
          <w:color w:val="000000"/>
        </w:rPr>
      </w:pPr>
      <w:r w:rsidRPr="00032CD3">
        <w:rPr>
          <w:rFonts w:asciiTheme="minorHAnsi" w:hAnsiTheme="minorHAnsi" w:cstheme="minorHAnsi"/>
          <w:color w:val="000000"/>
        </w:rPr>
        <w:t>Příběh Mollie Rose – nominace na nejlepší dokumentární film v rámci CILECT Prize 2015 a 3. místo za nejlepší studentský film na Noci filmových nadějí (TV Nova)</w:t>
      </w:r>
    </w:p>
    <w:p w:rsidR="00D80221" w:rsidRPr="00032CD3" w:rsidRDefault="00D80221" w:rsidP="00D80221">
      <w:pPr>
        <w:tabs>
          <w:tab w:val="left" w:pos="2800"/>
          <w:tab w:val="left" w:pos="7938"/>
        </w:tabs>
        <w:ind w:left="2835" w:hanging="2126"/>
        <w:jc w:val="both"/>
        <w:rPr>
          <w:rFonts w:asciiTheme="minorHAnsi" w:hAnsiTheme="minorHAnsi" w:cstheme="minorHAnsi"/>
          <w:color w:val="000000"/>
        </w:rPr>
      </w:pPr>
      <w:r w:rsidRPr="00032CD3">
        <w:rPr>
          <w:rFonts w:asciiTheme="minorHAnsi" w:hAnsiTheme="minorHAnsi" w:cstheme="minorHAnsi"/>
          <w:color w:val="000000"/>
        </w:rPr>
        <w:t>Libor Nemeškal</w:t>
      </w:r>
      <w:r w:rsidRPr="00032CD3">
        <w:rPr>
          <w:rFonts w:asciiTheme="minorHAnsi" w:hAnsiTheme="minorHAnsi" w:cstheme="minorHAnsi"/>
          <w:color w:val="000000"/>
        </w:rPr>
        <w:tab/>
      </w:r>
    </w:p>
    <w:p w:rsidR="00D80221" w:rsidRPr="00032CD3" w:rsidRDefault="00D80221" w:rsidP="00D80221">
      <w:pPr>
        <w:tabs>
          <w:tab w:val="left" w:pos="7938"/>
        </w:tabs>
        <w:ind w:left="1418"/>
        <w:jc w:val="both"/>
        <w:rPr>
          <w:rFonts w:asciiTheme="minorHAnsi" w:hAnsiTheme="minorHAnsi" w:cstheme="minorHAnsi"/>
          <w:color w:val="000000"/>
        </w:rPr>
      </w:pPr>
      <w:r w:rsidRPr="00032CD3">
        <w:rPr>
          <w:rFonts w:asciiTheme="minorHAnsi" w:hAnsiTheme="minorHAnsi" w:cstheme="minorHAnsi"/>
          <w:color w:val="000000"/>
        </w:rPr>
        <w:t>střih filmu Zrůdička – Young Competition Selection Stuttgart Festival of Animated Films</w:t>
      </w:r>
    </w:p>
    <w:p w:rsidR="00D80221" w:rsidRPr="00032CD3" w:rsidRDefault="00D80221" w:rsidP="00D80221">
      <w:pPr>
        <w:tabs>
          <w:tab w:val="left" w:pos="3969"/>
          <w:tab w:val="left" w:pos="7938"/>
        </w:tabs>
        <w:ind w:left="709" w:hanging="709"/>
        <w:jc w:val="both"/>
        <w:rPr>
          <w:rFonts w:asciiTheme="minorHAnsi" w:hAnsiTheme="minorHAnsi" w:cstheme="minorHAnsi"/>
          <w:color w:val="000000"/>
        </w:rPr>
      </w:pPr>
      <w:r w:rsidRPr="00032CD3">
        <w:rPr>
          <w:rFonts w:asciiTheme="minorHAnsi" w:hAnsiTheme="minorHAnsi" w:cstheme="minorHAnsi"/>
          <w:color w:val="000000"/>
        </w:rPr>
        <w:tab/>
        <w:t>Martin Kukal</w:t>
      </w:r>
      <w:r w:rsidRPr="00032CD3">
        <w:rPr>
          <w:rFonts w:asciiTheme="minorHAnsi" w:hAnsiTheme="minorHAnsi" w:cstheme="minorHAnsi"/>
          <w:color w:val="000000"/>
        </w:rPr>
        <w:tab/>
      </w:r>
    </w:p>
    <w:p w:rsidR="00D80221" w:rsidRPr="00032CD3" w:rsidRDefault="00D80221" w:rsidP="00D80221">
      <w:pPr>
        <w:tabs>
          <w:tab w:val="left" w:pos="3969"/>
          <w:tab w:val="left" w:pos="7938"/>
        </w:tabs>
        <w:ind w:left="1416" w:firstLine="2"/>
        <w:jc w:val="both"/>
        <w:rPr>
          <w:rFonts w:asciiTheme="minorHAnsi" w:hAnsiTheme="minorHAnsi" w:cstheme="minorHAnsi"/>
          <w:color w:val="000000"/>
        </w:rPr>
      </w:pPr>
      <w:r w:rsidRPr="00032CD3">
        <w:rPr>
          <w:rFonts w:asciiTheme="minorHAnsi" w:hAnsiTheme="minorHAnsi" w:cstheme="minorHAnsi"/>
          <w:color w:val="000000"/>
        </w:rPr>
        <w:t>Jedlíci brambor – NEU NOW 2015 (výběr toho nejzajímavějšího), organizováno sdružením ELIA, výstava v Amsterdamu, Nominace na Cenu Magnesia (zařazení mezi 5 nejlepších studentských filmů)</w:t>
      </w:r>
    </w:p>
    <w:p w:rsidR="00D80221" w:rsidRPr="00032CD3" w:rsidRDefault="00D80221" w:rsidP="00D80221">
      <w:pPr>
        <w:tabs>
          <w:tab w:val="left" w:pos="2800"/>
          <w:tab w:val="left" w:pos="3969"/>
          <w:tab w:val="left" w:pos="7938"/>
        </w:tabs>
        <w:ind w:left="2835" w:hanging="2126"/>
        <w:jc w:val="both"/>
        <w:rPr>
          <w:rFonts w:asciiTheme="minorHAnsi" w:hAnsiTheme="minorHAnsi" w:cstheme="minorHAnsi"/>
          <w:color w:val="000000"/>
        </w:rPr>
      </w:pPr>
      <w:r w:rsidRPr="00032CD3">
        <w:rPr>
          <w:rFonts w:asciiTheme="minorHAnsi" w:hAnsiTheme="minorHAnsi" w:cstheme="minorHAnsi"/>
          <w:color w:val="000000"/>
        </w:rPr>
        <w:lastRenderedPageBreak/>
        <w:t>Veronika Zacharová</w:t>
      </w:r>
      <w:r w:rsidRPr="00032CD3">
        <w:rPr>
          <w:rFonts w:asciiTheme="minorHAnsi" w:hAnsiTheme="minorHAnsi" w:cstheme="minorHAnsi"/>
          <w:color w:val="000000"/>
        </w:rPr>
        <w:tab/>
      </w:r>
    </w:p>
    <w:p w:rsidR="00D80221" w:rsidRPr="00032CD3" w:rsidRDefault="00D80221" w:rsidP="00D80221">
      <w:pPr>
        <w:tabs>
          <w:tab w:val="left" w:pos="3969"/>
          <w:tab w:val="left" w:pos="7938"/>
        </w:tabs>
        <w:ind w:left="1418" w:hanging="709"/>
        <w:jc w:val="both"/>
        <w:rPr>
          <w:rFonts w:asciiTheme="minorHAnsi" w:hAnsiTheme="minorHAnsi" w:cstheme="minorHAnsi"/>
          <w:color w:val="000000"/>
        </w:rPr>
      </w:pPr>
      <w:r w:rsidRPr="00032CD3">
        <w:rPr>
          <w:rFonts w:asciiTheme="minorHAnsi" w:hAnsiTheme="minorHAnsi" w:cstheme="minorHAnsi"/>
          <w:color w:val="000000"/>
        </w:rPr>
        <w:tab/>
        <w:t>film Cose stalo v ZOO – MFF Zlín (Mezinárodní soutěž animovaných filmů pro děti), Czech Short Films – zařazení do reprezentativního výběru Českého filmového centra</w:t>
      </w:r>
    </w:p>
    <w:p w:rsidR="00D80221" w:rsidRPr="00032CD3" w:rsidRDefault="00D80221" w:rsidP="00D80221">
      <w:pPr>
        <w:pStyle w:val="Zkladntext"/>
        <w:ind w:left="2832" w:hanging="2124"/>
        <w:rPr>
          <w:rFonts w:asciiTheme="minorHAnsi" w:hAnsiTheme="minorHAnsi" w:cstheme="minorHAnsi"/>
          <w:color w:val="000000"/>
          <w:spacing w:val="0"/>
        </w:rPr>
      </w:pPr>
      <w:r w:rsidRPr="00032CD3">
        <w:rPr>
          <w:rFonts w:asciiTheme="minorHAnsi" w:hAnsiTheme="minorHAnsi" w:cstheme="minorHAnsi"/>
          <w:color w:val="000000"/>
          <w:spacing w:val="0"/>
        </w:rPr>
        <w:t xml:space="preserve">Kristína Filová </w:t>
      </w:r>
      <w:r w:rsidRPr="00032CD3">
        <w:rPr>
          <w:rFonts w:asciiTheme="minorHAnsi" w:hAnsiTheme="minorHAnsi" w:cstheme="minorHAnsi"/>
          <w:color w:val="000000"/>
          <w:spacing w:val="0"/>
        </w:rPr>
        <w:tab/>
      </w:r>
    </w:p>
    <w:p w:rsidR="00D80221" w:rsidRPr="00032CD3" w:rsidRDefault="00D80221" w:rsidP="00D80221">
      <w:pPr>
        <w:pStyle w:val="Zkladntext"/>
        <w:ind w:left="1418" w:hanging="2"/>
        <w:rPr>
          <w:rFonts w:asciiTheme="minorHAnsi" w:hAnsiTheme="minorHAnsi" w:cstheme="minorHAnsi"/>
          <w:color w:val="000000"/>
          <w:spacing w:val="0"/>
        </w:rPr>
      </w:pPr>
      <w:r w:rsidRPr="00032CD3">
        <w:rPr>
          <w:rFonts w:asciiTheme="minorHAnsi" w:hAnsiTheme="minorHAnsi" w:cstheme="minorHAnsi"/>
          <w:color w:val="000000"/>
          <w:spacing w:val="0"/>
        </w:rPr>
        <w:t xml:space="preserve">cena asociace POPAI v soutěži design.s, 1. místo v soutěži na návrh prezentace České republiky na veletrhu EAIE, soutěž Study.in </w:t>
      </w:r>
    </w:p>
    <w:p w:rsidR="00D80221" w:rsidRPr="00032CD3" w:rsidRDefault="00D80221" w:rsidP="00D80221">
      <w:pPr>
        <w:pStyle w:val="Zkladntext"/>
        <w:ind w:left="2832" w:hanging="2124"/>
        <w:rPr>
          <w:rFonts w:asciiTheme="minorHAnsi" w:hAnsiTheme="minorHAnsi" w:cstheme="minorHAnsi"/>
          <w:color w:val="000000"/>
          <w:spacing w:val="0"/>
        </w:rPr>
      </w:pPr>
      <w:r w:rsidRPr="00032CD3">
        <w:rPr>
          <w:rFonts w:asciiTheme="minorHAnsi" w:hAnsiTheme="minorHAnsi" w:cstheme="minorHAnsi"/>
          <w:color w:val="000000"/>
          <w:spacing w:val="0"/>
        </w:rPr>
        <w:t xml:space="preserve">Michal Marko </w:t>
      </w:r>
      <w:r w:rsidRPr="00032CD3">
        <w:rPr>
          <w:rFonts w:asciiTheme="minorHAnsi" w:hAnsiTheme="minorHAnsi" w:cstheme="minorHAnsi"/>
          <w:color w:val="000000"/>
          <w:spacing w:val="0"/>
        </w:rPr>
        <w:tab/>
      </w:r>
    </w:p>
    <w:p w:rsidR="00D80221" w:rsidRPr="00032CD3" w:rsidRDefault="00D80221" w:rsidP="00D80221">
      <w:pPr>
        <w:pStyle w:val="Zkladntext"/>
        <w:ind w:left="1418" w:hanging="2"/>
        <w:rPr>
          <w:rFonts w:asciiTheme="minorHAnsi" w:hAnsiTheme="minorHAnsi" w:cstheme="minorHAnsi"/>
          <w:color w:val="000000"/>
          <w:spacing w:val="0"/>
        </w:rPr>
      </w:pPr>
      <w:r w:rsidRPr="00032CD3">
        <w:rPr>
          <w:rFonts w:asciiTheme="minorHAnsi" w:hAnsiTheme="minorHAnsi" w:cstheme="minorHAnsi"/>
          <w:color w:val="000000"/>
          <w:spacing w:val="0"/>
        </w:rPr>
        <w:t xml:space="preserve">1. místo v kategorii Studenti vysokých škol a designéři do 30 let v soutěži Mladý obal 2014 </w:t>
      </w:r>
    </w:p>
    <w:p w:rsidR="00D80221" w:rsidRPr="00032CD3" w:rsidRDefault="00D80221" w:rsidP="00D80221">
      <w:pPr>
        <w:pStyle w:val="Zkladntext"/>
        <w:ind w:left="2832" w:hanging="2124"/>
        <w:rPr>
          <w:rFonts w:asciiTheme="minorHAnsi" w:hAnsiTheme="minorHAnsi" w:cstheme="minorHAnsi"/>
          <w:color w:val="000000"/>
          <w:spacing w:val="0"/>
        </w:rPr>
      </w:pPr>
      <w:r w:rsidRPr="00032CD3">
        <w:rPr>
          <w:rFonts w:asciiTheme="minorHAnsi" w:hAnsiTheme="minorHAnsi" w:cstheme="minorHAnsi"/>
          <w:color w:val="000000"/>
          <w:spacing w:val="0"/>
        </w:rPr>
        <w:t xml:space="preserve">Filip Močička </w:t>
      </w:r>
      <w:r w:rsidRPr="00032CD3">
        <w:rPr>
          <w:rFonts w:asciiTheme="minorHAnsi" w:hAnsiTheme="minorHAnsi" w:cstheme="minorHAnsi"/>
          <w:color w:val="000000"/>
          <w:spacing w:val="0"/>
        </w:rPr>
        <w:tab/>
      </w:r>
    </w:p>
    <w:p w:rsidR="00D80221" w:rsidRPr="00032CD3" w:rsidRDefault="00D80221" w:rsidP="00D80221">
      <w:pPr>
        <w:pStyle w:val="Zkladntext"/>
        <w:ind w:left="1418" w:hanging="2"/>
        <w:rPr>
          <w:rFonts w:asciiTheme="minorHAnsi" w:hAnsiTheme="minorHAnsi" w:cstheme="minorHAnsi"/>
          <w:color w:val="000000"/>
          <w:spacing w:val="0"/>
        </w:rPr>
      </w:pPr>
      <w:r w:rsidRPr="00032CD3">
        <w:rPr>
          <w:rFonts w:asciiTheme="minorHAnsi" w:hAnsiTheme="minorHAnsi" w:cstheme="minorHAnsi"/>
          <w:color w:val="000000"/>
          <w:spacing w:val="0"/>
        </w:rPr>
        <w:t xml:space="preserve">1. místo v kategorii Design POP materiálu dle briefu společnosti Nestlé – značka Nescafé, soutěž POPAI Student Award 2014 </w:t>
      </w:r>
    </w:p>
    <w:p w:rsidR="00D80221" w:rsidRPr="00032CD3" w:rsidRDefault="00D80221" w:rsidP="00D80221">
      <w:pPr>
        <w:pStyle w:val="Zkladntext"/>
        <w:ind w:left="2832" w:hanging="2124"/>
        <w:rPr>
          <w:rFonts w:asciiTheme="minorHAnsi" w:hAnsiTheme="minorHAnsi" w:cstheme="minorHAnsi"/>
          <w:color w:val="000000"/>
          <w:spacing w:val="0"/>
        </w:rPr>
      </w:pPr>
      <w:r w:rsidRPr="00032CD3">
        <w:rPr>
          <w:rFonts w:asciiTheme="minorHAnsi" w:hAnsiTheme="minorHAnsi" w:cstheme="minorHAnsi"/>
          <w:color w:val="000000"/>
          <w:spacing w:val="0"/>
        </w:rPr>
        <w:t xml:space="preserve">Nikola Mrázková </w:t>
      </w:r>
      <w:r w:rsidRPr="00032CD3">
        <w:rPr>
          <w:rFonts w:asciiTheme="minorHAnsi" w:hAnsiTheme="minorHAnsi" w:cstheme="minorHAnsi"/>
          <w:color w:val="000000"/>
          <w:spacing w:val="0"/>
        </w:rPr>
        <w:tab/>
      </w:r>
    </w:p>
    <w:p w:rsidR="00D80221" w:rsidRPr="00032CD3" w:rsidRDefault="00D80221" w:rsidP="00D80221">
      <w:pPr>
        <w:pStyle w:val="Zkladntext"/>
        <w:ind w:left="1418" w:hanging="2"/>
        <w:rPr>
          <w:rFonts w:asciiTheme="minorHAnsi" w:hAnsiTheme="minorHAnsi" w:cstheme="minorHAnsi"/>
          <w:color w:val="000000"/>
          <w:spacing w:val="0"/>
        </w:rPr>
      </w:pPr>
      <w:r w:rsidRPr="00032CD3">
        <w:rPr>
          <w:rFonts w:asciiTheme="minorHAnsi" w:hAnsiTheme="minorHAnsi" w:cstheme="minorHAnsi"/>
          <w:color w:val="000000"/>
          <w:spacing w:val="0"/>
        </w:rPr>
        <w:t xml:space="preserve">1. místo v kategorii Design POP materiálu dle briefu společnosti Nestlé – značka Orion, soutěž POPAI Student Award 2014 </w:t>
      </w:r>
    </w:p>
    <w:p w:rsidR="00D80221" w:rsidRPr="00032CD3" w:rsidRDefault="00D80221" w:rsidP="00D80221">
      <w:pPr>
        <w:pStyle w:val="Zkladntext"/>
        <w:ind w:left="2832" w:hanging="2124"/>
        <w:rPr>
          <w:rFonts w:asciiTheme="minorHAnsi" w:hAnsiTheme="minorHAnsi" w:cstheme="minorHAnsi"/>
          <w:color w:val="000000"/>
          <w:spacing w:val="0"/>
        </w:rPr>
      </w:pPr>
      <w:r w:rsidRPr="00032CD3">
        <w:rPr>
          <w:rFonts w:asciiTheme="minorHAnsi" w:hAnsiTheme="minorHAnsi" w:cstheme="minorHAnsi"/>
          <w:color w:val="000000"/>
          <w:spacing w:val="0"/>
        </w:rPr>
        <w:t xml:space="preserve">Miroslav Mihalik </w:t>
      </w:r>
      <w:r w:rsidRPr="00032CD3">
        <w:rPr>
          <w:rFonts w:asciiTheme="minorHAnsi" w:hAnsiTheme="minorHAnsi" w:cstheme="minorHAnsi"/>
          <w:color w:val="000000"/>
          <w:spacing w:val="0"/>
        </w:rPr>
        <w:tab/>
      </w:r>
    </w:p>
    <w:p w:rsidR="00D80221" w:rsidRPr="00032CD3" w:rsidRDefault="00D80221" w:rsidP="00D80221">
      <w:pPr>
        <w:pStyle w:val="Zkladntext"/>
        <w:ind w:left="709" w:firstLine="707"/>
        <w:rPr>
          <w:rFonts w:asciiTheme="minorHAnsi" w:hAnsiTheme="minorHAnsi" w:cstheme="minorHAnsi"/>
          <w:color w:val="000000"/>
          <w:spacing w:val="0"/>
        </w:rPr>
      </w:pPr>
      <w:r w:rsidRPr="00032CD3">
        <w:rPr>
          <w:rFonts w:asciiTheme="minorHAnsi" w:hAnsiTheme="minorHAnsi" w:cstheme="minorHAnsi"/>
          <w:color w:val="000000"/>
          <w:spacing w:val="0"/>
        </w:rPr>
        <w:t xml:space="preserve">2. místo v kategorii Fashion design v soutěži Talent designu za kolekci FEMME FATALE Martina Řiháčková </w:t>
      </w:r>
    </w:p>
    <w:p w:rsidR="00D80221" w:rsidRPr="00032CD3" w:rsidRDefault="00D80221" w:rsidP="00D80221">
      <w:pPr>
        <w:pStyle w:val="Zkladntext"/>
        <w:ind w:left="1416"/>
        <w:rPr>
          <w:rFonts w:asciiTheme="minorHAnsi" w:hAnsiTheme="minorHAnsi" w:cstheme="minorHAnsi"/>
          <w:color w:val="000000"/>
          <w:spacing w:val="0"/>
        </w:rPr>
      </w:pPr>
      <w:r w:rsidRPr="00032CD3">
        <w:rPr>
          <w:rFonts w:asciiTheme="minorHAnsi" w:hAnsiTheme="minorHAnsi" w:cstheme="minorHAnsi"/>
          <w:color w:val="000000"/>
          <w:spacing w:val="0"/>
        </w:rPr>
        <w:t>s prací Newintage se dostala do úzkého výběru ELIA NEW/NOW Festival 2014                      v Glasgow</w:t>
      </w:r>
    </w:p>
    <w:p w:rsidR="00D80221" w:rsidRPr="00032CD3" w:rsidRDefault="00D80221" w:rsidP="00D80221">
      <w:pPr>
        <w:pStyle w:val="Zkladntext"/>
        <w:rPr>
          <w:rFonts w:asciiTheme="minorHAnsi" w:hAnsiTheme="minorHAnsi" w:cstheme="minorHAnsi"/>
          <w:color w:val="000000"/>
          <w:spacing w:val="0"/>
        </w:rPr>
      </w:pP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Předkládaný návrh akreditace je koncipován pro posílení tvůrčí činnosti FMK a její rozvoj i do budoucna. Tvůrčí činnost se uskutečňuje v rámci projektů podporovaných z „Fondu vzdělávací politiky MŠMT na podporu tvůrčí umělecké činnosti na neuměleckých veřejných vysokých školách“, již zmiňované Interní grantové agentury UTB ve Zlíně, ale od r. 2018 také např. v rámci realizace projektu „Připomenutí minulosti očima budoucnosti: Pohled na Jubilejní rok 2018 očima mladých tvůrců“ (MŠMT) a významného projektu „Designéři v českých zemích a československý strojírenský průmysl“ podpořeného z Programu na podporu aplikovaného výzkumu a experimentálního vývoje národní a kulturní identity na léta 2016 až 2022 (NAKI II). </w:t>
      </w:r>
    </w:p>
    <w:p w:rsidR="00D80221" w:rsidRPr="00032CD3" w:rsidRDefault="00D80221" w:rsidP="00D80221">
      <w:pPr>
        <w:spacing w:before="120" w:after="120"/>
        <w:rPr>
          <w:rFonts w:asciiTheme="minorHAnsi" w:hAnsiTheme="minorHAnsi" w:cstheme="minorHAnsi"/>
          <w:bCs/>
          <w:sz w:val="24"/>
          <w:szCs w:val="24"/>
        </w:rPr>
      </w:pPr>
    </w:p>
    <w:p w:rsidR="00D80221" w:rsidRPr="00032CD3" w:rsidRDefault="00D80221" w:rsidP="00D80221">
      <w:pPr>
        <w:pStyle w:val="Nadpis2"/>
        <w:rPr>
          <w:rFonts w:asciiTheme="minorHAnsi" w:hAnsiTheme="minorHAnsi" w:cstheme="minorHAnsi"/>
        </w:rPr>
      </w:pPr>
      <w:r w:rsidRPr="00032CD3">
        <w:rPr>
          <w:rFonts w:asciiTheme="minorHAnsi" w:hAnsiTheme="minorHAnsi" w:cstheme="minorHAnsi"/>
        </w:rPr>
        <w:t>Finanční, materiální a další zabezpečení studijního programu</w:t>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Finanční zabezpečení studijního programu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 4.1</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rPr>
      </w:pPr>
      <w:r w:rsidRPr="00032CD3">
        <w:rPr>
          <w:rFonts w:asciiTheme="minorHAnsi" w:hAnsiTheme="minorHAnsi" w:cstheme="minorHAnsi"/>
          <w:color w:val="000000"/>
        </w:rPr>
        <w:t>FMK má zajištěnu infrastrukturu pro výuku magisterského studijního programu AM,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na realizaci konkrétních tvůrčích projektů, provoz galerie a její vybavení,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veřejný dokument</w:t>
      </w:r>
      <w:r w:rsidRPr="00032CD3">
        <w:rPr>
          <w:rStyle w:val="Znakapoznpodarou"/>
          <w:rFonts w:asciiTheme="minorHAnsi" w:hAnsiTheme="minorHAnsi" w:cstheme="minorHAnsi"/>
          <w:color w:val="000000"/>
        </w:rPr>
        <w:footnoteReference w:id="48"/>
      </w:r>
      <w:r w:rsidRPr="00032CD3">
        <w:rPr>
          <w:rFonts w:asciiTheme="minorHAnsi" w:hAnsiTheme="minorHAnsi" w:cstheme="minorHAnsi"/>
          <w:color w:val="000000"/>
        </w:rPr>
        <w:t>.</w:t>
      </w:r>
    </w:p>
    <w:p w:rsidR="00D80221" w:rsidRDefault="00D80221" w:rsidP="00D80221">
      <w:pPr>
        <w:widowControl w:val="0"/>
        <w:autoSpaceDE w:val="0"/>
        <w:autoSpaceDN w:val="0"/>
        <w:adjustRightInd w:val="0"/>
        <w:snapToGrid w:val="0"/>
        <w:ind w:left="426"/>
        <w:jc w:val="both"/>
        <w:rPr>
          <w:rFonts w:asciiTheme="minorHAnsi" w:hAnsiTheme="minorHAnsi" w:cstheme="minorHAnsi"/>
        </w:rPr>
      </w:pPr>
    </w:p>
    <w:p w:rsidR="00FA5586" w:rsidRPr="00032CD3" w:rsidRDefault="00FA5586" w:rsidP="00D80221">
      <w:pPr>
        <w:widowControl w:val="0"/>
        <w:autoSpaceDE w:val="0"/>
        <w:autoSpaceDN w:val="0"/>
        <w:adjustRightInd w:val="0"/>
        <w:snapToGrid w:val="0"/>
        <w:ind w:left="426"/>
        <w:jc w:val="both"/>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Materiální a technické zabezpečení studijního programu </w:t>
      </w:r>
    </w:p>
    <w:p w:rsidR="00D80221" w:rsidRPr="00032CD3" w:rsidRDefault="00D80221" w:rsidP="00D80221">
      <w:pPr>
        <w:tabs>
          <w:tab w:val="left" w:pos="2835"/>
        </w:tabs>
        <w:spacing w:before="120" w:after="120"/>
        <w:rPr>
          <w:rFonts w:asciiTheme="minorHAnsi" w:hAnsiTheme="minorHAnsi" w:cstheme="minorHAnsi"/>
          <w:color w:val="000000"/>
        </w:rPr>
      </w:pPr>
      <w:r w:rsidRPr="00032CD3">
        <w:rPr>
          <w:rFonts w:asciiTheme="minorHAnsi" w:hAnsiTheme="minorHAnsi" w:cstheme="minorHAnsi"/>
        </w:rPr>
        <w:tab/>
      </w:r>
      <w:r w:rsidRPr="00032CD3">
        <w:rPr>
          <w:rFonts w:asciiTheme="minorHAnsi" w:hAnsiTheme="minorHAnsi" w:cstheme="minorHAnsi"/>
        </w:rPr>
        <w:tab/>
        <w:t>Standard 4.2</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Materiálně technické zabezpečení zaměřené pro potřeby magisterského studijního programu AM je podpořeno Strategickým projektem UTB ve Zlíně CZ.02.2.69/0.0/0.0/16_015/0002204., v rámci kterého </w:t>
      </w:r>
      <w:r w:rsidRPr="00032CD3">
        <w:rPr>
          <w:rFonts w:asciiTheme="minorHAnsi" w:hAnsiTheme="minorHAnsi" w:cstheme="minorHAnsi"/>
          <w:color w:val="000000"/>
        </w:rPr>
        <w:lastRenderedPageBreak/>
        <w:t>bylo nakoupeno vybavení fakultní galerie G18, která má sloužit pro výuku i praxi studentů programu AM. Vybavení v hodnotě 5 300 000,- Kč obsahuje projekční set, zvukový set, velkoformátovou tiskárnu, fotoaparát, autonomní a interaktivní obrazovky, osvětlení, výstavní paneláž, skleněné poklopy, počítače, notebooky, atd.</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Program AM bude mít k dispozici posluchárny, učebny a seminární místnosti FMK (viz níže).</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i/>
          <w:color w:val="000000"/>
        </w:rPr>
      </w:pPr>
      <w:r w:rsidRPr="00032CD3">
        <w:rPr>
          <w:rFonts w:asciiTheme="minorHAnsi" w:hAnsiTheme="minorHAnsi" w:cstheme="minorHAnsi"/>
          <w:color w:val="000000"/>
        </w:rPr>
        <w:t xml:space="preserve"> </w:t>
      </w:r>
      <w:r w:rsidRPr="00032CD3">
        <w:rPr>
          <w:rFonts w:asciiTheme="minorHAnsi" w:hAnsiTheme="minorHAnsi" w:cstheme="minorHAnsi"/>
          <w:color w:val="000000"/>
        </w:rPr>
        <w:br/>
      </w:r>
      <w:r w:rsidRPr="00032CD3">
        <w:rPr>
          <w:rFonts w:asciiTheme="minorHAnsi" w:hAnsiTheme="minorHAnsi" w:cstheme="minorHAnsi"/>
          <w:i/>
          <w:color w:val="000000"/>
        </w:rPr>
        <w:t>Posluchárny, učebny, seminární místnosti, které budou využívat studenti AM:</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U41/201 – multimediální posluchárna, </w:t>
      </w:r>
      <w:smartTag w:uri="urn:schemas-microsoft-com:office:smarttags" w:element="metricconverter">
        <w:smartTagPr>
          <w:attr w:name="ProductID" w:val="81 m2"/>
        </w:smartTagPr>
        <w:r w:rsidRPr="00032CD3">
          <w:rPr>
            <w:rFonts w:asciiTheme="minorHAnsi" w:hAnsiTheme="minorHAnsi" w:cstheme="minorHAnsi"/>
            <w:color w:val="000000"/>
          </w:rPr>
          <w:t>81 m2</w:t>
        </w:r>
      </w:smartTag>
      <w:r w:rsidRPr="00032CD3">
        <w:rPr>
          <w:rFonts w:asciiTheme="minorHAnsi" w:hAnsiTheme="minorHAnsi" w:cstheme="minorHAnsi"/>
          <w:color w:val="000000"/>
        </w:rPr>
        <w:t>, kapacita 70 míst (PC, dataprojektor, plátno, vizualizér, CD/DVD/BD, VHS, tape deck, tuner, zesilovač, kompletní ozvučení a automatické zatemnění)</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U41/209 – počítačová učebna, </w:t>
      </w:r>
      <w:smartTag w:uri="urn:schemas-microsoft-com:office:smarttags" w:element="metricconverter">
        <w:smartTagPr>
          <w:attr w:name="ProductID" w:val="59 m2"/>
        </w:smartTagPr>
        <w:r w:rsidRPr="00032CD3">
          <w:rPr>
            <w:rFonts w:asciiTheme="minorHAnsi" w:hAnsiTheme="minorHAnsi" w:cstheme="minorHAnsi"/>
            <w:color w:val="000000"/>
          </w:rPr>
          <w:t>59 m2</w:t>
        </w:r>
      </w:smartTag>
      <w:r w:rsidRPr="00032CD3">
        <w:rPr>
          <w:rFonts w:asciiTheme="minorHAnsi" w:hAnsiTheme="minorHAnsi" w:cstheme="minorHAnsi"/>
          <w:color w:val="000000"/>
        </w:rPr>
        <w:t>, kapacita 17 míst (17x PC, dataprojektor, plátno, zesilovač, ozvučení)</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U41/211 – učebna, </w:t>
      </w:r>
      <w:smartTag w:uri="urn:schemas-microsoft-com:office:smarttags" w:element="metricconverter">
        <w:smartTagPr>
          <w:attr w:name="ProductID" w:val="59 m2"/>
        </w:smartTagPr>
        <w:r w:rsidRPr="00032CD3">
          <w:rPr>
            <w:rFonts w:asciiTheme="minorHAnsi" w:hAnsiTheme="minorHAnsi" w:cstheme="minorHAnsi"/>
            <w:color w:val="000000"/>
          </w:rPr>
          <w:t>59 m2</w:t>
        </w:r>
      </w:smartTag>
      <w:r w:rsidRPr="00032CD3">
        <w:rPr>
          <w:rFonts w:asciiTheme="minorHAnsi" w:hAnsiTheme="minorHAnsi" w:cstheme="minorHAnsi"/>
          <w:color w:val="000000"/>
        </w:rPr>
        <w:t xml:space="preserve">, kapacita 37 míst (1x PC, 2x dataprojektor, plátno, aktivní tabule, CD/DVD, VHS, zesilovač, kompletní ozvučení, zatemnění)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U41/301 – přednášková místnost, kapacita 25 míst (3x PC, internet, střihové programy Adobe Premiere, připojení na internet, dataprojektor, plátno, TV SONY, DVD, VHS, CD)</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U41/308 – počítačová učebna, </w:t>
      </w:r>
      <w:smartTag w:uri="urn:schemas-microsoft-com:office:smarttags" w:element="metricconverter">
        <w:smartTagPr>
          <w:attr w:name="ProductID" w:val="58 m2"/>
        </w:smartTagPr>
        <w:r w:rsidRPr="00032CD3">
          <w:rPr>
            <w:rFonts w:asciiTheme="minorHAnsi" w:hAnsiTheme="minorHAnsi" w:cstheme="minorHAnsi"/>
            <w:color w:val="000000"/>
          </w:rPr>
          <w:t>58 m2</w:t>
        </w:r>
      </w:smartTag>
      <w:r w:rsidRPr="00032CD3">
        <w:rPr>
          <w:rFonts w:asciiTheme="minorHAnsi" w:hAnsiTheme="minorHAnsi" w:cstheme="minorHAnsi"/>
          <w:color w:val="000000"/>
        </w:rPr>
        <w:t xml:space="preserve">, kapacita 13 míst (13x Mac, dataprojektor, plátno)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U41/310 – přednášková místnost, kapacita 40 míst (dataprojektor, plátno, DVD, VHS, CD, připojení na internet)</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U42/252 – seminární místnost, </w:t>
      </w:r>
      <w:smartTag w:uri="urn:schemas-microsoft-com:office:smarttags" w:element="metricconverter">
        <w:smartTagPr>
          <w:attr w:name="ProductID" w:val="18 m2"/>
        </w:smartTagPr>
        <w:r w:rsidRPr="00032CD3">
          <w:rPr>
            <w:rFonts w:asciiTheme="minorHAnsi" w:hAnsiTheme="minorHAnsi" w:cstheme="minorHAnsi"/>
            <w:color w:val="000000"/>
          </w:rPr>
          <w:t>18 m2</w:t>
        </w:r>
      </w:smartTag>
      <w:r w:rsidRPr="00032CD3">
        <w:rPr>
          <w:rFonts w:asciiTheme="minorHAnsi" w:hAnsiTheme="minorHAnsi" w:cstheme="minorHAnsi"/>
          <w:color w:val="000000"/>
        </w:rPr>
        <w:t xml:space="preserve">, kapacita 10 míst (1x PC, dataprojektor, plátno, zesilovač, ozvučení, zatemnění)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U42/256 – posluchárna, </w:t>
      </w:r>
      <w:smartTag w:uri="urn:schemas-microsoft-com:office:smarttags" w:element="metricconverter">
        <w:smartTagPr>
          <w:attr w:name="ProductID" w:val="85 m2"/>
        </w:smartTagPr>
        <w:r w:rsidRPr="00032CD3">
          <w:rPr>
            <w:rFonts w:asciiTheme="minorHAnsi" w:hAnsiTheme="minorHAnsi" w:cstheme="minorHAnsi"/>
            <w:color w:val="000000"/>
          </w:rPr>
          <w:t>85 m2</w:t>
        </w:r>
      </w:smartTag>
      <w:r w:rsidRPr="00032CD3">
        <w:rPr>
          <w:rFonts w:asciiTheme="minorHAnsi" w:hAnsiTheme="minorHAnsi" w:cstheme="minorHAnsi"/>
          <w:color w:val="000000"/>
        </w:rPr>
        <w:t>, kapacita 50 míst (1x PC, dataprojektor, LCD TV 44“, plátno, zesilovač, ozvučení, zatemnění)</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U16/104 – seminární místnost, </w:t>
      </w:r>
      <w:smartTag w:uri="urn:schemas-microsoft-com:office:smarttags" w:element="metricconverter">
        <w:smartTagPr>
          <w:attr w:name="ProductID" w:val="54 m2"/>
        </w:smartTagPr>
        <w:r w:rsidRPr="00032CD3">
          <w:rPr>
            <w:rFonts w:asciiTheme="minorHAnsi" w:hAnsiTheme="minorHAnsi" w:cstheme="minorHAnsi"/>
            <w:color w:val="000000"/>
          </w:rPr>
          <w:t>54 m2</w:t>
        </w:r>
      </w:smartTag>
      <w:r w:rsidRPr="00032CD3">
        <w:rPr>
          <w:rFonts w:asciiTheme="minorHAnsi" w:hAnsiTheme="minorHAnsi" w:cstheme="minorHAnsi"/>
          <w:color w:val="000000"/>
        </w:rPr>
        <w:t xml:space="preserve">, kapacita 40 míst (1x PC, dataprojektor, LED panel 44“, plátno, ozvučení, zatemnění)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U16/204 – počítačová učebna, </w:t>
      </w:r>
      <w:smartTag w:uri="urn:schemas-microsoft-com:office:smarttags" w:element="metricconverter">
        <w:smartTagPr>
          <w:attr w:name="ProductID" w:val="57 m2"/>
        </w:smartTagPr>
        <w:r w:rsidRPr="00032CD3">
          <w:rPr>
            <w:rFonts w:asciiTheme="minorHAnsi" w:hAnsiTheme="minorHAnsi" w:cstheme="minorHAnsi"/>
            <w:color w:val="000000"/>
          </w:rPr>
          <w:t>57 m2</w:t>
        </w:r>
      </w:smartTag>
      <w:r w:rsidRPr="00032CD3">
        <w:rPr>
          <w:rFonts w:asciiTheme="minorHAnsi" w:hAnsiTheme="minorHAnsi" w:cstheme="minorHAnsi"/>
          <w:color w:val="000000"/>
        </w:rPr>
        <w:t xml:space="preserve">, kapacita 17 míst (9x PC, 8x Mac, dataprojektor, LED panel 44“, plátno, zatemnění) </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U16/317 – seminární místnost, </w:t>
      </w:r>
      <w:smartTag w:uri="urn:schemas-microsoft-com:office:smarttags" w:element="metricconverter">
        <w:smartTagPr>
          <w:attr w:name="ProductID" w:val="55 m2"/>
        </w:smartTagPr>
        <w:r w:rsidRPr="00032CD3">
          <w:rPr>
            <w:rFonts w:asciiTheme="minorHAnsi" w:hAnsiTheme="minorHAnsi" w:cstheme="minorHAnsi"/>
            <w:color w:val="000000"/>
          </w:rPr>
          <w:t>55 m2</w:t>
        </w:r>
      </w:smartTag>
      <w:r w:rsidRPr="00032CD3">
        <w:rPr>
          <w:rFonts w:asciiTheme="minorHAnsi" w:hAnsiTheme="minorHAnsi" w:cstheme="minorHAnsi"/>
          <w:color w:val="000000"/>
        </w:rPr>
        <w:t xml:space="preserve">, kapacita 12 míst (1x PC, LED panel 100cm)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U16/403 – seminární místnost, </w:t>
      </w:r>
      <w:smartTag w:uri="urn:schemas-microsoft-com:office:smarttags" w:element="metricconverter">
        <w:smartTagPr>
          <w:attr w:name="ProductID" w:val="58 m2"/>
        </w:smartTagPr>
        <w:r w:rsidRPr="00032CD3">
          <w:rPr>
            <w:rFonts w:asciiTheme="minorHAnsi" w:hAnsiTheme="minorHAnsi" w:cstheme="minorHAnsi"/>
            <w:color w:val="000000"/>
          </w:rPr>
          <w:t>58 m2</w:t>
        </w:r>
      </w:smartTag>
      <w:r w:rsidRPr="00032CD3">
        <w:rPr>
          <w:rFonts w:asciiTheme="minorHAnsi" w:hAnsiTheme="minorHAnsi" w:cstheme="minorHAnsi"/>
          <w:color w:val="000000"/>
        </w:rPr>
        <w:t>, kapacita 20 míst (1x PC, dataprojektor, LCD TV 44“, plátno, zatemnění)</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U44/110 – počítačová učebna, </w:t>
      </w:r>
      <w:smartTag w:uri="urn:schemas-microsoft-com:office:smarttags" w:element="metricconverter">
        <w:smartTagPr>
          <w:attr w:name="ProductID" w:val="20 m2"/>
        </w:smartTagPr>
        <w:r w:rsidRPr="00032CD3">
          <w:rPr>
            <w:rFonts w:asciiTheme="minorHAnsi" w:hAnsiTheme="minorHAnsi" w:cstheme="minorHAnsi"/>
            <w:color w:val="000000"/>
          </w:rPr>
          <w:t>20 m2</w:t>
        </w:r>
      </w:smartTag>
      <w:r w:rsidRPr="00032CD3">
        <w:rPr>
          <w:rFonts w:asciiTheme="minorHAnsi" w:hAnsiTheme="minorHAnsi" w:cstheme="minorHAnsi"/>
          <w:color w:val="000000"/>
        </w:rPr>
        <w:t>, kapacita 16 míst (16x PC, dataprojektor, plátno, zatemnění)</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U44/215 – posluchárna, </w:t>
      </w:r>
      <w:smartTag w:uri="urn:schemas-microsoft-com:office:smarttags" w:element="metricconverter">
        <w:smartTagPr>
          <w:attr w:name="ProductID" w:val="108 m2"/>
        </w:smartTagPr>
        <w:r w:rsidRPr="00032CD3">
          <w:rPr>
            <w:rFonts w:asciiTheme="minorHAnsi" w:hAnsiTheme="minorHAnsi" w:cstheme="minorHAnsi"/>
            <w:color w:val="000000"/>
          </w:rPr>
          <w:t>108 m2</w:t>
        </w:r>
      </w:smartTag>
      <w:r w:rsidRPr="00032CD3">
        <w:rPr>
          <w:rFonts w:asciiTheme="minorHAnsi" w:hAnsiTheme="minorHAnsi" w:cstheme="minorHAnsi"/>
          <w:color w:val="000000"/>
        </w:rPr>
        <w:t>, kapacita 90 míst (1x PC, dataprojektor, plátno, zesilovač, ozvučení, zatemnění)</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U44/217 – učebna, </w:t>
      </w:r>
      <w:smartTag w:uri="urn:schemas-microsoft-com:office:smarttags" w:element="metricconverter">
        <w:smartTagPr>
          <w:attr w:name="ProductID" w:val="62 m2"/>
        </w:smartTagPr>
        <w:r w:rsidRPr="00032CD3">
          <w:rPr>
            <w:rFonts w:asciiTheme="minorHAnsi" w:hAnsiTheme="minorHAnsi" w:cstheme="minorHAnsi"/>
            <w:color w:val="000000"/>
          </w:rPr>
          <w:t>62 m2</w:t>
        </w:r>
      </w:smartTag>
      <w:r w:rsidRPr="00032CD3">
        <w:rPr>
          <w:rFonts w:asciiTheme="minorHAnsi" w:hAnsiTheme="minorHAnsi" w:cstheme="minorHAnsi"/>
          <w:color w:val="000000"/>
        </w:rPr>
        <w:t>, kapacita 32 míst (16x PC, dataprojektor, plátno, zesilovač, ozvučení, zatemnění)</w:t>
      </w:r>
    </w:p>
    <w:p w:rsidR="00D80221" w:rsidRPr="00032CD3" w:rsidRDefault="00D80221" w:rsidP="00D80221">
      <w:pPr>
        <w:widowControl w:val="0"/>
        <w:autoSpaceDE w:val="0"/>
        <w:autoSpaceDN w:val="0"/>
        <w:adjustRightInd w:val="0"/>
        <w:snapToGrid w:val="0"/>
        <w:spacing w:after="120"/>
        <w:ind w:left="426"/>
        <w:jc w:val="both"/>
        <w:rPr>
          <w:rFonts w:asciiTheme="minorHAnsi" w:hAnsiTheme="minorHAnsi" w:cstheme="minorHAnsi"/>
          <w:color w:val="000000"/>
        </w:rPr>
      </w:pPr>
      <w:r w:rsidRPr="00032CD3">
        <w:rPr>
          <w:rFonts w:asciiTheme="minorHAnsi" w:hAnsiTheme="minorHAnsi" w:cstheme="minorHAnsi"/>
          <w:color w:val="000000"/>
        </w:rPr>
        <w:t xml:space="preserve">U44/218 – posluchárna, </w:t>
      </w:r>
      <w:smartTag w:uri="urn:schemas-microsoft-com:office:smarttags" w:element="metricconverter">
        <w:smartTagPr>
          <w:attr w:name="ProductID" w:val="80 m2"/>
        </w:smartTagPr>
        <w:r w:rsidRPr="00032CD3">
          <w:rPr>
            <w:rFonts w:asciiTheme="minorHAnsi" w:hAnsiTheme="minorHAnsi" w:cstheme="minorHAnsi"/>
            <w:color w:val="000000"/>
          </w:rPr>
          <w:t>80 m2</w:t>
        </w:r>
      </w:smartTag>
      <w:r w:rsidRPr="00032CD3">
        <w:rPr>
          <w:rFonts w:asciiTheme="minorHAnsi" w:hAnsiTheme="minorHAnsi" w:cstheme="minorHAnsi"/>
          <w:color w:val="000000"/>
        </w:rPr>
        <w:t>, kapacita 72 míst (16x PC, dataprojektor, plátno, zesilovač, ozvučení, zatemnění)</w:t>
      </w:r>
    </w:p>
    <w:p w:rsidR="00D80221" w:rsidRPr="00032CD3" w:rsidRDefault="00D80221" w:rsidP="00D80221">
      <w:pPr>
        <w:widowControl w:val="0"/>
        <w:autoSpaceDE w:val="0"/>
        <w:autoSpaceDN w:val="0"/>
        <w:adjustRightInd w:val="0"/>
        <w:snapToGrid w:val="0"/>
        <w:spacing w:after="120"/>
        <w:ind w:firstLine="425"/>
        <w:jc w:val="both"/>
        <w:rPr>
          <w:rFonts w:asciiTheme="minorHAnsi" w:hAnsiTheme="minorHAnsi" w:cstheme="minorHAnsi"/>
          <w:i/>
          <w:color w:val="000000"/>
        </w:rPr>
      </w:pPr>
      <w:r w:rsidRPr="00032CD3">
        <w:rPr>
          <w:rFonts w:asciiTheme="minorHAnsi" w:hAnsiTheme="minorHAnsi" w:cstheme="minorHAnsi"/>
          <w:i/>
          <w:color w:val="000000"/>
        </w:rPr>
        <w:t>Kreslírny:</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U42/253 – kreslírna U42, </w:t>
      </w:r>
      <w:smartTag w:uri="urn:schemas-microsoft-com:office:smarttags" w:element="metricconverter">
        <w:smartTagPr>
          <w:attr w:name="ProductID" w:val="84 m2"/>
        </w:smartTagPr>
        <w:r w:rsidRPr="00032CD3">
          <w:rPr>
            <w:rFonts w:asciiTheme="minorHAnsi" w:hAnsiTheme="minorHAnsi" w:cstheme="minorHAnsi"/>
            <w:color w:val="000000"/>
          </w:rPr>
          <w:t>84 m2</w:t>
        </w:r>
      </w:smartTag>
      <w:r w:rsidRPr="00032CD3">
        <w:rPr>
          <w:rFonts w:asciiTheme="minorHAnsi" w:hAnsiTheme="minorHAnsi" w:cstheme="minorHAnsi"/>
          <w:color w:val="000000"/>
        </w:rPr>
        <w:t xml:space="preserve">, kapacita 20 míst </w:t>
      </w:r>
    </w:p>
    <w:p w:rsidR="00D80221" w:rsidRPr="00032CD3" w:rsidRDefault="00D80221" w:rsidP="00D80221">
      <w:pPr>
        <w:widowControl w:val="0"/>
        <w:autoSpaceDE w:val="0"/>
        <w:autoSpaceDN w:val="0"/>
        <w:adjustRightInd w:val="0"/>
        <w:snapToGrid w:val="0"/>
        <w:spacing w:after="120"/>
        <w:ind w:firstLine="425"/>
        <w:jc w:val="both"/>
        <w:rPr>
          <w:rFonts w:asciiTheme="minorHAnsi" w:hAnsiTheme="minorHAnsi" w:cstheme="minorHAnsi"/>
          <w:color w:val="000000"/>
        </w:rPr>
      </w:pPr>
      <w:r w:rsidRPr="00032CD3">
        <w:rPr>
          <w:rFonts w:asciiTheme="minorHAnsi" w:hAnsiTheme="minorHAnsi" w:cstheme="minorHAnsi"/>
          <w:color w:val="000000"/>
        </w:rPr>
        <w:t xml:space="preserve">U16/409 – kreslírna U16, </w:t>
      </w:r>
      <w:smartTag w:uri="urn:schemas-microsoft-com:office:smarttags" w:element="metricconverter">
        <w:smartTagPr>
          <w:attr w:name="ProductID" w:val="124 m2"/>
        </w:smartTagPr>
        <w:r w:rsidRPr="00032CD3">
          <w:rPr>
            <w:rFonts w:asciiTheme="minorHAnsi" w:hAnsiTheme="minorHAnsi" w:cstheme="minorHAnsi"/>
            <w:color w:val="000000"/>
          </w:rPr>
          <w:t>124 m2</w:t>
        </w:r>
      </w:smartTag>
      <w:r w:rsidRPr="00032CD3">
        <w:rPr>
          <w:rFonts w:asciiTheme="minorHAnsi" w:hAnsiTheme="minorHAnsi" w:cstheme="minorHAnsi"/>
          <w:color w:val="000000"/>
        </w:rPr>
        <w:t>, kapacita 20 míst</w:t>
      </w:r>
    </w:p>
    <w:p w:rsidR="00D80221" w:rsidRPr="00032CD3" w:rsidRDefault="00D80221" w:rsidP="00D80221">
      <w:pPr>
        <w:widowControl w:val="0"/>
        <w:autoSpaceDE w:val="0"/>
        <w:autoSpaceDN w:val="0"/>
        <w:adjustRightInd w:val="0"/>
        <w:snapToGrid w:val="0"/>
        <w:spacing w:after="120"/>
        <w:ind w:firstLine="425"/>
        <w:jc w:val="both"/>
        <w:rPr>
          <w:rFonts w:asciiTheme="minorHAnsi" w:hAnsiTheme="minorHAnsi" w:cstheme="minorHAnsi"/>
          <w:i/>
          <w:color w:val="000000"/>
        </w:rPr>
      </w:pPr>
      <w:r w:rsidRPr="00032CD3">
        <w:rPr>
          <w:rFonts w:asciiTheme="minorHAnsi" w:hAnsiTheme="minorHAnsi" w:cstheme="minorHAnsi"/>
          <w:i/>
          <w:color w:val="000000"/>
        </w:rPr>
        <w:t>Pracovny vyučujících:</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U41/210 – Kabinet teoretických studií, </w:t>
      </w:r>
      <w:smartTag w:uri="urn:schemas-microsoft-com:office:smarttags" w:element="metricconverter">
        <w:smartTagPr>
          <w:attr w:name="ProductID" w:val="19 m2"/>
        </w:smartTagPr>
        <w:r w:rsidRPr="00032CD3">
          <w:rPr>
            <w:rFonts w:asciiTheme="minorHAnsi" w:hAnsiTheme="minorHAnsi" w:cstheme="minorHAnsi"/>
            <w:color w:val="000000"/>
          </w:rPr>
          <w:t>19 m2</w:t>
        </w:r>
      </w:smartTag>
      <w:r w:rsidRPr="00032CD3">
        <w:rPr>
          <w:rFonts w:asciiTheme="minorHAnsi" w:hAnsiTheme="minorHAnsi" w:cstheme="minorHAnsi"/>
          <w:color w:val="000000"/>
        </w:rPr>
        <w:t>, kapacita 2 osoby</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U42/251 – Kabinet teoretických studií, </w:t>
      </w:r>
      <w:smartTag w:uri="urn:schemas-microsoft-com:office:smarttags" w:element="metricconverter">
        <w:smartTagPr>
          <w:attr w:name="ProductID" w:val="21 m2"/>
        </w:smartTagPr>
        <w:r w:rsidRPr="00032CD3">
          <w:rPr>
            <w:rFonts w:asciiTheme="minorHAnsi" w:hAnsiTheme="minorHAnsi" w:cstheme="minorHAnsi"/>
            <w:color w:val="000000"/>
          </w:rPr>
          <w:t>21 m2</w:t>
        </w:r>
      </w:smartTag>
      <w:r w:rsidRPr="00032CD3">
        <w:rPr>
          <w:rFonts w:asciiTheme="minorHAnsi" w:hAnsiTheme="minorHAnsi" w:cstheme="minorHAnsi"/>
          <w:color w:val="000000"/>
        </w:rPr>
        <w:t>, kapacita 3 osoby</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U42/254 – Kabinet teoretických studií, </w:t>
      </w:r>
      <w:smartTag w:uri="urn:schemas-microsoft-com:office:smarttags" w:element="metricconverter">
        <w:smartTagPr>
          <w:attr w:name="ProductID" w:val="21 m2"/>
        </w:smartTagPr>
        <w:r w:rsidRPr="00032CD3">
          <w:rPr>
            <w:rFonts w:asciiTheme="minorHAnsi" w:hAnsiTheme="minorHAnsi" w:cstheme="minorHAnsi"/>
            <w:color w:val="000000"/>
          </w:rPr>
          <w:t>21 m2</w:t>
        </w:r>
      </w:smartTag>
      <w:r w:rsidRPr="00032CD3">
        <w:rPr>
          <w:rFonts w:asciiTheme="minorHAnsi" w:hAnsiTheme="minorHAnsi" w:cstheme="minorHAnsi"/>
          <w:color w:val="000000"/>
        </w:rPr>
        <w:t>, kapacita 4 osoby</w:t>
      </w:r>
    </w:p>
    <w:p w:rsidR="00D80221" w:rsidRPr="00032CD3" w:rsidRDefault="00D80221" w:rsidP="00D80221">
      <w:pPr>
        <w:widowControl w:val="0"/>
        <w:autoSpaceDE w:val="0"/>
        <w:autoSpaceDN w:val="0"/>
        <w:adjustRightInd w:val="0"/>
        <w:snapToGrid w:val="0"/>
        <w:spacing w:after="120"/>
        <w:ind w:firstLine="425"/>
        <w:jc w:val="both"/>
        <w:rPr>
          <w:rFonts w:asciiTheme="minorHAnsi" w:hAnsiTheme="minorHAnsi" w:cstheme="minorHAnsi"/>
          <w:color w:val="000000"/>
        </w:rPr>
      </w:pPr>
      <w:r w:rsidRPr="00032CD3">
        <w:rPr>
          <w:rFonts w:asciiTheme="minorHAnsi" w:hAnsiTheme="minorHAnsi" w:cstheme="minorHAnsi"/>
          <w:color w:val="000000"/>
        </w:rPr>
        <w:t xml:space="preserve">U42/257 – Kabinet teoretických studií, </w:t>
      </w:r>
      <w:smartTag w:uri="urn:schemas-microsoft-com:office:smarttags" w:element="metricconverter">
        <w:smartTagPr>
          <w:attr w:name="ProductID" w:val="9 m2"/>
        </w:smartTagPr>
        <w:r w:rsidRPr="00032CD3">
          <w:rPr>
            <w:rFonts w:asciiTheme="minorHAnsi" w:hAnsiTheme="minorHAnsi" w:cstheme="minorHAnsi"/>
            <w:color w:val="000000"/>
          </w:rPr>
          <w:t>9 m2</w:t>
        </w:r>
      </w:smartTag>
      <w:r w:rsidRPr="00032CD3">
        <w:rPr>
          <w:rFonts w:asciiTheme="minorHAnsi" w:hAnsiTheme="minorHAnsi" w:cstheme="minorHAnsi"/>
          <w:color w:val="000000"/>
        </w:rPr>
        <w:t>, kapacita 2 osoby</w:t>
      </w:r>
    </w:p>
    <w:p w:rsidR="00D80221" w:rsidRPr="00032CD3" w:rsidRDefault="00D80221" w:rsidP="00D80221">
      <w:pPr>
        <w:widowControl w:val="0"/>
        <w:autoSpaceDE w:val="0"/>
        <w:autoSpaceDN w:val="0"/>
        <w:adjustRightInd w:val="0"/>
        <w:snapToGrid w:val="0"/>
        <w:spacing w:after="120"/>
        <w:ind w:firstLine="425"/>
        <w:jc w:val="both"/>
        <w:rPr>
          <w:rFonts w:asciiTheme="minorHAnsi" w:hAnsiTheme="minorHAnsi" w:cstheme="minorHAnsi"/>
          <w:i/>
          <w:color w:val="000000"/>
        </w:rPr>
      </w:pPr>
      <w:r w:rsidRPr="00032CD3">
        <w:rPr>
          <w:rFonts w:asciiTheme="minorHAnsi" w:hAnsiTheme="minorHAnsi" w:cstheme="minorHAnsi"/>
          <w:i/>
          <w:color w:val="000000"/>
        </w:rPr>
        <w:t>Dílny, technologická pracoviště:</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 xml:space="preserve">U42/253A – tiskové centrum, </w:t>
      </w:r>
      <w:smartTag w:uri="urn:schemas-microsoft-com:office:smarttags" w:element="metricconverter">
        <w:smartTagPr>
          <w:attr w:name="ProductID" w:val="20 m2"/>
        </w:smartTagPr>
        <w:r w:rsidRPr="00032CD3">
          <w:rPr>
            <w:rFonts w:asciiTheme="minorHAnsi" w:hAnsiTheme="minorHAnsi" w:cstheme="minorHAnsi"/>
            <w:color w:val="000000"/>
          </w:rPr>
          <w:t>20 m2</w:t>
        </w:r>
      </w:smartTag>
      <w:r w:rsidRPr="00032CD3">
        <w:rPr>
          <w:rFonts w:asciiTheme="minorHAnsi" w:hAnsiTheme="minorHAnsi" w:cstheme="minorHAnsi"/>
          <w:color w:val="000000"/>
        </w:rPr>
        <w:t xml:space="preserve"> (1x PC, 2x plotter ESPON Stylus Pro 9900, 44“; 1x plotter EPSON Stylus Pro 7800, 24“, kalibrační sondy, softwarový RIP EFI Fiery XF)</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U16/112 – zámečnická dílna, </w:t>
      </w:r>
      <w:smartTag w:uri="urn:schemas-microsoft-com:office:smarttags" w:element="metricconverter">
        <w:smartTagPr>
          <w:attr w:name="ProductID" w:val="53 m2"/>
        </w:smartTagPr>
        <w:r w:rsidRPr="00032CD3">
          <w:rPr>
            <w:rFonts w:asciiTheme="minorHAnsi" w:hAnsiTheme="minorHAnsi" w:cstheme="minorHAnsi"/>
            <w:color w:val="000000"/>
          </w:rPr>
          <w:t>53 m2</w:t>
        </w:r>
      </w:smartTag>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U16/116 – stolárna, </w:t>
      </w:r>
      <w:smartTag w:uri="urn:schemas-microsoft-com:office:smarttags" w:element="metricconverter">
        <w:smartTagPr>
          <w:attr w:name="ProductID" w:val="46 m2"/>
        </w:smartTagPr>
        <w:r w:rsidRPr="00032CD3">
          <w:rPr>
            <w:rFonts w:asciiTheme="minorHAnsi" w:hAnsiTheme="minorHAnsi" w:cstheme="minorHAnsi"/>
            <w:color w:val="000000"/>
          </w:rPr>
          <w:t>46 m2</w:t>
        </w:r>
      </w:smartTag>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U16/117 – technologické pracoviště ateliéru Průmyslový design, </w:t>
      </w:r>
      <w:smartTag w:uri="urn:schemas-microsoft-com:office:smarttags" w:element="metricconverter">
        <w:smartTagPr>
          <w:attr w:name="ProductID" w:val="53 m2"/>
        </w:smartTagPr>
        <w:r w:rsidRPr="00032CD3">
          <w:rPr>
            <w:rFonts w:asciiTheme="minorHAnsi" w:hAnsiTheme="minorHAnsi" w:cstheme="minorHAnsi"/>
            <w:color w:val="000000"/>
          </w:rPr>
          <w:t>53 m2</w:t>
        </w:r>
      </w:smartTag>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U16/118 – stříkací boxy, </w:t>
      </w:r>
      <w:smartTag w:uri="urn:schemas-microsoft-com:office:smarttags" w:element="metricconverter">
        <w:smartTagPr>
          <w:attr w:name="ProductID" w:val="33 m2"/>
        </w:smartTagPr>
        <w:r w:rsidRPr="00032CD3">
          <w:rPr>
            <w:rFonts w:asciiTheme="minorHAnsi" w:hAnsiTheme="minorHAnsi" w:cstheme="minorHAnsi"/>
            <w:color w:val="000000"/>
          </w:rPr>
          <w:t>33 m2</w:t>
        </w:r>
      </w:smartTag>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Skladovací prostory.</w:t>
      </w:r>
    </w:p>
    <w:p w:rsidR="00D80221" w:rsidRPr="00032CD3" w:rsidRDefault="00D80221" w:rsidP="00D80221">
      <w:pPr>
        <w:widowControl w:val="0"/>
        <w:autoSpaceDE w:val="0"/>
        <w:autoSpaceDN w:val="0"/>
        <w:adjustRightInd w:val="0"/>
        <w:snapToGrid w:val="0"/>
        <w:jc w:val="both"/>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 xml:space="preserve">Počet připojených počítačů ve výukových objektech FMK: pracovní stanice (PC s Windows 7/XP, Intel Mac Pro s OS X) +  62 přenosných počítačů, využívaných pedagogy a zaměstnanci. Všechny počítače jsou </w:t>
      </w:r>
      <w:r w:rsidRPr="00032CD3">
        <w:rPr>
          <w:rFonts w:asciiTheme="minorHAnsi" w:hAnsiTheme="minorHAnsi" w:cstheme="minorHAnsi"/>
          <w:color w:val="000000"/>
        </w:rPr>
        <w:lastRenderedPageBreak/>
        <w:t>připojeny k páteřní síti CESNET (1 Gbit/s). Všem studentům je všech prostorách FMK k dispozici připojení k bezdrátové síti „eduroam“ o rychlosti 54Mb/s.</w:t>
      </w:r>
    </w:p>
    <w:p w:rsidR="00D80221" w:rsidRPr="00032CD3" w:rsidRDefault="00D80221" w:rsidP="00D80221">
      <w:pPr>
        <w:jc w:val="both"/>
        <w:rPr>
          <w:rFonts w:asciiTheme="minorHAnsi" w:hAnsiTheme="minorHAnsi" w:cstheme="minorHAnsi"/>
        </w:rPr>
      </w:pPr>
    </w:p>
    <w:tbl>
      <w:tblPr>
        <w:tblW w:w="8009" w:type="dxa"/>
        <w:tblInd w:w="496" w:type="dxa"/>
        <w:shd w:val="clear" w:color="auto" w:fill="FFFFFF"/>
        <w:tblCellMar>
          <w:left w:w="0" w:type="dxa"/>
          <w:right w:w="0" w:type="dxa"/>
        </w:tblCellMar>
        <w:tblLook w:val="04A0" w:firstRow="1" w:lastRow="0" w:firstColumn="1" w:lastColumn="0" w:noHBand="0" w:noVBand="1"/>
      </w:tblPr>
      <w:tblGrid>
        <w:gridCol w:w="657"/>
        <w:gridCol w:w="3676"/>
        <w:gridCol w:w="3676"/>
      </w:tblGrid>
      <w:tr w:rsidR="00D80221" w:rsidRPr="00032CD3" w:rsidTr="00D80221">
        <w:tc>
          <w:tcPr>
            <w:tcW w:w="657"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D80221" w:rsidRPr="00032CD3" w:rsidRDefault="00D80221" w:rsidP="00D80221">
            <w:pPr>
              <w:jc w:val="both"/>
              <w:rPr>
                <w:rFonts w:asciiTheme="minorHAnsi" w:hAnsiTheme="minorHAnsi" w:cstheme="minorHAnsi"/>
              </w:rPr>
            </w:pPr>
          </w:p>
        </w:tc>
        <w:tc>
          <w:tcPr>
            <w:tcW w:w="36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rsidR="00D80221" w:rsidRPr="00032CD3" w:rsidRDefault="00D80221" w:rsidP="00D80221">
            <w:pPr>
              <w:jc w:val="both"/>
              <w:rPr>
                <w:rFonts w:asciiTheme="minorHAnsi" w:hAnsiTheme="minorHAnsi" w:cstheme="minorHAnsi"/>
              </w:rPr>
            </w:pPr>
            <w:r w:rsidRPr="00032CD3">
              <w:rPr>
                <w:rFonts w:asciiTheme="minorHAnsi" w:hAnsiTheme="minorHAnsi" w:cstheme="minorHAnsi"/>
                <w:i/>
                <w:iCs/>
              </w:rPr>
              <w:t>Studovny, učebny a laboratoře</w:t>
            </w:r>
          </w:p>
        </w:tc>
        <w:tc>
          <w:tcPr>
            <w:tcW w:w="36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rsidR="00D80221" w:rsidRPr="00032CD3" w:rsidRDefault="00D80221" w:rsidP="00D80221">
            <w:pPr>
              <w:jc w:val="both"/>
              <w:rPr>
                <w:rFonts w:asciiTheme="minorHAnsi" w:hAnsiTheme="minorHAnsi" w:cstheme="minorHAnsi"/>
              </w:rPr>
            </w:pPr>
            <w:r w:rsidRPr="00032CD3">
              <w:rPr>
                <w:rFonts w:asciiTheme="minorHAnsi" w:hAnsiTheme="minorHAnsi" w:cstheme="minorHAnsi"/>
                <w:i/>
                <w:iCs/>
              </w:rPr>
              <w:t>Ostatní pracoviště</w:t>
            </w:r>
          </w:p>
        </w:tc>
      </w:tr>
      <w:tr w:rsidR="00D80221" w:rsidRPr="00032CD3" w:rsidTr="00D80221">
        <w:tc>
          <w:tcPr>
            <w:tcW w:w="657"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D80221" w:rsidRPr="00032CD3" w:rsidRDefault="00D80221" w:rsidP="00D80221">
            <w:pPr>
              <w:jc w:val="both"/>
              <w:rPr>
                <w:rFonts w:asciiTheme="minorHAnsi" w:hAnsiTheme="minorHAnsi" w:cstheme="minorHAnsi"/>
              </w:rPr>
            </w:pPr>
            <w:r w:rsidRPr="00032CD3">
              <w:rPr>
                <w:rFonts w:asciiTheme="minorHAnsi" w:hAnsiTheme="minorHAnsi" w:cstheme="minorHAnsi"/>
              </w:rPr>
              <w:t>U4</w:t>
            </w:r>
          </w:p>
        </w:tc>
        <w:tc>
          <w:tcPr>
            <w:tcW w:w="3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D80221" w:rsidRPr="00032CD3" w:rsidRDefault="00D80221" w:rsidP="00D80221">
            <w:pPr>
              <w:jc w:val="both"/>
              <w:rPr>
                <w:rFonts w:asciiTheme="minorHAnsi" w:hAnsiTheme="minorHAnsi" w:cstheme="minorHAnsi"/>
              </w:rPr>
            </w:pPr>
            <w:r w:rsidRPr="00032CD3">
              <w:rPr>
                <w:rFonts w:asciiTheme="minorHAnsi" w:hAnsiTheme="minorHAnsi" w:cstheme="minorHAnsi"/>
              </w:rPr>
              <w:t>108 pracovních stanic</w:t>
            </w:r>
          </w:p>
        </w:tc>
        <w:tc>
          <w:tcPr>
            <w:tcW w:w="3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D80221" w:rsidRPr="00032CD3" w:rsidRDefault="00D80221" w:rsidP="00D80221">
            <w:pPr>
              <w:jc w:val="both"/>
              <w:rPr>
                <w:rFonts w:asciiTheme="minorHAnsi" w:hAnsiTheme="minorHAnsi" w:cstheme="minorHAnsi"/>
              </w:rPr>
            </w:pPr>
            <w:r w:rsidRPr="00032CD3">
              <w:rPr>
                <w:rFonts w:asciiTheme="minorHAnsi" w:hAnsiTheme="minorHAnsi" w:cstheme="minorHAnsi"/>
              </w:rPr>
              <w:t>57 pracovních stanic + 48 přenosných počítačů</w:t>
            </w:r>
          </w:p>
        </w:tc>
      </w:tr>
      <w:tr w:rsidR="00D80221" w:rsidRPr="00032CD3" w:rsidTr="00D80221">
        <w:tc>
          <w:tcPr>
            <w:tcW w:w="657"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D80221" w:rsidRPr="00032CD3" w:rsidRDefault="00D80221" w:rsidP="00D80221">
            <w:pPr>
              <w:jc w:val="both"/>
              <w:rPr>
                <w:rFonts w:asciiTheme="minorHAnsi" w:hAnsiTheme="minorHAnsi" w:cstheme="minorHAnsi"/>
              </w:rPr>
            </w:pPr>
            <w:r w:rsidRPr="00032CD3">
              <w:rPr>
                <w:rFonts w:asciiTheme="minorHAnsi" w:hAnsiTheme="minorHAnsi" w:cstheme="minorHAnsi"/>
              </w:rPr>
              <w:t>U16</w:t>
            </w:r>
          </w:p>
        </w:tc>
        <w:tc>
          <w:tcPr>
            <w:tcW w:w="3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D80221" w:rsidRPr="00032CD3" w:rsidRDefault="00D80221" w:rsidP="00D80221">
            <w:pPr>
              <w:jc w:val="both"/>
              <w:rPr>
                <w:rFonts w:asciiTheme="minorHAnsi" w:hAnsiTheme="minorHAnsi" w:cstheme="minorHAnsi"/>
              </w:rPr>
            </w:pPr>
            <w:r w:rsidRPr="00032CD3">
              <w:rPr>
                <w:rFonts w:asciiTheme="minorHAnsi" w:hAnsiTheme="minorHAnsi" w:cstheme="minorHAnsi"/>
              </w:rPr>
              <w:t>61 pracovních stanic</w:t>
            </w:r>
          </w:p>
        </w:tc>
        <w:tc>
          <w:tcPr>
            <w:tcW w:w="3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D80221" w:rsidRPr="00032CD3" w:rsidRDefault="00D80221" w:rsidP="00D80221">
            <w:pPr>
              <w:jc w:val="both"/>
              <w:rPr>
                <w:rFonts w:asciiTheme="minorHAnsi" w:hAnsiTheme="minorHAnsi" w:cstheme="minorHAnsi"/>
              </w:rPr>
            </w:pPr>
            <w:r w:rsidRPr="00032CD3">
              <w:rPr>
                <w:rFonts w:asciiTheme="minorHAnsi" w:hAnsiTheme="minorHAnsi" w:cstheme="minorHAnsi"/>
              </w:rPr>
              <w:t>26 pracovních stanic + 14 přenosných počítačů</w:t>
            </w:r>
          </w:p>
        </w:tc>
      </w:tr>
    </w:tbl>
    <w:p w:rsidR="00D80221" w:rsidRPr="00032CD3" w:rsidRDefault="00D80221" w:rsidP="00D80221">
      <w:pPr>
        <w:widowControl w:val="0"/>
        <w:autoSpaceDE w:val="0"/>
        <w:autoSpaceDN w:val="0"/>
        <w:adjustRightInd w:val="0"/>
        <w:snapToGrid w:val="0"/>
        <w:jc w:val="both"/>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spacing w:after="120"/>
        <w:ind w:firstLine="425"/>
        <w:jc w:val="both"/>
        <w:rPr>
          <w:rFonts w:asciiTheme="minorHAnsi" w:hAnsiTheme="minorHAnsi" w:cstheme="minorHAnsi"/>
          <w:i/>
          <w:color w:val="000000"/>
        </w:rPr>
      </w:pPr>
      <w:r w:rsidRPr="00032CD3">
        <w:rPr>
          <w:rFonts w:asciiTheme="minorHAnsi" w:hAnsiTheme="minorHAnsi" w:cstheme="minorHAnsi"/>
          <w:i/>
          <w:color w:val="000000"/>
        </w:rPr>
        <w:t xml:space="preserve">Softwarové vybavení: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Adobe Creative Suite Design Premium (verze CS2, CS3, CS4, CS 5.5 pro Windows i OS X), Adobe Creative Suite Production Premium CS4, Adobe After Effects (CS4 a CS5.5 pro Windows i OS X), AVG 2013 Business Edition, Microsoft Office </w:t>
      </w:r>
      <w:smartTag w:uri="urn:schemas-microsoft-com:office:smarttags" w:element="metricconverter">
        <w:smartTagPr>
          <w:attr w:name="ProductID" w:val="2003 a"/>
        </w:smartTagPr>
        <w:r w:rsidRPr="00032CD3">
          <w:rPr>
            <w:rFonts w:asciiTheme="minorHAnsi" w:hAnsiTheme="minorHAnsi" w:cstheme="minorHAnsi"/>
            <w:color w:val="000000"/>
          </w:rPr>
          <w:t>2003 a</w:t>
        </w:r>
      </w:smartTag>
      <w:r w:rsidRPr="00032CD3">
        <w:rPr>
          <w:rFonts w:asciiTheme="minorHAnsi" w:hAnsiTheme="minorHAnsi" w:cstheme="minorHAnsi"/>
          <w:color w:val="000000"/>
        </w:rPr>
        <w:t xml:space="preserve"> 2010, CorelDRAW X4, ArchiCAD, Rhinoceros 4, Flamingo, V-Ray, Cinema, FontLAB, FinalCut Pro; open source software: Blender, Scribus, Inkscape, GIMP, LibreOffice, Unity; softwarový RIP: EFI Fiery XF (používaný PrintCentru – tiskovém centru FMK).</w:t>
      </w:r>
    </w:p>
    <w:p w:rsidR="00D80221" w:rsidRPr="00032CD3" w:rsidRDefault="00D80221" w:rsidP="00D80221">
      <w:pPr>
        <w:widowControl w:val="0"/>
        <w:autoSpaceDE w:val="0"/>
        <w:autoSpaceDN w:val="0"/>
        <w:adjustRightInd w:val="0"/>
        <w:snapToGrid w:val="0"/>
        <w:jc w:val="both"/>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spacing w:after="120"/>
        <w:ind w:firstLine="425"/>
        <w:jc w:val="both"/>
        <w:rPr>
          <w:rFonts w:asciiTheme="minorHAnsi" w:hAnsiTheme="minorHAnsi" w:cstheme="minorHAnsi"/>
          <w:i/>
          <w:color w:val="000000"/>
        </w:rPr>
      </w:pPr>
      <w:r w:rsidRPr="00032CD3">
        <w:rPr>
          <w:rFonts w:asciiTheme="minorHAnsi" w:hAnsiTheme="minorHAnsi" w:cstheme="minorHAnsi"/>
          <w:i/>
          <w:color w:val="000000"/>
        </w:rPr>
        <w:t>Tiskové služby:</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Tiskové centrum FMK je vybaveno dvěma plottery EPSON 9900 s šířkou tisku </w:t>
      </w:r>
      <w:smartTag w:uri="urn:schemas-microsoft-com:office:smarttags" w:element="metricconverter">
        <w:smartTagPr>
          <w:attr w:name="ProductID" w:val="110 cm"/>
        </w:smartTagPr>
        <w:r w:rsidRPr="00032CD3">
          <w:rPr>
            <w:rFonts w:asciiTheme="minorHAnsi" w:hAnsiTheme="minorHAnsi" w:cstheme="minorHAnsi"/>
            <w:color w:val="000000"/>
          </w:rPr>
          <w:t>110 cm</w:t>
        </w:r>
      </w:smartTag>
      <w:r w:rsidRPr="00032CD3">
        <w:rPr>
          <w:rFonts w:asciiTheme="minorHAnsi" w:hAnsiTheme="minorHAnsi" w:cstheme="minorHAnsi"/>
          <w:color w:val="000000"/>
        </w:rPr>
        <w:t xml:space="preserve"> a jednou velkoformátovou tiskárnou EPSON 7800 pro tisk v maximální šíři </w:t>
      </w:r>
      <w:smartTag w:uri="urn:schemas-microsoft-com:office:smarttags" w:element="metricconverter">
        <w:smartTagPr>
          <w:attr w:name="ProductID" w:val="60 cm"/>
        </w:smartTagPr>
        <w:r w:rsidRPr="00032CD3">
          <w:rPr>
            <w:rFonts w:asciiTheme="minorHAnsi" w:hAnsiTheme="minorHAnsi" w:cstheme="minorHAnsi"/>
            <w:color w:val="000000"/>
          </w:rPr>
          <w:t>60 cm</w:t>
        </w:r>
      </w:smartTag>
      <w:r w:rsidRPr="00032CD3">
        <w:rPr>
          <w:rFonts w:asciiTheme="minorHAnsi" w:hAnsiTheme="minorHAnsi" w:cstheme="minorHAnsi"/>
          <w:color w:val="000000"/>
        </w:rPr>
        <w:t xml:space="preserve">. Tiskárny EPSON 9900 jsou připojeny k softwarovému RIPu EFI Fiery XF. PrintCentrum disponuje také laminovacím strojem o šířce </w:t>
      </w:r>
      <w:smartTag w:uri="urn:schemas-microsoft-com:office:smarttags" w:element="metricconverter">
        <w:smartTagPr>
          <w:attr w:name="ProductID" w:val="110 cm"/>
        </w:smartTagPr>
        <w:r w:rsidRPr="00032CD3">
          <w:rPr>
            <w:rFonts w:asciiTheme="minorHAnsi" w:hAnsiTheme="minorHAnsi" w:cstheme="minorHAnsi"/>
            <w:color w:val="000000"/>
          </w:rPr>
          <w:t>110 cm</w:t>
        </w:r>
      </w:smartTag>
      <w:r w:rsidRPr="00032CD3">
        <w:rPr>
          <w:rFonts w:asciiTheme="minorHAnsi" w:hAnsiTheme="minorHAnsi" w:cstheme="minorHAnsi"/>
          <w:color w:val="000000"/>
        </w:rPr>
        <w:t>.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Vnitřní informační systém funguje prostřednictvím webových stránek UTB ve Zlíně, FMK, ústavu, ateliérů (včetně možnosti odebírání RSS kanálů – zpráv do mobilních zařízení), studijní agenda je aktivní prostřednictvím systému IS/STAG. Jako informační kanál slouží i LCD obrazovky rozmístěné po UTB ve Zlíně (TVIS = televizní informační systém) a informační tabule jednotlivých ústavů/ateliérů. Hodnocení výuky probíhá elektronicky na konci každého semestru prostřednictvím IS/STAG.</w:t>
      </w:r>
    </w:p>
    <w:p w:rsidR="00D80221" w:rsidRPr="00032CD3" w:rsidRDefault="00D80221" w:rsidP="00D80221">
      <w:pPr>
        <w:tabs>
          <w:tab w:val="left" w:pos="2835"/>
        </w:tabs>
        <w:spacing w:before="120" w:after="120"/>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Odborná literatura a elektronické databáze odpovídající studijnímu programu </w:t>
      </w:r>
    </w:p>
    <w:p w:rsidR="00D80221" w:rsidRPr="00032CD3" w:rsidRDefault="00D80221" w:rsidP="00D80221">
      <w:pPr>
        <w:spacing w:before="120" w:after="120"/>
        <w:jc w:val="center"/>
        <w:rPr>
          <w:rFonts w:asciiTheme="minorHAnsi" w:hAnsiTheme="minorHAnsi" w:cstheme="minorHAnsi"/>
        </w:rPr>
      </w:pPr>
      <w:r w:rsidRPr="00032CD3">
        <w:rPr>
          <w:rFonts w:asciiTheme="minorHAnsi" w:hAnsiTheme="minorHAnsi" w:cstheme="minorHAnsi"/>
        </w:rPr>
        <w:t>Standard 4.3</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rPr>
      </w:pPr>
      <w:r w:rsidRPr="00032CD3">
        <w:rPr>
          <w:rFonts w:asciiTheme="minorHAnsi" w:hAnsiTheme="minorHAnsi" w:cstheme="minorHAnsi"/>
          <w:color w:val="000000"/>
        </w:rPr>
        <w:t>Informační zdroje a informační služby pro všechny studijní programy realizované na UTB ve Zlíně</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color w:val="000000"/>
        </w:rPr>
        <w:t>zabezpečuje centrálně Knihovna UTB ve Zlíně (dále jen „knihovna“). K dispozici je zhruba 500 studijních míst, 230 počítačů a dostatečné množství přípojných míst pro notebooky. Knihovna je vybavena virtuální technologií WMware s klientskými stanicemi Zero Client DZ22-2. V knihovním fondu je více než 130 000 knih, přičemž roční přírůstek každoročně přesahuje 5 000 knižních jednotek. Na umění je zaměřeno 850 knih v českém a anglickém jazyce. Stále více knih je dostupných v elektronické podobě. Knihovní fond je neustále aktualizován jednak přímo knihovnou UTB ve Zlíně, ale i samotnou FMK, která prostřednictvím grantových a projektových peněz rozšiřuje příruční knihovny jednotlivých ateliérů a Kabinetu teoretických studií. Knihovna odebírá více než 200 periodik v tištěné podobě, deset z nich je zaměřeno na oblast umění a designu. Mimo tištěné časopisy knihovna zpřístupňuje cca 50 000 elektronických periodik.</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D80221" w:rsidRPr="00032CD3" w:rsidRDefault="00D80221" w:rsidP="00D80221">
      <w:pPr>
        <w:widowControl w:val="0"/>
        <w:autoSpaceDE w:val="0"/>
        <w:autoSpaceDN w:val="0"/>
        <w:adjustRightInd w:val="0"/>
        <w:snapToGrid w:val="0"/>
        <w:jc w:val="both"/>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i/>
          <w:color w:val="000000"/>
        </w:rPr>
        <w:t>Seznam přístupných elektronických databází včetně popisu:</w:t>
      </w:r>
      <w:r w:rsidRPr="00032CD3">
        <w:rPr>
          <w:rStyle w:val="Znakapoznpodarou"/>
          <w:rFonts w:asciiTheme="minorHAnsi" w:hAnsiTheme="minorHAnsi" w:cstheme="minorHAnsi"/>
          <w:i/>
          <w:color w:val="000000"/>
        </w:rPr>
        <w:footnoteReference w:id="49"/>
      </w:r>
      <w:r w:rsidRPr="00032CD3">
        <w:rPr>
          <w:rFonts w:asciiTheme="minorHAnsi" w:hAnsiTheme="minorHAnsi" w:cstheme="minorHAnsi"/>
          <w:i/>
          <w:color w:val="000000"/>
        </w:rPr>
        <w:t xml:space="preserve">  </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Art Source (EBSCO)</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Databáze Art Source pokrývá širokou škálu příbuzných témat, od výtvarného, dekorativního a užitého umění </w:t>
      </w:r>
      <w:r w:rsidRPr="00032CD3">
        <w:rPr>
          <w:rFonts w:asciiTheme="minorHAnsi" w:hAnsiTheme="minorHAnsi" w:cstheme="minorHAnsi"/>
          <w:color w:val="000000"/>
        </w:rPr>
        <w:lastRenderedPageBreak/>
        <w:t>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ARTbibliographies Modern (CSA)</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ARTbibliographies Modern je jediná světová bibliografie zaměřená speciálně na abstrahování literatury o moderním a současném umění z celého světa - Source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grafitti, módní návrhářství, kaligrafii, sklo apod. Retrospektiva od roku 1974 (na 350 000 záznamů).</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Design and Applied Arts (CSA)</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Design And Applied Arts Index (DAAI) je hlavním informačním zdrojem v oblasti designu a užitého umění v celosvětovém měřítku. Databáze zahrnuje více než 150 000 záznamů od roku 1973, roční přírůstek je 10-12 000 záznamů. Obsah databáze vychází z více než 500 časopisů a navíc obsahuje informace o 55 000 designérech, studiích, dílnách a dalších firmách v oboru.</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International Bibliography of Art (IBA)</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Databáze zahrnuje bibliografické záznamy a abstrakty z více než 410 periodik, knihy, konferenčních materiálů, esejů, katalogů výstav, katalogů vybraných obchodníků s uměním, disertačních prací a publikací v mikroformátech. Retrospektiva je od roku 2008 s ročním přírůstkem 25 000 záznamů.</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rPr>
      </w:pPr>
      <w:r w:rsidRPr="00032CD3">
        <w:rPr>
          <w:rFonts w:asciiTheme="minorHAnsi" w:hAnsiTheme="minorHAnsi" w:cstheme="minorHAnsi"/>
          <w:color w:val="000000"/>
        </w:rPr>
        <w:t>Multioborové databáze: ProQuest, EBSCO, Cambridge, Oxford, Willey, Sage.</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p>
    <w:p w:rsidR="00D80221" w:rsidRPr="00032CD3" w:rsidRDefault="00D80221" w:rsidP="00D80221">
      <w:pPr>
        <w:pStyle w:val="Nadpis2"/>
        <w:rPr>
          <w:rFonts w:asciiTheme="minorHAnsi" w:hAnsiTheme="minorHAnsi" w:cstheme="minorHAnsi"/>
        </w:rPr>
      </w:pPr>
      <w:r w:rsidRPr="00032CD3">
        <w:rPr>
          <w:rFonts w:asciiTheme="minorHAnsi" w:hAnsiTheme="minorHAnsi" w:cstheme="minorHAnsi"/>
        </w:rPr>
        <w:t xml:space="preserve">Garant studijního programu </w:t>
      </w:r>
    </w:p>
    <w:p w:rsidR="00D80221" w:rsidRPr="00032CD3" w:rsidRDefault="00D80221" w:rsidP="00700C85">
      <w:pPr>
        <w:pStyle w:val="Nadpis3"/>
        <w:keepNext/>
        <w:keepLines/>
        <w:widowControl w:val="0"/>
        <w:numPr>
          <w:ilvl w:val="0"/>
          <w:numId w:val="36"/>
        </w:numPr>
        <w:autoSpaceDE w:val="0"/>
        <w:autoSpaceDN w:val="0"/>
        <w:adjustRightInd w:val="0"/>
        <w:snapToGrid w:val="0"/>
        <w:spacing w:before="40" w:beforeAutospacing="0" w:after="0" w:afterAutospacing="0" w:line="259" w:lineRule="auto"/>
        <w:ind w:left="1077" w:hanging="357"/>
        <w:rPr>
          <w:rFonts w:asciiTheme="minorHAnsi" w:hAnsiTheme="minorHAnsi" w:cstheme="minorHAnsi"/>
        </w:rPr>
      </w:pPr>
      <w:r w:rsidRPr="00032CD3">
        <w:rPr>
          <w:rFonts w:asciiTheme="minorHAnsi" w:hAnsiTheme="minorHAnsi" w:cstheme="minorHAnsi"/>
        </w:rPr>
        <w:t>Pravomoci a odpovědnost garanta</w:t>
      </w:r>
    </w:p>
    <w:p w:rsidR="00D80221" w:rsidRPr="00032CD3" w:rsidRDefault="00D80221" w:rsidP="00D80221">
      <w:pPr>
        <w:widowControl w:val="0"/>
        <w:autoSpaceDE w:val="0"/>
        <w:autoSpaceDN w:val="0"/>
        <w:adjustRightInd w:val="0"/>
        <w:snapToGrid w:val="0"/>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t>Standard 5.1</w:t>
      </w:r>
      <w:r w:rsidRPr="00032CD3">
        <w:rPr>
          <w:rFonts w:asciiTheme="minorHAnsi" w:hAnsiTheme="minorHAnsi" w:cstheme="minorHAnsi"/>
          <w:color w:val="000000"/>
        </w:rPr>
        <w:t xml:space="preserve">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Povinnosti garantů studijních programů a garantů studijních předmětů stanovuje „Řád pro tvorbu, schvalování, uskutečňování a změny studijních programů UTB ve Zlíně“.</w:t>
      </w:r>
      <w:r w:rsidRPr="00032CD3">
        <w:rPr>
          <w:rStyle w:val="Znakapoznpodarou"/>
          <w:rFonts w:asciiTheme="minorHAnsi" w:hAnsiTheme="minorHAnsi" w:cstheme="minorHAnsi"/>
          <w:color w:val="000000"/>
        </w:rPr>
        <w:footnoteReference w:id="50"/>
      </w:r>
      <w:r w:rsidRPr="00032CD3">
        <w:rPr>
          <w:rFonts w:asciiTheme="minorHAnsi" w:hAnsiTheme="minorHAnsi" w:cstheme="minorHAnsi"/>
          <w:color w:val="000000"/>
        </w:rPr>
        <w:t xml:space="preserve">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Garanta studijního programu navrhuje děkan po projednání v: </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a) radě studijního programu u bakalářského a magisterského studijního programu, </w:t>
      </w:r>
    </w:p>
    <w:p w:rsidR="00D80221" w:rsidRPr="00032CD3" w:rsidRDefault="00D80221" w:rsidP="00D80221">
      <w:pPr>
        <w:widowControl w:val="0"/>
        <w:autoSpaceDE w:val="0"/>
        <w:autoSpaceDN w:val="0"/>
        <w:adjustRightInd w:val="0"/>
        <w:snapToGrid w:val="0"/>
        <w:spacing w:after="120"/>
        <w:ind w:firstLine="425"/>
        <w:jc w:val="both"/>
        <w:rPr>
          <w:rFonts w:asciiTheme="minorHAnsi" w:hAnsiTheme="minorHAnsi" w:cstheme="minorHAnsi"/>
          <w:color w:val="000000"/>
        </w:rPr>
      </w:pPr>
      <w:r w:rsidRPr="00032CD3">
        <w:rPr>
          <w:rFonts w:asciiTheme="minorHAnsi" w:hAnsiTheme="minorHAnsi" w:cstheme="minorHAnsi"/>
          <w:color w:val="000000"/>
        </w:rPr>
        <w:t xml:space="preserve">b) oborové radě u doktorského studijního programu, pokud je ustavena.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 xml:space="preserve">Garantem doktorského a magisterského studijního programu uskutečňovaného na UTB ve Zlíně může být profesor nebo docent, který je akademickým pracovníkem UTB ve Zlíně a splňuje podmínky stanovené zákonem a nařízením vlády č. 274/2016 Sb., o standardech pro akreditace ve vysokém školství, (dále jen „nařízení vlády“).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color w:val="000000"/>
        </w:rPr>
      </w:pPr>
      <w:r w:rsidRPr="00032CD3">
        <w:rPr>
          <w:rFonts w:asciiTheme="minorHAnsi" w:hAnsiTheme="minorHAnsi" w:cstheme="minorHAnsi"/>
          <w:color w:val="000000"/>
        </w:rPr>
        <w:t>Po udělení akreditace studijního programu Národním akreditačním úřadem pro vysoké školství jmenuje děkan garanta studijního programu do jeho funkce, a to na dobu udělení akreditace.</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Garant bakalářského a magisterského studijního programu zejména: </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a) </w:t>
      </w:r>
      <w:r w:rsidRPr="00032CD3">
        <w:rPr>
          <w:rFonts w:asciiTheme="minorHAnsi" w:hAnsiTheme="minorHAnsi" w:cstheme="minorHAnsi"/>
          <w:color w:val="000000"/>
        </w:rPr>
        <w:tab/>
        <w:t xml:space="preserve">koordinuje obsahovou přípravu studijního programu, </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b) </w:t>
      </w:r>
      <w:r w:rsidRPr="00032CD3">
        <w:rPr>
          <w:rFonts w:asciiTheme="minorHAnsi" w:hAnsiTheme="minorHAnsi" w:cstheme="minorHAnsi"/>
          <w:color w:val="000000"/>
        </w:rPr>
        <w:tab/>
        <w:t xml:space="preserve">dbá na to, aby studijní program byl uskutečňován v souladu s akreditačním spisem, </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c) </w:t>
      </w:r>
      <w:r w:rsidRPr="00032CD3">
        <w:rPr>
          <w:rFonts w:asciiTheme="minorHAnsi" w:hAnsiTheme="minorHAnsi" w:cstheme="minorHAnsi"/>
          <w:color w:val="000000"/>
        </w:rPr>
        <w:tab/>
        <w:t xml:space="preserve">dohlíží na kvalitu uskutečňování studijního programu, </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d) </w:t>
      </w:r>
      <w:r w:rsidRPr="00032CD3">
        <w:rPr>
          <w:rFonts w:asciiTheme="minorHAnsi" w:hAnsiTheme="minorHAnsi" w:cstheme="minorHAnsi"/>
          <w:color w:val="000000"/>
        </w:rPr>
        <w:tab/>
        <w:t xml:space="preserve">studentům ve studijním programu poskytuje odborné studijní poradenství, </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e) </w:t>
      </w:r>
      <w:r w:rsidRPr="00032CD3">
        <w:rPr>
          <w:rFonts w:asciiTheme="minorHAnsi" w:hAnsiTheme="minorHAnsi" w:cstheme="minorHAnsi"/>
          <w:color w:val="000000"/>
        </w:rPr>
        <w:tab/>
        <w:t xml:space="preserve">schvaluje výběr studijních předmětů studia v zahraničí a jejich uznání, </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 xml:space="preserve">f) </w:t>
      </w:r>
      <w:r w:rsidRPr="00032CD3">
        <w:rPr>
          <w:rFonts w:asciiTheme="minorHAnsi" w:hAnsiTheme="minorHAnsi" w:cstheme="minorHAnsi"/>
          <w:color w:val="000000"/>
        </w:rPr>
        <w:tab/>
        <w:t xml:space="preserve">doporučuje uznání části studia podle čl. 24 Studijního a zkušebního řádu UTB, </w:t>
      </w:r>
    </w:p>
    <w:p w:rsidR="00D80221" w:rsidRPr="00032CD3" w:rsidRDefault="00D80221" w:rsidP="00D80221">
      <w:pPr>
        <w:widowControl w:val="0"/>
        <w:autoSpaceDE w:val="0"/>
        <w:autoSpaceDN w:val="0"/>
        <w:adjustRightInd w:val="0"/>
        <w:snapToGrid w:val="0"/>
        <w:ind w:firstLine="425"/>
        <w:jc w:val="both"/>
        <w:rPr>
          <w:rFonts w:asciiTheme="minorHAnsi" w:hAnsiTheme="minorHAnsi" w:cstheme="minorHAnsi"/>
          <w:color w:val="000000"/>
        </w:rPr>
      </w:pPr>
      <w:r w:rsidRPr="00032CD3">
        <w:rPr>
          <w:rFonts w:asciiTheme="minorHAnsi" w:hAnsiTheme="minorHAnsi" w:cstheme="minorHAnsi"/>
          <w:color w:val="000000"/>
        </w:rPr>
        <w:t>g)</w:t>
      </w:r>
      <w:r w:rsidRPr="00032CD3">
        <w:rPr>
          <w:rFonts w:asciiTheme="minorHAnsi" w:hAnsiTheme="minorHAnsi" w:cstheme="minorHAnsi"/>
          <w:color w:val="000000"/>
        </w:rPr>
        <w:tab/>
        <w:t xml:space="preserve">schvaluje témata bakalářských nebo diplomových prací, </w:t>
      </w:r>
    </w:p>
    <w:p w:rsidR="00D80221" w:rsidRPr="00032CD3" w:rsidRDefault="00D80221" w:rsidP="00D80221">
      <w:pPr>
        <w:widowControl w:val="0"/>
        <w:autoSpaceDE w:val="0"/>
        <w:autoSpaceDN w:val="0"/>
        <w:adjustRightInd w:val="0"/>
        <w:snapToGrid w:val="0"/>
        <w:ind w:left="425"/>
        <w:jc w:val="both"/>
        <w:rPr>
          <w:rFonts w:asciiTheme="minorHAnsi" w:hAnsiTheme="minorHAnsi" w:cstheme="minorHAnsi"/>
          <w:color w:val="000000"/>
        </w:rPr>
      </w:pPr>
      <w:r w:rsidRPr="00032CD3">
        <w:rPr>
          <w:rFonts w:asciiTheme="minorHAnsi" w:hAnsiTheme="minorHAnsi" w:cstheme="minorHAnsi"/>
          <w:color w:val="000000"/>
        </w:rPr>
        <w:t xml:space="preserve">h) obsahově a metodicky rozvíjí studijní program v souladu s aktuální úrovní poznání a potřebami praxe, </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lastRenderedPageBreak/>
        <w:t xml:space="preserve">i)   předkládá radě studijního programu návrhy na změny studijního programu, </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j)   účastní se jednání rady studijního programu,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k)</w:t>
      </w:r>
      <w:r w:rsidRPr="00032CD3">
        <w:rPr>
          <w:rFonts w:asciiTheme="minorHAnsi" w:hAnsiTheme="minorHAnsi" w:cstheme="minorHAnsi"/>
          <w:color w:val="000000"/>
        </w:rPr>
        <w:tab/>
        <w:t xml:space="preserve">spolupracuje s proděkany, řediteli ústavů a garanty dalších studijních programů uskutečňovaných na dané součásti,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l) </w:t>
      </w:r>
      <w:r w:rsidRPr="00032CD3">
        <w:rPr>
          <w:rFonts w:asciiTheme="minorHAnsi" w:hAnsiTheme="minorHAnsi" w:cstheme="minorHAnsi"/>
          <w:color w:val="000000"/>
        </w:rPr>
        <w:tab/>
        <w:t xml:space="preserve">vyhodnocuje obsah a uskutečňování studijního programu, přičemž se opírá o procesy zpětné 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n) 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Garant studijního programu je ve své činnosti odpovědný děkanovi.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Činnost garanta studijního programu je započítávána do hodnocení pedagogických činností dle </w:t>
      </w:r>
      <w:hyperlink r:id="rId78" w:history="1">
        <w:r w:rsidRPr="00032CD3">
          <w:rPr>
            <w:rFonts w:asciiTheme="minorHAnsi" w:hAnsiTheme="minorHAnsi" w:cstheme="minorHAnsi"/>
            <w:color w:val="000000"/>
          </w:rPr>
          <w:t>Řádu pro tvorbu, schvalování, uskutečňování a změny studijních programů UTB ve Zlíně</w:t>
        </w:r>
      </w:hyperlink>
      <w:r w:rsidRPr="00032CD3">
        <w:rPr>
          <w:rStyle w:val="Znakapoznpodarou"/>
          <w:rFonts w:asciiTheme="minorHAnsi" w:hAnsiTheme="minorHAnsi" w:cstheme="minorHAnsi"/>
          <w:color w:val="000000"/>
        </w:rPr>
        <w:footnoteReference w:id="51"/>
      </w:r>
    </w:p>
    <w:p w:rsidR="00D80221" w:rsidRPr="00032CD3" w:rsidRDefault="00D80221" w:rsidP="00D80221">
      <w:pPr>
        <w:rPr>
          <w:rFonts w:asciiTheme="minorHAnsi" w:hAnsiTheme="minorHAnsi" w:cstheme="minorHAnsi"/>
        </w:rPr>
      </w:pP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Zhodnocení osoby garanta z hlediska naplnění standardů (dle požadavků kladených standardy pro jednotlivé typy a profily studijních programů)</w:t>
      </w:r>
    </w:p>
    <w:p w:rsidR="00D80221" w:rsidRPr="00032CD3" w:rsidRDefault="00D80221" w:rsidP="00D80221">
      <w:pPr>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t>Standardy 5.2-5.4</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xml:space="preserve">Garantem magisterského studijního programu AM je akademický pracovník </w:t>
      </w:r>
      <w:r w:rsidRPr="00032CD3">
        <w:rPr>
          <w:rFonts w:asciiTheme="minorHAnsi" w:hAnsiTheme="minorHAnsi" w:cstheme="minorHAnsi"/>
          <w:b/>
        </w:rPr>
        <w:t>doc. Mgr. A. Pavel Noga, ArtD.</w:t>
      </w:r>
      <w:r w:rsidRPr="00032CD3">
        <w:rPr>
          <w:rFonts w:asciiTheme="minorHAnsi" w:hAnsiTheme="minorHAnsi" w:cstheme="minorHAnsi"/>
        </w:rPr>
        <w:t xml:space="preserve"> působící na FMK na 100% úvazek. V roce 2009 byl jmenován docentem v oboru Design. Vědeckou i uměleckou činnost vykonává v oblasti umění. Záznamy o jeho umělecké činnosti lze dohledat v databázi RUV, teoretické výstupy jsou registrovány v RIV. Je schopen teoretické reflexe, stejně jako praktických výstupů. Má za sebou bohatou kurátorskou činnost a organizaci řady výstav, včetně řešení projektů (viz karta garanta v akreditačním spisu). Pavel Noga je ročník 1969.</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Odborné publikace garanta:</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xml:space="preserve">NOGA, P. Design na cestě. Ostrava: Ostravská univerzita. 2014. ISBN: 978-80-7464-133-6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xml:space="preserve">NOGA, P. Typografický plakát. Tradiční komunikační médium v období rozvinutých digitálních technologií. Brno: Masarykova univerzita, 2015. 168 s. ISBN 978-80-210-8063-8.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BABÁK, P.–BLAŽEK, F.–BROUSIL, T.–BURIAN, V.–DOČEKALOVÁ, P.–HALOUN, K.–CHORÝ, O.–JACOBS, B.–NOGA, P.–SOLPERA, J.–ŠTORM, F. Typo 9010. Czech Digitized Typefaces 1990–2010. Praha: BiggBoss, 2015. ISBN 978-80-906019-5-6 (cca 10 %)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NOGA, P. Blízko i daleko. Blisko i daleko. Brno: Masarykova univerzita, 2016 – jsem autor projektu, několika textů, grafické úpravy, fotografií, editor (většinový podíl - publikace obsahuje text od 13 dalších autorů) </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Kurátorská práce a organizování výstav:</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C.K. Design: výstava plakátů studentů a pedagogů Institutu Sztuki w Cieszynie a Fakulty umění v Ostravě v rámci Bienále plakátu ve Varšavě – galerie Nizio, PL [2008]</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BOD G, výstava ateliéru grafického designu Pavla Nogy</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Galerie Sokolská 26, Ostrava [2009]</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Grafický design z Lodže: výstava pedagogů z Akademie umění v Lodži. Ostrava: Nová síň. [2009]</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výstava ateliéru grafického designu Pavla Nogy v Ústav vizuální tvorby Fakulty</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multimediálních komunikací Univerzity Tomáše Bati ve Zlíně Uherské Hradiště [2009]</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2 razy inaczej! Výstava studentského grafického designu z Fakulty umění v Ostravě</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v krakovské galerii Znaczy sie. [2010]</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lastRenderedPageBreak/>
        <w:t>• Pirohy vítají knedlíky! Výstava studentského grafického designu z Fakulty umění</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v Ostravě v ateliéru plakátu prof. Piotra Kunceho na Akademii umění v Krakově. [2010]</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Dřevoryty Michała Kłiśe. Galerie Maryčka. Havířov. [2010]</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2 razy inaczej! Výstava grafického designu z Fakulty umění v Ostravě na Akademii umění v Katovicích [2010]</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Grafický design nie! Studenti a pedagogové z katedry vizuální komunikace Vysoké školy výtvarných</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umení v Bratislavě. Ostrava: Nová síň. [2010]</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Výstava plakátů Piotra Kunceho, Výstavní síň V. Wünscheho, Dům kultury L. Janáčka v Havířově [2011]</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Black Box – výstava grafického designu ze Slovenska: výstava nerealizovaných projektů slovenských grafických</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designérů. galerie Koridor, Fakulta umění Ostravské univerzita. [2011].</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Projektowanie graficzne z Katowic - výstava grafického designu z Akademie umění v Katovicích.</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galerie Koridor, Fakulta umění Ostravské univerz. [2011].</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Různé pohledy: výstava studentských filmových plakátů: české, slovenské a polské filmy prostřednictvím plakátů</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českých, slovenských a polských studentů vysokých uměleckých škol. Praha, výstavní síň Terryho ponožky, kino Světozor [2011].</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FilmFilter: výstava studentských filmových plakátů. české, slovenské a polské filmy prostřednictvím plakátů</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českých, slovenských a polských studentů vysokých uměleckých škol, Galerie Slovenského design centra Satelit, SK [2012]</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Typoplakát. Typografické plakáty českých, slovenských a polských tvůrců. Muzeum tisku. Cieszyn, PL [2012].</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Typoplakát. Typografické plakáty českých, slovenských a polských tvůrců. Slovenské design centrum.</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Bratislava [2014]</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Typoplakát. Typografické plakáty českých, slovenských a polských tvůrců. Galerie Armaturka, Ústí nad Labem [2015]</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Sławomir Kosmynka – Plakáty, Čítárna a kavárna Avion Český Těšín [2015]</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Sławek Iwański – Plakáty, Čítárna a kavárna Avion Český Těšín [2015]</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Typoplakat – plakaty z cziech, polski i slowacji, Muzeum Włokienictwa w Łódzi, PL [2016]</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Karel Míšek – Plakáty, Čítárna a kavárna Avion Český Těšín [2016]</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Eduardo Barrera Arambarri – výstava mexického grafického designéra, Čítárna a kavárna Avion Český Těšín [2016]</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Marek Chmiel – Typografie, Čítárna a kavárna Avion Český Těšín [2017]</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skupinová výstava Ateliéru grafického designu FMK UTB, Zamek Cieszyn, PL [2017]</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skupinová výstava Ateliéru grafického designu FMK UTB, výstavní síň v Rosenfeldově paláci v Žilině, SK [2017]</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Výstava “Plakát” (Łukasz Kliś, Sebastian Kubica, Pavel Noga, Stefan Lechwar, Tomasz Kipka, Výstavní síň V. Wünscheho, Dům kultury L. Janáčka v Havířově [2017]</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Blisko i daleko – filmové plakáty studentů Masarykovy university a Akademie výtvarných umění v Lodži, galerie ASP Lodź, PL [2017]</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Peter Bankov – Plakáty, Čítárna a kavárna Avion Český Těšín [2018]</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lastRenderedPageBreak/>
        <w:t>• Mezinárodní výstava plakátů SBB Poster Power 2 (autoři z Finska, Francie, Indie, Japonska, Izraele, Maďarska, Mexika, Německa, Polska, Ruska, Slovenska, Švýcarska, Tchaj-wanu, USA aj.), Výstavní síň V. Wünscheho, Dům kultury L. Janáčka v Havířově [2018]</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r w:rsidRPr="00032CD3">
        <w:rPr>
          <w:rFonts w:asciiTheme="minorHAnsi" w:hAnsiTheme="minorHAnsi" w:cstheme="minorHAnsi"/>
        </w:rPr>
        <w:t>• Mehdi Saeedi – výstava plakátů íránského grafického designéra, Galerie G18, UTB Zlín [2018]</w:t>
      </w:r>
    </w:p>
    <w:p w:rsidR="00D80221" w:rsidRPr="00032CD3" w:rsidRDefault="00D80221" w:rsidP="00D80221">
      <w:pPr>
        <w:widowControl w:val="0"/>
        <w:autoSpaceDE w:val="0"/>
        <w:autoSpaceDN w:val="0"/>
        <w:adjustRightInd w:val="0"/>
        <w:snapToGrid w:val="0"/>
        <w:spacing w:after="120"/>
        <w:ind w:left="425"/>
        <w:jc w:val="both"/>
        <w:rPr>
          <w:rFonts w:asciiTheme="minorHAnsi" w:hAnsiTheme="minorHAnsi" w:cstheme="minorHAnsi"/>
        </w:rPr>
      </w:pPr>
    </w:p>
    <w:p w:rsidR="00D80221" w:rsidRPr="00032CD3" w:rsidRDefault="00D80221" w:rsidP="00D80221">
      <w:pPr>
        <w:spacing w:before="120" w:after="120"/>
        <w:jc w:val="center"/>
        <w:rPr>
          <w:rFonts w:asciiTheme="minorHAnsi" w:hAnsiTheme="minorHAnsi" w:cstheme="minorHAnsi"/>
        </w:rPr>
      </w:pPr>
      <w:r w:rsidRPr="00032CD3">
        <w:rPr>
          <w:rFonts w:asciiTheme="minorHAnsi" w:hAnsiTheme="minorHAnsi" w:cstheme="minorHAnsi"/>
        </w:rPr>
        <w:t>Standardy 6.1-6.2, 6.7-6.8</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rPr>
      </w:pPr>
      <w:r w:rsidRPr="00032CD3">
        <w:rPr>
          <w:rFonts w:asciiTheme="minorHAnsi" w:hAnsiTheme="minorHAnsi" w:cstheme="minorHAnsi"/>
        </w:rPr>
        <w:t xml:space="preserve">Personální zabezpečení výuky: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rPr>
        <w:t xml:space="preserve">a) Výuka jednotlivých studijních předmětů je zajištěna akademickými pracovníky, popřípadě i dalšími odborníky s příslušnou kvalifikací.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rPr>
      </w:pPr>
      <w:r w:rsidRPr="00032CD3">
        <w:rPr>
          <w:rFonts w:asciiTheme="minorHAnsi" w:hAnsiTheme="minorHAnsi" w:cstheme="minorHAnsi"/>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032CD3">
        <w:rPr>
          <w:rStyle w:val="Znakapoznpodarou"/>
          <w:rFonts w:asciiTheme="minorHAnsi" w:hAnsiTheme="minorHAnsi" w:cstheme="minorHAnsi"/>
        </w:rPr>
        <w:footnoteReference w:id="52"/>
      </w:r>
      <w:r w:rsidRPr="00032CD3">
        <w:rPr>
          <w:rFonts w:asciiTheme="minorHAnsi" w:hAnsiTheme="minorHAnsi" w:cstheme="minorHAnsi"/>
        </w:rPr>
        <w:t>.</w:t>
      </w:r>
    </w:p>
    <w:p w:rsidR="00D80221" w:rsidRPr="00032CD3" w:rsidRDefault="00D80221" w:rsidP="00D80221">
      <w:pPr>
        <w:widowControl w:val="0"/>
        <w:autoSpaceDE w:val="0"/>
        <w:autoSpaceDN w:val="0"/>
        <w:adjustRightInd w:val="0"/>
        <w:snapToGrid w:val="0"/>
        <w:rPr>
          <w:rFonts w:asciiTheme="minorHAnsi" w:hAnsiTheme="minorHAnsi" w:cstheme="minorHAnsi"/>
          <w:color w:val="000000"/>
        </w:rPr>
      </w:pPr>
    </w:p>
    <w:tbl>
      <w:tblPr>
        <w:tblW w:w="8515" w:type="dxa"/>
        <w:tblInd w:w="562" w:type="dxa"/>
        <w:shd w:val="clear" w:color="auto" w:fill="FFFFFF"/>
        <w:tblLayout w:type="fixed"/>
        <w:tblLook w:val="0000" w:firstRow="0" w:lastRow="0" w:firstColumn="0" w:lastColumn="0" w:noHBand="0" w:noVBand="0"/>
      </w:tblPr>
      <w:tblGrid>
        <w:gridCol w:w="2410"/>
        <w:gridCol w:w="2410"/>
        <w:gridCol w:w="577"/>
        <w:gridCol w:w="709"/>
        <w:gridCol w:w="2409"/>
      </w:tblGrid>
      <w:tr w:rsidR="00D80221" w:rsidRPr="00032CD3" w:rsidTr="00D80221">
        <w:trPr>
          <w:cantSplit/>
          <w:trHeight w:val="620"/>
        </w:trPr>
        <w:tc>
          <w:tcPr>
            <w:tcW w:w="8515" w:type="dxa"/>
            <w:gridSpan w:val="5"/>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032CD3">
              <w:rPr>
                <w:rFonts w:asciiTheme="minorHAnsi" w:hAnsiTheme="minorHAnsi" w:cstheme="minorHAnsi"/>
              </w:rPr>
              <w:t xml:space="preserve">Personální zabezpečení </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Označení studijního plánu</w:t>
            </w:r>
          </w:p>
        </w:tc>
        <w:tc>
          <w:tcPr>
            <w:tcW w:w="61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 xml:space="preserve"> Arts Management </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Název předmětu</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Theme="minorHAnsi" w:hAnsiTheme="minorHAnsi" w:cstheme="minorHAnsi"/>
              </w:rPr>
            </w:pPr>
            <w:r w:rsidRPr="00032CD3">
              <w:rPr>
                <w:rFonts w:asciiTheme="minorHAnsi" w:hAnsiTheme="minorHAnsi" w:cstheme="minorHAnsi"/>
              </w:rPr>
              <w:t>vyučující</w:t>
            </w:r>
          </w:p>
        </w:tc>
        <w:tc>
          <w:tcPr>
            <w:tcW w:w="5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inter./exter.</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úvazek</w:t>
            </w:r>
          </w:p>
        </w:tc>
        <w:tc>
          <w:tcPr>
            <w:tcW w:w="24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instituce</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highlight w:val="yellow"/>
              </w:rPr>
            </w:pPr>
            <w:r w:rsidRPr="00032CD3">
              <w:rPr>
                <w:rFonts w:asciiTheme="minorHAnsi" w:hAnsiTheme="minorHAnsi" w:cstheme="minorHAnsi"/>
                <w:highlight w:val="yellow"/>
              </w:rPr>
              <w:t>Produkce v kulturních a kreativních odvětvích I,II,III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MgA. Romana Veselá, v současné době po SZZ dokončuje disertační práci.</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Armaturka Ústí nad Labem,</w:t>
            </w:r>
          </w:p>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 xml:space="preserve">FMK </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heme="minorHAnsi" w:hAnsiTheme="minorHAnsi" w:cstheme="minorHAnsi"/>
              </w:rPr>
            </w:pPr>
            <w:r w:rsidRPr="00032CD3">
              <w:rPr>
                <w:rFonts w:asciiTheme="minorHAnsi" w:hAnsiTheme="minorHAnsi" w:cstheme="minorHAnsi"/>
              </w:rPr>
              <w:t>Umělecká kritika</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MgA. Romana Veselá</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Armaturka Ústí nad Labem,</w:t>
            </w:r>
          </w:p>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 xml:space="preserve">FMK </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heme="minorHAnsi" w:hAnsiTheme="minorHAnsi" w:cstheme="minorHAnsi"/>
              </w:rPr>
            </w:pPr>
            <w:r w:rsidRPr="00032CD3">
              <w:rPr>
                <w:rFonts w:asciiTheme="minorHAnsi" w:hAnsiTheme="minorHAnsi" w:cstheme="minorHAnsi"/>
              </w:rPr>
              <w:t>Umění a společnost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Jiří Siostrzonek,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Slezská univerzita v Opavě, Filozoficko-přírodovědecká fakulta</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Kulturní politika a sociokulturní prostředí</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Jiří Siostrzonek,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Slezská univerzita v Opavě, Filozoficko-přírodovědecká fakulta</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 xml:space="preserve">Business modely v kulturních </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a kreativních odvětvích</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Ing. Eva Šviráková,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Kreativní projektový</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management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Ing. Eva Šviráková,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Dotační management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Ing. Eva Šviráková,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 xml:space="preserve">Seminář k diplomové </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práci I, 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Ing. Eva Šviráková,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Interpretace uměleckého díla I,II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MgA: Petr Stanický, M.F.A. v současné době probíhá řízení na jmenování profesorem</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Kurátorství I, 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Ladislav Daněk</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color w:val="FF0000"/>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Muzeum umění Olomouc</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Současné umění I,II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MgA. Petr Stanický, M.F.A.</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 xml:space="preserve">Současné tendence </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designu  I, 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Vít Jakubíček, v současné době po SZZ dokončuje disertační práci.</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Krajská galerie Zlín,</w:t>
            </w:r>
          </w:p>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 xml:space="preserve">FMK </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Teorie a metodologie designu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Vít Jakubíček</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Krajská galerie Zlín,</w:t>
            </w:r>
          </w:p>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 xml:space="preserve">FMK </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Galerijní provoz a praxe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Vít Jakubíček</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Krajská galerie Zlín,</w:t>
            </w:r>
          </w:p>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 xml:space="preserve">FMK </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Metodika výstav</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PhDr. BcA. Darina Hlinková,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Masarykova univerzita, Filozofická fakulta</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lastRenderedPageBreak/>
              <w:t>Management umění</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PhDr. BcA. Darina Hlinková,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color w:val="FF0000"/>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Masarykova univerzita, Filozofická fakulta</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Odborná angličtina I,II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Hana Atcheson</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Fakulta humanitních studií UTB ve Zlíně</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Současné tendence v architektuře I,II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Zuzana Ragulová</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Masarykova univerzita, Filozofická fakulta</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Estetika pro kulturní management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PhDr. Miroslav Zelinský, CSc.</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Prezentace uměleckého díla</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PhDr. Miroslav Zelinský, CSc.</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Komunikační agentura I,II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Josef Kocourek,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Ateliérová stáž I, 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vedoucí ateliérů FMK</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Fotografie v galerijní praxi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Irena Armutidisová</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95</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Základy podnikatelství</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Ing. Petr Novák,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FaME</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Fakulta managementu a ekonomiky UTB ve Zlíně</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Vizuální komunikace</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v prostředí uměleckého</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provozu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Mgr.A. Pavel Noga, ArtD.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 xml:space="preserve">Praxe v kulturních </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a kreativních odvětvích</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A. Pavel Noga, ArtD.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Efektivní komunikace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Ing. Olga Jurášková,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highlight w:val="yellow"/>
              </w:rPr>
              <w:t>Cross-Cultural Management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PhDr. Dagmar Weberová, Ph.D., MBA</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Provoz památkově</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chráněných objektů</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Michal Konečný,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Národní památkový ústav, územní odborné pracoviště v Kroměříži</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Animace a galerijní</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pedagogika</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MgA. Martin Čada</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Krajská galerie výtvarného umění ve Zlíně</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Autorské právo</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JUDr. Bc. Markéta Štěpáníková,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Masarykova univerzita, Právnická fakulta</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Marketing kultury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Ing. Radim Bačuvčík,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Trh umění</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M.A. Veronika Lukášová</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Vysoké učení technické v Brně, FaVU</w:t>
            </w:r>
          </w:p>
        </w:tc>
      </w:tr>
      <w:tr w:rsidR="00D80221" w:rsidRPr="00032CD3" w:rsidTr="00D80221">
        <w:trPr>
          <w:cantSplit/>
          <w:trHeight w:val="1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 xml:space="preserve">Interiér a výstavnictví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Ing. arch. Michael Klang, CSc.</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FMK</w:t>
            </w:r>
          </w:p>
        </w:tc>
      </w:tr>
      <w:tr w:rsidR="00D80221" w:rsidRPr="00032CD3" w:rsidTr="00D80221">
        <w:trPr>
          <w:cantSplit/>
          <w:trHeight w:val="2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Dějiny modernity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Jakub Kudláč,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FMK</w:t>
            </w:r>
          </w:p>
        </w:tc>
      </w:tr>
    </w:tbl>
    <w:p w:rsidR="00D80221" w:rsidRPr="00032CD3" w:rsidRDefault="00D80221" w:rsidP="00D80221">
      <w:pPr>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r w:rsidRPr="00032CD3">
        <w:rPr>
          <w:rFonts w:asciiTheme="minorHAnsi" w:hAnsiTheme="minorHAnsi" w:cstheme="minorHAnsi"/>
        </w:rPr>
        <w:tab/>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Personální zabezpečení předmětů profilujícího základuˇ</w:t>
      </w:r>
    </w:p>
    <w:p w:rsidR="00D80221" w:rsidRPr="00032CD3" w:rsidRDefault="00D80221" w:rsidP="00D80221">
      <w:pPr>
        <w:pStyle w:val="Nadpis3"/>
        <w:spacing w:before="120" w:after="120"/>
        <w:ind w:left="2495" w:firstLine="335"/>
        <w:rPr>
          <w:rFonts w:asciiTheme="minorHAnsi" w:hAnsiTheme="minorHAnsi" w:cstheme="minorHAnsi"/>
        </w:rPr>
      </w:pPr>
      <w:r w:rsidRPr="00032CD3">
        <w:rPr>
          <w:rFonts w:asciiTheme="minorHAnsi" w:hAnsiTheme="minorHAnsi" w:cstheme="minorHAnsi"/>
        </w:rPr>
        <w:t xml:space="preserve"> Standardy 6.4, 6.9-6.10</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Kvalifikační požadavky na garanty studijních předmětů splňují podmínky stanovené zákonem a nařízením vlády. Vedení hlavního „ateliérové“ předmětu Produkce v kulturních a kreativních odvětvích zajišťuje pedagog, jenž složil státní závěrečné zkoušky na PhD. a nyní dokončuje disertační práci, jejíž obhajoba proběhne na podzim 2018. Má odpovídající tvůrčí činnost. Totéž se týká Mgr. Víta Jakubíčka, který se stává od září 2018 z externího zaměstnance kmenovým na 50% úvazku a nadále bude v hlavním zaměstnaneckém poměru působit v Krajské galerii výtvarného umění ve Zlíně. Docent Petr Stanický projde v září 2018 řízením na jmenování profesorem. Věková hranice pedagogů zaměstnanců je střední, průměrem se pohybuje mezi 40 – 50 lety. Dva pedagogové (doc. Armutidisová a doc. Siostrionek) překročili 60 let.</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Personální zabezpečení výuky: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a) Výuka jednotlivých studijních předmětů je zajištěna akademickými pracovníky, popřípadě i dalšími odborníky s příslušnou kvalifikací.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lastRenderedPageBreak/>
        <w:t>b) Na vedení seminářů a cvičení se mohou podílet vedle akademických pracovníků také studenti doktorského studijního programu (dále jen „doktorand“) v rozsahu stanoveném individuálním studijním plánem podle čl. 36 Studijního a zkušebního řádu UTB ve Zlíně.</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c) Vyučující a vedoucí diplomových prací mají minimálně vysokoškolské vzdělání získané řádným ukončením studia v magisterském studijním programu. Výjimku mohou z pověření děkana tvořit vyučující u studijních programů z oblasti umění, pokud prokáží dostatečnou odbornou znalost.</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d) Všechny studijní předměty mají vyučující garanty, kteří se podílejí 100% na výuce.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Jedná se o garanty předmětů: </w:t>
      </w:r>
    </w:p>
    <w:p w:rsidR="00D80221" w:rsidRPr="00032CD3" w:rsidRDefault="00D80221" w:rsidP="00D80221">
      <w:pPr>
        <w:widowControl w:val="0"/>
        <w:autoSpaceDE w:val="0"/>
        <w:autoSpaceDN w:val="0"/>
        <w:adjustRightInd w:val="0"/>
        <w:snapToGrid w:val="0"/>
        <w:ind w:left="426"/>
        <w:rPr>
          <w:rFonts w:asciiTheme="minorHAnsi" w:hAnsiTheme="minorHAnsi" w:cstheme="minorHAnsi"/>
          <w:color w:val="000000"/>
        </w:rPr>
      </w:pPr>
    </w:p>
    <w:tbl>
      <w:tblPr>
        <w:tblW w:w="0" w:type="auto"/>
        <w:tblInd w:w="562" w:type="dxa"/>
        <w:shd w:val="clear" w:color="auto" w:fill="FFFFFF"/>
        <w:tblLayout w:type="fixed"/>
        <w:tblLook w:val="0000" w:firstRow="0" w:lastRow="0" w:firstColumn="0" w:lastColumn="0" w:noHBand="0" w:noVBand="0"/>
      </w:tblPr>
      <w:tblGrid>
        <w:gridCol w:w="4056"/>
        <w:gridCol w:w="3325"/>
        <w:gridCol w:w="567"/>
        <w:gridCol w:w="571"/>
      </w:tblGrid>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Předměty profilujícího základu - PF</w:t>
            </w:r>
          </w:p>
        </w:tc>
        <w:tc>
          <w:tcPr>
            <w:tcW w:w="332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Theme="minorHAnsi" w:hAnsiTheme="minorHAnsi" w:cstheme="minorHAnsi"/>
              </w:rPr>
            </w:pPr>
            <w:r w:rsidRPr="00032CD3">
              <w:rPr>
                <w:rFonts w:asciiTheme="minorHAnsi" w:hAnsiTheme="minorHAnsi" w:cstheme="minorHAnsi"/>
              </w:rPr>
              <w:t>vyučující</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inter./</w:t>
            </w:r>
          </w:p>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exter.</w:t>
            </w:r>
          </w:p>
        </w:tc>
        <w:tc>
          <w:tcPr>
            <w:tcW w:w="57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úvazek</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highlight w:val="yellow"/>
              </w:rPr>
            </w:pPr>
            <w:r w:rsidRPr="00FA5586">
              <w:rPr>
                <w:rFonts w:asciiTheme="minorHAnsi" w:hAnsiTheme="minorHAnsi" w:cstheme="minorHAnsi"/>
                <w:highlight w:val="yellow"/>
              </w:rPr>
              <w:t>Produkce v kulturních a kreativních odvětvích I,II,III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MgA. Romana Veselá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highlight w:val="yellow"/>
              </w:rPr>
            </w:pPr>
            <w:r w:rsidRPr="00FA5586">
              <w:rPr>
                <w:rFonts w:asciiTheme="minorHAnsi" w:hAnsiTheme="minorHAnsi" w:cstheme="minorHAnsi"/>
                <w:highlight w:val="yellow"/>
              </w:rPr>
              <w:t>Umělecká kritika</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MgA. Romana Veselá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heme="minorHAnsi" w:hAnsiTheme="minorHAnsi" w:cstheme="minorHAnsi"/>
              </w:rPr>
            </w:pPr>
            <w:r w:rsidRPr="00FA5586">
              <w:rPr>
                <w:rFonts w:asciiTheme="minorHAnsi" w:hAnsiTheme="minorHAnsi" w:cstheme="minorHAnsi"/>
              </w:rPr>
              <w:t>Umění a společnost</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Jiří Siostrzonek,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Kulturní politika a sociokulturní prostředí</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Jiří Siostrzonek,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 xml:space="preserve">Business modely v kulturních </w:t>
            </w:r>
          </w:p>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a kreativních odvětvích</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Ing. Eva Šviráková,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9E25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Kreativní projektový</w:t>
            </w:r>
            <w:r w:rsidR="009E2555">
              <w:rPr>
                <w:rFonts w:asciiTheme="minorHAnsi" w:hAnsiTheme="minorHAnsi" w:cstheme="minorHAnsi"/>
              </w:rPr>
              <w:t xml:space="preserve"> </w:t>
            </w:r>
            <w:r w:rsidRPr="00FA5586">
              <w:rPr>
                <w:rFonts w:asciiTheme="minorHAnsi" w:hAnsiTheme="minorHAnsi" w:cstheme="minorHAnsi"/>
              </w:rPr>
              <w:t>management</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Ing. Eva Šviráková,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Dotační management</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Ing. Eva Šviráková,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9E25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 xml:space="preserve">Seminář k diplomové </w:t>
            </w:r>
            <w:r w:rsidR="009E2555">
              <w:rPr>
                <w:rFonts w:asciiTheme="minorHAnsi" w:hAnsiTheme="minorHAnsi" w:cstheme="minorHAnsi"/>
              </w:rPr>
              <w:t xml:space="preserve"> </w:t>
            </w:r>
            <w:r w:rsidRPr="00FA5586">
              <w:rPr>
                <w:rFonts w:asciiTheme="minorHAnsi" w:hAnsiTheme="minorHAnsi" w:cstheme="minorHAnsi"/>
              </w:rPr>
              <w:t>práci I, II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Ing. Eva Šviráková,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Interpretace uměleckého díla I,II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MgA. Petr Stanický, M.F.A.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Kurátorství I, II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Ladislav Daněk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color w:val="FF0000"/>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Současné umění I,II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MgA. Petr Stanický, M.F.A.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9E25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Současné tendence designu  I, II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Vít Jakubíček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Teorie a metodologie designu</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Vít Jakubíček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Galerijní provoz a praxe</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Vít Jakubíček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Metodika výstav</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PhDr. BcA. Darina Hlinková,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Management umění</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PhDr. BcA. Darina Hlinková,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color w:val="FF0000"/>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Odborná angličtina I,II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 xml:space="preserve">Současné tendence v architektuře </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Zuzana Ragulová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9E25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Estetika pro kulturní management</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PhDr. Miroslav Zelinský,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9E25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Prezentace uměleckého díla</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PhDr. Miroslav Zelinský,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9E25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Vizuální komunikace</w:t>
            </w:r>
            <w:r w:rsidR="009E2555">
              <w:rPr>
                <w:rFonts w:asciiTheme="minorHAnsi" w:hAnsiTheme="minorHAnsi" w:cstheme="minorHAnsi"/>
              </w:rPr>
              <w:t xml:space="preserve"> </w:t>
            </w:r>
            <w:r w:rsidRPr="00FA5586">
              <w:rPr>
                <w:rFonts w:asciiTheme="minorHAnsi" w:hAnsiTheme="minorHAnsi" w:cstheme="minorHAnsi"/>
              </w:rPr>
              <w:t>v prostředí uměleckého</w:t>
            </w:r>
            <w:r w:rsidR="009E2555">
              <w:rPr>
                <w:rFonts w:asciiTheme="minorHAnsi" w:hAnsiTheme="minorHAnsi" w:cstheme="minorHAnsi"/>
              </w:rPr>
              <w:t xml:space="preserve"> </w:t>
            </w:r>
            <w:r w:rsidRPr="00FA5586">
              <w:rPr>
                <w:rFonts w:asciiTheme="minorHAnsi" w:hAnsiTheme="minorHAnsi" w:cstheme="minorHAnsi"/>
              </w:rPr>
              <w:t>provozu</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A. Pavel Noga,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9E25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Praxe v kulturních a kreativních odvětvích</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A. Pavel Noga,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highlight w:val="yellow"/>
              </w:rPr>
              <w:t>Cross-Cultural Management</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PhDr. Dagmar Weberová, Ph.D., MBA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 xml:space="preserve">int. </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9E25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Provoz památkově</w:t>
            </w:r>
            <w:r w:rsidR="009E2555">
              <w:rPr>
                <w:rFonts w:asciiTheme="minorHAnsi" w:hAnsiTheme="minorHAnsi" w:cstheme="minorHAnsi"/>
              </w:rPr>
              <w:t xml:space="preserve"> </w:t>
            </w:r>
            <w:r w:rsidRPr="00FA5586">
              <w:rPr>
                <w:rFonts w:asciiTheme="minorHAnsi" w:hAnsiTheme="minorHAnsi" w:cstheme="minorHAnsi"/>
              </w:rPr>
              <w:t>chráněných objektů</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Michal Konečný,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9E25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Animace a galerijní</w:t>
            </w:r>
            <w:r w:rsidR="009E2555">
              <w:rPr>
                <w:rFonts w:asciiTheme="minorHAnsi" w:hAnsiTheme="minorHAnsi" w:cstheme="minorHAnsi"/>
              </w:rPr>
              <w:t xml:space="preserve"> </w:t>
            </w:r>
            <w:r w:rsidRPr="00FA5586">
              <w:rPr>
                <w:rFonts w:asciiTheme="minorHAnsi" w:hAnsiTheme="minorHAnsi" w:cstheme="minorHAnsi"/>
              </w:rPr>
              <w:t>pedagogika</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MgA. Martin Čada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Autorské právo</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JUDr. Bc. Markéta Štěpáníková,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Marketing kultury</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Ing. Radim Bačuvčík,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 xml:space="preserve">int. </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Trh umění</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M.A. Veronika Lukášová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 xml:space="preserve">Interiér a výstavnictví </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Ing. arch. Michael Klang,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r w:rsidR="00D80221" w:rsidRPr="00032CD3" w:rsidTr="00D80221">
        <w:trPr>
          <w:cantSplit/>
          <w:trHeight w:val="227"/>
        </w:trPr>
        <w:tc>
          <w:tcPr>
            <w:tcW w:w="405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FA5586"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A5586">
              <w:rPr>
                <w:rFonts w:asciiTheme="minorHAnsi" w:hAnsiTheme="minorHAnsi" w:cstheme="minorHAnsi"/>
              </w:rPr>
              <w:t>Dějiny modernity</w:t>
            </w:r>
          </w:p>
        </w:tc>
        <w:tc>
          <w:tcPr>
            <w:tcW w:w="33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Mgr. Jakub Kudláč,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r>
    </w:tbl>
    <w:p w:rsidR="00D80221" w:rsidRPr="00032CD3" w:rsidRDefault="00D80221" w:rsidP="00D80221">
      <w:pPr>
        <w:widowControl w:val="0"/>
        <w:autoSpaceDE w:val="0"/>
        <w:autoSpaceDN w:val="0"/>
        <w:adjustRightInd w:val="0"/>
        <w:snapToGrid w:val="0"/>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Garanta studijního předmětu jmenuje a odvolává vedoucí zaměstnanec ateliéru, který zajišťuje výuku daného studijního předmětu. Vedoucí zaměstnanec ateliéru projedná jmenování a odvolání garanta studijního předmětu s garanty všech studijních programů, v nichž je daný studijní předmět zařazen. </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Garant studijního předmětu zejména: </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a) dohlíží na kvalitu výuky v daném studijním předmětu,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b) odpovídá za aktuálnost údajů uvedených v dokumentaci studijního předmětu podle Studijního a zkušebního řádu UTB,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lastRenderedPageBreak/>
        <w:t xml:space="preserve">c) sleduje výsledky hodnocení výuky studijního předmětu a navrhuje vedoucímu zaměstnanci ústavu příslušná opatření,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d) sleduje aktuální vývoj ve svém oboru a v návaznosti na nové trendy inovuje výuku po stránce obsahové i didaktické,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e) navrhuje vedoucímu zaměstnanci ústavu po projednání s garantem studijního programu změny personálního zajištění výuky, </w:t>
      </w:r>
    </w:p>
    <w:p w:rsidR="00D80221" w:rsidRPr="00032CD3" w:rsidRDefault="00D80221" w:rsidP="00D80221">
      <w:pPr>
        <w:widowControl w:val="0"/>
        <w:autoSpaceDE w:val="0"/>
        <w:autoSpaceDN w:val="0"/>
        <w:adjustRightInd w:val="0"/>
        <w:snapToGrid w:val="0"/>
        <w:ind w:firstLine="426"/>
        <w:jc w:val="both"/>
        <w:rPr>
          <w:rFonts w:asciiTheme="minorHAnsi" w:hAnsiTheme="minorHAnsi" w:cstheme="minorHAnsi"/>
          <w:color w:val="000000"/>
        </w:rPr>
      </w:pPr>
      <w:r w:rsidRPr="00032CD3">
        <w:rPr>
          <w:rFonts w:asciiTheme="minorHAnsi" w:hAnsiTheme="minorHAnsi" w:cstheme="minorHAnsi"/>
          <w:color w:val="000000"/>
        </w:rPr>
        <w:t xml:space="preserve">f) pokud výuku studijního předmětu zajišťuje více vyučujících, koordinuje jejich činnost, </w:t>
      </w:r>
    </w:p>
    <w:p w:rsidR="00D80221" w:rsidRPr="00032CD3" w:rsidRDefault="00D80221" w:rsidP="00D80221">
      <w:pPr>
        <w:widowControl w:val="0"/>
        <w:autoSpaceDE w:val="0"/>
        <w:autoSpaceDN w:val="0"/>
        <w:adjustRightInd w:val="0"/>
        <w:snapToGrid w:val="0"/>
        <w:ind w:left="426"/>
        <w:jc w:val="both"/>
        <w:rPr>
          <w:rFonts w:asciiTheme="minorHAnsi" w:hAnsiTheme="minorHAnsi" w:cstheme="minorHAnsi"/>
          <w:color w:val="000000"/>
        </w:rPr>
      </w:pPr>
      <w:r w:rsidRPr="00032CD3">
        <w:rPr>
          <w:rFonts w:asciiTheme="minorHAnsi" w:hAnsiTheme="minorHAnsi" w:cstheme="minorHAnsi"/>
          <w:color w:val="000000"/>
        </w:rPr>
        <w:t xml:space="preserve">g) při své činnosti spolupracuje s orgány fakulty, vedoucími zaměstnanci ústavů a garanty studijních programů, v rámci kterých je daný studijní předmět vyučován. </w:t>
      </w:r>
    </w:p>
    <w:p w:rsidR="00D80221" w:rsidRPr="00032CD3" w:rsidRDefault="00D80221" w:rsidP="0006722B">
      <w:pPr>
        <w:widowControl w:val="0"/>
        <w:autoSpaceDE w:val="0"/>
        <w:autoSpaceDN w:val="0"/>
        <w:adjustRightInd w:val="0"/>
        <w:snapToGrid w:val="0"/>
        <w:jc w:val="both"/>
        <w:rPr>
          <w:rFonts w:asciiTheme="minorHAnsi" w:hAnsiTheme="minorHAnsi" w:cstheme="minorHAnsi"/>
          <w:color w:val="000000"/>
        </w:rPr>
      </w:pPr>
    </w:p>
    <w:p w:rsidR="00D80221" w:rsidRPr="00032CD3" w:rsidRDefault="00D80221" w:rsidP="00D80221">
      <w:pPr>
        <w:widowControl w:val="0"/>
        <w:autoSpaceDE w:val="0"/>
        <w:autoSpaceDN w:val="0"/>
        <w:adjustRightInd w:val="0"/>
        <w:snapToGrid w:val="0"/>
        <w:ind w:left="426" w:right="-1"/>
        <w:jc w:val="both"/>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 xml:space="preserve">Kvalifikace odborníků z praxe zapojených do výuky ve studijním programu </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Standardy 6.5-6.6</w:t>
      </w:r>
    </w:p>
    <w:tbl>
      <w:tblPr>
        <w:tblW w:w="8515" w:type="dxa"/>
        <w:tblInd w:w="562" w:type="dxa"/>
        <w:shd w:val="clear" w:color="auto" w:fill="FFFFFF"/>
        <w:tblLayout w:type="fixed"/>
        <w:tblLook w:val="0000" w:firstRow="0" w:lastRow="0" w:firstColumn="0" w:lastColumn="0" w:noHBand="0" w:noVBand="0"/>
      </w:tblPr>
      <w:tblGrid>
        <w:gridCol w:w="2410"/>
        <w:gridCol w:w="2410"/>
        <w:gridCol w:w="577"/>
        <w:gridCol w:w="709"/>
        <w:gridCol w:w="2409"/>
      </w:tblGrid>
      <w:tr w:rsidR="00D80221" w:rsidRPr="00032CD3" w:rsidTr="00D80221">
        <w:trPr>
          <w:cantSplit/>
          <w:trHeight w:val="620"/>
        </w:trPr>
        <w:tc>
          <w:tcPr>
            <w:tcW w:w="8515" w:type="dxa"/>
            <w:gridSpan w:val="5"/>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032CD3">
              <w:rPr>
                <w:rFonts w:asciiTheme="minorHAnsi" w:hAnsiTheme="minorHAnsi" w:cstheme="minorHAnsi"/>
              </w:rPr>
              <w:t>Personální zabezpečení odborníky z praxe</w:t>
            </w:r>
          </w:p>
        </w:tc>
      </w:tr>
      <w:tr w:rsidR="00D80221" w:rsidRPr="00032CD3" w:rsidTr="00D80221">
        <w:trPr>
          <w:cantSplit/>
          <w:trHeight w:val="480"/>
        </w:trPr>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032CD3">
              <w:rPr>
                <w:rFonts w:asciiTheme="minorHAnsi" w:hAnsiTheme="minorHAnsi" w:cstheme="minorHAnsi"/>
              </w:rPr>
              <w:t>Název předmětu</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heme="minorHAnsi" w:hAnsiTheme="minorHAnsi" w:cstheme="minorHAnsi"/>
              </w:rPr>
            </w:pPr>
            <w:r w:rsidRPr="00032CD3">
              <w:rPr>
                <w:rFonts w:asciiTheme="minorHAnsi" w:hAnsiTheme="minorHAnsi" w:cstheme="minorHAnsi"/>
              </w:rPr>
              <w:t>vyučující</w:t>
            </w:r>
          </w:p>
        </w:tc>
        <w:tc>
          <w:tcPr>
            <w:tcW w:w="5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inter./exter.</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rPr>
            </w:pPr>
            <w:r w:rsidRPr="00032CD3">
              <w:rPr>
                <w:rFonts w:asciiTheme="minorHAnsi" w:hAnsiTheme="minorHAnsi" w:cstheme="minorHAnsi"/>
              </w:rPr>
              <w:t>úvazek</w:t>
            </w:r>
          </w:p>
        </w:tc>
        <w:tc>
          <w:tcPr>
            <w:tcW w:w="24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rPr>
            </w:pPr>
            <w:r w:rsidRPr="00032CD3">
              <w:rPr>
                <w:rFonts w:asciiTheme="minorHAnsi" w:hAnsiTheme="minorHAnsi" w:cstheme="minorHAnsi"/>
              </w:rPr>
              <w:t>instituce</w:t>
            </w:r>
          </w:p>
        </w:tc>
      </w:tr>
      <w:tr w:rsidR="00D80221" w:rsidRPr="00032CD3" w:rsidTr="00D80221">
        <w:trPr>
          <w:cantSplit/>
          <w:trHeight w:val="576"/>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highlight w:val="yellow"/>
              </w:rPr>
            </w:pPr>
            <w:r w:rsidRPr="00032CD3">
              <w:rPr>
                <w:rFonts w:asciiTheme="minorHAnsi" w:hAnsiTheme="minorHAnsi" w:cstheme="minorHAnsi"/>
                <w:highlight w:val="yellow"/>
              </w:rPr>
              <w:t>Produkce v kulturních a kreativních odvětvích I,II,III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rPr>
            </w:pPr>
            <w:r w:rsidRPr="00032CD3">
              <w:rPr>
                <w:rFonts w:asciiTheme="minorHAnsi" w:hAnsiTheme="minorHAnsi" w:cstheme="minorHAnsi"/>
              </w:rPr>
              <w:t>MgA. Romana Veselá</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 xml:space="preserve">int. </w:t>
            </w:r>
          </w:p>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Kurátorka, manažerka -ARMATURKA Ústí nad Labem</w:t>
            </w:r>
          </w:p>
        </w:tc>
      </w:tr>
      <w:tr w:rsidR="00D80221" w:rsidRPr="00032CD3" w:rsidTr="00D80221">
        <w:trPr>
          <w:cantSplit/>
          <w:trHeight w:val="44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heme="minorHAnsi" w:hAnsiTheme="minorHAnsi" w:cstheme="minorHAnsi"/>
              </w:rPr>
            </w:pPr>
            <w:r w:rsidRPr="00032CD3">
              <w:rPr>
                <w:rFonts w:asciiTheme="minorHAnsi" w:hAnsiTheme="minorHAnsi" w:cstheme="minorHAnsi"/>
              </w:rPr>
              <w:t>Umělecká kritika</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MgA. Romana Veselá</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Kurátorka, manažerka - ARMATURKA Ústí nad Labem</w:t>
            </w:r>
          </w:p>
        </w:tc>
      </w:tr>
      <w:tr w:rsidR="00D80221" w:rsidRPr="00032CD3" w:rsidTr="00D80221">
        <w:trPr>
          <w:cantSplit/>
          <w:trHeight w:val="47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Interpretace uměleckého díla I,II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MgA. Petr Stanický, M.F.A.</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volné umění</w:t>
            </w:r>
          </w:p>
        </w:tc>
      </w:tr>
      <w:tr w:rsidR="00D80221" w:rsidRPr="00032CD3" w:rsidTr="00D80221">
        <w:trPr>
          <w:cantSplit/>
          <w:trHeight w:val="257"/>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Kurátorství I, 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Ladislav Daněk</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color w:val="FF0000"/>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Kurátor současného umění - Muzeum umění Olomouc</w:t>
            </w:r>
          </w:p>
        </w:tc>
      </w:tr>
      <w:tr w:rsidR="00D80221" w:rsidRPr="00032CD3" w:rsidTr="00D80221">
        <w:trPr>
          <w:cantSplit/>
          <w:trHeight w:val="561"/>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 xml:space="preserve">Současné tendence </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designu  I, II</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Vít Jakubíček</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Kurátor, teoretik umění - Krajská galerie výtvarného umění ve Zlíně</w:t>
            </w:r>
          </w:p>
        </w:tc>
      </w:tr>
      <w:tr w:rsidR="00D80221" w:rsidRPr="00032CD3" w:rsidTr="00D80221">
        <w:trPr>
          <w:cantSplit/>
          <w:trHeight w:val="23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Teorie a metodologie designu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Vít Jakubíček</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Kurátor, teoretik umění -Krajská galerie výtvarného umění ve Zlíně</w:t>
            </w:r>
          </w:p>
        </w:tc>
      </w:tr>
      <w:tr w:rsidR="00D80221" w:rsidRPr="00032CD3" w:rsidTr="00D80221">
        <w:trPr>
          <w:cantSplit/>
          <w:trHeight w:val="23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032CD3">
              <w:rPr>
                <w:rFonts w:asciiTheme="minorHAnsi" w:hAnsiTheme="minorHAnsi" w:cstheme="minorHAnsi"/>
              </w:rPr>
              <w:t>Galerijní provoz a praxe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Vít Jakubíček</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50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Kurátor, teoretik umění -Krajská galerie výtvarného umění ve Zlíně</w:t>
            </w:r>
          </w:p>
        </w:tc>
      </w:tr>
      <w:tr w:rsidR="00D80221" w:rsidRPr="00032CD3" w:rsidTr="00D80221">
        <w:trPr>
          <w:cantSplit/>
          <w:trHeight w:val="23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Metodika výstav</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PhDr. BcA. Darina Hlinková,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Kurátorka, fotografka, PR v oblasti umění</w:t>
            </w:r>
          </w:p>
        </w:tc>
      </w:tr>
      <w:tr w:rsidR="00D80221" w:rsidRPr="00032CD3" w:rsidTr="00D80221">
        <w:trPr>
          <w:cantSplit/>
          <w:trHeight w:val="23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Management umění</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PhDr. BcA.Darina Hlinková,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color w:val="FF0000"/>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Kurátorka, fotografka, PR v oblasti umění</w:t>
            </w:r>
          </w:p>
        </w:tc>
      </w:tr>
      <w:tr w:rsidR="00D80221" w:rsidRPr="00032CD3" w:rsidTr="00D80221">
        <w:trPr>
          <w:cantSplit/>
          <w:trHeight w:val="44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Provoz památkově</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chráněných objektů</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Michal Konečný, Ph.D.</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Odborník v oblasti památkové péče - Národní památkový ústav, územní odborné pracoviště v Kroměříži</w:t>
            </w:r>
          </w:p>
        </w:tc>
      </w:tr>
      <w:tr w:rsidR="00D80221" w:rsidRPr="00032CD3" w:rsidTr="00D80221">
        <w:trPr>
          <w:cantSplit/>
          <w:trHeight w:val="23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Animace a galerijní</w:t>
            </w:r>
          </w:p>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pedagogika</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MgA. Martin Čada</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Muzejní edukátor, kurátor - Krajská galerie výtvarného umění ve Zlíně</w:t>
            </w:r>
          </w:p>
        </w:tc>
      </w:tr>
      <w:tr w:rsidR="00D80221" w:rsidRPr="00032CD3" w:rsidTr="00D80221">
        <w:trPr>
          <w:cantSplit/>
          <w:trHeight w:val="230"/>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Trh umění</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Mgr. M.A. Veronika Lukášová</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Theme="minorHAnsi" w:hAnsiTheme="minorHAnsi" w:cstheme="minorHAnsi"/>
              </w:rPr>
            </w:pPr>
            <w:r w:rsidRPr="00032CD3">
              <w:rPr>
                <w:rFonts w:asciiTheme="minorHAnsi" w:hAnsiTheme="minorHAnsi" w:cstheme="minorHAnsi"/>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Kurátorka, fotografka</w:t>
            </w:r>
          </w:p>
        </w:tc>
      </w:tr>
      <w:tr w:rsidR="00D80221" w:rsidRPr="00032CD3" w:rsidTr="00D80221">
        <w:trPr>
          <w:cantSplit/>
          <w:trHeight w:val="257"/>
        </w:trPr>
        <w:tc>
          <w:tcPr>
            <w:tcW w:w="2410"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D80221" w:rsidRPr="00032CD3" w:rsidRDefault="00D80221" w:rsidP="00D8022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032CD3">
              <w:rPr>
                <w:rFonts w:asciiTheme="minorHAnsi" w:hAnsiTheme="minorHAnsi" w:cstheme="minorHAnsi"/>
              </w:rPr>
              <w:t xml:space="preserve">Interiér a výstavnictví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doc. Ing. arch. Michael Klang, CSc.</w:t>
            </w:r>
          </w:p>
        </w:tc>
        <w:tc>
          <w:tcPr>
            <w:tcW w:w="5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32CD3">
              <w:rPr>
                <w:rFonts w:asciiTheme="minorHAnsi" w:hAnsiTheme="minorHAnsi" w:cstheme="minorHAnsi"/>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100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80221" w:rsidRPr="00032CD3" w:rsidRDefault="00D80221" w:rsidP="00D802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32CD3">
              <w:rPr>
                <w:rFonts w:asciiTheme="minorHAnsi" w:hAnsiTheme="minorHAnsi" w:cstheme="minorHAnsi"/>
              </w:rPr>
              <w:t>Autorizovaný architekt, scénograf, designér</w:t>
            </w:r>
          </w:p>
        </w:tc>
      </w:tr>
    </w:tbl>
    <w:p w:rsidR="00D80221" w:rsidRPr="00032CD3" w:rsidRDefault="00D80221" w:rsidP="00D80221">
      <w:pPr>
        <w:rPr>
          <w:rFonts w:asciiTheme="minorHAnsi" w:hAnsiTheme="minorHAnsi" w:cstheme="minorHAnsi"/>
          <w:bCs/>
          <w:sz w:val="24"/>
          <w:szCs w:val="24"/>
        </w:rPr>
      </w:pPr>
    </w:p>
    <w:p w:rsidR="00D80221" w:rsidRPr="00032CD3" w:rsidRDefault="00D80221" w:rsidP="00D80221">
      <w:pPr>
        <w:pStyle w:val="Nadpis2"/>
        <w:rPr>
          <w:rFonts w:asciiTheme="minorHAnsi" w:hAnsiTheme="minorHAnsi" w:cstheme="minorHAnsi"/>
          <w:color w:val="auto"/>
        </w:rPr>
      </w:pPr>
      <w:r w:rsidRPr="00032CD3">
        <w:rPr>
          <w:rFonts w:asciiTheme="minorHAnsi" w:hAnsiTheme="minorHAnsi" w:cstheme="minorHAnsi"/>
          <w:color w:val="auto"/>
        </w:rPr>
        <w:lastRenderedPageBreak/>
        <w:t>Specifické požadavky na zajištění studijního programu</w:t>
      </w:r>
    </w:p>
    <w:p w:rsidR="00D80221" w:rsidRPr="00032CD3" w:rsidRDefault="00D80221" w:rsidP="00700C85">
      <w:pPr>
        <w:pStyle w:val="Nadpis3"/>
        <w:keepNext/>
        <w:keepLines/>
        <w:numPr>
          <w:ilvl w:val="0"/>
          <w:numId w:val="36"/>
        </w:numPr>
        <w:spacing w:before="40" w:beforeAutospacing="0" w:after="0" w:afterAutospacing="0" w:line="259" w:lineRule="auto"/>
        <w:rPr>
          <w:rFonts w:asciiTheme="minorHAnsi" w:hAnsiTheme="minorHAnsi" w:cstheme="minorHAnsi"/>
        </w:rPr>
      </w:pPr>
      <w:r w:rsidRPr="00032CD3">
        <w:rPr>
          <w:rFonts w:asciiTheme="minorHAnsi" w:hAnsiTheme="minorHAnsi" w:cstheme="minorHAnsi"/>
        </w:rPr>
        <w:t>Uskutečňování studijního programu v kombinované a distanční formě studia (pouze v případě, že vysoká škola o akreditaci studijního programu v kombinované nebo distanční formě studia)</w:t>
      </w:r>
    </w:p>
    <w:p w:rsidR="00D80221" w:rsidRPr="00032CD3" w:rsidRDefault="00D80221" w:rsidP="00D80221">
      <w:pPr>
        <w:tabs>
          <w:tab w:val="left" w:pos="2835"/>
        </w:tabs>
        <w:spacing w:before="120" w:after="120"/>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t>Standardy 7.1-7.3</w:t>
      </w:r>
    </w:p>
    <w:p w:rsidR="00D80221" w:rsidRPr="00032CD3" w:rsidRDefault="00D80221" w:rsidP="00D80221">
      <w:pPr>
        <w:widowControl w:val="0"/>
        <w:autoSpaceDE w:val="0"/>
        <w:autoSpaceDN w:val="0"/>
        <w:adjustRightInd w:val="0"/>
        <w:snapToGrid w:val="0"/>
        <w:spacing w:after="120"/>
        <w:jc w:val="both"/>
        <w:rPr>
          <w:rFonts w:asciiTheme="minorHAnsi" w:hAnsiTheme="minorHAnsi" w:cstheme="minorHAnsi"/>
          <w:color w:val="000000"/>
        </w:rPr>
      </w:pPr>
      <w:r w:rsidRPr="00032CD3">
        <w:rPr>
          <w:rFonts w:asciiTheme="minorHAnsi" w:hAnsiTheme="minorHAnsi" w:cstheme="minorHAnsi"/>
          <w:color w:val="000000"/>
        </w:rPr>
        <w:t xml:space="preserve">Uskutečňování kombinované formy studia studijního programu AM předpokládá zájem uchazečů z řad řídících pracovníků v oblasti kulturního managementu, kteří mají potřebu doplnit si magisterský stupeň vzdělání po absolvování bakalářského stupně, či si jej rozšířit o další zaměření. Vždy se předpokládá zkušenost z oblasti kultury, uměni či kulturně kreativních průmyslů. Zájem se předpokládá u pracovníků, kteří působí na místech manažerů kulturních center, HUBů, v galeriích a muzejích. </w:t>
      </w:r>
    </w:p>
    <w:p w:rsidR="00D80221" w:rsidRPr="00032CD3" w:rsidRDefault="00D80221" w:rsidP="00D80221">
      <w:pPr>
        <w:widowControl w:val="0"/>
        <w:autoSpaceDE w:val="0"/>
        <w:autoSpaceDN w:val="0"/>
        <w:adjustRightInd w:val="0"/>
        <w:snapToGrid w:val="0"/>
        <w:jc w:val="both"/>
        <w:rPr>
          <w:rFonts w:asciiTheme="minorHAnsi" w:hAnsiTheme="minorHAnsi" w:cstheme="minorHAnsi"/>
        </w:rPr>
      </w:pPr>
      <w:r w:rsidRPr="00032CD3">
        <w:rPr>
          <w:rFonts w:asciiTheme="minorHAnsi" w:hAnsiTheme="minorHAnsi" w:cstheme="minorHAnsi"/>
          <w:color w:val="000000"/>
        </w:rPr>
        <w:t xml:space="preserve">Studijní program AM uskutečňovaný v kombinované formě studia má v každém semestru více než 80 hodin přímé kontaktní výuky, přičemž poslední semestr studia má zátěž nastavenou na 40 hodin, aby se student mohl věnovat zpracování diplomové práce. Při samostudiu i v případě potřeby výuky mají studenti k dispozici výpočetní techniku a přístup k internetu. Informace o výuce a komunikace s vyučujícími probíhá prostřednictvím sociálních sítí - webových stránek, osobních adres, Facebooku. Studijní opory </w:t>
      </w:r>
      <w:r w:rsidRPr="00032CD3">
        <w:rPr>
          <w:rFonts w:asciiTheme="minorHAnsi" w:hAnsiTheme="minorHAnsi" w:cstheme="minorHAnsi"/>
        </w:rPr>
        <w:t xml:space="preserve">budou po úspěšné akreditaci </w:t>
      </w:r>
      <w:r w:rsidRPr="00032CD3">
        <w:rPr>
          <w:rFonts w:asciiTheme="minorHAnsi" w:hAnsiTheme="minorHAnsi" w:cstheme="minorHAnsi"/>
          <w:color w:val="000000"/>
        </w:rPr>
        <w:t xml:space="preserve">uloženy na Moodle (nyní </w:t>
      </w:r>
      <w:r w:rsidRPr="00032CD3">
        <w:rPr>
          <w:rFonts w:asciiTheme="minorHAnsi" w:hAnsiTheme="minorHAnsi" w:cstheme="minorHAnsi"/>
        </w:rPr>
        <w:t xml:space="preserve">na </w:t>
      </w:r>
      <w:hyperlink r:id="rId79" w:history="1">
        <w:r w:rsidRPr="00685BED">
          <w:rPr>
            <w:rStyle w:val="Hypertextovodkaz"/>
            <w:rFonts w:asciiTheme="minorHAnsi" w:hAnsiTheme="minorHAnsi" w:cstheme="minorHAnsi"/>
            <w:color w:val="auto"/>
            <w:u w:val="none"/>
          </w:rPr>
          <w:t>https://nas.fmk.utb.cz</w:t>
        </w:r>
      </w:hyperlink>
      <w:r w:rsidRPr="00685BED">
        <w:rPr>
          <w:rFonts w:asciiTheme="minorHAnsi" w:hAnsiTheme="minorHAnsi" w:cstheme="minorHAnsi"/>
        </w:rPr>
        <w:t xml:space="preserve">). </w:t>
      </w:r>
      <w:r w:rsidRPr="00032CD3">
        <w:rPr>
          <w:rStyle w:val="Znakapoznpodarou"/>
          <w:rFonts w:asciiTheme="minorHAnsi" w:hAnsiTheme="minorHAnsi" w:cstheme="minorHAnsi"/>
        </w:rPr>
        <w:footnoteReference w:id="53"/>
      </w:r>
      <w:r w:rsidRPr="00032CD3">
        <w:rPr>
          <w:rFonts w:asciiTheme="minorHAnsi" w:hAnsiTheme="minorHAnsi" w:cstheme="minorHAnsi"/>
        </w:rPr>
        <w:t xml:space="preserve">Doporučená literatura je součástí knihovních zdrojů knihovny UTB ve Zlíně, či je možnost zapůjčení </w:t>
      </w:r>
      <w:r w:rsidRPr="00032CD3">
        <w:rPr>
          <w:rFonts w:asciiTheme="minorHAnsi" w:hAnsiTheme="minorHAnsi" w:cstheme="minorHAnsi"/>
          <w:color w:val="000000"/>
        </w:rPr>
        <w:t>z příruční knihovny FMK zaměřené na potřeby studijního programu  AM. Konzultace vyučujících jsou uvedeny na webových stránkách FMK u jejich jména a na nástěnce jejich pracoviště. Komunikace mezi studenty probíhá formou sociálních sítí.</w:t>
      </w:r>
    </w:p>
    <w:p w:rsidR="00D80221" w:rsidRPr="00032CD3" w:rsidRDefault="00D80221" w:rsidP="00D80221">
      <w:pPr>
        <w:rPr>
          <w:rFonts w:asciiTheme="minorHAnsi" w:hAnsiTheme="minorHAnsi" w:cstheme="minorHAnsi"/>
        </w:rPr>
      </w:pPr>
      <w:r w:rsidRPr="00032CD3">
        <w:rPr>
          <w:rFonts w:asciiTheme="minorHAnsi" w:hAnsiTheme="minorHAnsi" w:cstheme="minorHAnsi"/>
        </w:rPr>
        <w:tab/>
      </w:r>
      <w:r w:rsidRPr="00032CD3">
        <w:rPr>
          <w:rFonts w:asciiTheme="minorHAnsi" w:hAnsiTheme="minorHAnsi" w:cstheme="minorHAnsi"/>
        </w:rPr>
        <w:tab/>
      </w:r>
    </w:p>
    <w:p w:rsidR="00D80221" w:rsidRPr="00DA4DF9" w:rsidRDefault="00D80221" w:rsidP="00D80221"/>
    <w:p w:rsidR="00D80221" w:rsidRDefault="00D80221"/>
    <w:sectPr w:rsidR="00D80221" w:rsidSect="00347D8A">
      <w:headerReference w:type="even" r:id="rId80"/>
      <w:headerReference w:type="default" r:id="rId81"/>
      <w:footerReference w:type="even" r:id="rId82"/>
      <w:footerReference w:type="default" r:id="rId83"/>
      <w:headerReference w:type="first" r:id="rId84"/>
      <w:footerReference w:type="first" r:id="rId8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0E8" w:rsidRDefault="00FB00E8" w:rsidP="001C2EEA">
      <w:r>
        <w:separator/>
      </w:r>
    </w:p>
  </w:endnote>
  <w:endnote w:type="continuationSeparator" w:id="0">
    <w:p w:rsidR="00FB00E8" w:rsidRDefault="00FB00E8" w:rsidP="001C2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default"/>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System Font Regular">
    <w:altName w:val="Times New Roman"/>
    <w:charset w:val="00"/>
    <w:family w:val="roman"/>
    <w:pitch w:val="default"/>
  </w:font>
  <w:font w:name="Helvetica Neue">
    <w:altName w:val="Times New Roman"/>
    <w:charset w:val="00"/>
    <w:family w:val="roman"/>
    <w:pitch w:val="default"/>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Lucida Grande">
    <w:altName w:val="Times New Roman"/>
    <w:charset w:val="00"/>
    <w:family w:val="roman"/>
    <w:pitch w:val="default"/>
  </w:font>
  <w:font w:name="TimesNewRoman">
    <w:altName w:val="MS Mincho"/>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2DC" w:rsidRDefault="00DE22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347558"/>
      <w:docPartObj>
        <w:docPartGallery w:val="Page Numbers (Bottom of Page)"/>
        <w:docPartUnique/>
      </w:docPartObj>
    </w:sdtPr>
    <w:sdtEndPr/>
    <w:sdtContent>
      <w:p w:rsidR="00DE22DC" w:rsidRDefault="00DE22DC">
        <w:pPr>
          <w:pStyle w:val="Zpat"/>
          <w:jc w:val="center"/>
        </w:pPr>
        <w:r>
          <w:fldChar w:fldCharType="begin"/>
        </w:r>
        <w:r>
          <w:instrText>PAGE   \* MERGEFORMAT</w:instrText>
        </w:r>
        <w:r>
          <w:fldChar w:fldCharType="separate"/>
        </w:r>
        <w:r w:rsidR="00AF598F">
          <w:rPr>
            <w:noProof/>
          </w:rPr>
          <w:t>188</w:t>
        </w:r>
        <w:r>
          <w:fldChar w:fldCharType="end"/>
        </w:r>
      </w:p>
    </w:sdtContent>
  </w:sdt>
  <w:p w:rsidR="00DE22DC" w:rsidRDefault="00DE22D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2DC" w:rsidRDefault="00DE22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0E8" w:rsidRDefault="00FB00E8" w:rsidP="001C2EEA">
      <w:r>
        <w:separator/>
      </w:r>
    </w:p>
  </w:footnote>
  <w:footnote w:type="continuationSeparator" w:id="0">
    <w:p w:rsidR="00FB00E8" w:rsidRDefault="00FB00E8" w:rsidP="001C2EEA">
      <w:r>
        <w:continuationSeparator/>
      </w:r>
    </w:p>
  </w:footnote>
  <w:footnote w:id="1">
    <w:p w:rsidR="00DE22DC" w:rsidRPr="009E4519" w:rsidRDefault="00DE22DC" w:rsidP="003632BD">
      <w:pPr>
        <w:pStyle w:val="Textpoznpodarou"/>
        <w:rPr>
          <w:sz w:val="18"/>
          <w:szCs w:val="18"/>
        </w:rPr>
      </w:pPr>
      <w:r w:rsidRPr="009E4519">
        <w:rPr>
          <w:rStyle w:val="Znakapoznpodarou"/>
          <w:sz w:val="18"/>
          <w:szCs w:val="18"/>
        </w:rPr>
        <w:footnoteRef/>
      </w:r>
      <w:r w:rsidRPr="009E4519">
        <w:rPr>
          <w:sz w:val="18"/>
          <w:szCs w:val="18"/>
        </w:rPr>
        <w:t xml:space="preserve"> Dostupné z: http://www.utb.cz/o-univerzite/smernice-rektora</w:t>
      </w:r>
    </w:p>
  </w:footnote>
  <w:footnote w:id="2">
    <w:p w:rsidR="00DE22DC" w:rsidRPr="001827FC" w:rsidRDefault="00DE22DC" w:rsidP="00D80221">
      <w:pPr>
        <w:pStyle w:val="Textpoznpodarou"/>
        <w:rPr>
          <w:sz w:val="18"/>
          <w:szCs w:val="18"/>
        </w:rPr>
      </w:pPr>
      <w:r w:rsidRPr="001827FC">
        <w:rPr>
          <w:rStyle w:val="Znakapoznpodarou"/>
          <w:sz w:val="18"/>
          <w:szCs w:val="18"/>
        </w:rPr>
        <w:footnoteRef/>
      </w:r>
      <w:r w:rsidRPr="001827FC">
        <w:rPr>
          <w:sz w:val="18"/>
          <w:szCs w:val="18"/>
        </w:rPr>
        <w:t xml:space="preserve"> </w:t>
      </w:r>
      <w:r w:rsidRPr="006E0373">
        <w:rPr>
          <w:sz w:val="18"/>
          <w:szCs w:val="18"/>
        </w:rPr>
        <w:t xml:space="preserve">Dostupné z: </w:t>
      </w:r>
      <w:r w:rsidRPr="00C0576C">
        <w:rPr>
          <w:sz w:val="18"/>
          <w:szCs w:val="18"/>
        </w:rPr>
        <w:t>https://www.utb.cz/mdocs-posts/II-uplne-zneni-statutu-utb/</w:t>
      </w:r>
    </w:p>
  </w:footnote>
  <w:footnote w:id="3">
    <w:p w:rsidR="00DE22DC" w:rsidRPr="001827FC" w:rsidRDefault="00DE22DC" w:rsidP="00D80221">
      <w:pPr>
        <w:pStyle w:val="Textpoznpodarou"/>
        <w:rPr>
          <w:sz w:val="18"/>
          <w:szCs w:val="18"/>
        </w:rPr>
      </w:pPr>
      <w:r w:rsidRPr="001827FC">
        <w:rPr>
          <w:rStyle w:val="Znakapoznpodarou"/>
          <w:sz w:val="18"/>
          <w:szCs w:val="18"/>
        </w:rPr>
        <w:footnoteRef/>
      </w:r>
      <w:r w:rsidRPr="001827FC">
        <w:rPr>
          <w:sz w:val="18"/>
          <w:szCs w:val="18"/>
        </w:rPr>
        <w:t xml:space="preserve"> </w:t>
      </w:r>
      <w:r w:rsidRPr="006E0373">
        <w:rPr>
          <w:sz w:val="18"/>
          <w:szCs w:val="18"/>
        </w:rPr>
        <w:t xml:space="preserve">Dostupné z: </w:t>
      </w:r>
      <w:r w:rsidRPr="00C0576C">
        <w:rPr>
          <w:sz w:val="18"/>
          <w:szCs w:val="18"/>
        </w:rPr>
        <w:t>https://www.utb.cz/mdocs-posts/pravidla_utb/</w:t>
      </w:r>
    </w:p>
  </w:footnote>
  <w:footnote w:id="4">
    <w:p w:rsidR="00DE22DC" w:rsidRPr="001827FC" w:rsidRDefault="00DE22DC" w:rsidP="00D80221">
      <w:pPr>
        <w:pStyle w:val="Textpoznpodarou"/>
        <w:rPr>
          <w:sz w:val="18"/>
          <w:szCs w:val="18"/>
        </w:rPr>
      </w:pPr>
      <w:r w:rsidRPr="001827FC">
        <w:rPr>
          <w:rStyle w:val="Znakapoznpodarou"/>
          <w:sz w:val="18"/>
          <w:szCs w:val="18"/>
        </w:rPr>
        <w:footnoteRef/>
      </w:r>
      <w:r w:rsidRPr="001827FC">
        <w:rPr>
          <w:sz w:val="18"/>
          <w:szCs w:val="18"/>
        </w:rPr>
        <w:t xml:space="preserve"> </w:t>
      </w:r>
      <w:r w:rsidRPr="006E0373">
        <w:rPr>
          <w:sz w:val="18"/>
          <w:szCs w:val="18"/>
        </w:rPr>
        <w:t xml:space="preserve">Dostupné z: </w:t>
      </w:r>
      <w:r w:rsidRPr="00C0576C">
        <w:rPr>
          <w:sz w:val="18"/>
          <w:szCs w:val="18"/>
        </w:rPr>
        <w:t>https://www.utb.cz/mdocs-posts/sr_18_2017/</w:t>
      </w:r>
    </w:p>
  </w:footnote>
  <w:footnote w:id="5">
    <w:p w:rsidR="00DE22DC" w:rsidRPr="001827FC" w:rsidRDefault="00DE22DC" w:rsidP="00D80221">
      <w:pPr>
        <w:pStyle w:val="Textpoznpodarou"/>
        <w:rPr>
          <w:sz w:val="18"/>
          <w:szCs w:val="18"/>
        </w:rPr>
      </w:pPr>
      <w:r w:rsidRPr="001827FC">
        <w:rPr>
          <w:rStyle w:val="Znakapoznpodarou"/>
          <w:sz w:val="18"/>
          <w:szCs w:val="18"/>
        </w:rPr>
        <w:footnoteRef/>
      </w:r>
      <w:r w:rsidRPr="001827FC">
        <w:rPr>
          <w:sz w:val="18"/>
          <w:szCs w:val="18"/>
        </w:rPr>
        <w:t xml:space="preserve"> Dostupné z: </w:t>
      </w:r>
      <w:r w:rsidRPr="00C0576C">
        <w:rPr>
          <w:sz w:val="18"/>
          <w:szCs w:val="18"/>
        </w:rPr>
        <w:t>https://www.utb.cz/mdocs-posts/rad_programy_utb/</w:t>
      </w:r>
    </w:p>
  </w:footnote>
  <w:footnote w:id="6">
    <w:p w:rsidR="00DE22DC" w:rsidRPr="003234BE" w:rsidRDefault="00DE22DC" w:rsidP="00D80221">
      <w:pPr>
        <w:pStyle w:val="Textpoznpodarou"/>
        <w:rPr>
          <w:sz w:val="18"/>
          <w:szCs w:val="18"/>
        </w:rPr>
      </w:pPr>
      <w:r>
        <w:rPr>
          <w:rStyle w:val="Znakapoznpodarou"/>
        </w:rPr>
        <w:footnoteRef/>
      </w:r>
      <w:r>
        <w:t xml:space="preserve"> </w:t>
      </w:r>
      <w:r w:rsidRPr="003234BE">
        <w:rPr>
          <w:sz w:val="18"/>
          <w:szCs w:val="18"/>
        </w:rPr>
        <w:t xml:space="preserve">Dostupné z: </w:t>
      </w:r>
      <w:r w:rsidRPr="00C0576C">
        <w:rPr>
          <w:sz w:val="18"/>
          <w:szCs w:val="18"/>
        </w:rPr>
        <w:t>https://www.utb.cz/mdocs-posts/rad_programy_utb/</w:t>
      </w:r>
    </w:p>
  </w:footnote>
  <w:footnote w:id="7">
    <w:p w:rsidR="00DE22DC" w:rsidRPr="003234BE" w:rsidRDefault="00DE22DC" w:rsidP="00D80221">
      <w:pPr>
        <w:pStyle w:val="Textpoznpodarou"/>
        <w:rPr>
          <w:sz w:val="18"/>
          <w:szCs w:val="18"/>
        </w:rPr>
      </w:pPr>
      <w:r w:rsidRPr="003234BE">
        <w:rPr>
          <w:rStyle w:val="Znakapoznpodarou"/>
          <w:sz w:val="18"/>
          <w:szCs w:val="18"/>
        </w:rPr>
        <w:footnoteRef/>
      </w:r>
      <w:r w:rsidRPr="003234BE">
        <w:rPr>
          <w:sz w:val="18"/>
          <w:szCs w:val="18"/>
        </w:rPr>
        <w:t xml:space="preserve"> Dostupné z: </w:t>
      </w:r>
      <w:r w:rsidRPr="00EB021E">
        <w:rPr>
          <w:sz w:val="18"/>
          <w:szCs w:val="18"/>
        </w:rPr>
        <w:t>https://www.utb.cz/mdocs-posts/sr_13_2017/</w:t>
      </w:r>
    </w:p>
  </w:footnote>
  <w:footnote w:id="8">
    <w:p w:rsidR="00DE22DC" w:rsidRPr="003234BE" w:rsidRDefault="00DE22DC" w:rsidP="00D80221">
      <w:pPr>
        <w:pStyle w:val="Textpoznpodarou"/>
        <w:rPr>
          <w:sz w:val="18"/>
          <w:szCs w:val="18"/>
        </w:rPr>
      </w:pPr>
      <w:r w:rsidRPr="003234BE">
        <w:rPr>
          <w:rStyle w:val="Znakapoznpodarou"/>
          <w:sz w:val="18"/>
          <w:szCs w:val="18"/>
        </w:rPr>
        <w:footnoteRef/>
      </w:r>
      <w:r w:rsidRPr="003234BE">
        <w:rPr>
          <w:sz w:val="18"/>
          <w:szCs w:val="18"/>
        </w:rPr>
        <w:t xml:space="preserve"> Dostupné z:</w:t>
      </w:r>
      <w:r w:rsidRPr="00EB021E">
        <w:t xml:space="preserve"> </w:t>
      </w:r>
      <w:r w:rsidRPr="00EB021E">
        <w:rPr>
          <w:sz w:val="18"/>
          <w:szCs w:val="18"/>
        </w:rPr>
        <w:t>https://www.utb.cz/mdocs-posts/rad_programy_utb/</w:t>
      </w:r>
    </w:p>
  </w:footnote>
  <w:footnote w:id="9">
    <w:p w:rsidR="00DE22DC" w:rsidRPr="00032CD3" w:rsidRDefault="00DE22DC" w:rsidP="00D80221">
      <w:pPr>
        <w:pStyle w:val="Textpoznpodarou"/>
        <w:rPr>
          <w:sz w:val="18"/>
          <w:szCs w:val="18"/>
        </w:rPr>
      </w:pPr>
      <w:r w:rsidRPr="003234BE">
        <w:rPr>
          <w:rStyle w:val="Znakapoznpodarou"/>
          <w:sz w:val="18"/>
          <w:szCs w:val="18"/>
        </w:rPr>
        <w:footnoteRef/>
      </w:r>
      <w:r w:rsidRPr="003234BE">
        <w:rPr>
          <w:sz w:val="18"/>
          <w:szCs w:val="18"/>
        </w:rPr>
        <w:t xml:space="preserve"> </w:t>
      </w:r>
      <w:r w:rsidRPr="00032CD3">
        <w:rPr>
          <w:sz w:val="18"/>
          <w:szCs w:val="18"/>
        </w:rPr>
        <w:t xml:space="preserve">Dostupné z: </w:t>
      </w:r>
      <w:hyperlink r:id="rId1" w:history="1">
        <w:r w:rsidRPr="00032CD3">
          <w:rPr>
            <w:rStyle w:val="Hypertextovodkaz"/>
            <w:color w:val="auto"/>
            <w:sz w:val="18"/>
            <w:szCs w:val="18"/>
            <w:u w:val="none"/>
          </w:rPr>
          <w:t>https://www.utb.cz/mdocs-posts/sz_rad_utb/</w:t>
        </w:r>
      </w:hyperlink>
    </w:p>
  </w:footnote>
  <w:footnote w:id="10">
    <w:p w:rsidR="00DE22DC" w:rsidRDefault="00DE22DC" w:rsidP="00D80221">
      <w:pPr>
        <w:pStyle w:val="Textpoznpodarou"/>
      </w:pPr>
      <w:r w:rsidRPr="00032CD3">
        <w:rPr>
          <w:rStyle w:val="Znakapoznpodarou"/>
        </w:rPr>
        <w:footnoteRef/>
      </w:r>
      <w:r w:rsidRPr="00032CD3">
        <w:t xml:space="preserve"> Dostupné z: </w:t>
      </w:r>
      <w:hyperlink r:id="rId2" w:history="1">
        <w:r w:rsidRPr="00032CD3">
          <w:rPr>
            <w:rStyle w:val="Hypertextovodkaz"/>
            <w:color w:val="auto"/>
            <w:sz w:val="18"/>
            <w:szCs w:val="18"/>
            <w:u w:val="none"/>
          </w:rPr>
          <w:t>https://www.utb.cz/mdocs-posts/zprava-o-vnitrnim-hodnoceni-kvality-vzdelavaci-tvurci-a-s-nimi-</w:t>
        </w:r>
      </w:hyperlink>
      <w:r w:rsidRPr="00DE25AB">
        <w:rPr>
          <w:sz w:val="18"/>
          <w:szCs w:val="18"/>
        </w:rPr>
        <w:t xml:space="preserve"> souvisejicich-cinnosti-utb-ve-zline/</w:t>
      </w:r>
    </w:p>
  </w:footnote>
  <w:footnote w:id="11">
    <w:p w:rsidR="00DE22DC" w:rsidRDefault="00DE22DC" w:rsidP="00D80221">
      <w:pPr>
        <w:pStyle w:val="Textpoznpodarou"/>
      </w:pPr>
      <w:r>
        <w:rPr>
          <w:rStyle w:val="Znakapoznpodarou"/>
        </w:rPr>
        <w:footnoteRef/>
      </w:r>
      <w:r>
        <w:t xml:space="preserve"> Dostupné z: </w:t>
      </w:r>
      <w:r w:rsidRPr="00DE25AB">
        <w:rPr>
          <w:sz w:val="18"/>
          <w:szCs w:val="18"/>
        </w:rPr>
        <w:t>https://www.utb.cz/mdocs-posts/zprava-o-vnitrnim-hodnoceni-kvality-vzdelavaci-tvurci-a-s-nimi-souvisejicich-cinnosti-utb-ve-zline/</w:t>
      </w:r>
    </w:p>
  </w:footnote>
  <w:footnote w:id="12">
    <w:p w:rsidR="00DE22DC" w:rsidRPr="008F5D9F" w:rsidRDefault="00DE22DC" w:rsidP="00D80221">
      <w:pPr>
        <w:pStyle w:val="Textpoznpodarou"/>
        <w:rPr>
          <w:sz w:val="18"/>
          <w:szCs w:val="18"/>
        </w:rPr>
      </w:pPr>
      <w:r w:rsidRPr="007261E6">
        <w:rPr>
          <w:rStyle w:val="Znakapoznpodarou"/>
          <w:sz w:val="18"/>
          <w:szCs w:val="18"/>
        </w:rPr>
        <w:footnoteRef/>
      </w:r>
      <w:r w:rsidRPr="007261E6">
        <w:rPr>
          <w:sz w:val="18"/>
          <w:szCs w:val="18"/>
        </w:rPr>
        <w:t xml:space="preserve"> Dostupné </w:t>
      </w:r>
      <w:r w:rsidRPr="008F5D9F">
        <w:rPr>
          <w:sz w:val="18"/>
          <w:szCs w:val="18"/>
        </w:rPr>
        <w:t>z: https://www.utb.cz/univerzita/mezinarodni-vztahy/</w:t>
      </w:r>
    </w:p>
  </w:footnote>
  <w:footnote w:id="13">
    <w:p w:rsidR="00DE22DC" w:rsidRPr="007261E6" w:rsidRDefault="00DE22DC" w:rsidP="00D80221">
      <w:pPr>
        <w:pStyle w:val="Textpoznpodarou"/>
        <w:rPr>
          <w:sz w:val="18"/>
          <w:szCs w:val="18"/>
        </w:rPr>
      </w:pPr>
      <w:r w:rsidRPr="008F5D9F">
        <w:rPr>
          <w:rStyle w:val="Znakapoznpodarou"/>
          <w:sz w:val="18"/>
          <w:szCs w:val="18"/>
        </w:rPr>
        <w:footnoteRef/>
      </w:r>
      <w:r w:rsidRPr="008F5D9F">
        <w:rPr>
          <w:sz w:val="18"/>
          <w:szCs w:val="18"/>
        </w:rPr>
        <w:t xml:space="preserve"> Dostupné z: https://www.utb.cz/mdocs-posts/smernice-rektora-c-8-2018/</w:t>
      </w:r>
    </w:p>
  </w:footnote>
  <w:footnote w:id="14">
    <w:p w:rsidR="00DE22DC" w:rsidRPr="00584C8D" w:rsidRDefault="00DE22DC" w:rsidP="00D80221">
      <w:pPr>
        <w:pStyle w:val="Textpoznpodarou"/>
        <w:rPr>
          <w:sz w:val="18"/>
          <w:szCs w:val="18"/>
        </w:rPr>
      </w:pPr>
      <w:r w:rsidRPr="00584C8D">
        <w:rPr>
          <w:rStyle w:val="Znakapoznpodarou"/>
          <w:sz w:val="18"/>
          <w:szCs w:val="18"/>
        </w:rPr>
        <w:footnoteRef/>
      </w:r>
      <w:r w:rsidRPr="00584C8D">
        <w:rPr>
          <w:sz w:val="18"/>
          <w:szCs w:val="18"/>
        </w:rPr>
        <w:t xml:space="preserve"> Dostupné z:</w:t>
      </w:r>
      <w:r w:rsidRPr="0073115E">
        <w:t xml:space="preserve"> </w:t>
      </w:r>
      <w:r w:rsidRPr="0073115E">
        <w:rPr>
          <w:sz w:val="18"/>
          <w:szCs w:val="18"/>
        </w:rPr>
        <w:t>https://stag.utb.cz/portal/</w:t>
      </w:r>
    </w:p>
  </w:footnote>
  <w:footnote w:id="15">
    <w:p w:rsidR="00DE22DC" w:rsidRPr="00584C8D" w:rsidRDefault="00DE22DC" w:rsidP="00D80221">
      <w:pPr>
        <w:pStyle w:val="Textpoznpodarou"/>
        <w:rPr>
          <w:sz w:val="18"/>
          <w:szCs w:val="18"/>
        </w:rPr>
      </w:pPr>
      <w:r w:rsidRPr="00584C8D">
        <w:rPr>
          <w:rStyle w:val="Znakapoznpodarou"/>
          <w:sz w:val="18"/>
          <w:szCs w:val="18"/>
        </w:rPr>
        <w:footnoteRef/>
      </w:r>
      <w:r w:rsidRPr="00584C8D">
        <w:rPr>
          <w:sz w:val="18"/>
          <w:szCs w:val="18"/>
        </w:rPr>
        <w:t xml:space="preserve"> </w:t>
      </w:r>
      <w:r w:rsidRPr="006E0373">
        <w:rPr>
          <w:sz w:val="18"/>
          <w:szCs w:val="18"/>
        </w:rPr>
        <w:t xml:space="preserve">Dostupné z: </w:t>
      </w:r>
      <w:r w:rsidRPr="0073115E">
        <w:rPr>
          <w:sz w:val="18"/>
          <w:szCs w:val="18"/>
        </w:rPr>
        <w:t>https://www.utb.cz/univerzita/uredni-deska/</w:t>
      </w:r>
    </w:p>
  </w:footnote>
  <w:footnote w:id="16">
    <w:p w:rsidR="00DE22DC" w:rsidRPr="00584C8D" w:rsidRDefault="00DE22DC" w:rsidP="00D80221">
      <w:pPr>
        <w:pStyle w:val="Textpoznpodarou"/>
        <w:rPr>
          <w:sz w:val="18"/>
          <w:szCs w:val="18"/>
        </w:rPr>
      </w:pPr>
      <w:r w:rsidRPr="00584C8D">
        <w:rPr>
          <w:rStyle w:val="Znakapoznpodarou"/>
          <w:sz w:val="18"/>
          <w:szCs w:val="18"/>
        </w:rPr>
        <w:footnoteRef/>
      </w:r>
      <w:r w:rsidRPr="00584C8D">
        <w:rPr>
          <w:sz w:val="18"/>
          <w:szCs w:val="18"/>
        </w:rPr>
        <w:t xml:space="preserve"> </w:t>
      </w:r>
      <w:r w:rsidRPr="006E0373">
        <w:rPr>
          <w:sz w:val="18"/>
          <w:szCs w:val="18"/>
        </w:rPr>
        <w:t xml:space="preserve">Dostupné z: </w:t>
      </w:r>
      <w:r w:rsidRPr="0073115E">
        <w:rPr>
          <w:sz w:val="18"/>
          <w:szCs w:val="18"/>
        </w:rPr>
        <w:t>https://fmk.utb.cz/o-fakulte/uredni-deska/pozvanky-na-zasedani-as/</w:t>
      </w:r>
    </w:p>
  </w:footnote>
  <w:footnote w:id="17">
    <w:p w:rsidR="00DE22DC" w:rsidRPr="00584C8D" w:rsidRDefault="00DE22DC" w:rsidP="00D80221">
      <w:pPr>
        <w:pStyle w:val="Textpoznpodarou"/>
        <w:rPr>
          <w:sz w:val="18"/>
          <w:szCs w:val="18"/>
        </w:rPr>
      </w:pPr>
      <w:r w:rsidRPr="00584C8D">
        <w:rPr>
          <w:rStyle w:val="Znakapoznpodarou"/>
          <w:sz w:val="18"/>
          <w:szCs w:val="18"/>
        </w:rPr>
        <w:footnoteRef/>
      </w:r>
      <w:r w:rsidRPr="00584C8D">
        <w:rPr>
          <w:sz w:val="18"/>
          <w:szCs w:val="18"/>
        </w:rPr>
        <w:t xml:space="preserve"> Dostupné z: </w:t>
      </w:r>
      <w:r w:rsidRPr="0073115E">
        <w:rPr>
          <w:sz w:val="18"/>
          <w:szCs w:val="18"/>
        </w:rPr>
        <w:t>https://jobcentrum.utb.cz/index.php?lang=cz</w:t>
      </w:r>
    </w:p>
  </w:footnote>
  <w:footnote w:id="18">
    <w:p w:rsidR="00DE22DC" w:rsidRPr="003C6888" w:rsidRDefault="00DE22DC" w:rsidP="00D80221">
      <w:pPr>
        <w:pStyle w:val="Textpoznpodarou"/>
        <w:rPr>
          <w:sz w:val="18"/>
          <w:szCs w:val="18"/>
        </w:rPr>
      </w:pPr>
      <w:r w:rsidRPr="003C6888">
        <w:rPr>
          <w:rStyle w:val="Znakapoznpodarou"/>
          <w:sz w:val="18"/>
          <w:szCs w:val="18"/>
        </w:rPr>
        <w:footnoteRef/>
      </w:r>
      <w:r w:rsidRPr="003C6888">
        <w:rPr>
          <w:sz w:val="18"/>
          <w:szCs w:val="18"/>
        </w:rPr>
        <w:t xml:space="preserve"> Dostupné z: </w:t>
      </w:r>
      <w:r w:rsidRPr="009240B8">
        <w:rPr>
          <w:sz w:val="18"/>
          <w:szCs w:val="18"/>
        </w:rPr>
        <w:t>https://jobcentrum.utb.cz/index.php?option=com_career&amp;view=offers&amp;Itemid=105&amp;lang=cz</w:t>
      </w:r>
    </w:p>
  </w:footnote>
  <w:footnote w:id="19">
    <w:p w:rsidR="00DE22DC" w:rsidRPr="003C6888" w:rsidRDefault="00DE22DC" w:rsidP="00D80221">
      <w:pPr>
        <w:pStyle w:val="Textpoznpodarou"/>
        <w:rPr>
          <w:sz w:val="18"/>
          <w:szCs w:val="18"/>
        </w:rPr>
      </w:pPr>
      <w:r w:rsidRPr="003C6888">
        <w:rPr>
          <w:rStyle w:val="Znakapoznpodarou"/>
          <w:sz w:val="18"/>
          <w:szCs w:val="18"/>
        </w:rPr>
        <w:footnoteRef/>
      </w:r>
      <w:r w:rsidRPr="003C6888">
        <w:rPr>
          <w:sz w:val="18"/>
          <w:szCs w:val="18"/>
        </w:rPr>
        <w:t xml:space="preserve"> </w:t>
      </w:r>
      <w:r w:rsidRPr="006E0373">
        <w:rPr>
          <w:sz w:val="18"/>
          <w:szCs w:val="18"/>
        </w:rPr>
        <w:t xml:space="preserve">Dostupné z: </w:t>
      </w:r>
      <w:r w:rsidRPr="009240B8">
        <w:rPr>
          <w:sz w:val="18"/>
          <w:szCs w:val="18"/>
        </w:rPr>
        <w:t>https://jobcentrum.utb.cz/index.php?option=com_content&amp;view=article&amp;id=21&amp;Itemid=156&amp;lang=cz</w:t>
      </w:r>
    </w:p>
  </w:footnote>
  <w:footnote w:id="20">
    <w:p w:rsidR="00DE22DC" w:rsidRPr="003C6888" w:rsidRDefault="00DE22DC" w:rsidP="00D80221">
      <w:pPr>
        <w:pStyle w:val="Textpoznpodarou"/>
        <w:rPr>
          <w:sz w:val="18"/>
          <w:szCs w:val="18"/>
        </w:rPr>
      </w:pPr>
      <w:r w:rsidRPr="003C6888">
        <w:rPr>
          <w:rStyle w:val="Znakapoznpodarou"/>
          <w:sz w:val="18"/>
          <w:szCs w:val="18"/>
        </w:rPr>
        <w:footnoteRef/>
      </w:r>
      <w:r w:rsidRPr="003C6888">
        <w:rPr>
          <w:sz w:val="18"/>
          <w:szCs w:val="18"/>
        </w:rPr>
        <w:t xml:space="preserve"> </w:t>
      </w:r>
      <w:r>
        <w:rPr>
          <w:sz w:val="18"/>
          <w:szCs w:val="18"/>
        </w:rPr>
        <w:t xml:space="preserve">Dostupné z: </w:t>
      </w:r>
      <w:r w:rsidRPr="009240B8">
        <w:rPr>
          <w:sz w:val="18"/>
          <w:szCs w:val="18"/>
        </w:rPr>
        <w:t>http://digilib.k.utb.cz/</w:t>
      </w:r>
    </w:p>
  </w:footnote>
  <w:footnote w:id="21">
    <w:p w:rsidR="00DE22DC" w:rsidRPr="003C6888" w:rsidRDefault="00DE22DC" w:rsidP="00D80221">
      <w:pPr>
        <w:pStyle w:val="Textpoznpodarou"/>
        <w:rPr>
          <w:sz w:val="18"/>
          <w:szCs w:val="18"/>
        </w:rPr>
      </w:pPr>
      <w:r w:rsidRPr="003C6888">
        <w:rPr>
          <w:rStyle w:val="Znakapoznpodarou"/>
          <w:sz w:val="18"/>
          <w:szCs w:val="18"/>
        </w:rPr>
        <w:footnoteRef/>
      </w:r>
      <w:r w:rsidRPr="003C6888">
        <w:rPr>
          <w:sz w:val="18"/>
          <w:szCs w:val="18"/>
        </w:rPr>
        <w:t xml:space="preserve"> </w:t>
      </w:r>
      <w:r>
        <w:rPr>
          <w:sz w:val="18"/>
          <w:szCs w:val="18"/>
        </w:rPr>
        <w:t xml:space="preserve">Dostupné z: </w:t>
      </w:r>
      <w:r w:rsidRPr="003C6888">
        <w:rPr>
          <w:sz w:val="18"/>
          <w:szCs w:val="18"/>
        </w:rPr>
        <w:t>http://publikace.k.utb.cz</w:t>
      </w:r>
    </w:p>
  </w:footnote>
  <w:footnote w:id="22">
    <w:p w:rsidR="00DE22DC" w:rsidRPr="009E4519" w:rsidRDefault="00DE22DC" w:rsidP="00D80221">
      <w:pPr>
        <w:pStyle w:val="Textpoznpodarou"/>
        <w:rPr>
          <w:sz w:val="18"/>
          <w:szCs w:val="18"/>
        </w:rPr>
      </w:pPr>
      <w:r>
        <w:rPr>
          <w:rStyle w:val="Znakapoznpodarou"/>
        </w:rPr>
        <w:footnoteRef/>
      </w:r>
      <w:r>
        <w:t xml:space="preserve"> </w:t>
      </w:r>
      <w:r w:rsidRPr="009E4519">
        <w:rPr>
          <w:sz w:val="18"/>
          <w:szCs w:val="18"/>
        </w:rPr>
        <w:t xml:space="preserve">Dostupné z: </w:t>
      </w:r>
      <w:r w:rsidRPr="00D725CD">
        <w:rPr>
          <w:sz w:val="18"/>
          <w:szCs w:val="18"/>
        </w:rPr>
        <w:t>https://stag.utb.cz/portal/</w:t>
      </w:r>
    </w:p>
  </w:footnote>
  <w:footnote w:id="23">
    <w:p w:rsidR="00DE22DC" w:rsidRPr="009E4519" w:rsidRDefault="00DE22DC" w:rsidP="00D80221">
      <w:pPr>
        <w:pStyle w:val="Textpoznpodarou"/>
        <w:rPr>
          <w:sz w:val="18"/>
          <w:szCs w:val="18"/>
        </w:rPr>
      </w:pPr>
      <w:r w:rsidRPr="009E4519">
        <w:rPr>
          <w:rStyle w:val="Znakapoznpodarou"/>
          <w:sz w:val="18"/>
          <w:szCs w:val="18"/>
        </w:rPr>
        <w:footnoteRef/>
      </w:r>
      <w:r w:rsidRPr="009E4519">
        <w:rPr>
          <w:sz w:val="18"/>
          <w:szCs w:val="18"/>
        </w:rPr>
        <w:t xml:space="preserve"> Dostupné z: </w:t>
      </w:r>
      <w:r w:rsidRPr="00D725CD">
        <w:rPr>
          <w:sz w:val="18"/>
          <w:szCs w:val="18"/>
        </w:rPr>
        <w:t>https://stag.utb.cz/portal/</w:t>
      </w:r>
      <w:r w:rsidRPr="009E4519">
        <w:rPr>
          <w:sz w:val="18"/>
          <w:szCs w:val="18"/>
        </w:rPr>
        <w:t>/databases/alphabetical</w:t>
      </w:r>
    </w:p>
  </w:footnote>
  <w:footnote w:id="24">
    <w:p w:rsidR="00DE22DC" w:rsidRPr="009E4519" w:rsidRDefault="00DE22DC" w:rsidP="00D80221">
      <w:pPr>
        <w:pStyle w:val="Textpoznpodarou"/>
        <w:rPr>
          <w:sz w:val="18"/>
          <w:szCs w:val="18"/>
        </w:rPr>
      </w:pPr>
      <w:r w:rsidRPr="009E4519">
        <w:rPr>
          <w:rStyle w:val="Znakapoznpodarou"/>
          <w:sz w:val="18"/>
          <w:szCs w:val="18"/>
        </w:rPr>
        <w:footnoteRef/>
      </w:r>
      <w:r w:rsidRPr="009E4519">
        <w:rPr>
          <w:sz w:val="18"/>
          <w:szCs w:val="18"/>
        </w:rPr>
        <w:t xml:space="preserve"> Dostupné z: </w:t>
      </w:r>
      <w:r w:rsidRPr="003C2443">
        <w:rPr>
          <w:sz w:val="18"/>
          <w:szCs w:val="18"/>
        </w:rPr>
        <w:t>https://www.utb.cz/mdocs-posts/sr_12_2015/</w:t>
      </w:r>
    </w:p>
  </w:footnote>
  <w:footnote w:id="25">
    <w:p w:rsidR="00DE22DC" w:rsidRPr="000F79F7" w:rsidRDefault="00DE22DC" w:rsidP="00D80221">
      <w:pPr>
        <w:pStyle w:val="Textpoznpodarou"/>
        <w:rPr>
          <w:sz w:val="18"/>
          <w:szCs w:val="18"/>
        </w:rPr>
      </w:pPr>
      <w:r w:rsidRPr="007C2E01">
        <w:rPr>
          <w:rStyle w:val="Znakapoznpodarou"/>
          <w:sz w:val="18"/>
          <w:szCs w:val="18"/>
        </w:rPr>
        <w:footnoteRef/>
      </w:r>
      <w:r w:rsidRPr="007C2E01">
        <w:rPr>
          <w:sz w:val="18"/>
          <w:szCs w:val="18"/>
        </w:rPr>
        <w:t xml:space="preserve"> </w:t>
      </w:r>
      <w:r w:rsidRPr="000F79F7">
        <w:rPr>
          <w:sz w:val="18"/>
          <w:szCs w:val="18"/>
        </w:rPr>
        <w:t>Dostupné z: https://www.utb.cz/mdocs-posts/rad_neplatnost_utb/</w:t>
      </w:r>
    </w:p>
  </w:footnote>
  <w:footnote w:id="26">
    <w:p w:rsidR="00DE22DC" w:rsidRPr="000F79F7" w:rsidRDefault="00DE22DC" w:rsidP="00D80221">
      <w:pPr>
        <w:pStyle w:val="Textpoznpodarou"/>
        <w:rPr>
          <w:sz w:val="18"/>
          <w:szCs w:val="18"/>
        </w:rPr>
      </w:pPr>
      <w:r w:rsidRPr="000F79F7">
        <w:rPr>
          <w:rStyle w:val="Znakapoznpodarou"/>
          <w:sz w:val="18"/>
          <w:szCs w:val="18"/>
        </w:rPr>
        <w:footnoteRef/>
      </w:r>
      <w:r w:rsidRPr="000F79F7">
        <w:rPr>
          <w:sz w:val="18"/>
          <w:szCs w:val="18"/>
        </w:rPr>
        <w:t xml:space="preserve"> Dostupné z: https://www.utb.cz/mdocs-posts/strategicky_zamer_2016_2020/</w:t>
      </w:r>
    </w:p>
  </w:footnote>
  <w:footnote w:id="27">
    <w:p w:rsidR="00DE22DC" w:rsidRPr="00B67211" w:rsidRDefault="00DE22DC" w:rsidP="00D80221">
      <w:pPr>
        <w:pStyle w:val="Textpoznpodarou"/>
        <w:rPr>
          <w:sz w:val="18"/>
          <w:szCs w:val="18"/>
        </w:rPr>
      </w:pPr>
      <w:r w:rsidRPr="000F79F7">
        <w:rPr>
          <w:rStyle w:val="Znakapoznpodarou"/>
          <w:sz w:val="18"/>
          <w:szCs w:val="18"/>
        </w:rPr>
        <w:footnoteRef/>
      </w:r>
      <w:r w:rsidRPr="000F79F7">
        <w:rPr>
          <w:sz w:val="18"/>
          <w:szCs w:val="18"/>
        </w:rPr>
        <w:t xml:space="preserve"> Dostupné z: </w:t>
      </w:r>
      <w:hyperlink r:id="rId3" w:history="1">
        <w:r w:rsidRPr="00B67211">
          <w:rPr>
            <w:rStyle w:val="Hypertextovodkaz"/>
            <w:color w:val="auto"/>
            <w:sz w:val="18"/>
            <w:szCs w:val="18"/>
            <w:u w:val="none"/>
          </w:rPr>
          <w:t>https://fmk.utb.cz/o-fakulte/uredni-deska/strategicky-zamer/</w:t>
        </w:r>
      </w:hyperlink>
    </w:p>
  </w:footnote>
  <w:footnote w:id="28">
    <w:p w:rsidR="00DE22DC" w:rsidRPr="007C2E01" w:rsidRDefault="00DE22DC" w:rsidP="00D80221">
      <w:pPr>
        <w:pStyle w:val="Textpoznpodarou"/>
        <w:rPr>
          <w:sz w:val="18"/>
          <w:szCs w:val="18"/>
        </w:rPr>
      </w:pPr>
      <w:r w:rsidRPr="000F79F7">
        <w:rPr>
          <w:rStyle w:val="Znakapoznpodarou"/>
          <w:sz w:val="18"/>
          <w:szCs w:val="18"/>
        </w:rPr>
        <w:footnoteRef/>
      </w:r>
      <w:r w:rsidRPr="000F79F7">
        <w:rPr>
          <w:sz w:val="18"/>
          <w:szCs w:val="18"/>
        </w:rPr>
        <w:t xml:space="preserve"> Dostupné z: https://fmk.utb.cz/mdocs-posts/statut-fakulty-multimedialnich-komunikaci/</w:t>
      </w:r>
    </w:p>
  </w:footnote>
  <w:footnote w:id="29">
    <w:p w:rsidR="00DE22DC" w:rsidRPr="004B29C6" w:rsidRDefault="00DE22DC" w:rsidP="00D80221">
      <w:pPr>
        <w:pStyle w:val="Textpoznpodarou"/>
        <w:rPr>
          <w:sz w:val="18"/>
          <w:szCs w:val="18"/>
        </w:rPr>
      </w:pPr>
      <w:r w:rsidRPr="000D6997">
        <w:rPr>
          <w:rStyle w:val="Znakapoznpodarou"/>
          <w:sz w:val="18"/>
          <w:szCs w:val="18"/>
        </w:rPr>
        <w:footnoteRef/>
      </w:r>
      <w:r w:rsidRPr="000D6997">
        <w:rPr>
          <w:sz w:val="18"/>
          <w:szCs w:val="18"/>
        </w:rPr>
        <w:t xml:space="preserve"> </w:t>
      </w:r>
      <w:r w:rsidRPr="004B29C6">
        <w:rPr>
          <w:sz w:val="18"/>
          <w:szCs w:val="18"/>
        </w:rPr>
        <w:t xml:space="preserve">Dostupné z: </w:t>
      </w:r>
      <w:hyperlink r:id="rId4" w:history="1">
        <w:r w:rsidRPr="004B29C6">
          <w:rPr>
            <w:rStyle w:val="Hypertextovodkaz"/>
            <w:rFonts w:cs="Calibri"/>
            <w:color w:val="auto"/>
            <w:sz w:val="18"/>
            <w:szCs w:val="18"/>
            <w:u w:val="none"/>
          </w:rPr>
          <w:t>http://www.popai.cz</w:t>
        </w:r>
      </w:hyperlink>
    </w:p>
  </w:footnote>
  <w:footnote w:id="30">
    <w:p w:rsidR="00DE22DC" w:rsidRPr="004B29C6" w:rsidRDefault="00DE22DC" w:rsidP="00D80221">
      <w:pPr>
        <w:pStyle w:val="Textpoznpodarou"/>
        <w:rPr>
          <w:sz w:val="18"/>
          <w:szCs w:val="18"/>
        </w:rPr>
      </w:pPr>
      <w:r w:rsidRPr="004B29C6">
        <w:rPr>
          <w:rStyle w:val="Znakapoznpodarou"/>
          <w:sz w:val="18"/>
          <w:szCs w:val="18"/>
        </w:rPr>
        <w:footnoteRef/>
      </w:r>
      <w:r w:rsidRPr="004B29C6">
        <w:rPr>
          <w:sz w:val="18"/>
          <w:szCs w:val="18"/>
        </w:rPr>
        <w:t xml:space="preserve"> Dostupné z: </w:t>
      </w:r>
      <w:hyperlink r:id="rId5" w:history="1">
        <w:r w:rsidRPr="004B29C6">
          <w:rPr>
            <w:rStyle w:val="Hypertextovodkaz"/>
            <w:rFonts w:cs="Calibri"/>
            <w:color w:val="auto"/>
            <w:sz w:val="18"/>
            <w:szCs w:val="18"/>
            <w:u w:val="none"/>
          </w:rPr>
          <w:t>http://upper.utb.cz</w:t>
        </w:r>
      </w:hyperlink>
    </w:p>
  </w:footnote>
  <w:footnote w:id="31">
    <w:p w:rsidR="00DE22DC" w:rsidRPr="004B29C6" w:rsidRDefault="00DE22DC" w:rsidP="00D80221">
      <w:pPr>
        <w:pStyle w:val="Textpoznpodarou"/>
        <w:rPr>
          <w:sz w:val="18"/>
          <w:szCs w:val="18"/>
        </w:rPr>
      </w:pPr>
      <w:r w:rsidRPr="004B29C6">
        <w:rPr>
          <w:rStyle w:val="Znakapoznpodarou"/>
          <w:sz w:val="18"/>
          <w:szCs w:val="18"/>
        </w:rPr>
        <w:footnoteRef/>
      </w:r>
      <w:r w:rsidRPr="004B29C6">
        <w:rPr>
          <w:sz w:val="18"/>
          <w:szCs w:val="18"/>
        </w:rPr>
        <w:t xml:space="preserve"> Dostupné z: </w:t>
      </w:r>
      <w:hyperlink r:id="rId6" w:history="1">
        <w:r w:rsidRPr="004B29C6">
          <w:rPr>
            <w:rStyle w:val="Hypertextovodkaz"/>
            <w:rFonts w:cs="Calibri"/>
            <w:color w:val="auto"/>
            <w:sz w:val="18"/>
            <w:szCs w:val="18"/>
            <w:u w:val="none"/>
          </w:rPr>
          <w:t>http://talentmk.cz</w:t>
        </w:r>
      </w:hyperlink>
    </w:p>
  </w:footnote>
  <w:footnote w:id="32">
    <w:p w:rsidR="00DE22DC" w:rsidRPr="00DA650A" w:rsidRDefault="00DE22DC" w:rsidP="00D80221">
      <w:pPr>
        <w:pStyle w:val="Textpoznpodarou"/>
        <w:rPr>
          <w:sz w:val="18"/>
          <w:szCs w:val="18"/>
        </w:rPr>
      </w:pPr>
      <w:r w:rsidRPr="004B29C6">
        <w:rPr>
          <w:rStyle w:val="Znakapoznpodarou"/>
          <w:sz w:val="18"/>
          <w:szCs w:val="18"/>
        </w:rPr>
        <w:footnoteRef/>
      </w:r>
      <w:r w:rsidRPr="004B29C6">
        <w:rPr>
          <w:sz w:val="18"/>
          <w:szCs w:val="18"/>
        </w:rPr>
        <w:t xml:space="preserve"> Dostupné z: https://fmk.utb.cz/o-fakulte/uredni</w:t>
      </w:r>
      <w:r w:rsidRPr="00DA650A">
        <w:rPr>
          <w:sz w:val="18"/>
          <w:szCs w:val="18"/>
        </w:rPr>
        <w:t>-deska/vyrocni-zpravy/</w:t>
      </w:r>
    </w:p>
  </w:footnote>
  <w:footnote w:id="33">
    <w:p w:rsidR="00DE22DC" w:rsidRPr="000D6997" w:rsidRDefault="00DE22DC" w:rsidP="00D80221">
      <w:pPr>
        <w:pStyle w:val="Textpoznpodarou"/>
        <w:rPr>
          <w:sz w:val="18"/>
          <w:szCs w:val="18"/>
        </w:rPr>
      </w:pPr>
      <w:r w:rsidRPr="00DA650A">
        <w:rPr>
          <w:rStyle w:val="Znakapoznpodarou"/>
          <w:sz w:val="18"/>
          <w:szCs w:val="18"/>
        </w:rPr>
        <w:footnoteRef/>
      </w:r>
      <w:r w:rsidRPr="00DA650A">
        <w:rPr>
          <w:sz w:val="18"/>
          <w:szCs w:val="18"/>
        </w:rPr>
        <w:t xml:space="preserve"> Dostupné z: http://kreativnizlin.cz</w:t>
      </w:r>
    </w:p>
  </w:footnote>
  <w:footnote w:id="34">
    <w:p w:rsidR="00DE22DC" w:rsidRPr="00DA650A" w:rsidRDefault="00DE22DC" w:rsidP="00D80221">
      <w:pPr>
        <w:pStyle w:val="Textpoznpodarou"/>
        <w:rPr>
          <w:sz w:val="18"/>
          <w:szCs w:val="18"/>
        </w:rPr>
      </w:pPr>
      <w:r w:rsidRPr="00536BC4">
        <w:rPr>
          <w:rStyle w:val="Znakapoznpodarou"/>
          <w:sz w:val="18"/>
          <w:szCs w:val="18"/>
        </w:rPr>
        <w:footnoteRef/>
      </w:r>
      <w:r w:rsidRPr="00536BC4">
        <w:rPr>
          <w:sz w:val="18"/>
          <w:szCs w:val="18"/>
        </w:rPr>
        <w:t xml:space="preserve"> </w:t>
      </w:r>
      <w:r w:rsidRPr="00DA650A">
        <w:rPr>
          <w:sz w:val="18"/>
          <w:szCs w:val="18"/>
        </w:rPr>
        <w:t xml:space="preserve">Dostupné z: </w:t>
      </w:r>
      <w:hyperlink r:id="rId7" w:history="1">
        <w:r w:rsidRPr="00DA650A">
          <w:rPr>
            <w:rFonts w:cs="Calibri"/>
            <w:sz w:val="18"/>
            <w:szCs w:val="18"/>
          </w:rPr>
          <w:t>http://www.elia-artschools.org/members/univerzita-toma-e-bati-ve-zlin-</w:t>
        </w:r>
      </w:hyperlink>
      <w:r w:rsidRPr="00DA650A">
        <w:rPr>
          <w:rFonts w:cs="Calibri"/>
          <w:sz w:val="18"/>
          <w:szCs w:val="18"/>
        </w:rPr>
        <w:t xml:space="preserve"> </w:t>
      </w:r>
    </w:p>
  </w:footnote>
  <w:footnote w:id="35">
    <w:p w:rsidR="00DE22DC" w:rsidRPr="00B42CD1" w:rsidRDefault="00DE22DC" w:rsidP="00D80221">
      <w:pPr>
        <w:pStyle w:val="Textpoznpodarou"/>
        <w:rPr>
          <w:sz w:val="18"/>
          <w:szCs w:val="18"/>
        </w:rPr>
      </w:pPr>
      <w:r w:rsidRPr="00DA650A">
        <w:rPr>
          <w:rStyle w:val="Znakapoznpodarou"/>
          <w:sz w:val="18"/>
          <w:szCs w:val="18"/>
        </w:rPr>
        <w:footnoteRef/>
      </w:r>
      <w:r w:rsidRPr="00DA650A">
        <w:rPr>
          <w:sz w:val="18"/>
          <w:szCs w:val="18"/>
        </w:rPr>
        <w:t xml:space="preserve"> Dostupné z: </w:t>
      </w:r>
      <w:hyperlink r:id="rId8" w:anchor=".Wp54TGaZOgQ" w:history="1">
        <w:r w:rsidRPr="00DA650A">
          <w:rPr>
            <w:rFonts w:cs="Calibri"/>
            <w:sz w:val="18"/>
            <w:szCs w:val="18"/>
          </w:rPr>
          <w:t>http://www.cilect.org/profiles/60#.Wp54TGaZOgQ</w:t>
        </w:r>
      </w:hyperlink>
    </w:p>
  </w:footnote>
  <w:footnote w:id="36">
    <w:p w:rsidR="00DE22DC" w:rsidRPr="00536BC4" w:rsidRDefault="00DE22DC" w:rsidP="00D80221">
      <w:pPr>
        <w:pStyle w:val="Textpoznpodarou"/>
        <w:rPr>
          <w:sz w:val="18"/>
          <w:szCs w:val="18"/>
        </w:rPr>
      </w:pPr>
      <w:r w:rsidRPr="00536BC4">
        <w:rPr>
          <w:rStyle w:val="Znakapoznpodarou"/>
          <w:sz w:val="18"/>
          <w:szCs w:val="18"/>
        </w:rPr>
        <w:footnoteRef/>
      </w:r>
      <w:r w:rsidRPr="00536BC4">
        <w:rPr>
          <w:sz w:val="18"/>
          <w:szCs w:val="18"/>
        </w:rPr>
        <w:t xml:space="preserve"> </w:t>
      </w:r>
      <w:r w:rsidRPr="00FC7F1B">
        <w:rPr>
          <w:sz w:val="18"/>
          <w:szCs w:val="18"/>
        </w:rPr>
        <w:t xml:space="preserve">Dostupné z: </w:t>
      </w:r>
      <w:r w:rsidRPr="00536BC4">
        <w:rPr>
          <w:rFonts w:cs="Calibri"/>
          <w:color w:val="000000"/>
          <w:sz w:val="18"/>
          <w:szCs w:val="18"/>
        </w:rPr>
        <w:t>http://kreativnizlin.cz</w:t>
      </w:r>
    </w:p>
  </w:footnote>
  <w:footnote w:id="37">
    <w:p w:rsidR="00DE22DC" w:rsidRPr="00536BC4" w:rsidRDefault="00DE22DC" w:rsidP="00D80221">
      <w:pPr>
        <w:pStyle w:val="Textpoznpodarou"/>
        <w:rPr>
          <w:sz w:val="18"/>
          <w:szCs w:val="18"/>
        </w:rPr>
      </w:pPr>
      <w:r w:rsidRPr="00536BC4">
        <w:rPr>
          <w:rStyle w:val="Znakapoznpodarou"/>
          <w:sz w:val="18"/>
          <w:szCs w:val="18"/>
        </w:rPr>
        <w:footnoteRef/>
      </w:r>
      <w:r w:rsidRPr="00536BC4">
        <w:rPr>
          <w:sz w:val="18"/>
          <w:szCs w:val="18"/>
        </w:rPr>
        <w:t xml:space="preserve"> Dostupné z: </w:t>
      </w:r>
      <w:r w:rsidRPr="00536BC4">
        <w:rPr>
          <w:rFonts w:cs="Calibri"/>
          <w:color w:val="000000"/>
          <w:sz w:val="18"/>
          <w:szCs w:val="18"/>
        </w:rPr>
        <w:t>https://www.zlindesignweek.com</w:t>
      </w:r>
    </w:p>
  </w:footnote>
  <w:footnote w:id="38">
    <w:p w:rsidR="00DE22DC" w:rsidRPr="00536BC4" w:rsidRDefault="00DE22DC" w:rsidP="00D80221">
      <w:pPr>
        <w:pStyle w:val="Textpoznpodarou"/>
        <w:rPr>
          <w:sz w:val="18"/>
          <w:szCs w:val="18"/>
        </w:rPr>
      </w:pPr>
      <w:r w:rsidRPr="00536BC4">
        <w:rPr>
          <w:rStyle w:val="Znakapoznpodarou"/>
          <w:sz w:val="18"/>
          <w:szCs w:val="18"/>
        </w:rPr>
        <w:footnoteRef/>
      </w:r>
      <w:r w:rsidRPr="00536BC4">
        <w:rPr>
          <w:sz w:val="18"/>
          <w:szCs w:val="18"/>
        </w:rPr>
        <w:t xml:space="preserve"> </w:t>
      </w:r>
      <w:r>
        <w:rPr>
          <w:sz w:val="18"/>
          <w:szCs w:val="18"/>
        </w:rPr>
        <w:t xml:space="preserve">Dostupné z: </w:t>
      </w:r>
      <w:r w:rsidRPr="00536BC4">
        <w:rPr>
          <w:sz w:val="18"/>
          <w:szCs w:val="18"/>
        </w:rPr>
        <w:t>http://www.bestindesign.cz</w:t>
      </w:r>
    </w:p>
  </w:footnote>
  <w:footnote w:id="39">
    <w:p w:rsidR="00DE22DC" w:rsidRPr="0071551D" w:rsidRDefault="00DE22DC" w:rsidP="00D80221">
      <w:pPr>
        <w:pStyle w:val="Textpoznpodarou"/>
        <w:rPr>
          <w:sz w:val="18"/>
          <w:szCs w:val="18"/>
        </w:rPr>
      </w:pPr>
      <w:r w:rsidRPr="0071551D">
        <w:rPr>
          <w:rStyle w:val="Znakapoznpodarou"/>
          <w:sz w:val="18"/>
          <w:szCs w:val="18"/>
        </w:rPr>
        <w:footnoteRef/>
      </w:r>
      <w:r w:rsidRPr="0071551D">
        <w:rPr>
          <w:sz w:val="18"/>
          <w:szCs w:val="18"/>
        </w:rPr>
        <w:t xml:space="preserve"> </w:t>
      </w:r>
      <w:r>
        <w:rPr>
          <w:sz w:val="18"/>
          <w:szCs w:val="18"/>
        </w:rPr>
        <w:t xml:space="preserve">Dostupné z: </w:t>
      </w:r>
      <w:r w:rsidRPr="00971668">
        <w:rPr>
          <w:sz w:val="18"/>
          <w:szCs w:val="18"/>
        </w:rPr>
        <w:t>https://www.utb.cz/mdocs-posts/rad_programy_utb/</w:t>
      </w:r>
    </w:p>
  </w:footnote>
  <w:footnote w:id="40">
    <w:p w:rsidR="00DE22DC" w:rsidRPr="003F4964" w:rsidRDefault="00DE22DC" w:rsidP="00D80221">
      <w:pPr>
        <w:pStyle w:val="Textpoznpodarou"/>
        <w:rPr>
          <w:sz w:val="18"/>
          <w:szCs w:val="18"/>
        </w:rPr>
      </w:pPr>
      <w:r w:rsidRPr="003F4964">
        <w:rPr>
          <w:rStyle w:val="Znakapoznpodarou"/>
          <w:sz w:val="18"/>
          <w:szCs w:val="18"/>
        </w:rPr>
        <w:footnoteRef/>
      </w:r>
      <w:r w:rsidRPr="003F4964">
        <w:rPr>
          <w:sz w:val="18"/>
          <w:szCs w:val="18"/>
        </w:rPr>
        <w:t xml:space="preserve"> Dostupné z:</w:t>
      </w:r>
      <w:r w:rsidRPr="00C256D1">
        <w:t xml:space="preserve"> </w:t>
      </w:r>
      <w:r w:rsidRPr="00C256D1">
        <w:rPr>
          <w:sz w:val="18"/>
          <w:szCs w:val="18"/>
        </w:rPr>
        <w:t>https://www.utb.cz/mdocs-posts/sz_rad_utb/</w:t>
      </w:r>
    </w:p>
  </w:footnote>
  <w:footnote w:id="41">
    <w:p w:rsidR="00DE22DC" w:rsidRPr="003F4964" w:rsidRDefault="00DE22DC" w:rsidP="00D80221">
      <w:pPr>
        <w:pStyle w:val="Textpoznpodarou"/>
        <w:rPr>
          <w:sz w:val="18"/>
          <w:szCs w:val="18"/>
        </w:rPr>
      </w:pPr>
      <w:r w:rsidRPr="003F4964">
        <w:rPr>
          <w:rStyle w:val="Znakapoznpodarou"/>
          <w:sz w:val="18"/>
          <w:szCs w:val="18"/>
        </w:rPr>
        <w:footnoteRef/>
      </w:r>
      <w:r w:rsidRPr="003F4964">
        <w:rPr>
          <w:sz w:val="18"/>
          <w:szCs w:val="18"/>
        </w:rPr>
        <w:t xml:space="preserve"> Dostupné z: </w:t>
      </w:r>
      <w:r w:rsidRPr="00C256D1">
        <w:rPr>
          <w:sz w:val="18"/>
          <w:szCs w:val="18"/>
        </w:rPr>
        <w:t>https://fmk.utb.cz/mdocs-posts/pravidla-prubehu-studia-ve-studijnich-programech-uskutecnovanych-na-fmk/</w:t>
      </w:r>
      <w:r w:rsidRPr="003F4964">
        <w:rPr>
          <w:sz w:val="18"/>
          <w:szCs w:val="18"/>
        </w:rPr>
        <w:t xml:space="preserve"> </w:t>
      </w:r>
    </w:p>
  </w:footnote>
  <w:footnote w:id="42">
    <w:p w:rsidR="00DE22DC" w:rsidRDefault="00DE22DC" w:rsidP="00D80221">
      <w:pPr>
        <w:pStyle w:val="Textpoznpodarou"/>
      </w:pPr>
      <w:r>
        <w:rPr>
          <w:rStyle w:val="Znakapoznpodarou"/>
        </w:rPr>
        <w:footnoteRef/>
      </w:r>
      <w:r>
        <w:t xml:space="preserve"> </w:t>
      </w:r>
    </w:p>
  </w:footnote>
  <w:footnote w:id="43">
    <w:p w:rsidR="00DE22DC" w:rsidRPr="00914082" w:rsidRDefault="00DE22DC" w:rsidP="00D80221">
      <w:pPr>
        <w:pStyle w:val="Textpoznpodarou"/>
        <w:rPr>
          <w:sz w:val="18"/>
          <w:szCs w:val="18"/>
        </w:rPr>
      </w:pPr>
      <w:r w:rsidRPr="00914082">
        <w:rPr>
          <w:rStyle w:val="Znakapoznpodarou"/>
          <w:sz w:val="18"/>
          <w:szCs w:val="18"/>
        </w:rPr>
        <w:footnoteRef/>
      </w:r>
      <w:r w:rsidRPr="00914082">
        <w:rPr>
          <w:sz w:val="18"/>
          <w:szCs w:val="18"/>
        </w:rPr>
        <w:t xml:space="preserve"> Dostupné z: </w:t>
      </w:r>
      <w:r w:rsidRPr="00C256D1">
        <w:rPr>
          <w:sz w:val="18"/>
          <w:szCs w:val="18"/>
        </w:rPr>
        <w:t>https://fmk.utb.cz/o-fakulte/uredni-deska/vyrocni-zpravy/</w:t>
      </w:r>
    </w:p>
  </w:footnote>
  <w:footnote w:id="44">
    <w:p w:rsidR="00DE22DC" w:rsidRPr="00914082" w:rsidRDefault="00DE22DC" w:rsidP="00D80221">
      <w:pPr>
        <w:pStyle w:val="Textpoznpodarou"/>
        <w:rPr>
          <w:sz w:val="18"/>
          <w:szCs w:val="18"/>
        </w:rPr>
      </w:pPr>
      <w:r w:rsidRPr="00914082">
        <w:rPr>
          <w:rStyle w:val="Znakapoznpodarou"/>
          <w:sz w:val="18"/>
          <w:szCs w:val="18"/>
        </w:rPr>
        <w:footnoteRef/>
      </w:r>
      <w:r w:rsidRPr="00914082">
        <w:rPr>
          <w:sz w:val="18"/>
          <w:szCs w:val="18"/>
        </w:rPr>
        <w:t xml:space="preserve"> Dostupné z: </w:t>
      </w:r>
      <w:r w:rsidRPr="00C256D1">
        <w:rPr>
          <w:sz w:val="18"/>
          <w:szCs w:val="18"/>
        </w:rPr>
        <w:t>https://www.utb.cz/univerzita/uredni-deska/ruzne/vyrocni-zpravy/</w:t>
      </w:r>
    </w:p>
  </w:footnote>
  <w:footnote w:id="45">
    <w:p w:rsidR="00DE22DC" w:rsidRPr="00914082" w:rsidRDefault="00DE22DC" w:rsidP="00D80221">
      <w:pPr>
        <w:pStyle w:val="Textpoznpodarou"/>
        <w:rPr>
          <w:sz w:val="18"/>
          <w:szCs w:val="18"/>
        </w:rPr>
      </w:pPr>
      <w:r w:rsidRPr="00914082">
        <w:rPr>
          <w:rStyle w:val="Znakapoznpodarou"/>
          <w:sz w:val="18"/>
          <w:szCs w:val="18"/>
        </w:rPr>
        <w:footnoteRef/>
      </w:r>
      <w:r w:rsidRPr="00914082">
        <w:rPr>
          <w:sz w:val="18"/>
          <w:szCs w:val="18"/>
        </w:rPr>
        <w:t xml:space="preserve"> Dostupné z: http://www.cilect.org/</w:t>
      </w:r>
    </w:p>
  </w:footnote>
  <w:footnote w:id="46">
    <w:p w:rsidR="00DE22DC" w:rsidRPr="002D0CA9" w:rsidRDefault="00DE22DC" w:rsidP="00D80221">
      <w:pPr>
        <w:pStyle w:val="Textpoznpodarou"/>
        <w:rPr>
          <w:sz w:val="18"/>
          <w:szCs w:val="18"/>
        </w:rPr>
      </w:pPr>
      <w:r w:rsidRPr="002D0CA9">
        <w:rPr>
          <w:rStyle w:val="Znakapoznpodarou"/>
          <w:sz w:val="18"/>
          <w:szCs w:val="18"/>
        </w:rPr>
        <w:footnoteRef/>
      </w:r>
      <w:r w:rsidRPr="002D0CA9">
        <w:rPr>
          <w:sz w:val="18"/>
          <w:szCs w:val="18"/>
        </w:rPr>
        <w:t xml:space="preserve"> </w:t>
      </w:r>
      <w:r>
        <w:rPr>
          <w:sz w:val="18"/>
          <w:szCs w:val="18"/>
        </w:rPr>
        <w:t xml:space="preserve">Dostupné z: </w:t>
      </w:r>
      <w:r w:rsidRPr="002D0CA9">
        <w:rPr>
          <w:sz w:val="18"/>
          <w:szCs w:val="18"/>
        </w:rPr>
        <w:t>http://vodaprovsechny.cz</w:t>
      </w:r>
    </w:p>
  </w:footnote>
  <w:footnote w:id="47">
    <w:p w:rsidR="00DE22DC" w:rsidRPr="006A5C2E" w:rsidRDefault="00DE22DC" w:rsidP="00D80221">
      <w:pPr>
        <w:pStyle w:val="Textpoznpodarou"/>
        <w:rPr>
          <w:sz w:val="18"/>
          <w:szCs w:val="18"/>
        </w:rPr>
      </w:pPr>
      <w:r w:rsidRPr="006A5C2E">
        <w:rPr>
          <w:rStyle w:val="Znakapoznpodarou"/>
          <w:sz w:val="18"/>
          <w:szCs w:val="18"/>
        </w:rPr>
        <w:footnoteRef/>
      </w:r>
      <w:r w:rsidRPr="006A5C2E">
        <w:rPr>
          <w:sz w:val="18"/>
          <w:szCs w:val="18"/>
        </w:rPr>
        <w:t xml:space="preserve"> </w:t>
      </w:r>
      <w:r>
        <w:rPr>
          <w:sz w:val="18"/>
          <w:szCs w:val="18"/>
        </w:rPr>
        <w:t xml:space="preserve">Dostupné z: </w:t>
      </w:r>
      <w:r w:rsidRPr="006A5C2E">
        <w:rPr>
          <w:rFonts w:cs="Calibri"/>
          <w:color w:val="000000"/>
          <w:sz w:val="18"/>
          <w:szCs w:val="18"/>
        </w:rPr>
        <w:t>http://kreativnizlin.cz</w:t>
      </w:r>
    </w:p>
  </w:footnote>
  <w:footnote w:id="48">
    <w:p w:rsidR="00DE22DC" w:rsidRPr="0033418C" w:rsidRDefault="00DE22DC" w:rsidP="00D80221">
      <w:pPr>
        <w:pStyle w:val="Textpoznpodarou"/>
        <w:rPr>
          <w:sz w:val="18"/>
          <w:szCs w:val="18"/>
        </w:rPr>
      </w:pPr>
      <w:r w:rsidRPr="0033418C">
        <w:rPr>
          <w:rStyle w:val="Znakapoznpodarou"/>
          <w:sz w:val="18"/>
          <w:szCs w:val="18"/>
        </w:rPr>
        <w:footnoteRef/>
      </w:r>
      <w:r w:rsidRPr="0033418C">
        <w:rPr>
          <w:sz w:val="18"/>
          <w:szCs w:val="18"/>
        </w:rPr>
        <w:t xml:space="preserve"> </w:t>
      </w:r>
      <w:r>
        <w:rPr>
          <w:sz w:val="18"/>
          <w:szCs w:val="18"/>
        </w:rPr>
        <w:t xml:space="preserve">Dostupné z: </w:t>
      </w:r>
      <w:r w:rsidRPr="00C256D1">
        <w:rPr>
          <w:sz w:val="18"/>
          <w:szCs w:val="18"/>
        </w:rPr>
        <w:t>https://fmk.utb.cz/o-fakulte/uredni-deska/vyrocni-zpravy/</w:t>
      </w:r>
    </w:p>
  </w:footnote>
  <w:footnote w:id="49">
    <w:p w:rsidR="00DE22DC" w:rsidRPr="0033418C" w:rsidRDefault="00DE22DC" w:rsidP="00D80221">
      <w:pPr>
        <w:pStyle w:val="Textpoznpodarou"/>
        <w:rPr>
          <w:sz w:val="18"/>
          <w:szCs w:val="18"/>
        </w:rPr>
      </w:pPr>
      <w:r w:rsidRPr="0033418C">
        <w:rPr>
          <w:rStyle w:val="Znakapoznpodarou"/>
          <w:sz w:val="18"/>
          <w:szCs w:val="18"/>
        </w:rPr>
        <w:footnoteRef/>
      </w:r>
      <w:r w:rsidRPr="0033418C">
        <w:rPr>
          <w:sz w:val="18"/>
          <w:szCs w:val="18"/>
        </w:rPr>
        <w:t xml:space="preserve"> </w:t>
      </w:r>
      <w:r>
        <w:rPr>
          <w:sz w:val="18"/>
          <w:szCs w:val="18"/>
        </w:rPr>
        <w:t>Dostupné z</w:t>
      </w:r>
      <w:r w:rsidRPr="00FA5586">
        <w:rPr>
          <w:sz w:val="18"/>
          <w:szCs w:val="18"/>
        </w:rPr>
        <w:t xml:space="preserve">: </w:t>
      </w:r>
      <w:hyperlink r:id="rId9" w:history="1">
        <w:r w:rsidRPr="00FA5586">
          <w:rPr>
            <w:rStyle w:val="Hypertextovodkaz"/>
            <w:rFonts w:cs="Calibri"/>
            <w:color w:val="auto"/>
            <w:sz w:val="18"/>
            <w:szCs w:val="18"/>
            <w:u w:val="none"/>
          </w:rPr>
          <w:t>http://portal.k.utb.cz/databases/alphabetical/?lang=cze</w:t>
        </w:r>
      </w:hyperlink>
    </w:p>
  </w:footnote>
  <w:footnote w:id="50">
    <w:p w:rsidR="00DE22DC" w:rsidRPr="00281DDA" w:rsidRDefault="00DE22DC" w:rsidP="00D80221">
      <w:pPr>
        <w:pStyle w:val="Textpoznpodarou"/>
        <w:rPr>
          <w:sz w:val="18"/>
          <w:szCs w:val="18"/>
        </w:rPr>
      </w:pPr>
      <w:r w:rsidRPr="00281DDA">
        <w:rPr>
          <w:rStyle w:val="Znakapoznpodarou"/>
          <w:sz w:val="18"/>
          <w:szCs w:val="18"/>
        </w:rPr>
        <w:footnoteRef/>
      </w:r>
      <w:r w:rsidRPr="00281DDA">
        <w:rPr>
          <w:sz w:val="18"/>
          <w:szCs w:val="18"/>
        </w:rPr>
        <w:t xml:space="preserve"> </w:t>
      </w:r>
      <w:r>
        <w:rPr>
          <w:sz w:val="18"/>
          <w:szCs w:val="18"/>
        </w:rPr>
        <w:t xml:space="preserve">Dostupné z: </w:t>
      </w:r>
      <w:r w:rsidRPr="00391B12">
        <w:rPr>
          <w:sz w:val="18"/>
          <w:szCs w:val="18"/>
        </w:rPr>
        <w:t>https://www.utb.cz/mdocs-posts/uplne_zneni_radu_studijnich_programu_vcetne_I_zmeny/</w:t>
      </w:r>
    </w:p>
  </w:footnote>
  <w:footnote w:id="51">
    <w:p w:rsidR="00DE22DC" w:rsidRPr="008D5358" w:rsidRDefault="00DE22DC" w:rsidP="00D80221">
      <w:pPr>
        <w:pStyle w:val="Textpoznpodarou"/>
        <w:rPr>
          <w:sz w:val="18"/>
          <w:szCs w:val="18"/>
        </w:rPr>
      </w:pPr>
      <w:r w:rsidRPr="008D5358">
        <w:rPr>
          <w:rStyle w:val="Znakapoznpodarou"/>
          <w:sz w:val="18"/>
          <w:szCs w:val="18"/>
        </w:rPr>
        <w:footnoteRef/>
      </w:r>
      <w:r w:rsidRPr="008D5358">
        <w:rPr>
          <w:sz w:val="18"/>
          <w:szCs w:val="18"/>
        </w:rPr>
        <w:t xml:space="preserve"> </w:t>
      </w:r>
      <w:r>
        <w:rPr>
          <w:sz w:val="18"/>
          <w:szCs w:val="18"/>
        </w:rPr>
        <w:t xml:space="preserve">Dostupné z: </w:t>
      </w:r>
      <w:r w:rsidRPr="00391B12">
        <w:rPr>
          <w:sz w:val="18"/>
          <w:szCs w:val="18"/>
        </w:rPr>
        <w:t>https://www.utb.cz/mdocs-posts/uplne_zneni_radu_studijnich_programu_vcetne_I_zmeny/</w:t>
      </w:r>
    </w:p>
  </w:footnote>
  <w:footnote w:id="52">
    <w:p w:rsidR="00DE22DC" w:rsidRPr="003576BD" w:rsidRDefault="00DE22DC" w:rsidP="00D80221">
      <w:pPr>
        <w:pStyle w:val="Textpoznpodarou"/>
        <w:rPr>
          <w:rStyle w:val="Znakapoznpodarou"/>
        </w:rPr>
      </w:pPr>
      <w:r w:rsidRPr="00267F4F">
        <w:rPr>
          <w:rStyle w:val="Znakapoznpodarou"/>
        </w:rPr>
        <w:footnoteRef/>
      </w:r>
      <w:r w:rsidRPr="00267F4F">
        <w:t xml:space="preserve"> </w:t>
      </w:r>
      <w:r w:rsidRPr="003576BD">
        <w:rPr>
          <w:sz w:val="18"/>
          <w:szCs w:val="18"/>
        </w:rPr>
        <w:t>Dostupné z: https://www.utb.cz/mdocs-posts/sz_rad_utb/</w:t>
      </w:r>
    </w:p>
  </w:footnote>
  <w:footnote w:id="53">
    <w:p w:rsidR="00DE22DC" w:rsidRDefault="00DE22DC" w:rsidP="00D80221">
      <w:pPr>
        <w:pStyle w:val="Textpoznpodarou"/>
      </w:pPr>
      <w:r w:rsidRPr="00992A5A">
        <w:rPr>
          <w:rStyle w:val="Znakapoznpodarou"/>
        </w:rPr>
        <w:footnoteRef/>
      </w:r>
      <w:r w:rsidRPr="00685BED">
        <w:t xml:space="preserve"> </w:t>
      </w:r>
      <w:hyperlink r:id="rId10" w:history="1">
        <w:r w:rsidRPr="00685BED">
          <w:rPr>
            <w:rStyle w:val="Hypertextovodkaz"/>
            <w:color w:val="auto"/>
            <w:u w:val="none"/>
          </w:rPr>
          <w:t>https://nas.fmk.utb.cz</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2DC" w:rsidRDefault="00DE22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2DC" w:rsidRDefault="00DE22DC" w:rsidP="00B05D0D">
    <w:pPr>
      <w:pStyle w:val="Zhlav"/>
    </w:pPr>
  </w:p>
  <w:p w:rsidR="00DE22DC" w:rsidRDefault="00DE22DC" w:rsidP="007B6743">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2DC" w:rsidRDefault="00DE22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02820D1"/>
    <w:multiLevelType w:val="hybridMultilevel"/>
    <w:tmpl w:val="22A8F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C86B90"/>
    <w:multiLevelType w:val="hybridMultilevel"/>
    <w:tmpl w:val="BD200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4F41C9"/>
    <w:multiLevelType w:val="hybridMultilevel"/>
    <w:tmpl w:val="B5C6EC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4F7113"/>
    <w:multiLevelType w:val="hybridMultilevel"/>
    <w:tmpl w:val="B7968A7C"/>
    <w:lvl w:ilvl="0" w:tplc="44DCFB00">
      <w:numFmt w:val="bullet"/>
      <w:lvlText w:val="-"/>
      <w:lvlJc w:val="left"/>
      <w:pPr>
        <w:ind w:left="720" w:hanging="360"/>
      </w:pPr>
      <w:rPr>
        <w:rFonts w:ascii="Times New Roman" w:eastAsia="Calibri"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463C50"/>
    <w:multiLevelType w:val="hybridMultilevel"/>
    <w:tmpl w:val="BCFCC7C0"/>
    <w:lvl w:ilvl="0" w:tplc="04D26D90">
      <w:start w:val="150"/>
      <w:numFmt w:val="bullet"/>
      <w:lvlText w:val="-"/>
      <w:lvlJc w:val="left"/>
      <w:pPr>
        <w:ind w:left="720" w:hanging="360"/>
      </w:pPr>
      <w:rPr>
        <w:rFonts w:ascii="Times New Roman Bold" w:eastAsia="Times New Roman" w:hAnsi="Times New Roman Bol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D81791"/>
    <w:multiLevelType w:val="hybridMultilevel"/>
    <w:tmpl w:val="1AEAD33A"/>
    <w:lvl w:ilvl="0" w:tplc="06D0D95C">
      <w:start w:val="16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272F07"/>
    <w:multiLevelType w:val="hybridMultilevel"/>
    <w:tmpl w:val="B68A49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FA0E6B"/>
    <w:multiLevelType w:val="hybridMultilevel"/>
    <w:tmpl w:val="97D2E804"/>
    <w:lvl w:ilvl="0" w:tplc="796C963E">
      <w:start w:val="1"/>
      <w:numFmt w:val="decimal"/>
      <w:lvlText w:val="%1."/>
      <w:lvlJc w:val="left"/>
      <w:pPr>
        <w:tabs>
          <w:tab w:val="left" w:pos="720"/>
          <w:tab w:val="left" w:pos="1440"/>
          <w:tab w:val="left" w:pos="2160"/>
          <w:tab w:val="left" w:pos="2880"/>
          <w:tab w:val="left" w:pos="3600"/>
          <w:tab w:val="left" w:pos="4320"/>
          <w:tab w:val="left" w:pos="5040"/>
          <w:tab w:val="left" w:pos="5760"/>
        </w:tabs>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tplc="6F8E3B58">
      <w:start w:val="1"/>
      <w:numFmt w:val="decimal"/>
      <w:lvlText w:val="%2."/>
      <w:lvlJc w:val="left"/>
      <w:pPr>
        <w:tabs>
          <w:tab w:val="left" w:pos="720"/>
          <w:tab w:val="left" w:pos="1440"/>
          <w:tab w:val="left" w:pos="2160"/>
          <w:tab w:val="left" w:pos="2880"/>
          <w:tab w:val="left" w:pos="3600"/>
          <w:tab w:val="left" w:pos="4320"/>
          <w:tab w:val="left" w:pos="5040"/>
          <w:tab w:val="left" w:pos="5760"/>
        </w:tabs>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tplc="14742134">
      <w:start w:val="1"/>
      <w:numFmt w:val="decimal"/>
      <w:lvlText w:val="%3."/>
      <w:lvlJc w:val="left"/>
      <w:pPr>
        <w:tabs>
          <w:tab w:val="left" w:pos="720"/>
          <w:tab w:val="left" w:pos="1440"/>
          <w:tab w:val="left" w:pos="2160"/>
          <w:tab w:val="left" w:pos="2880"/>
          <w:tab w:val="left" w:pos="3600"/>
          <w:tab w:val="left" w:pos="4320"/>
          <w:tab w:val="left" w:pos="5040"/>
          <w:tab w:val="left" w:pos="5760"/>
        </w:tabs>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32A8CBD6">
      <w:start w:val="1"/>
      <w:numFmt w:val="decimal"/>
      <w:lvlText w:val="%4."/>
      <w:lvlJc w:val="left"/>
      <w:pPr>
        <w:tabs>
          <w:tab w:val="left" w:pos="720"/>
          <w:tab w:val="left" w:pos="1440"/>
          <w:tab w:val="left" w:pos="2160"/>
          <w:tab w:val="left" w:pos="2880"/>
          <w:tab w:val="left" w:pos="3600"/>
          <w:tab w:val="left" w:pos="4320"/>
          <w:tab w:val="left" w:pos="5040"/>
          <w:tab w:val="left" w:pos="5760"/>
        </w:tabs>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tplc="84DEDD2C">
      <w:start w:val="1"/>
      <w:numFmt w:val="decimal"/>
      <w:lvlText w:val="%5."/>
      <w:lvlJc w:val="left"/>
      <w:pPr>
        <w:tabs>
          <w:tab w:val="left" w:pos="720"/>
          <w:tab w:val="left" w:pos="1440"/>
          <w:tab w:val="left" w:pos="2160"/>
          <w:tab w:val="left" w:pos="2880"/>
          <w:tab w:val="left" w:pos="3600"/>
          <w:tab w:val="left" w:pos="4320"/>
          <w:tab w:val="left" w:pos="5040"/>
          <w:tab w:val="left" w:pos="5760"/>
        </w:tabs>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tplc="74F07A3C">
      <w:start w:val="1"/>
      <w:numFmt w:val="decimal"/>
      <w:lvlText w:val="%6."/>
      <w:lvlJc w:val="left"/>
      <w:pPr>
        <w:tabs>
          <w:tab w:val="left" w:pos="720"/>
          <w:tab w:val="left" w:pos="1440"/>
          <w:tab w:val="left" w:pos="2160"/>
          <w:tab w:val="left" w:pos="2880"/>
          <w:tab w:val="left" w:pos="3600"/>
          <w:tab w:val="left" w:pos="4320"/>
          <w:tab w:val="left" w:pos="5040"/>
          <w:tab w:val="left" w:pos="5760"/>
        </w:tabs>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E0CCA4FC">
      <w:start w:val="1"/>
      <w:numFmt w:val="decimal"/>
      <w:lvlText w:val="%7."/>
      <w:lvlJc w:val="left"/>
      <w:pPr>
        <w:tabs>
          <w:tab w:val="left" w:pos="720"/>
          <w:tab w:val="left" w:pos="1440"/>
          <w:tab w:val="left" w:pos="2160"/>
          <w:tab w:val="left" w:pos="2880"/>
          <w:tab w:val="left" w:pos="3600"/>
          <w:tab w:val="left" w:pos="4320"/>
          <w:tab w:val="left" w:pos="5040"/>
          <w:tab w:val="left" w:pos="5760"/>
        </w:tabs>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tplc="FED4D664">
      <w:start w:val="1"/>
      <w:numFmt w:val="decimal"/>
      <w:lvlText w:val="%8."/>
      <w:lvlJc w:val="left"/>
      <w:pPr>
        <w:tabs>
          <w:tab w:val="left" w:pos="720"/>
          <w:tab w:val="left" w:pos="1440"/>
          <w:tab w:val="left" w:pos="2160"/>
          <w:tab w:val="left" w:pos="2880"/>
          <w:tab w:val="left" w:pos="3600"/>
          <w:tab w:val="left" w:pos="4320"/>
          <w:tab w:val="left" w:pos="5040"/>
        </w:tabs>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tplc="3DF694C8">
      <w:start w:val="1"/>
      <w:numFmt w:val="decimal"/>
      <w:lvlText w:val="%9."/>
      <w:lvlJc w:val="left"/>
      <w:pPr>
        <w:tabs>
          <w:tab w:val="left" w:pos="720"/>
          <w:tab w:val="left" w:pos="1440"/>
          <w:tab w:val="left" w:pos="2160"/>
          <w:tab w:val="left" w:pos="2880"/>
          <w:tab w:val="left" w:pos="3600"/>
          <w:tab w:val="left" w:pos="4320"/>
          <w:tab w:val="left" w:pos="5040"/>
          <w:tab w:val="left" w:pos="5760"/>
        </w:tabs>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0FB7C77"/>
    <w:multiLevelType w:val="hybridMultilevel"/>
    <w:tmpl w:val="ABC8B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D75001"/>
    <w:multiLevelType w:val="hybridMultilevel"/>
    <w:tmpl w:val="8CB802A8"/>
    <w:lvl w:ilvl="0" w:tplc="210C2C6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98344DC"/>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1756BF"/>
    <w:multiLevelType w:val="hybridMultilevel"/>
    <w:tmpl w:val="9880CD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4A217C"/>
    <w:multiLevelType w:val="hybridMultilevel"/>
    <w:tmpl w:val="B378B042"/>
    <w:lvl w:ilvl="0" w:tplc="15BEA0C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DF280B"/>
    <w:multiLevelType w:val="hybridMultilevel"/>
    <w:tmpl w:val="22A8F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DF5B50"/>
    <w:multiLevelType w:val="hybridMultilevel"/>
    <w:tmpl w:val="9880CD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656A39"/>
    <w:multiLevelType w:val="hybridMultilevel"/>
    <w:tmpl w:val="260C23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6748A8"/>
    <w:multiLevelType w:val="hybridMultilevel"/>
    <w:tmpl w:val="1298AFBE"/>
    <w:lvl w:ilvl="0" w:tplc="A4388352">
      <w:start w:val="1"/>
      <w:numFmt w:val="decimal"/>
      <w:lvlText w:val="%1."/>
      <w:lvlJc w:val="left"/>
      <w:pPr>
        <w:tabs>
          <w:tab w:val="left" w:pos="720"/>
          <w:tab w:val="left" w:pos="1440"/>
          <w:tab w:val="left" w:pos="2160"/>
          <w:tab w:val="left" w:pos="2880"/>
          <w:tab w:val="left" w:pos="3600"/>
          <w:tab w:val="left" w:pos="4320"/>
          <w:tab w:val="left" w:pos="5040"/>
          <w:tab w:val="left" w:pos="5760"/>
        </w:tabs>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tplc="4EFEE078">
      <w:start w:val="1"/>
      <w:numFmt w:val="decimal"/>
      <w:lvlText w:val="%2."/>
      <w:lvlJc w:val="left"/>
      <w:pPr>
        <w:tabs>
          <w:tab w:val="left" w:pos="720"/>
          <w:tab w:val="left" w:pos="1440"/>
          <w:tab w:val="left" w:pos="2160"/>
          <w:tab w:val="left" w:pos="2880"/>
          <w:tab w:val="left" w:pos="3600"/>
          <w:tab w:val="left" w:pos="4320"/>
          <w:tab w:val="left" w:pos="5040"/>
          <w:tab w:val="left" w:pos="5760"/>
        </w:tabs>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tplc="E4D2F2FA">
      <w:start w:val="1"/>
      <w:numFmt w:val="decimal"/>
      <w:lvlText w:val="%3."/>
      <w:lvlJc w:val="left"/>
      <w:pPr>
        <w:tabs>
          <w:tab w:val="left" w:pos="720"/>
          <w:tab w:val="left" w:pos="1440"/>
          <w:tab w:val="left" w:pos="2160"/>
          <w:tab w:val="left" w:pos="2880"/>
          <w:tab w:val="left" w:pos="3600"/>
          <w:tab w:val="left" w:pos="4320"/>
          <w:tab w:val="left" w:pos="5040"/>
          <w:tab w:val="left" w:pos="5760"/>
        </w:tabs>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12DCDEE2">
      <w:start w:val="1"/>
      <w:numFmt w:val="decimal"/>
      <w:lvlText w:val="%4."/>
      <w:lvlJc w:val="left"/>
      <w:pPr>
        <w:tabs>
          <w:tab w:val="left" w:pos="720"/>
          <w:tab w:val="left" w:pos="1440"/>
          <w:tab w:val="left" w:pos="2160"/>
          <w:tab w:val="left" w:pos="2880"/>
          <w:tab w:val="left" w:pos="3600"/>
          <w:tab w:val="left" w:pos="4320"/>
          <w:tab w:val="left" w:pos="5040"/>
          <w:tab w:val="left" w:pos="5760"/>
        </w:tabs>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tplc="0AB2BA92">
      <w:start w:val="1"/>
      <w:numFmt w:val="decimal"/>
      <w:lvlText w:val="%5."/>
      <w:lvlJc w:val="left"/>
      <w:pPr>
        <w:tabs>
          <w:tab w:val="left" w:pos="720"/>
          <w:tab w:val="left" w:pos="1440"/>
          <w:tab w:val="left" w:pos="2160"/>
          <w:tab w:val="left" w:pos="2880"/>
          <w:tab w:val="left" w:pos="3600"/>
          <w:tab w:val="left" w:pos="4320"/>
          <w:tab w:val="left" w:pos="5040"/>
          <w:tab w:val="left" w:pos="5760"/>
        </w:tabs>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tplc="FD647E38">
      <w:start w:val="1"/>
      <w:numFmt w:val="decimal"/>
      <w:lvlText w:val="%6."/>
      <w:lvlJc w:val="left"/>
      <w:pPr>
        <w:tabs>
          <w:tab w:val="left" w:pos="720"/>
          <w:tab w:val="left" w:pos="1440"/>
          <w:tab w:val="left" w:pos="2160"/>
          <w:tab w:val="left" w:pos="2880"/>
          <w:tab w:val="left" w:pos="3600"/>
          <w:tab w:val="left" w:pos="4320"/>
          <w:tab w:val="left" w:pos="5040"/>
          <w:tab w:val="left" w:pos="5760"/>
        </w:tabs>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CA76A832">
      <w:start w:val="1"/>
      <w:numFmt w:val="decimal"/>
      <w:lvlText w:val="%7."/>
      <w:lvlJc w:val="left"/>
      <w:pPr>
        <w:tabs>
          <w:tab w:val="left" w:pos="720"/>
          <w:tab w:val="left" w:pos="1440"/>
          <w:tab w:val="left" w:pos="2160"/>
          <w:tab w:val="left" w:pos="2880"/>
          <w:tab w:val="left" w:pos="3600"/>
          <w:tab w:val="left" w:pos="4320"/>
          <w:tab w:val="left" w:pos="5040"/>
          <w:tab w:val="left" w:pos="5760"/>
        </w:tabs>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tplc="2924A89A">
      <w:start w:val="1"/>
      <w:numFmt w:val="decimal"/>
      <w:lvlText w:val="%8."/>
      <w:lvlJc w:val="left"/>
      <w:pPr>
        <w:tabs>
          <w:tab w:val="left" w:pos="720"/>
          <w:tab w:val="left" w:pos="1440"/>
          <w:tab w:val="left" w:pos="2160"/>
          <w:tab w:val="left" w:pos="2880"/>
          <w:tab w:val="left" w:pos="3600"/>
          <w:tab w:val="left" w:pos="4320"/>
          <w:tab w:val="left" w:pos="5040"/>
        </w:tabs>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tplc="8A42961A">
      <w:start w:val="1"/>
      <w:numFmt w:val="decimal"/>
      <w:lvlText w:val="%9."/>
      <w:lvlJc w:val="left"/>
      <w:pPr>
        <w:tabs>
          <w:tab w:val="left" w:pos="720"/>
          <w:tab w:val="left" w:pos="1440"/>
          <w:tab w:val="left" w:pos="2160"/>
          <w:tab w:val="left" w:pos="2880"/>
          <w:tab w:val="left" w:pos="3600"/>
          <w:tab w:val="left" w:pos="4320"/>
          <w:tab w:val="left" w:pos="5040"/>
          <w:tab w:val="left" w:pos="5760"/>
        </w:tabs>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EFB4827"/>
    <w:multiLevelType w:val="hybridMultilevel"/>
    <w:tmpl w:val="92A65688"/>
    <w:lvl w:ilvl="0" w:tplc="AAFCF884">
      <w:start w:val="1"/>
      <w:numFmt w:val="decimal"/>
      <w:lvlText w:val="%1)"/>
      <w:lvlJc w:val="left"/>
      <w:pPr>
        <w:ind w:left="720" w:hanging="360"/>
      </w:pPr>
      <w:rPr>
        <w:rFonts w:ascii="Times New Roman" w:hAnsi="Times New Roman"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360892"/>
    <w:multiLevelType w:val="hybridMultilevel"/>
    <w:tmpl w:val="4B685D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B1316"/>
    <w:multiLevelType w:val="hybridMultilevel"/>
    <w:tmpl w:val="9544E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9D681B"/>
    <w:multiLevelType w:val="hybridMultilevel"/>
    <w:tmpl w:val="92A65688"/>
    <w:lvl w:ilvl="0" w:tplc="AAFCF884">
      <w:start w:val="1"/>
      <w:numFmt w:val="decimal"/>
      <w:lvlText w:val="%1)"/>
      <w:lvlJc w:val="left"/>
      <w:pPr>
        <w:ind w:left="720" w:hanging="360"/>
      </w:pPr>
      <w:rPr>
        <w:rFonts w:ascii="Times New Roman" w:hAnsi="Times New Roman"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B74C24"/>
    <w:multiLevelType w:val="hybridMultilevel"/>
    <w:tmpl w:val="BDB414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9A1605"/>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D0A7D"/>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C63659"/>
    <w:multiLevelType w:val="hybridMultilevel"/>
    <w:tmpl w:val="22A8F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E869AB"/>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7924EB"/>
    <w:multiLevelType w:val="hybridMultilevel"/>
    <w:tmpl w:val="260C23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4E5C34"/>
    <w:multiLevelType w:val="hybridMultilevel"/>
    <w:tmpl w:val="51AA40C0"/>
    <w:lvl w:ilvl="0" w:tplc="18721672">
      <w:start w:val="1"/>
      <w:numFmt w:val="decimal"/>
      <w:lvlText w:val="%1)"/>
      <w:lvlJc w:val="left"/>
      <w:pPr>
        <w:ind w:left="397" w:hanging="360"/>
      </w:pPr>
      <w:rPr>
        <w:rFonts w:hint="default"/>
      </w:rPr>
    </w:lvl>
    <w:lvl w:ilvl="1" w:tplc="04050019" w:tentative="1">
      <w:start w:val="1"/>
      <w:numFmt w:val="lowerLetter"/>
      <w:lvlText w:val="%2."/>
      <w:lvlJc w:val="left"/>
      <w:pPr>
        <w:ind w:left="1117" w:hanging="360"/>
      </w:pPr>
    </w:lvl>
    <w:lvl w:ilvl="2" w:tplc="0405001B" w:tentative="1">
      <w:start w:val="1"/>
      <w:numFmt w:val="lowerRoman"/>
      <w:lvlText w:val="%3."/>
      <w:lvlJc w:val="right"/>
      <w:pPr>
        <w:ind w:left="1837" w:hanging="180"/>
      </w:pPr>
    </w:lvl>
    <w:lvl w:ilvl="3" w:tplc="0405000F" w:tentative="1">
      <w:start w:val="1"/>
      <w:numFmt w:val="decimal"/>
      <w:lvlText w:val="%4."/>
      <w:lvlJc w:val="left"/>
      <w:pPr>
        <w:ind w:left="2557" w:hanging="360"/>
      </w:pPr>
    </w:lvl>
    <w:lvl w:ilvl="4" w:tplc="04050019" w:tentative="1">
      <w:start w:val="1"/>
      <w:numFmt w:val="lowerLetter"/>
      <w:lvlText w:val="%5."/>
      <w:lvlJc w:val="left"/>
      <w:pPr>
        <w:ind w:left="3277" w:hanging="360"/>
      </w:pPr>
    </w:lvl>
    <w:lvl w:ilvl="5" w:tplc="0405001B" w:tentative="1">
      <w:start w:val="1"/>
      <w:numFmt w:val="lowerRoman"/>
      <w:lvlText w:val="%6."/>
      <w:lvlJc w:val="right"/>
      <w:pPr>
        <w:ind w:left="3997" w:hanging="180"/>
      </w:pPr>
    </w:lvl>
    <w:lvl w:ilvl="6" w:tplc="0405000F" w:tentative="1">
      <w:start w:val="1"/>
      <w:numFmt w:val="decimal"/>
      <w:lvlText w:val="%7."/>
      <w:lvlJc w:val="left"/>
      <w:pPr>
        <w:ind w:left="4717" w:hanging="360"/>
      </w:pPr>
    </w:lvl>
    <w:lvl w:ilvl="7" w:tplc="04050019" w:tentative="1">
      <w:start w:val="1"/>
      <w:numFmt w:val="lowerLetter"/>
      <w:lvlText w:val="%8."/>
      <w:lvlJc w:val="left"/>
      <w:pPr>
        <w:ind w:left="5437" w:hanging="360"/>
      </w:pPr>
    </w:lvl>
    <w:lvl w:ilvl="8" w:tplc="0405001B" w:tentative="1">
      <w:start w:val="1"/>
      <w:numFmt w:val="lowerRoman"/>
      <w:lvlText w:val="%9."/>
      <w:lvlJc w:val="right"/>
      <w:pPr>
        <w:ind w:left="6157" w:hanging="180"/>
      </w:pPr>
    </w:lvl>
  </w:abstractNum>
  <w:abstractNum w:abstractNumId="31" w15:restartNumberingAfterBreak="0">
    <w:nsid w:val="62E95263"/>
    <w:multiLevelType w:val="hybridMultilevel"/>
    <w:tmpl w:val="EA5212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1B0D57"/>
    <w:multiLevelType w:val="hybridMultilevel"/>
    <w:tmpl w:val="5F9AF04A"/>
    <w:lvl w:ilvl="0" w:tplc="F17CDF62">
      <w:start w:val="1"/>
      <w:numFmt w:val="bullet"/>
      <w:lvlText w:val="-"/>
      <w:lvlJc w:val="left"/>
      <w:pPr>
        <w:ind w:left="785" w:hanging="360"/>
      </w:pPr>
      <w:rPr>
        <w:rFonts w:ascii="Calibri" w:eastAsia="Calibri"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3" w15:restartNumberingAfterBreak="0">
    <w:nsid w:val="72557A3B"/>
    <w:multiLevelType w:val="hybridMultilevel"/>
    <w:tmpl w:val="9544E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8D67B2"/>
    <w:multiLevelType w:val="hybridMultilevel"/>
    <w:tmpl w:val="BF7A240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444DF4"/>
    <w:multiLevelType w:val="hybridMultilevel"/>
    <w:tmpl w:val="B68A49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BE4FBC"/>
    <w:multiLevelType w:val="hybridMultilevel"/>
    <w:tmpl w:val="560A1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8" w15:restartNumberingAfterBreak="0">
    <w:nsid w:val="79587FA2"/>
    <w:multiLevelType w:val="hybridMultilevel"/>
    <w:tmpl w:val="528403D0"/>
    <w:lvl w:ilvl="0" w:tplc="7E2025D6">
      <w:start w:val="1"/>
      <w:numFmt w:val="low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FD4D6B"/>
    <w:multiLevelType w:val="hybridMultilevel"/>
    <w:tmpl w:val="B5C6EC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6"/>
  </w:num>
  <w:num w:numId="2">
    <w:abstractNumId w:val="19"/>
  </w:num>
  <w:num w:numId="3">
    <w:abstractNumId w:val="5"/>
  </w:num>
  <w:num w:numId="4">
    <w:abstractNumId w:val="12"/>
  </w:num>
  <w:num w:numId="5">
    <w:abstractNumId w:val="6"/>
  </w:num>
  <w:num w:numId="6">
    <w:abstractNumId w:val="4"/>
  </w:num>
  <w:num w:numId="7">
    <w:abstractNumId w:val="35"/>
  </w:num>
  <w:num w:numId="8">
    <w:abstractNumId w:val="21"/>
  </w:num>
  <w:num w:numId="9">
    <w:abstractNumId w:val="0"/>
  </w:num>
  <w:num w:numId="10">
    <w:abstractNumId w:val="18"/>
  </w:num>
  <w:num w:numId="11">
    <w:abstractNumId w:val="8"/>
  </w:num>
  <w:num w:numId="12">
    <w:abstractNumId w:val="33"/>
  </w:num>
  <w:num w:numId="13">
    <w:abstractNumId w:val="27"/>
  </w:num>
  <w:num w:numId="14">
    <w:abstractNumId w:val="38"/>
  </w:num>
  <w:num w:numId="15">
    <w:abstractNumId w:val="29"/>
  </w:num>
  <w:num w:numId="16">
    <w:abstractNumId w:val="9"/>
  </w:num>
  <w:num w:numId="17">
    <w:abstractNumId w:val="24"/>
  </w:num>
  <w:num w:numId="18">
    <w:abstractNumId w:val="11"/>
  </w:num>
  <w:num w:numId="19">
    <w:abstractNumId w:val="28"/>
  </w:num>
  <w:num w:numId="20">
    <w:abstractNumId w:val="30"/>
  </w:num>
  <w:num w:numId="21">
    <w:abstractNumId w:val="23"/>
  </w:num>
  <w:num w:numId="22">
    <w:abstractNumId w:val="15"/>
  </w:num>
  <w:num w:numId="23">
    <w:abstractNumId w:val="7"/>
  </w:num>
  <w:num w:numId="24">
    <w:abstractNumId w:val="31"/>
  </w:num>
  <w:num w:numId="25">
    <w:abstractNumId w:val="13"/>
  </w:num>
  <w:num w:numId="26">
    <w:abstractNumId w:val="17"/>
  </w:num>
  <w:num w:numId="27">
    <w:abstractNumId w:val="22"/>
  </w:num>
  <w:num w:numId="28">
    <w:abstractNumId w:val="14"/>
  </w:num>
  <w:num w:numId="29">
    <w:abstractNumId w:val="1"/>
  </w:num>
  <w:num w:numId="30">
    <w:abstractNumId w:val="16"/>
  </w:num>
  <w:num w:numId="31">
    <w:abstractNumId w:val="2"/>
  </w:num>
  <w:num w:numId="32">
    <w:abstractNumId w:val="26"/>
  </w:num>
  <w:num w:numId="33">
    <w:abstractNumId w:val="25"/>
  </w:num>
  <w:num w:numId="34">
    <w:abstractNumId w:val="34"/>
  </w:num>
  <w:num w:numId="35">
    <w:abstractNumId w:val="20"/>
  </w:num>
  <w:num w:numId="36">
    <w:abstractNumId w:val="10"/>
  </w:num>
  <w:num w:numId="37">
    <w:abstractNumId w:val="37"/>
  </w:num>
  <w:num w:numId="38">
    <w:abstractNumId w:val="32"/>
  </w:num>
  <w:num w:numId="39">
    <w:abstractNumId w:val="39"/>
  </w:num>
  <w:num w:numId="40">
    <w:abstractNumId w:val="3"/>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nížilová Hana">
    <w15:presenceInfo w15:providerId="AD" w15:userId="S-1-5-21-770070720-3945125243-2690725130-139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hideSpelling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862"/>
    <w:rsid w:val="00004709"/>
    <w:rsid w:val="00012DD7"/>
    <w:rsid w:val="000171B6"/>
    <w:rsid w:val="00017F1A"/>
    <w:rsid w:val="000204C4"/>
    <w:rsid w:val="00023619"/>
    <w:rsid w:val="000306BB"/>
    <w:rsid w:val="000317D4"/>
    <w:rsid w:val="00032CD3"/>
    <w:rsid w:val="00040EB5"/>
    <w:rsid w:val="00040FC5"/>
    <w:rsid w:val="000441E8"/>
    <w:rsid w:val="00051AA9"/>
    <w:rsid w:val="00061998"/>
    <w:rsid w:val="00064DB3"/>
    <w:rsid w:val="0006518C"/>
    <w:rsid w:val="0006593F"/>
    <w:rsid w:val="0006722B"/>
    <w:rsid w:val="00075C8C"/>
    <w:rsid w:val="00077A39"/>
    <w:rsid w:val="00077AFE"/>
    <w:rsid w:val="000900B2"/>
    <w:rsid w:val="0009461C"/>
    <w:rsid w:val="00096FF1"/>
    <w:rsid w:val="000A046E"/>
    <w:rsid w:val="000A2DDA"/>
    <w:rsid w:val="000A622B"/>
    <w:rsid w:val="000B07EE"/>
    <w:rsid w:val="000B08D8"/>
    <w:rsid w:val="000B27A0"/>
    <w:rsid w:val="000B39D7"/>
    <w:rsid w:val="000B3D24"/>
    <w:rsid w:val="000B3DD9"/>
    <w:rsid w:val="000D5E05"/>
    <w:rsid w:val="000D7968"/>
    <w:rsid w:val="000D7987"/>
    <w:rsid w:val="000E4972"/>
    <w:rsid w:val="000F0096"/>
    <w:rsid w:val="000F1438"/>
    <w:rsid w:val="000F38F6"/>
    <w:rsid w:val="000F3CF9"/>
    <w:rsid w:val="000F6F5F"/>
    <w:rsid w:val="00105938"/>
    <w:rsid w:val="00115211"/>
    <w:rsid w:val="0011524C"/>
    <w:rsid w:val="0011774B"/>
    <w:rsid w:val="00124968"/>
    <w:rsid w:val="00124974"/>
    <w:rsid w:val="00132F40"/>
    <w:rsid w:val="001411E7"/>
    <w:rsid w:val="00142358"/>
    <w:rsid w:val="00155862"/>
    <w:rsid w:val="00164250"/>
    <w:rsid w:val="001661B6"/>
    <w:rsid w:val="00166876"/>
    <w:rsid w:val="00166FEA"/>
    <w:rsid w:val="00170D67"/>
    <w:rsid w:val="00172760"/>
    <w:rsid w:val="00176E0A"/>
    <w:rsid w:val="0018411E"/>
    <w:rsid w:val="001860D2"/>
    <w:rsid w:val="00187508"/>
    <w:rsid w:val="001965CE"/>
    <w:rsid w:val="001A47FD"/>
    <w:rsid w:val="001B04F0"/>
    <w:rsid w:val="001B2F12"/>
    <w:rsid w:val="001B31D0"/>
    <w:rsid w:val="001B683C"/>
    <w:rsid w:val="001C0B69"/>
    <w:rsid w:val="001C2EEA"/>
    <w:rsid w:val="001E4743"/>
    <w:rsid w:val="001E6A18"/>
    <w:rsid w:val="001F0971"/>
    <w:rsid w:val="001F1F61"/>
    <w:rsid w:val="002111E7"/>
    <w:rsid w:val="00212277"/>
    <w:rsid w:val="00217455"/>
    <w:rsid w:val="00225A23"/>
    <w:rsid w:val="00225F5B"/>
    <w:rsid w:val="00233972"/>
    <w:rsid w:val="00233C5A"/>
    <w:rsid w:val="00234732"/>
    <w:rsid w:val="002374CC"/>
    <w:rsid w:val="00244920"/>
    <w:rsid w:val="00244DBD"/>
    <w:rsid w:val="00251AD3"/>
    <w:rsid w:val="002540C6"/>
    <w:rsid w:val="0026516E"/>
    <w:rsid w:val="002664F8"/>
    <w:rsid w:val="00267543"/>
    <w:rsid w:val="0027052F"/>
    <w:rsid w:val="002714A1"/>
    <w:rsid w:val="0027541C"/>
    <w:rsid w:val="00276FE7"/>
    <w:rsid w:val="00283941"/>
    <w:rsid w:val="00290BFB"/>
    <w:rsid w:val="00291A24"/>
    <w:rsid w:val="0029222A"/>
    <w:rsid w:val="0029243A"/>
    <w:rsid w:val="00295EA6"/>
    <w:rsid w:val="002B46C5"/>
    <w:rsid w:val="002B4FA9"/>
    <w:rsid w:val="002C3B87"/>
    <w:rsid w:val="002D1855"/>
    <w:rsid w:val="002D711A"/>
    <w:rsid w:val="002D7B86"/>
    <w:rsid w:val="002E1719"/>
    <w:rsid w:val="002E3C28"/>
    <w:rsid w:val="002E4F1C"/>
    <w:rsid w:val="002F1DDD"/>
    <w:rsid w:val="002F21A8"/>
    <w:rsid w:val="002F4338"/>
    <w:rsid w:val="00300395"/>
    <w:rsid w:val="00301E89"/>
    <w:rsid w:val="0030493D"/>
    <w:rsid w:val="003106F8"/>
    <w:rsid w:val="00313FBA"/>
    <w:rsid w:val="003141B5"/>
    <w:rsid w:val="00320FD5"/>
    <w:rsid w:val="00321196"/>
    <w:rsid w:val="00322EC0"/>
    <w:rsid w:val="00324AA8"/>
    <w:rsid w:val="00325641"/>
    <w:rsid w:val="00330220"/>
    <w:rsid w:val="003307B0"/>
    <w:rsid w:val="0034025C"/>
    <w:rsid w:val="003446E2"/>
    <w:rsid w:val="0034477F"/>
    <w:rsid w:val="00345AE5"/>
    <w:rsid w:val="00347D8A"/>
    <w:rsid w:val="003500AA"/>
    <w:rsid w:val="00353225"/>
    <w:rsid w:val="003562E6"/>
    <w:rsid w:val="00357FC7"/>
    <w:rsid w:val="0036005E"/>
    <w:rsid w:val="00361014"/>
    <w:rsid w:val="003632BD"/>
    <w:rsid w:val="0036694A"/>
    <w:rsid w:val="00366AAC"/>
    <w:rsid w:val="0037117D"/>
    <w:rsid w:val="00373313"/>
    <w:rsid w:val="003867DD"/>
    <w:rsid w:val="003A0966"/>
    <w:rsid w:val="003A6D0D"/>
    <w:rsid w:val="003B19DE"/>
    <w:rsid w:val="003B4932"/>
    <w:rsid w:val="003D5AAD"/>
    <w:rsid w:val="003D6C40"/>
    <w:rsid w:val="003E198D"/>
    <w:rsid w:val="003E277A"/>
    <w:rsid w:val="003E3C49"/>
    <w:rsid w:val="003F5AAF"/>
    <w:rsid w:val="004033AD"/>
    <w:rsid w:val="004049F7"/>
    <w:rsid w:val="004156B2"/>
    <w:rsid w:val="00422028"/>
    <w:rsid w:val="00426D54"/>
    <w:rsid w:val="00450BA3"/>
    <w:rsid w:val="00452A8F"/>
    <w:rsid w:val="00452C34"/>
    <w:rsid w:val="00456307"/>
    <w:rsid w:val="00464B1B"/>
    <w:rsid w:val="0047034E"/>
    <w:rsid w:val="004824FE"/>
    <w:rsid w:val="0048481A"/>
    <w:rsid w:val="00496126"/>
    <w:rsid w:val="004A53A8"/>
    <w:rsid w:val="004B29C6"/>
    <w:rsid w:val="004B774D"/>
    <w:rsid w:val="004C0DFE"/>
    <w:rsid w:val="004C2EFC"/>
    <w:rsid w:val="004D14F1"/>
    <w:rsid w:val="004D28CF"/>
    <w:rsid w:val="004D7672"/>
    <w:rsid w:val="004F72E7"/>
    <w:rsid w:val="00500478"/>
    <w:rsid w:val="005016BA"/>
    <w:rsid w:val="00503F18"/>
    <w:rsid w:val="00514085"/>
    <w:rsid w:val="00514C7B"/>
    <w:rsid w:val="00520921"/>
    <w:rsid w:val="00522CDC"/>
    <w:rsid w:val="005242EC"/>
    <w:rsid w:val="00530980"/>
    <w:rsid w:val="00534618"/>
    <w:rsid w:val="0054264D"/>
    <w:rsid w:val="00546AA7"/>
    <w:rsid w:val="00546BDF"/>
    <w:rsid w:val="00561CE9"/>
    <w:rsid w:val="005633BA"/>
    <w:rsid w:val="00566A0D"/>
    <w:rsid w:val="00566EC1"/>
    <w:rsid w:val="0057180E"/>
    <w:rsid w:val="005734C0"/>
    <w:rsid w:val="005842D4"/>
    <w:rsid w:val="00586D01"/>
    <w:rsid w:val="00591258"/>
    <w:rsid w:val="005941A6"/>
    <w:rsid w:val="005943C7"/>
    <w:rsid w:val="00596407"/>
    <w:rsid w:val="005966BF"/>
    <w:rsid w:val="00597DD9"/>
    <w:rsid w:val="005B20ED"/>
    <w:rsid w:val="005C0372"/>
    <w:rsid w:val="005C2A9F"/>
    <w:rsid w:val="005E0FAF"/>
    <w:rsid w:val="005E5028"/>
    <w:rsid w:val="005E5F61"/>
    <w:rsid w:val="005E7701"/>
    <w:rsid w:val="005F1E12"/>
    <w:rsid w:val="005F2AC2"/>
    <w:rsid w:val="005F44FD"/>
    <w:rsid w:val="0060092C"/>
    <w:rsid w:val="006030DC"/>
    <w:rsid w:val="00605D52"/>
    <w:rsid w:val="00611A15"/>
    <w:rsid w:val="00620A9B"/>
    <w:rsid w:val="00621175"/>
    <w:rsid w:val="00623881"/>
    <w:rsid w:val="006271C8"/>
    <w:rsid w:val="0063715E"/>
    <w:rsid w:val="00640E3B"/>
    <w:rsid w:val="00641AC7"/>
    <w:rsid w:val="00646128"/>
    <w:rsid w:val="00663F90"/>
    <w:rsid w:val="0066634F"/>
    <w:rsid w:val="00674978"/>
    <w:rsid w:val="00677383"/>
    <w:rsid w:val="00685BED"/>
    <w:rsid w:val="006943C9"/>
    <w:rsid w:val="00697DC3"/>
    <w:rsid w:val="006A0609"/>
    <w:rsid w:val="006A7754"/>
    <w:rsid w:val="006B09D7"/>
    <w:rsid w:val="006C19BF"/>
    <w:rsid w:val="006D283E"/>
    <w:rsid w:val="006D4362"/>
    <w:rsid w:val="006D4684"/>
    <w:rsid w:val="006D7A1D"/>
    <w:rsid w:val="006E5DB2"/>
    <w:rsid w:val="006F3AAD"/>
    <w:rsid w:val="00700512"/>
    <w:rsid w:val="00700C85"/>
    <w:rsid w:val="00710BC3"/>
    <w:rsid w:val="00713C94"/>
    <w:rsid w:val="00714EF2"/>
    <w:rsid w:val="0071541A"/>
    <w:rsid w:val="007156DF"/>
    <w:rsid w:val="00727FDD"/>
    <w:rsid w:val="00733EE5"/>
    <w:rsid w:val="007426DA"/>
    <w:rsid w:val="00742F6B"/>
    <w:rsid w:val="0074352B"/>
    <w:rsid w:val="00743C46"/>
    <w:rsid w:val="00767204"/>
    <w:rsid w:val="00767C9D"/>
    <w:rsid w:val="00772A54"/>
    <w:rsid w:val="007775F9"/>
    <w:rsid w:val="00782579"/>
    <w:rsid w:val="00784571"/>
    <w:rsid w:val="00787F35"/>
    <w:rsid w:val="00797931"/>
    <w:rsid w:val="007A3BE1"/>
    <w:rsid w:val="007B0269"/>
    <w:rsid w:val="007B0521"/>
    <w:rsid w:val="007B1545"/>
    <w:rsid w:val="007B6743"/>
    <w:rsid w:val="007D3A51"/>
    <w:rsid w:val="007E6A8B"/>
    <w:rsid w:val="007F0312"/>
    <w:rsid w:val="0080445E"/>
    <w:rsid w:val="008075A7"/>
    <w:rsid w:val="00812599"/>
    <w:rsid w:val="00822FA3"/>
    <w:rsid w:val="008262A2"/>
    <w:rsid w:val="00843494"/>
    <w:rsid w:val="008457FA"/>
    <w:rsid w:val="008509B2"/>
    <w:rsid w:val="00855EA8"/>
    <w:rsid w:val="00856226"/>
    <w:rsid w:val="008617EF"/>
    <w:rsid w:val="00882A33"/>
    <w:rsid w:val="008862C2"/>
    <w:rsid w:val="00886E48"/>
    <w:rsid w:val="00887C5B"/>
    <w:rsid w:val="008927B8"/>
    <w:rsid w:val="008A2203"/>
    <w:rsid w:val="008A6692"/>
    <w:rsid w:val="008B00DF"/>
    <w:rsid w:val="008B1EEE"/>
    <w:rsid w:val="008B50CE"/>
    <w:rsid w:val="008B713A"/>
    <w:rsid w:val="008C16BB"/>
    <w:rsid w:val="008D19B9"/>
    <w:rsid w:val="008D2171"/>
    <w:rsid w:val="008D26FD"/>
    <w:rsid w:val="008E53B8"/>
    <w:rsid w:val="008F3B94"/>
    <w:rsid w:val="0090349A"/>
    <w:rsid w:val="00910B5A"/>
    <w:rsid w:val="00911518"/>
    <w:rsid w:val="00912337"/>
    <w:rsid w:val="00914A52"/>
    <w:rsid w:val="00922B70"/>
    <w:rsid w:val="00925D20"/>
    <w:rsid w:val="00927928"/>
    <w:rsid w:val="00934174"/>
    <w:rsid w:val="0093783A"/>
    <w:rsid w:val="00937C5E"/>
    <w:rsid w:val="0094270B"/>
    <w:rsid w:val="00955223"/>
    <w:rsid w:val="0095554D"/>
    <w:rsid w:val="00955894"/>
    <w:rsid w:val="00956B19"/>
    <w:rsid w:val="00956C47"/>
    <w:rsid w:val="00962209"/>
    <w:rsid w:val="00970959"/>
    <w:rsid w:val="0097095C"/>
    <w:rsid w:val="00984DCB"/>
    <w:rsid w:val="009853C3"/>
    <w:rsid w:val="009901AF"/>
    <w:rsid w:val="00990419"/>
    <w:rsid w:val="009975D2"/>
    <w:rsid w:val="009B1B36"/>
    <w:rsid w:val="009B3574"/>
    <w:rsid w:val="009B4D8D"/>
    <w:rsid w:val="009D3873"/>
    <w:rsid w:val="009D6905"/>
    <w:rsid w:val="009E225D"/>
    <w:rsid w:val="009E2555"/>
    <w:rsid w:val="009E7056"/>
    <w:rsid w:val="009F21FB"/>
    <w:rsid w:val="009F2ECC"/>
    <w:rsid w:val="009F31F1"/>
    <w:rsid w:val="009F39FF"/>
    <w:rsid w:val="009F3DC0"/>
    <w:rsid w:val="009F409F"/>
    <w:rsid w:val="009F4289"/>
    <w:rsid w:val="009F6597"/>
    <w:rsid w:val="009F6961"/>
    <w:rsid w:val="00A071FB"/>
    <w:rsid w:val="00A136FF"/>
    <w:rsid w:val="00A17283"/>
    <w:rsid w:val="00A30203"/>
    <w:rsid w:val="00A504CA"/>
    <w:rsid w:val="00A527E7"/>
    <w:rsid w:val="00A52948"/>
    <w:rsid w:val="00A62144"/>
    <w:rsid w:val="00A63320"/>
    <w:rsid w:val="00A7020F"/>
    <w:rsid w:val="00A710BA"/>
    <w:rsid w:val="00A74909"/>
    <w:rsid w:val="00A910E1"/>
    <w:rsid w:val="00A94108"/>
    <w:rsid w:val="00A964FC"/>
    <w:rsid w:val="00AA601B"/>
    <w:rsid w:val="00AA6724"/>
    <w:rsid w:val="00AB1D7A"/>
    <w:rsid w:val="00AB2C6B"/>
    <w:rsid w:val="00AC033B"/>
    <w:rsid w:val="00AC5799"/>
    <w:rsid w:val="00AD64A0"/>
    <w:rsid w:val="00AD64EE"/>
    <w:rsid w:val="00AE58AA"/>
    <w:rsid w:val="00AF3258"/>
    <w:rsid w:val="00AF598F"/>
    <w:rsid w:val="00B0295E"/>
    <w:rsid w:val="00B04069"/>
    <w:rsid w:val="00B05D0D"/>
    <w:rsid w:val="00B1073D"/>
    <w:rsid w:val="00B14297"/>
    <w:rsid w:val="00B21892"/>
    <w:rsid w:val="00B3756C"/>
    <w:rsid w:val="00B42B4C"/>
    <w:rsid w:val="00B50AC4"/>
    <w:rsid w:val="00B50B3A"/>
    <w:rsid w:val="00B524B2"/>
    <w:rsid w:val="00B56016"/>
    <w:rsid w:val="00B56D8F"/>
    <w:rsid w:val="00B67211"/>
    <w:rsid w:val="00B975B8"/>
    <w:rsid w:val="00BA5849"/>
    <w:rsid w:val="00BB07CD"/>
    <w:rsid w:val="00BB4DF3"/>
    <w:rsid w:val="00BB5AEA"/>
    <w:rsid w:val="00BC1601"/>
    <w:rsid w:val="00BC29E9"/>
    <w:rsid w:val="00BC6967"/>
    <w:rsid w:val="00BD2A07"/>
    <w:rsid w:val="00BD483A"/>
    <w:rsid w:val="00BE3922"/>
    <w:rsid w:val="00BE579A"/>
    <w:rsid w:val="00BF6AE2"/>
    <w:rsid w:val="00C012B2"/>
    <w:rsid w:val="00C02BA7"/>
    <w:rsid w:val="00C0352B"/>
    <w:rsid w:val="00C0568A"/>
    <w:rsid w:val="00C13BF8"/>
    <w:rsid w:val="00C1759F"/>
    <w:rsid w:val="00C20A96"/>
    <w:rsid w:val="00C25A48"/>
    <w:rsid w:val="00C31383"/>
    <w:rsid w:val="00C31BEF"/>
    <w:rsid w:val="00C34FDA"/>
    <w:rsid w:val="00C4042F"/>
    <w:rsid w:val="00C43BD4"/>
    <w:rsid w:val="00C561C3"/>
    <w:rsid w:val="00C564CC"/>
    <w:rsid w:val="00C60F78"/>
    <w:rsid w:val="00C61730"/>
    <w:rsid w:val="00C63562"/>
    <w:rsid w:val="00C64C57"/>
    <w:rsid w:val="00C67B4B"/>
    <w:rsid w:val="00C70B96"/>
    <w:rsid w:val="00C74F1A"/>
    <w:rsid w:val="00C75B25"/>
    <w:rsid w:val="00C75B6B"/>
    <w:rsid w:val="00C76056"/>
    <w:rsid w:val="00C963A9"/>
    <w:rsid w:val="00CA0248"/>
    <w:rsid w:val="00CA72AF"/>
    <w:rsid w:val="00CB0F26"/>
    <w:rsid w:val="00CB27FB"/>
    <w:rsid w:val="00CB5814"/>
    <w:rsid w:val="00CF1499"/>
    <w:rsid w:val="00CF4A26"/>
    <w:rsid w:val="00D006A3"/>
    <w:rsid w:val="00D026EE"/>
    <w:rsid w:val="00D031BD"/>
    <w:rsid w:val="00D10681"/>
    <w:rsid w:val="00D23F0B"/>
    <w:rsid w:val="00D254C7"/>
    <w:rsid w:val="00D307CF"/>
    <w:rsid w:val="00D375AA"/>
    <w:rsid w:val="00D37723"/>
    <w:rsid w:val="00D40369"/>
    <w:rsid w:val="00D5132A"/>
    <w:rsid w:val="00D5603C"/>
    <w:rsid w:val="00D603AF"/>
    <w:rsid w:val="00D6293A"/>
    <w:rsid w:val="00D71E8B"/>
    <w:rsid w:val="00D75349"/>
    <w:rsid w:val="00D80221"/>
    <w:rsid w:val="00D82777"/>
    <w:rsid w:val="00DB43DF"/>
    <w:rsid w:val="00DB663B"/>
    <w:rsid w:val="00DE22DC"/>
    <w:rsid w:val="00DE2651"/>
    <w:rsid w:val="00DF1B4A"/>
    <w:rsid w:val="00DF2622"/>
    <w:rsid w:val="00DF6204"/>
    <w:rsid w:val="00DF7318"/>
    <w:rsid w:val="00E00652"/>
    <w:rsid w:val="00E03AE9"/>
    <w:rsid w:val="00E04752"/>
    <w:rsid w:val="00E544B4"/>
    <w:rsid w:val="00E5464B"/>
    <w:rsid w:val="00E60943"/>
    <w:rsid w:val="00E62AB7"/>
    <w:rsid w:val="00E73260"/>
    <w:rsid w:val="00E95C7A"/>
    <w:rsid w:val="00EA1F83"/>
    <w:rsid w:val="00EA3196"/>
    <w:rsid w:val="00EA334E"/>
    <w:rsid w:val="00EA7660"/>
    <w:rsid w:val="00EB51C9"/>
    <w:rsid w:val="00EB7E57"/>
    <w:rsid w:val="00ED31F0"/>
    <w:rsid w:val="00ED6B27"/>
    <w:rsid w:val="00EE0A44"/>
    <w:rsid w:val="00EE2948"/>
    <w:rsid w:val="00EE4FFE"/>
    <w:rsid w:val="00EF3D44"/>
    <w:rsid w:val="00EF53AB"/>
    <w:rsid w:val="00F036FD"/>
    <w:rsid w:val="00F1259F"/>
    <w:rsid w:val="00F20A4A"/>
    <w:rsid w:val="00F24B17"/>
    <w:rsid w:val="00F26260"/>
    <w:rsid w:val="00F356C7"/>
    <w:rsid w:val="00F360FD"/>
    <w:rsid w:val="00F457C3"/>
    <w:rsid w:val="00F51680"/>
    <w:rsid w:val="00F60290"/>
    <w:rsid w:val="00F72554"/>
    <w:rsid w:val="00F72C90"/>
    <w:rsid w:val="00F74394"/>
    <w:rsid w:val="00F7468B"/>
    <w:rsid w:val="00F81581"/>
    <w:rsid w:val="00F84F54"/>
    <w:rsid w:val="00F92D65"/>
    <w:rsid w:val="00F93A25"/>
    <w:rsid w:val="00F97239"/>
    <w:rsid w:val="00F972CE"/>
    <w:rsid w:val="00FA2657"/>
    <w:rsid w:val="00FA4513"/>
    <w:rsid w:val="00FA4A0D"/>
    <w:rsid w:val="00FA5082"/>
    <w:rsid w:val="00FA5586"/>
    <w:rsid w:val="00FB00E8"/>
    <w:rsid w:val="00FB2EB9"/>
    <w:rsid w:val="00FB70CC"/>
    <w:rsid w:val="00FC0440"/>
    <w:rsid w:val="00FC75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4BED2615-D75E-4FF8-88E0-C9726F3C8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E4FFE"/>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5E502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9"/>
    <w:unhideWhenUsed/>
    <w:qFormat/>
    <w:rsid w:val="005E502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9"/>
    <w:qFormat/>
    <w:rsid w:val="00061998"/>
    <w:pPr>
      <w:spacing w:before="100" w:beforeAutospacing="1" w:after="100" w:afterAutospacing="1"/>
      <w:outlineLvl w:val="2"/>
    </w:pPr>
    <w:rPr>
      <w:b/>
      <w:bCs/>
      <w:sz w:val="27"/>
      <w:szCs w:val="27"/>
    </w:rPr>
  </w:style>
  <w:style w:type="paragraph" w:styleId="Nadpis4">
    <w:name w:val="heading 4"/>
    <w:basedOn w:val="Normln"/>
    <w:next w:val="Normln"/>
    <w:link w:val="Nadpis4Char"/>
    <w:uiPriority w:val="9"/>
    <w:semiHidden/>
    <w:unhideWhenUsed/>
    <w:qFormat/>
    <w:rsid w:val="005E502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9243A"/>
    <w:pPr>
      <w:keepNext/>
      <w:keepLines/>
      <w:spacing w:before="40"/>
      <w:outlineLvl w:val="4"/>
    </w:pPr>
    <w:rPr>
      <w:rFonts w:asciiTheme="majorHAnsi" w:eastAsiaTheme="majorEastAsia" w:hAnsiTheme="majorHAnsi" w:cstheme="majorBidi"/>
      <w:color w:val="2E74B5" w:themeColor="accent1" w:themeShade="BF"/>
    </w:rPr>
  </w:style>
  <w:style w:type="paragraph" w:styleId="Nadpis7">
    <w:name w:val="heading 7"/>
    <w:basedOn w:val="Normln"/>
    <w:next w:val="Normln"/>
    <w:link w:val="Nadpis7Char"/>
    <w:uiPriority w:val="9"/>
    <w:semiHidden/>
    <w:unhideWhenUsed/>
    <w:qFormat/>
    <w:rsid w:val="005E502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E5028"/>
    <w:rPr>
      <w:rFonts w:asciiTheme="majorHAnsi" w:eastAsiaTheme="majorEastAsia" w:hAnsiTheme="majorHAnsi" w:cstheme="majorBidi"/>
      <w:color w:val="2E74B5" w:themeColor="accent1" w:themeShade="BF"/>
      <w:sz w:val="32"/>
      <w:szCs w:val="32"/>
      <w:lang w:eastAsia="cs-CZ"/>
    </w:rPr>
  </w:style>
  <w:style w:type="character" w:customStyle="1" w:styleId="Nadpis2Char">
    <w:name w:val="Nadpis 2 Char"/>
    <w:basedOn w:val="Standardnpsmoodstavce"/>
    <w:link w:val="Nadpis2"/>
    <w:uiPriority w:val="99"/>
    <w:rsid w:val="005E5028"/>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9"/>
    <w:rsid w:val="00061998"/>
    <w:rPr>
      <w:rFonts w:ascii="Times New Roman" w:eastAsia="Times New Roman" w:hAnsi="Times New Roman" w:cs="Times New Roman"/>
      <w:b/>
      <w:bCs/>
      <w:sz w:val="27"/>
      <w:szCs w:val="27"/>
      <w:lang w:eastAsia="cs-CZ"/>
    </w:rPr>
  </w:style>
  <w:style w:type="character" w:customStyle="1" w:styleId="Nadpis4Char">
    <w:name w:val="Nadpis 4 Char"/>
    <w:basedOn w:val="Standardnpsmoodstavce"/>
    <w:link w:val="Nadpis4"/>
    <w:uiPriority w:val="9"/>
    <w:semiHidden/>
    <w:rsid w:val="005E5028"/>
    <w:rPr>
      <w:rFonts w:asciiTheme="majorHAnsi" w:eastAsiaTheme="majorEastAsia" w:hAnsiTheme="majorHAnsi" w:cstheme="majorBidi"/>
      <w:i/>
      <w:iCs/>
      <w:color w:val="2E74B5" w:themeColor="accent1" w:themeShade="BF"/>
      <w:sz w:val="20"/>
      <w:szCs w:val="20"/>
      <w:lang w:eastAsia="cs-CZ"/>
    </w:rPr>
  </w:style>
  <w:style w:type="character" w:customStyle="1" w:styleId="Nadpis5Char">
    <w:name w:val="Nadpis 5 Char"/>
    <w:basedOn w:val="Standardnpsmoodstavce"/>
    <w:link w:val="Nadpis5"/>
    <w:uiPriority w:val="9"/>
    <w:semiHidden/>
    <w:rsid w:val="0029243A"/>
    <w:rPr>
      <w:rFonts w:asciiTheme="majorHAnsi" w:eastAsiaTheme="majorEastAsia" w:hAnsiTheme="majorHAnsi" w:cstheme="majorBidi"/>
      <w:color w:val="2E74B5" w:themeColor="accent1" w:themeShade="BF"/>
      <w:sz w:val="20"/>
      <w:szCs w:val="20"/>
      <w:lang w:eastAsia="cs-CZ"/>
    </w:rPr>
  </w:style>
  <w:style w:type="character" w:customStyle="1" w:styleId="Nadpis7Char">
    <w:name w:val="Nadpis 7 Char"/>
    <w:basedOn w:val="Standardnpsmoodstavce"/>
    <w:link w:val="Nadpis7"/>
    <w:uiPriority w:val="9"/>
    <w:semiHidden/>
    <w:rsid w:val="005E5028"/>
    <w:rPr>
      <w:rFonts w:asciiTheme="majorHAnsi" w:eastAsiaTheme="majorEastAsia" w:hAnsiTheme="majorHAnsi" w:cstheme="majorBidi"/>
      <w:i/>
      <w:iCs/>
      <w:color w:val="1F4D78" w:themeColor="accent1" w:themeShade="7F"/>
      <w:sz w:val="20"/>
      <w:szCs w:val="20"/>
      <w:lang w:eastAsia="cs-CZ"/>
    </w:rPr>
  </w:style>
  <w:style w:type="paragraph" w:styleId="Odstavecseseznamem">
    <w:name w:val="List Paragraph"/>
    <w:basedOn w:val="Normln"/>
    <w:uiPriority w:val="34"/>
    <w:qFormat/>
    <w:rsid w:val="00EE4FFE"/>
    <w:pPr>
      <w:widowControl w:val="0"/>
      <w:autoSpaceDE w:val="0"/>
      <w:autoSpaceDN w:val="0"/>
      <w:adjustRightInd w:val="0"/>
      <w:ind w:left="720"/>
      <w:contextualSpacing/>
    </w:pPr>
    <w:rPr>
      <w:rFonts w:ascii="Arial" w:eastAsiaTheme="minorEastAsia" w:hAnsi="Arial" w:cs="Arial"/>
    </w:rPr>
  </w:style>
  <w:style w:type="character" w:styleId="Hypertextovodkaz">
    <w:name w:val="Hyperlink"/>
    <w:basedOn w:val="Standardnpsmoodstavce"/>
    <w:uiPriority w:val="99"/>
    <w:unhideWhenUsed/>
    <w:rsid w:val="00EE4FFE"/>
    <w:rPr>
      <w:color w:val="0563C1" w:themeColor="hyperlink"/>
      <w:u w:val="single"/>
    </w:rPr>
  </w:style>
  <w:style w:type="paragraph" w:styleId="Zkladntext">
    <w:name w:val="Body Text"/>
    <w:basedOn w:val="Normln"/>
    <w:link w:val="ZkladntextChar"/>
    <w:rsid w:val="00EE4FFE"/>
    <w:pPr>
      <w:widowControl w:val="0"/>
      <w:tabs>
        <w:tab w:val="left" w:pos="-720"/>
        <w:tab w:val="left" w:pos="0"/>
      </w:tabs>
      <w:suppressAutoHyphens/>
      <w:autoSpaceDE w:val="0"/>
      <w:autoSpaceDN w:val="0"/>
      <w:spacing w:line="288" w:lineRule="auto"/>
      <w:jc w:val="both"/>
    </w:pPr>
    <w:rPr>
      <w:spacing w:val="-3"/>
    </w:rPr>
  </w:style>
  <w:style w:type="character" w:customStyle="1" w:styleId="ZkladntextChar">
    <w:name w:val="Základní text Char"/>
    <w:basedOn w:val="Standardnpsmoodstavce"/>
    <w:link w:val="Zkladntext"/>
    <w:rsid w:val="00EE4FFE"/>
    <w:rPr>
      <w:rFonts w:ascii="Times New Roman" w:eastAsia="Times New Roman" w:hAnsi="Times New Roman" w:cs="Times New Roman"/>
      <w:spacing w:val="-3"/>
      <w:sz w:val="20"/>
      <w:szCs w:val="20"/>
      <w:lang w:eastAsia="cs-CZ"/>
    </w:rPr>
  </w:style>
  <w:style w:type="character" w:customStyle="1" w:styleId="TextbublinyChar">
    <w:name w:val="Text bubliny Char"/>
    <w:basedOn w:val="Standardnpsmoodstavce"/>
    <w:link w:val="Textbubliny"/>
    <w:uiPriority w:val="99"/>
    <w:semiHidden/>
    <w:rsid w:val="00EE4FFE"/>
    <w:rPr>
      <w:rFonts w:ascii="Tahoma" w:eastAsia="Calibri" w:hAnsi="Tahoma" w:cs="Tahoma"/>
      <w:sz w:val="16"/>
      <w:szCs w:val="16"/>
      <w:lang w:eastAsia="cs-CZ"/>
    </w:rPr>
  </w:style>
  <w:style w:type="paragraph" w:styleId="Textbubliny">
    <w:name w:val="Balloon Text"/>
    <w:basedOn w:val="Normln"/>
    <w:link w:val="TextbublinyChar"/>
    <w:uiPriority w:val="99"/>
    <w:semiHidden/>
    <w:rsid w:val="00EE4FFE"/>
    <w:rPr>
      <w:rFonts w:ascii="Tahoma" w:eastAsia="Calibri" w:hAnsi="Tahoma" w:cs="Tahoma"/>
      <w:sz w:val="16"/>
      <w:szCs w:val="16"/>
    </w:rPr>
  </w:style>
  <w:style w:type="paragraph" w:styleId="Zpat">
    <w:name w:val="footer"/>
    <w:basedOn w:val="Normln"/>
    <w:link w:val="ZpatChar"/>
    <w:uiPriority w:val="99"/>
    <w:rsid w:val="00EE4FFE"/>
    <w:pPr>
      <w:tabs>
        <w:tab w:val="center" w:pos="4536"/>
        <w:tab w:val="right" w:pos="9072"/>
      </w:tabs>
    </w:pPr>
  </w:style>
  <w:style w:type="character" w:customStyle="1" w:styleId="ZpatChar">
    <w:name w:val="Zápatí Char"/>
    <w:basedOn w:val="Standardnpsmoodstavce"/>
    <w:link w:val="Zpat"/>
    <w:uiPriority w:val="99"/>
    <w:rsid w:val="00EE4FFE"/>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EE4FFE"/>
    <w:rPr>
      <w:rFonts w:cs="Times New Roman"/>
    </w:rPr>
  </w:style>
  <w:style w:type="paragraph" w:styleId="Zhlav">
    <w:name w:val="header"/>
    <w:basedOn w:val="Normln"/>
    <w:link w:val="ZhlavChar"/>
    <w:uiPriority w:val="99"/>
    <w:rsid w:val="00EE4FFE"/>
    <w:pPr>
      <w:tabs>
        <w:tab w:val="center" w:pos="4536"/>
        <w:tab w:val="right" w:pos="9072"/>
      </w:tabs>
    </w:pPr>
  </w:style>
  <w:style w:type="character" w:customStyle="1" w:styleId="ZhlavChar">
    <w:name w:val="Záhlaví Char"/>
    <w:basedOn w:val="Standardnpsmoodstavce"/>
    <w:link w:val="Zhlav"/>
    <w:uiPriority w:val="99"/>
    <w:rsid w:val="00EE4FFE"/>
    <w:rPr>
      <w:rFonts w:ascii="Times New Roman" w:eastAsia="Times New Roman" w:hAnsi="Times New Roman" w:cs="Times New Roman"/>
      <w:sz w:val="20"/>
      <w:szCs w:val="20"/>
      <w:lang w:eastAsia="cs-CZ"/>
    </w:rPr>
  </w:style>
  <w:style w:type="paragraph" w:customStyle="1" w:styleId="BodyA">
    <w:name w:val="Body A"/>
    <w:rsid w:val="00EE4FFE"/>
    <w:pPr>
      <w:spacing w:after="0" w:line="240" w:lineRule="auto"/>
    </w:pPr>
    <w:rPr>
      <w:rFonts w:ascii="Helvetica" w:eastAsia="ヒラギノ角ゴ Pro W3" w:hAnsi="Helvetica" w:cs="Times New Roman"/>
      <w:color w:val="000000"/>
      <w:sz w:val="24"/>
      <w:szCs w:val="20"/>
      <w:lang w:eastAsia="cs-CZ"/>
    </w:rPr>
  </w:style>
  <w:style w:type="paragraph" w:styleId="Textkomente">
    <w:name w:val="annotation text"/>
    <w:basedOn w:val="Normln"/>
    <w:link w:val="TextkomenteChar"/>
    <w:uiPriority w:val="99"/>
    <w:semiHidden/>
    <w:unhideWhenUsed/>
    <w:rsid w:val="00EE4FFE"/>
  </w:style>
  <w:style w:type="character" w:customStyle="1" w:styleId="TextkomenteChar">
    <w:name w:val="Text komentáře Char"/>
    <w:basedOn w:val="Standardnpsmoodstavce"/>
    <w:link w:val="Textkomente"/>
    <w:uiPriority w:val="99"/>
    <w:semiHidden/>
    <w:rsid w:val="00EE4FFE"/>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rsid w:val="00EE4FFE"/>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uiPriority w:val="99"/>
    <w:semiHidden/>
    <w:unhideWhenUsed/>
    <w:rsid w:val="00EE4FFE"/>
    <w:rPr>
      <w:b/>
      <w:bCs/>
    </w:rPr>
  </w:style>
  <w:style w:type="paragraph" w:customStyle="1" w:styleId="FreeForm">
    <w:name w:val="Free Form"/>
    <w:rsid w:val="00EE4FFE"/>
    <w:pPr>
      <w:spacing w:after="0" w:line="240" w:lineRule="auto"/>
    </w:pPr>
    <w:rPr>
      <w:rFonts w:ascii="System Font Regular" w:eastAsia="ヒラギノ角ゴ Pro W3" w:hAnsi="System Font Regular" w:cs="Times New Roman"/>
      <w:color w:val="000000"/>
      <w:szCs w:val="20"/>
      <w:lang w:eastAsia="cs-CZ"/>
    </w:rPr>
  </w:style>
  <w:style w:type="character" w:styleId="Zdraznn">
    <w:name w:val="Emphasis"/>
    <w:basedOn w:val="Standardnpsmoodstavce"/>
    <w:uiPriority w:val="20"/>
    <w:qFormat/>
    <w:rsid w:val="0029243A"/>
    <w:rPr>
      <w:i/>
      <w:iCs/>
    </w:rPr>
  </w:style>
  <w:style w:type="character" w:styleId="Siln">
    <w:name w:val="Strong"/>
    <w:uiPriority w:val="22"/>
    <w:qFormat/>
    <w:rsid w:val="00D603AF"/>
    <w:rPr>
      <w:rFonts w:cs="Times New Roman"/>
      <w:b/>
      <w:bCs/>
    </w:rPr>
  </w:style>
  <w:style w:type="paragraph" w:styleId="Normlnweb">
    <w:name w:val="Normal (Web)"/>
    <w:basedOn w:val="Normln"/>
    <w:uiPriority w:val="99"/>
    <w:unhideWhenUsed/>
    <w:rsid w:val="001B683C"/>
    <w:pPr>
      <w:spacing w:before="100" w:beforeAutospacing="1" w:after="100" w:afterAutospacing="1"/>
    </w:pPr>
    <w:rPr>
      <w:sz w:val="24"/>
      <w:szCs w:val="24"/>
    </w:rPr>
  </w:style>
  <w:style w:type="paragraph" w:customStyle="1" w:styleId="Default">
    <w:name w:val="Default"/>
    <w:rsid w:val="00CA0248"/>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Bezmezer">
    <w:name w:val="No Spacing"/>
    <w:uiPriority w:val="1"/>
    <w:qFormat/>
    <w:rsid w:val="00956C47"/>
    <w:pPr>
      <w:spacing w:after="0" w:line="240" w:lineRule="auto"/>
    </w:pPr>
    <w:rPr>
      <w:rFonts w:ascii="Times New Roman" w:eastAsia="Times New Roman" w:hAnsi="Times New Roman" w:cs="Times New Roman"/>
      <w:sz w:val="20"/>
      <w:szCs w:val="20"/>
      <w:lang w:eastAsia="cs-CZ"/>
    </w:rPr>
  </w:style>
  <w:style w:type="paragraph" w:customStyle="1" w:styleId="Vchoz">
    <w:name w:val="Výchozí"/>
    <w:rsid w:val="0074352B"/>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de-DE" w:eastAsia="cs-CZ"/>
    </w:rPr>
  </w:style>
  <w:style w:type="character" w:customStyle="1" w:styleId="sourcedocument">
    <w:name w:val="sourcedocument"/>
    <w:basedOn w:val="Standardnpsmoodstavce"/>
    <w:rsid w:val="00F84F54"/>
  </w:style>
  <w:style w:type="paragraph" w:styleId="Textpoznpodarou">
    <w:name w:val="footnote text"/>
    <w:basedOn w:val="Normln"/>
    <w:link w:val="TextpoznpodarouChar"/>
    <w:uiPriority w:val="99"/>
    <w:rsid w:val="0029222A"/>
    <w:pPr>
      <w:widowControl w:val="0"/>
    </w:pPr>
    <w:rPr>
      <w:lang w:val="x-none" w:eastAsia="x-none"/>
    </w:rPr>
  </w:style>
  <w:style w:type="character" w:customStyle="1" w:styleId="TextpoznpodarouChar">
    <w:name w:val="Text pozn. pod čarou Char"/>
    <w:basedOn w:val="Standardnpsmoodstavce"/>
    <w:link w:val="Textpoznpodarou"/>
    <w:uiPriority w:val="99"/>
    <w:rsid w:val="0029222A"/>
    <w:rPr>
      <w:rFonts w:ascii="Times New Roman" w:eastAsia="Times New Roman" w:hAnsi="Times New Roman" w:cs="Times New Roman"/>
      <w:sz w:val="20"/>
      <w:szCs w:val="20"/>
      <w:lang w:val="x-none" w:eastAsia="x-none"/>
    </w:rPr>
  </w:style>
  <w:style w:type="paragraph" w:customStyle="1" w:styleId="Poznmkapodarou">
    <w:name w:val="Poznámka pod čarou"/>
    <w:rsid w:val="00922B70"/>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en-GB" w:eastAsia="en-GB"/>
    </w:rPr>
  </w:style>
  <w:style w:type="character" w:customStyle="1" w:styleId="dn">
    <w:name w:val="Žádný"/>
    <w:rsid w:val="00922B70"/>
  </w:style>
  <w:style w:type="paragraph" w:customStyle="1" w:styleId="Body">
    <w:name w:val="Body"/>
    <w:rsid w:val="00922B70"/>
    <w:pPr>
      <w:spacing w:after="0" w:line="240" w:lineRule="auto"/>
    </w:pPr>
    <w:rPr>
      <w:rFonts w:ascii="Helvetica" w:eastAsia="ヒラギノ角ゴ Pro W3" w:hAnsi="Helvetica" w:cs="Times New Roman"/>
      <w:color w:val="000000"/>
      <w:sz w:val="24"/>
      <w:szCs w:val="20"/>
      <w:lang w:eastAsia="cs-CZ"/>
    </w:rPr>
  </w:style>
  <w:style w:type="paragraph" w:customStyle="1" w:styleId="FreeFormA">
    <w:name w:val="Free Form A"/>
    <w:rsid w:val="00CF1499"/>
    <w:pPr>
      <w:spacing w:after="0" w:line="240" w:lineRule="auto"/>
    </w:pPr>
    <w:rPr>
      <w:rFonts w:ascii="System Font Regular" w:eastAsia="ヒラギノ角ゴ Pro W3" w:hAnsi="System Font Regular" w:cs="Times New Roman"/>
      <w:color w:val="000000"/>
      <w:szCs w:val="20"/>
      <w:lang w:eastAsia="cs-CZ"/>
    </w:rPr>
  </w:style>
  <w:style w:type="paragraph" w:styleId="Zkladntext3">
    <w:name w:val="Body Text 3"/>
    <w:basedOn w:val="Normln"/>
    <w:link w:val="Zkladntext3Char"/>
    <w:uiPriority w:val="99"/>
    <w:semiHidden/>
    <w:unhideWhenUsed/>
    <w:rsid w:val="005E5028"/>
    <w:pPr>
      <w:spacing w:after="120"/>
    </w:pPr>
    <w:rPr>
      <w:sz w:val="16"/>
      <w:szCs w:val="16"/>
    </w:rPr>
  </w:style>
  <w:style w:type="character" w:customStyle="1" w:styleId="Zkladntext3Char">
    <w:name w:val="Základní text 3 Char"/>
    <w:basedOn w:val="Standardnpsmoodstavce"/>
    <w:link w:val="Zkladntext3"/>
    <w:uiPriority w:val="99"/>
    <w:semiHidden/>
    <w:rsid w:val="005E5028"/>
    <w:rPr>
      <w:rFonts w:ascii="Times New Roman" w:eastAsia="Times New Roman" w:hAnsi="Times New Roman" w:cs="Times New Roman"/>
      <w:sz w:val="16"/>
      <w:szCs w:val="16"/>
      <w:lang w:eastAsia="cs-CZ"/>
    </w:rPr>
  </w:style>
  <w:style w:type="character" w:customStyle="1" w:styleId="Hyperlink0">
    <w:name w:val="Hyperlink.0"/>
    <w:basedOn w:val="dn"/>
    <w:rsid w:val="00325641"/>
    <w:rPr>
      <w:i w:val="0"/>
      <w:iCs w:val="0"/>
    </w:rPr>
  </w:style>
  <w:style w:type="paragraph" w:customStyle="1" w:styleId="Literatura">
    <w:name w:val="Literatura"/>
    <w:basedOn w:val="Normln"/>
    <w:rsid w:val="00A62144"/>
    <w:pPr>
      <w:tabs>
        <w:tab w:val="right" w:pos="709"/>
        <w:tab w:val="left" w:pos="851"/>
      </w:tabs>
      <w:spacing w:before="60" w:after="60" w:line="360" w:lineRule="auto"/>
      <w:ind w:left="851" w:hanging="851"/>
      <w:jc w:val="both"/>
    </w:pPr>
    <w:rPr>
      <w:rFonts w:ascii="Trebuchet MS" w:hAnsi="Trebuchet MS"/>
      <w:sz w:val="24"/>
      <w:szCs w:val="24"/>
    </w:rPr>
  </w:style>
  <w:style w:type="character" w:customStyle="1" w:styleId="obsahpole">
    <w:name w:val="obsah_pole"/>
    <w:basedOn w:val="Standardnpsmoodstavce"/>
    <w:rsid w:val="006943C9"/>
  </w:style>
  <w:style w:type="character" w:customStyle="1" w:styleId="object">
    <w:name w:val="object"/>
    <w:basedOn w:val="Standardnpsmoodstavce"/>
    <w:rsid w:val="006943C9"/>
  </w:style>
  <w:style w:type="character" w:customStyle="1" w:styleId="st">
    <w:name w:val="st"/>
    <w:basedOn w:val="Standardnpsmoodstavce"/>
    <w:rsid w:val="006943C9"/>
  </w:style>
  <w:style w:type="character" w:styleId="Znakapoznpodarou">
    <w:name w:val="footnote reference"/>
    <w:uiPriority w:val="99"/>
    <w:semiHidden/>
    <w:unhideWhenUsed/>
    <w:rsid w:val="001C2EEA"/>
    <w:rPr>
      <w:vertAlign w:val="superscript"/>
    </w:rPr>
  </w:style>
  <w:style w:type="table" w:styleId="Mkatabulky">
    <w:name w:val="Table Grid"/>
    <w:basedOn w:val="Normlntabulka"/>
    <w:uiPriority w:val="99"/>
    <w:rsid w:val="00E54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vysvtlivekChar">
    <w:name w:val="Text vysvětlivek Char"/>
    <w:basedOn w:val="Standardnpsmoodstavce"/>
    <w:link w:val="Textvysvtlivek"/>
    <w:uiPriority w:val="99"/>
    <w:semiHidden/>
    <w:rsid w:val="00D80221"/>
    <w:rPr>
      <w:rFonts w:ascii="Calibri" w:eastAsia="Calibri" w:hAnsi="Calibri" w:cs="Arial"/>
      <w:sz w:val="20"/>
      <w:szCs w:val="20"/>
    </w:rPr>
  </w:style>
  <w:style w:type="paragraph" w:styleId="Textvysvtlivek">
    <w:name w:val="endnote text"/>
    <w:basedOn w:val="Normln"/>
    <w:link w:val="TextvysvtlivekChar"/>
    <w:uiPriority w:val="99"/>
    <w:semiHidden/>
    <w:unhideWhenUsed/>
    <w:rsid w:val="00D80221"/>
    <w:rPr>
      <w:rFonts w:ascii="Calibri" w:eastAsia="Calibri" w:hAnsi="Calibri" w:cs="Arial"/>
      <w:lang w:eastAsia="en-US"/>
    </w:rPr>
  </w:style>
  <w:style w:type="paragraph" w:styleId="Revize">
    <w:name w:val="Revision"/>
    <w:hidden/>
    <w:uiPriority w:val="99"/>
    <w:semiHidden/>
    <w:rsid w:val="0090349A"/>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2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34223" TargetMode="External"/><Relationship Id="rId21" Type="http://schemas.openxmlformats.org/officeDocument/2006/relationships/hyperlink" Target="http://katalog.k.utb.cz/F/?func=find-b&amp;find_code=SYS&amp;request=37340" TargetMode="External"/><Relationship Id="rId42" Type="http://schemas.openxmlformats.org/officeDocument/2006/relationships/hyperlink" Target="http://katalog.k.utb.cz/F/?func=find-b&amp;find_code=SYS&amp;request=23692" TargetMode="External"/><Relationship Id="rId47" Type="http://schemas.openxmlformats.org/officeDocument/2006/relationships/hyperlink" Target="http://katalog.k.utb.cz/F/?func=find-b&amp;find_code=SYS&amp;request=10124" TargetMode="External"/><Relationship Id="rId63" Type="http://schemas.openxmlformats.org/officeDocument/2006/relationships/hyperlink" Target="https://is.muni.cz/osoba/82366" TargetMode="External"/><Relationship Id="rId68" Type="http://schemas.openxmlformats.org/officeDocument/2006/relationships/hyperlink" Target="http://cs.wikipedia.org/wiki/Speci%C3%A1ln%C3%AD:Zdroje_knih/8085241323" TargetMode="External"/><Relationship Id="rId84" Type="http://schemas.openxmlformats.org/officeDocument/2006/relationships/header" Target="header3.xml"/><Relationship Id="rId16" Type="http://schemas.openxmlformats.org/officeDocument/2006/relationships/hyperlink" Target="http://katalog.k.utb.cz/F/?func=find-b&amp;find_code=SYS&amp;request=10124" TargetMode="External"/><Relationship Id="rId11" Type="http://schemas.openxmlformats.org/officeDocument/2006/relationships/hyperlink" Target="http://www.utb.cz/fmk/o-fakulte/vyrocni-zpravy" TargetMode="External"/><Relationship Id="rId32" Type="http://schemas.openxmlformats.org/officeDocument/2006/relationships/hyperlink" Target="http://katalog.k.utb.cz/F/?func=find-b&amp;find_code=SYS&amp;request=57889" TargetMode="External"/><Relationship Id="rId37" Type="http://schemas.openxmlformats.org/officeDocument/2006/relationships/hyperlink" Target="http://katalog.k.utb.cz/F/?func=find-b&amp;find_code=SYS&amp;request=26194" TargetMode="External"/><Relationship Id="rId53" Type="http://schemas.openxmlformats.org/officeDocument/2006/relationships/hyperlink" Target="https://www.kosmas.cz/nakladatelstvi/608/barrister-principal/" TargetMode="External"/><Relationship Id="rId58" Type="http://schemas.openxmlformats.org/officeDocument/2006/relationships/hyperlink" Target="mailto:klang@utb.cz" TargetMode="External"/><Relationship Id="rId74" Type="http://schemas.openxmlformats.org/officeDocument/2006/relationships/hyperlink" Target="https://goo.gl/WvG23u" TargetMode="External"/><Relationship Id="rId79" Type="http://schemas.openxmlformats.org/officeDocument/2006/relationships/hyperlink" Target="https://nas.fmk.utb.cz" TargetMode="External"/><Relationship Id="rId5" Type="http://schemas.openxmlformats.org/officeDocument/2006/relationships/webSettings" Target="webSettings.xml"/><Relationship Id="rId19" Type="http://schemas.openxmlformats.org/officeDocument/2006/relationships/hyperlink" Target="http://katalog.k.utb.cz/F/?func=find-b&amp;find_code=SYS&amp;request=34223" TargetMode="External"/><Relationship Id="rId14" Type="http://schemas.openxmlformats.org/officeDocument/2006/relationships/hyperlink" Target="https://www.utb.cz/univerzita/uredni-deska/ruzne/strategicky-zamer/" TargetMode="External"/><Relationship Id="rId22" Type="http://schemas.openxmlformats.org/officeDocument/2006/relationships/hyperlink" Target="http://katalog.k.utb.cz/F/?func=find-b&amp;find_code=SYS&amp;request=33360" TargetMode="External"/><Relationship Id="rId27" Type="http://schemas.openxmlformats.org/officeDocument/2006/relationships/hyperlink" Target="http://katalog.k.utb.cz/F/?func=find-b&amp;find_code=SYS&amp;request=37340" TargetMode="External"/><Relationship Id="rId30" Type="http://schemas.openxmlformats.org/officeDocument/2006/relationships/hyperlink" Target="http://katalog.k.utb.cz/F/?func=find-b&amp;find_code=SYS&amp;request=17737" TargetMode="External"/><Relationship Id="rId35" Type="http://schemas.openxmlformats.org/officeDocument/2006/relationships/hyperlink" Target="http://katalog.k.utb.cz/F/?func=find-b&amp;find_code=SYS&amp;request=10124" TargetMode="External"/><Relationship Id="rId43" Type="http://schemas.openxmlformats.org/officeDocument/2006/relationships/hyperlink" Target="http://katalog.k.utb.cz/F/?func=find-b&amp;find_code=SYS&amp;request=10124" TargetMode="External"/><Relationship Id="rId48" Type="http://schemas.openxmlformats.org/officeDocument/2006/relationships/hyperlink" Target="https://is.muni.cz/osoba/82366" TargetMode="External"/><Relationship Id="rId56" Type="http://schemas.openxmlformats.org/officeDocument/2006/relationships/hyperlink" Target="mailto:martin.cada@galeriezlin.cz" TargetMode="External"/><Relationship Id="rId64" Type="http://schemas.openxmlformats.org/officeDocument/2006/relationships/hyperlink" Target="http://knihy.abz.cz/obchod/nakladatelstvi-barrister-a-principal" TargetMode="External"/><Relationship Id="rId69" Type="http://schemas.openxmlformats.org/officeDocument/2006/relationships/hyperlink" Target="https://www.kosmas.cz/nakladatelstvi/608/barrister-principal/" TargetMode="External"/><Relationship Id="rId77" Type="http://schemas.openxmlformats.org/officeDocument/2006/relationships/hyperlink" Target="http://www.vodaprovsechny.cz" TargetMode="External"/><Relationship Id="rId8" Type="http://schemas.openxmlformats.org/officeDocument/2006/relationships/image" Target="media/image1.png"/><Relationship Id="rId51" Type="http://schemas.openxmlformats.org/officeDocument/2006/relationships/hyperlink" Target="http://cs.wikipedia.org/wiki/Speci%C3%A1ln%C3%AD:Zdroje_knih/8085241323" TargetMode="External"/><Relationship Id="rId72" Type="http://schemas.openxmlformats.org/officeDocument/2006/relationships/hyperlink" Target="https://is.muni.cz/auth/osoba/261492?lang=cs" TargetMode="External"/><Relationship Id="rId80" Type="http://schemas.openxmlformats.org/officeDocument/2006/relationships/header" Target="header1.xml"/><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www.utb.cz/o-univerzite/dlouhodoby-zamer" TargetMode="External"/><Relationship Id="rId17" Type="http://schemas.openxmlformats.org/officeDocument/2006/relationships/hyperlink" Target="http://ads.fmk.utb.cz" TargetMode="External"/><Relationship Id="rId25" Type="http://schemas.openxmlformats.org/officeDocument/2006/relationships/hyperlink" Target="http://katalog.k.utb.cz/F/?func=find-b&amp;find_code=SYS&amp;request=25033" TargetMode="External"/><Relationship Id="rId33" Type="http://schemas.openxmlformats.org/officeDocument/2006/relationships/hyperlink" Target="https://stag.utb.cz/portal/studium/www.domusweb.it" TargetMode="External"/><Relationship Id="rId38" Type="http://schemas.openxmlformats.org/officeDocument/2006/relationships/hyperlink" Target="http://katalog.k.utb.cz/F/?func=find-b&amp;find_code=SYS&amp;request=57629" TargetMode="External"/><Relationship Id="rId46" Type="http://schemas.openxmlformats.org/officeDocument/2006/relationships/hyperlink" Target="http://katalog.k.utb.cz/F/?func=find-b&amp;find_code=SYS&amp;request=57629" TargetMode="External"/><Relationship Id="rId59" Type="http://schemas.openxmlformats.org/officeDocument/2006/relationships/hyperlink" Target="http://katalog.k.utb.cz/F/?func=find-b&amp;find_code=SYS&amp;request=10124" TargetMode="External"/><Relationship Id="rId67" Type="http://schemas.openxmlformats.org/officeDocument/2006/relationships/hyperlink" Target="https://www.kosmas.cz/nakladatelstvi/608/barrister-principal/" TargetMode="External"/><Relationship Id="rId20" Type="http://schemas.openxmlformats.org/officeDocument/2006/relationships/hyperlink" Target="http://katalog.k.utb.cz/F/?func=find-b&amp;find_code=SYS&amp;request=13137" TargetMode="External"/><Relationship Id="rId41" Type="http://schemas.openxmlformats.org/officeDocument/2006/relationships/hyperlink" Target="https://stag.utb.cz/portal/studium/www.domusweb.it" TargetMode="External"/><Relationship Id="rId54" Type="http://schemas.openxmlformats.org/officeDocument/2006/relationships/hyperlink" Target="http://cs.wikipedia.org/wiki/Speci%C3%A1ln%C3%AD:Zdroje_knih/8085241323" TargetMode="External"/><Relationship Id="rId62" Type="http://schemas.openxmlformats.org/officeDocument/2006/relationships/hyperlink" Target="https://is.muni.cz/osoba/82366" TargetMode="External"/><Relationship Id="rId70" Type="http://schemas.openxmlformats.org/officeDocument/2006/relationships/hyperlink" Target="https://www.kosmas.cz/nakladatelstvi/608/barrister-principal/" TargetMode="External"/><Relationship Id="rId75" Type="http://schemas.openxmlformats.org/officeDocument/2006/relationships/hyperlink" Target="https://goo.gl/Ejan9X" TargetMode="External"/><Relationship Id="rId83" Type="http://schemas.openxmlformats.org/officeDocument/2006/relationships/footer" Target="footer2.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mk.utb.cz/o-fakulte/uredni-deska/vnitrni-normy-a-predpisy/smernice-dekana/" TargetMode="External"/><Relationship Id="rId23" Type="http://schemas.openxmlformats.org/officeDocument/2006/relationships/hyperlink" Target="http://katalog.k.utb.cz/F/?func=find-b&amp;find_code=SYS&amp;request=55536" TargetMode="External"/><Relationship Id="rId28" Type="http://schemas.openxmlformats.org/officeDocument/2006/relationships/hyperlink" Target="http://katalog.k.utb.cz/F/?func=find-b&amp;find_code=SYS&amp;request=33360" TargetMode="External"/><Relationship Id="rId36" Type="http://schemas.openxmlformats.org/officeDocument/2006/relationships/hyperlink" Target="http://katalog.k.utb.cz/F/?func=find-b&amp;find_code=SYS&amp;request=29982" TargetMode="External"/><Relationship Id="rId49" Type="http://schemas.openxmlformats.org/officeDocument/2006/relationships/hyperlink" Target="https://is.muni.cz/osoba/82366" TargetMode="External"/><Relationship Id="rId57" Type="http://schemas.openxmlformats.org/officeDocument/2006/relationships/hyperlink" Target="http://katalog.k.utb.cz/F/?func=find-b&amp;find_code=SYS&amp;request=10124" TargetMode="External"/><Relationship Id="rId10" Type="http://schemas.openxmlformats.org/officeDocument/2006/relationships/hyperlink" Target="http://www.utb.cz/o-univerzite/vyrocni-zpravy" TargetMode="External"/><Relationship Id="rId31" Type="http://schemas.openxmlformats.org/officeDocument/2006/relationships/hyperlink" Target="http://katalog.k.utb.cz/F/?func=find-b&amp;find_code=SYS&amp;request=37865" TargetMode="External"/><Relationship Id="rId44" Type="http://schemas.openxmlformats.org/officeDocument/2006/relationships/hyperlink" Target="http://katalog.k.utb.cz/F/?func=find-b&amp;find_code=SYS&amp;request=29982" TargetMode="External"/><Relationship Id="rId52" Type="http://schemas.openxmlformats.org/officeDocument/2006/relationships/hyperlink" Target="http://knihy.abz.cz/obchod/nakladatelstvi-barrister-a-principal" TargetMode="External"/><Relationship Id="rId60" Type="http://schemas.openxmlformats.org/officeDocument/2006/relationships/hyperlink" Target="mailto:jiri.sio@post.cz" TargetMode="External"/><Relationship Id="rId65" Type="http://schemas.openxmlformats.org/officeDocument/2006/relationships/hyperlink" Target="http://cs.wikipedia.org/wiki/Speci%C3%A1ln%C3%AD:Zdroje_knih/8085241323" TargetMode="External"/><Relationship Id="rId73" Type="http://schemas.openxmlformats.org/officeDocument/2006/relationships/image" Target="media/image2.emf"/><Relationship Id="rId78" Type="http://schemas.openxmlformats.org/officeDocument/2006/relationships/hyperlink" Target="http://www.utb.cz/file/57918/download/" TargetMode="External"/><Relationship Id="rId81" Type="http://schemas.openxmlformats.org/officeDocument/2006/relationships/header" Target="header2.xm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as.fmk.utb.cz" TargetMode="External"/><Relationship Id="rId13" Type="http://schemas.openxmlformats.org/officeDocument/2006/relationships/hyperlink" Target="http://www.utb.cz/fmk/o-fakulte/dlouhodoby-zamer-fakulty" TargetMode="External"/><Relationship Id="rId18" Type="http://schemas.openxmlformats.org/officeDocument/2006/relationships/hyperlink" Target="http://katalog.k.utb.cz/F/?func=find-b&amp;find_code=SYS&amp;request=25033" TargetMode="External"/><Relationship Id="rId39" Type="http://schemas.openxmlformats.org/officeDocument/2006/relationships/hyperlink" Target="http://katalog.k.utb.cz/F/?func=find-b&amp;find_code=SYS&amp;request=37865" TargetMode="External"/><Relationship Id="rId34" Type="http://schemas.openxmlformats.org/officeDocument/2006/relationships/hyperlink" Target="http://katalog.k.utb.cz/F/?func=find-b&amp;find_code=SYS&amp;request=23692" TargetMode="External"/><Relationship Id="rId50" Type="http://schemas.openxmlformats.org/officeDocument/2006/relationships/hyperlink" Target="http://knihy.abz.cz/obchod/nakladatelstvi-barrister-a-principal" TargetMode="External"/><Relationship Id="rId55" Type="http://schemas.openxmlformats.org/officeDocument/2006/relationships/hyperlink" Target="https://www.kosmas.cz/nakladatelstvi/608/barrister-principal/" TargetMode="External"/><Relationship Id="rId76" Type="http://schemas.openxmlformats.org/officeDocument/2006/relationships/hyperlink" Target="http://www.utb.cz/file/57918/download/" TargetMode="External"/><Relationship Id="rId7" Type="http://schemas.openxmlformats.org/officeDocument/2006/relationships/endnotes" Target="endnotes.xml"/><Relationship Id="rId71" Type="http://schemas.openxmlformats.org/officeDocument/2006/relationships/hyperlink" Target="http://www.dum-umeni.cz/uploads/tz_retrospektiva.pdf"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55536" TargetMode="External"/><Relationship Id="rId24" Type="http://schemas.openxmlformats.org/officeDocument/2006/relationships/hyperlink" Target="http://katalog.k.utb.cz/F/?func=find-b&amp;find_code=SYS&amp;request=17737" TargetMode="External"/><Relationship Id="rId40" Type="http://schemas.openxmlformats.org/officeDocument/2006/relationships/hyperlink" Target="http://katalog.k.utb.cz/F/?func=find-b&amp;find_code=SYS&amp;request=57889" TargetMode="External"/><Relationship Id="rId45" Type="http://schemas.openxmlformats.org/officeDocument/2006/relationships/hyperlink" Target="http://katalog.k.utb.cz/F/?func=find-b&amp;find_code=SYS&amp;request=26194" TargetMode="External"/><Relationship Id="rId66" Type="http://schemas.openxmlformats.org/officeDocument/2006/relationships/hyperlink" Target="http://knihy.abz.cz/obchod/nakladatelstvi-barrister-a-principal" TargetMode="External"/><Relationship Id="rId87" Type="http://schemas.microsoft.com/office/2011/relationships/people" Target="people.xml"/><Relationship Id="rId61" Type="http://schemas.openxmlformats.org/officeDocument/2006/relationships/hyperlink" Target="mailto:jiri.sio@post.cz" TargetMode="External"/><Relationship Id="rId8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cilect.org/profiles/60" TargetMode="External"/><Relationship Id="rId3" Type="http://schemas.openxmlformats.org/officeDocument/2006/relationships/hyperlink" Target="https://fmk.utb.cz/o-fakulte/uredni-deska/strategicky-zamer/" TargetMode="External"/><Relationship Id="rId7" Type="http://schemas.openxmlformats.org/officeDocument/2006/relationships/hyperlink" Target="http://www.elia-artschools.org/members/univerzita-toma-e-bati-ve-zlin-" TargetMode="External"/><Relationship Id="rId2" Type="http://schemas.openxmlformats.org/officeDocument/2006/relationships/hyperlink" Target="https://www.utb.cz/mdocs-posts/zprava-o-vnitrnim-hodnoceni-kvality-vzdelavaci-tvurci-a-s-nimi-" TargetMode="External"/><Relationship Id="rId1" Type="http://schemas.openxmlformats.org/officeDocument/2006/relationships/hyperlink" Target="https://www.utb.cz/mdocs-posts/sz_rad_utb/" TargetMode="External"/><Relationship Id="rId6" Type="http://schemas.openxmlformats.org/officeDocument/2006/relationships/hyperlink" Target="http://talentmk.cz/" TargetMode="External"/><Relationship Id="rId5" Type="http://schemas.openxmlformats.org/officeDocument/2006/relationships/hyperlink" Target="http://upper.utb.cz/" TargetMode="External"/><Relationship Id="rId10" Type="http://schemas.openxmlformats.org/officeDocument/2006/relationships/hyperlink" Target="https://nas.fmk.utb.cz" TargetMode="External"/><Relationship Id="rId4" Type="http://schemas.openxmlformats.org/officeDocument/2006/relationships/hyperlink" Target="http://www.popai.cz/" TargetMode="External"/><Relationship Id="rId9" Type="http://schemas.openxmlformats.org/officeDocument/2006/relationships/hyperlink" Target="http://portal.k.utb.cz/databases/alphabetical/?lang=cz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D940E-D425-4189-93BA-D282D45BC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78778</Words>
  <Characters>464797</Characters>
  <Application>Microsoft Office Word</Application>
  <DocSecurity>0</DocSecurity>
  <Lines>3873</Lines>
  <Paragraphs>1084</Paragraphs>
  <ScaleCrop>false</ScaleCrop>
  <HeadingPairs>
    <vt:vector size="2" baseType="variant">
      <vt:variant>
        <vt:lpstr>Název</vt:lpstr>
      </vt:variant>
      <vt:variant>
        <vt:i4>1</vt:i4>
      </vt:variant>
    </vt:vector>
  </HeadingPairs>
  <TitlesOfParts>
    <vt:vector size="1" baseType="lpstr">
      <vt:lpstr>ARTS BUSINESS MANAGEMENT</vt:lpstr>
    </vt:vector>
  </TitlesOfParts>
  <Company>UTB ve Zline</Company>
  <LinksUpToDate>false</LinksUpToDate>
  <CharactersWithSpaces>542491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ARTS BUSINESS MANAGEMENT</dc:title>
  <dc:subject/>
  <dc:creator>Janíková Jana</dc:creator>
  <cp:keywords/>
  <dc:description/>
  <cp:lastModifiedBy>Ponížilová Hana</cp:lastModifiedBy>
  <cp:revision>63</cp:revision>
  <cp:lastPrinted>2019-05-30T13:24:00Z</cp:lastPrinted>
  <dcterms:created xsi:type="dcterms:W3CDTF">2019-05-15T07:06:00Z</dcterms:created>
  <dcterms:modified xsi:type="dcterms:W3CDTF">2019-05-31T07:41:00Z</dcterms:modified>
</cp:coreProperties>
</file>